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8FE" w:rsidRDefault="00A158FE" w:rsidP="00A158FE">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A158FE" w:rsidRDefault="00A158FE" w:rsidP="00A158FE">
      <w:pPr>
        <w:rPr>
          <w:b/>
          <w:sz w:val="28"/>
        </w:rPr>
      </w:pPr>
    </w:p>
    <w:p w:rsidR="00A158FE" w:rsidRDefault="00A158FE" w:rsidP="00A158FE">
      <w:pPr>
        <w:tabs>
          <w:tab w:val="left" w:pos="3828"/>
        </w:tabs>
        <w:spacing w:after="240"/>
        <w:rPr>
          <w:b/>
          <w:sz w:val="28"/>
        </w:rPr>
      </w:pPr>
      <w:r>
        <w:rPr>
          <w:b/>
          <w:sz w:val="28"/>
        </w:rPr>
        <w:t xml:space="preserve">Název vysoké školy: </w:t>
      </w:r>
      <w:r>
        <w:rPr>
          <w:b/>
          <w:sz w:val="28"/>
        </w:rPr>
        <w:tab/>
        <w:t>Univerzita Tomáše Bati ve Zlíně</w:t>
      </w:r>
    </w:p>
    <w:p w:rsidR="00A158FE" w:rsidRDefault="00A158FE" w:rsidP="00A158FE">
      <w:pPr>
        <w:tabs>
          <w:tab w:val="left" w:pos="3828"/>
        </w:tabs>
        <w:spacing w:after="240"/>
        <w:ind w:left="3686" w:hanging="3686"/>
        <w:rPr>
          <w:b/>
          <w:sz w:val="28"/>
        </w:rPr>
      </w:pPr>
    </w:p>
    <w:p w:rsidR="00A158FE" w:rsidRDefault="00A158FE" w:rsidP="00A158FE">
      <w:pPr>
        <w:tabs>
          <w:tab w:val="left" w:pos="3828"/>
        </w:tabs>
        <w:spacing w:after="240"/>
        <w:rPr>
          <w:b/>
          <w:sz w:val="28"/>
        </w:rPr>
      </w:pPr>
      <w:r>
        <w:rPr>
          <w:b/>
          <w:sz w:val="28"/>
        </w:rPr>
        <w:t xml:space="preserve">Název součásti vysoké školy: </w:t>
      </w:r>
      <w:r>
        <w:rPr>
          <w:b/>
          <w:sz w:val="28"/>
        </w:rPr>
        <w:tab/>
        <w:t>Fakulta managementu a ekonomiky</w:t>
      </w:r>
    </w:p>
    <w:p w:rsidR="00A158FE" w:rsidRDefault="00A158FE" w:rsidP="00A158FE">
      <w:pPr>
        <w:tabs>
          <w:tab w:val="left" w:pos="3828"/>
        </w:tabs>
        <w:spacing w:after="240"/>
        <w:ind w:left="3544" w:hanging="3544"/>
        <w:rPr>
          <w:b/>
          <w:sz w:val="28"/>
        </w:rPr>
      </w:pPr>
    </w:p>
    <w:p w:rsidR="00A158FE" w:rsidRDefault="00A158FE" w:rsidP="00A158FE">
      <w:pPr>
        <w:tabs>
          <w:tab w:val="left" w:pos="3828"/>
        </w:tabs>
        <w:spacing w:after="240"/>
        <w:rPr>
          <w:b/>
          <w:sz w:val="28"/>
        </w:rPr>
      </w:pPr>
      <w:r>
        <w:rPr>
          <w:b/>
          <w:sz w:val="28"/>
        </w:rPr>
        <w:t>Název spolupracující instituce:</w:t>
      </w:r>
    </w:p>
    <w:p w:rsidR="00A158FE" w:rsidRDefault="00A158FE" w:rsidP="00A158FE">
      <w:pPr>
        <w:tabs>
          <w:tab w:val="left" w:pos="3828"/>
        </w:tabs>
        <w:spacing w:after="240"/>
        <w:rPr>
          <w:b/>
          <w:sz w:val="28"/>
        </w:rPr>
      </w:pPr>
    </w:p>
    <w:p w:rsidR="00A158FE" w:rsidRDefault="00A158FE" w:rsidP="00A158FE">
      <w:pPr>
        <w:tabs>
          <w:tab w:val="left" w:pos="3828"/>
        </w:tabs>
        <w:spacing w:after="240"/>
        <w:rPr>
          <w:b/>
          <w:sz w:val="28"/>
        </w:rPr>
      </w:pPr>
      <w:r>
        <w:rPr>
          <w:b/>
          <w:sz w:val="28"/>
        </w:rPr>
        <w:t>Název studijního programu:</w:t>
      </w:r>
      <w:r>
        <w:rPr>
          <w:b/>
          <w:sz w:val="28"/>
        </w:rPr>
        <w:tab/>
        <w:t>Finance</w:t>
      </w:r>
    </w:p>
    <w:p w:rsidR="00A158FE" w:rsidRDefault="00A158FE" w:rsidP="00A158FE">
      <w:pPr>
        <w:tabs>
          <w:tab w:val="left" w:pos="3828"/>
        </w:tabs>
        <w:spacing w:after="240"/>
        <w:rPr>
          <w:b/>
          <w:sz w:val="28"/>
        </w:rPr>
      </w:pPr>
    </w:p>
    <w:p w:rsidR="00A158FE" w:rsidRDefault="00A158FE" w:rsidP="00A158FE">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p>
    <w:p w:rsidR="00A158FE" w:rsidRDefault="00A158FE" w:rsidP="00A158FE">
      <w:pPr>
        <w:tabs>
          <w:tab w:val="left" w:pos="3828"/>
        </w:tabs>
        <w:spacing w:after="240"/>
        <w:rPr>
          <w:b/>
          <w:sz w:val="28"/>
        </w:rPr>
      </w:pPr>
    </w:p>
    <w:p w:rsidR="00A158FE" w:rsidRDefault="00A158FE" w:rsidP="00A158FE">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rsidR="00A158FE" w:rsidRDefault="00A158FE" w:rsidP="00A158FE">
      <w:pPr>
        <w:tabs>
          <w:tab w:val="left" w:pos="3828"/>
        </w:tabs>
        <w:spacing w:after="240"/>
        <w:rPr>
          <w:b/>
          <w:sz w:val="28"/>
        </w:rPr>
      </w:pPr>
    </w:p>
    <w:p w:rsidR="00A158FE" w:rsidRDefault="00A158FE" w:rsidP="00A158FE">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CB3597">
        <w:rPr>
          <w:b/>
          <w:sz w:val="28"/>
        </w:rPr>
        <w:t>17</w:t>
      </w:r>
      <w:r w:rsidR="00064DE5">
        <w:rPr>
          <w:b/>
          <w:sz w:val="28"/>
        </w:rPr>
        <w:t xml:space="preserve">. 5. 2019  </w:t>
      </w:r>
    </w:p>
    <w:p w:rsidR="00A158FE" w:rsidRDefault="00A158FE" w:rsidP="00A158FE">
      <w:pPr>
        <w:tabs>
          <w:tab w:val="left" w:pos="3828"/>
        </w:tabs>
        <w:spacing w:after="240"/>
        <w:rPr>
          <w:b/>
          <w:sz w:val="28"/>
        </w:rPr>
      </w:pPr>
    </w:p>
    <w:p w:rsidR="00A158FE" w:rsidRDefault="00A158FE" w:rsidP="00A158FE">
      <w:pPr>
        <w:tabs>
          <w:tab w:val="left" w:pos="3828"/>
        </w:tabs>
        <w:spacing w:after="240"/>
        <w:rPr>
          <w:b/>
          <w:sz w:val="28"/>
        </w:rPr>
      </w:pPr>
      <w:r>
        <w:rPr>
          <w:b/>
          <w:sz w:val="28"/>
        </w:rPr>
        <w:t xml:space="preserve">Odkaz na elektronickou podobu žádosti: </w:t>
      </w:r>
      <w:r w:rsidRPr="00784A85">
        <w:rPr>
          <w:sz w:val="28"/>
        </w:rPr>
        <w:t>ke stažení</w:t>
      </w:r>
      <w:r w:rsidR="00552361">
        <w:rPr>
          <w:sz w:val="28"/>
        </w:rPr>
        <w:t xml:space="preserve"> </w:t>
      </w:r>
      <w:hyperlink r:id="rId8" w:history="1">
        <w:r w:rsidR="00552361" w:rsidRPr="00552361">
          <w:rPr>
            <w:rStyle w:val="Hypertextovodkaz"/>
            <w:b/>
            <w:sz w:val="28"/>
          </w:rPr>
          <w:t>zde</w:t>
        </w:r>
      </w:hyperlink>
    </w:p>
    <w:p w:rsidR="00A158FE" w:rsidRDefault="00A158FE" w:rsidP="00A158FE">
      <w:pPr>
        <w:tabs>
          <w:tab w:val="left" w:pos="3828"/>
        </w:tabs>
        <w:rPr>
          <w:b/>
          <w:sz w:val="28"/>
        </w:rPr>
      </w:pPr>
      <w:r>
        <w:rPr>
          <w:b/>
          <w:sz w:val="28"/>
        </w:rPr>
        <w:t>Odkazy na relevantní vnitřní předpisy:</w:t>
      </w:r>
    </w:p>
    <w:p w:rsidR="00A158FE" w:rsidRPr="00EF07D2" w:rsidRDefault="00A158FE" w:rsidP="00A158FE">
      <w:pPr>
        <w:spacing w:after="120"/>
        <w:rPr>
          <w:b/>
          <w:sz w:val="24"/>
          <w:szCs w:val="24"/>
        </w:rPr>
      </w:pPr>
      <w:r w:rsidRPr="00EF07D2">
        <w:rPr>
          <w:sz w:val="24"/>
          <w:szCs w:val="24"/>
        </w:rPr>
        <w:t xml:space="preserve">Vnitřní předpisy UTB: </w:t>
      </w:r>
      <w:hyperlink r:id="rId9" w:history="1">
        <w:r w:rsidRPr="00EF07D2">
          <w:rPr>
            <w:rStyle w:val="Hypertextovodkaz"/>
            <w:sz w:val="24"/>
            <w:szCs w:val="24"/>
          </w:rPr>
          <w:t>https://www.utb.cz/univerzita/uredni-deska/vnitrni-normy-a-predpisy/vnitrni-predpisy/</w:t>
        </w:r>
      </w:hyperlink>
      <w:r w:rsidRPr="00EF07D2">
        <w:rPr>
          <w:sz w:val="24"/>
          <w:szCs w:val="24"/>
        </w:rPr>
        <w:t xml:space="preserve"> </w:t>
      </w:r>
    </w:p>
    <w:p w:rsidR="00A158FE" w:rsidRDefault="00A158FE" w:rsidP="00A158FE">
      <w:pPr>
        <w:spacing w:after="240"/>
        <w:rPr>
          <w:sz w:val="24"/>
          <w:szCs w:val="24"/>
        </w:rPr>
      </w:pPr>
      <w:r w:rsidRPr="00EF07D2">
        <w:rPr>
          <w:sz w:val="24"/>
          <w:szCs w:val="24"/>
        </w:rPr>
        <w:t xml:space="preserve">Vnitřní předpisy FaME: </w:t>
      </w:r>
      <w:ins w:id="0" w:author="Michal Pilík" w:date="2019-09-06T13:56:00Z">
        <w:r w:rsidR="0002389B" w:rsidRPr="006B4D1D">
          <w:rPr>
            <w:sz w:val="24"/>
            <w:szCs w:val="24"/>
          </w:rPr>
          <w:fldChar w:fldCharType="begin"/>
        </w:r>
        <w:r w:rsidR="0002389B" w:rsidRPr="006B4D1D">
          <w:rPr>
            <w:sz w:val="24"/>
            <w:szCs w:val="24"/>
          </w:rPr>
          <w:instrText xml:space="preserve"> HYPERLINK "https://fame.utb.cz/o-fakulte/uredni-deska/vnitrni-normy-a-predpisy/" </w:instrText>
        </w:r>
        <w:r w:rsidR="0002389B" w:rsidRPr="006B4D1D">
          <w:rPr>
            <w:sz w:val="24"/>
            <w:szCs w:val="24"/>
          </w:rPr>
          <w:fldChar w:fldCharType="separate"/>
        </w:r>
        <w:r w:rsidR="0002389B" w:rsidRPr="006B4D1D">
          <w:rPr>
            <w:rStyle w:val="Hypertextovodkaz"/>
            <w:sz w:val="24"/>
            <w:szCs w:val="24"/>
          </w:rPr>
          <w:t>https://fame.utb.cz/o-fakulte/uredni-deska/vnitrni-normy-a-predpisy/</w:t>
        </w:r>
        <w:r w:rsidR="0002389B" w:rsidRPr="006B4D1D">
          <w:rPr>
            <w:sz w:val="24"/>
            <w:szCs w:val="24"/>
          </w:rPr>
          <w:fldChar w:fldCharType="end"/>
        </w:r>
      </w:ins>
      <w:del w:id="1" w:author="Michal Pilík" w:date="2019-09-06T13:56:00Z">
        <w:r w:rsidR="0002389B" w:rsidDel="0002389B">
          <w:fldChar w:fldCharType="begin"/>
        </w:r>
        <w:r w:rsidR="0002389B" w:rsidDel="0002389B">
          <w:delInstrText xml:space="preserve"> HYPERLINK "https://fame.utb.cz/o-fakulte/uredni-deska/vnitrni-normy-a-predpisy/vnitrni-predpisy/" </w:delInstrText>
        </w:r>
        <w:r w:rsidR="0002389B" w:rsidDel="0002389B">
          <w:fldChar w:fldCharType="separate"/>
        </w:r>
        <w:r w:rsidRPr="00EF07D2" w:rsidDel="0002389B">
          <w:rPr>
            <w:rStyle w:val="Hypertextovodkaz"/>
            <w:sz w:val="24"/>
            <w:szCs w:val="24"/>
          </w:rPr>
          <w:delText>https://fame.utb.cz/o-fakulte/uredni-deska/vnitrni-normy-a-predpisy/vnitrni-predpisy/</w:delText>
        </w:r>
        <w:r w:rsidR="0002389B" w:rsidDel="0002389B">
          <w:rPr>
            <w:rStyle w:val="Hypertextovodkaz"/>
            <w:sz w:val="24"/>
            <w:szCs w:val="24"/>
          </w:rPr>
          <w:fldChar w:fldCharType="end"/>
        </w:r>
      </w:del>
      <w:r w:rsidRPr="00EF07D2">
        <w:rPr>
          <w:sz w:val="24"/>
          <w:szCs w:val="24"/>
        </w:rPr>
        <w:t xml:space="preserve"> </w:t>
      </w:r>
    </w:p>
    <w:p w:rsidR="00A158FE" w:rsidRDefault="00A158FE" w:rsidP="00A158FE">
      <w:pPr>
        <w:rPr>
          <w:b/>
          <w:sz w:val="28"/>
        </w:rPr>
      </w:pPr>
      <w:r>
        <w:rPr>
          <w:b/>
          <w:sz w:val="28"/>
        </w:rPr>
        <w:t>Odkazy na interní stránky UTB a FaME:</w:t>
      </w:r>
    </w:p>
    <w:p w:rsidR="00A158FE" w:rsidRDefault="00A158FE" w:rsidP="00A158FE">
      <w:pPr>
        <w:tabs>
          <w:tab w:val="left" w:pos="5387"/>
        </w:tabs>
        <w:rPr>
          <w:b/>
          <w:sz w:val="24"/>
        </w:rPr>
      </w:pPr>
      <w:r>
        <w:rPr>
          <w:b/>
          <w:sz w:val="24"/>
        </w:rPr>
        <w:t>Univerzita Tomáše Bati</w:t>
      </w:r>
      <w:r>
        <w:rPr>
          <w:b/>
          <w:sz w:val="24"/>
        </w:rPr>
        <w:tab/>
        <w:t>LMS Moodle</w:t>
      </w:r>
    </w:p>
    <w:p w:rsidR="00A158FE" w:rsidRPr="00723898" w:rsidRDefault="00A44FC5" w:rsidP="00A158FE">
      <w:pPr>
        <w:tabs>
          <w:tab w:val="left" w:pos="5387"/>
        </w:tabs>
        <w:rPr>
          <w:b/>
          <w:sz w:val="24"/>
        </w:rPr>
      </w:pPr>
      <w:hyperlink r:id="rId10" w:history="1">
        <w:r w:rsidR="00A158FE" w:rsidRPr="0015624F">
          <w:rPr>
            <w:rStyle w:val="Hypertextovodkaz"/>
          </w:rPr>
          <w:t>https://www.utb.cz/wp-login.php</w:t>
        </w:r>
      </w:hyperlink>
      <w:r w:rsidR="00A158FE">
        <w:rPr>
          <w:sz w:val="24"/>
        </w:rPr>
        <w:t xml:space="preserve"> </w:t>
      </w:r>
      <w:r w:rsidR="00A158FE">
        <w:rPr>
          <w:sz w:val="24"/>
        </w:rPr>
        <w:tab/>
        <w:t xml:space="preserve">Login: </w:t>
      </w:r>
      <w:ins w:id="2" w:author="Michal Pilík" w:date="2019-09-10T14:19:00Z">
        <w:r w:rsidR="00903D54">
          <w:rPr>
            <w:sz w:val="24"/>
          </w:rPr>
          <w:t>fame_</w:t>
        </w:r>
      </w:ins>
      <w:r w:rsidR="00A158FE">
        <w:rPr>
          <w:sz w:val="24"/>
        </w:rPr>
        <w:t>hodnotitel</w:t>
      </w:r>
    </w:p>
    <w:p w:rsidR="00A158FE" w:rsidRDefault="00A158FE" w:rsidP="00A158FE">
      <w:pPr>
        <w:tabs>
          <w:tab w:val="left" w:pos="5387"/>
        </w:tabs>
        <w:rPr>
          <w:b/>
          <w:sz w:val="24"/>
        </w:rPr>
      </w:pPr>
      <w:r w:rsidRPr="00723898">
        <w:rPr>
          <w:b/>
          <w:sz w:val="24"/>
        </w:rPr>
        <w:t>Fakulta managementu a ekonomiky</w:t>
      </w:r>
      <w:r>
        <w:rPr>
          <w:b/>
          <w:sz w:val="24"/>
        </w:rPr>
        <w:tab/>
      </w:r>
      <w:r w:rsidRPr="0081109A">
        <w:rPr>
          <w:sz w:val="24"/>
        </w:rPr>
        <w:t>Heslo: Akreditace</w:t>
      </w:r>
      <w:ins w:id="3" w:author="Michal Pilík" w:date="2019-09-10T14:19:00Z">
        <w:r w:rsidR="00903D54">
          <w:rPr>
            <w:sz w:val="24"/>
          </w:rPr>
          <w:t>-</w:t>
        </w:r>
      </w:ins>
      <w:r w:rsidRPr="0081109A">
        <w:rPr>
          <w:sz w:val="24"/>
        </w:rPr>
        <w:t>Fame2018</w:t>
      </w:r>
    </w:p>
    <w:p w:rsidR="00A158FE" w:rsidRDefault="00A44FC5" w:rsidP="00A158FE">
      <w:pPr>
        <w:tabs>
          <w:tab w:val="left" w:pos="5387"/>
        </w:tabs>
        <w:rPr>
          <w:sz w:val="24"/>
        </w:rPr>
      </w:pPr>
      <w:hyperlink r:id="rId11" w:history="1">
        <w:r w:rsidR="00A158FE" w:rsidRPr="0015624F">
          <w:rPr>
            <w:rStyle w:val="Hypertextovodkaz"/>
          </w:rPr>
          <w:t>https://fame.utb.cz/wp-login.php</w:t>
        </w:r>
      </w:hyperlink>
      <w:r w:rsidR="00A158FE">
        <w:rPr>
          <w:sz w:val="24"/>
        </w:rPr>
        <w:t xml:space="preserve"> </w:t>
      </w:r>
    </w:p>
    <w:p w:rsidR="00A158FE" w:rsidRDefault="00A158FE" w:rsidP="00A158FE">
      <w:pPr>
        <w:tabs>
          <w:tab w:val="left" w:pos="5387"/>
        </w:tabs>
        <w:rPr>
          <w:sz w:val="24"/>
        </w:rPr>
      </w:pPr>
      <w:r>
        <w:rPr>
          <w:sz w:val="24"/>
        </w:rPr>
        <w:t>Login: akreditace@utb.cz</w:t>
      </w:r>
    </w:p>
    <w:p w:rsidR="00A158FE" w:rsidRDefault="00A158FE" w:rsidP="00A158FE">
      <w:pPr>
        <w:tabs>
          <w:tab w:val="left" w:pos="5387"/>
        </w:tabs>
        <w:spacing w:after="240"/>
        <w:rPr>
          <w:b/>
          <w:sz w:val="28"/>
        </w:rPr>
      </w:pPr>
      <w:r>
        <w:rPr>
          <w:sz w:val="24"/>
        </w:rPr>
        <w:t>Heslo: akreditaceutb062018</w:t>
      </w:r>
    </w:p>
    <w:p w:rsidR="00A158FE" w:rsidRPr="00026395" w:rsidRDefault="00A158FE" w:rsidP="00A158FE">
      <w:pPr>
        <w:spacing w:after="240"/>
        <w:rPr>
          <w:b/>
          <w:sz w:val="24"/>
          <w:szCs w:val="24"/>
          <w:rPrChange w:id="4" w:author="Drahomíra Pavelková" w:date="2019-09-04T17:19:00Z">
            <w:rPr>
              <w:b/>
              <w:sz w:val="28"/>
            </w:rPr>
          </w:rPrChange>
        </w:rPr>
      </w:pPr>
      <w:r w:rsidRPr="00026395">
        <w:rPr>
          <w:b/>
          <w:sz w:val="24"/>
          <w:szCs w:val="24"/>
          <w:rPrChange w:id="5" w:author="Drahomíra Pavelková" w:date="2019-09-04T17:19:00Z">
            <w:rPr>
              <w:b/>
              <w:sz w:val="28"/>
            </w:rPr>
          </w:rPrChange>
        </w:rPr>
        <w:lastRenderedPageBreak/>
        <w:t xml:space="preserve">ISCED F: </w:t>
      </w:r>
      <w:r w:rsidR="009E430D" w:rsidRPr="00026395">
        <w:rPr>
          <w:b/>
          <w:sz w:val="24"/>
          <w:szCs w:val="24"/>
          <w:rPrChange w:id="6" w:author="Drahomíra Pavelková" w:date="2019-09-04T17:19:00Z">
            <w:rPr>
              <w:b/>
              <w:sz w:val="28"/>
            </w:rPr>
          </w:rPrChange>
        </w:rPr>
        <w:t>0311</w:t>
      </w:r>
      <w:ins w:id="7" w:author="Drahomíra Pavelková" w:date="2019-09-04T17:16:00Z">
        <w:r w:rsidR="00026395" w:rsidRPr="00026395">
          <w:rPr>
            <w:b/>
            <w:sz w:val="24"/>
            <w:szCs w:val="24"/>
            <w:rPrChange w:id="8" w:author="Drahomíra Pavelková" w:date="2019-09-04T17:19:00Z">
              <w:rPr>
                <w:b/>
                <w:sz w:val="28"/>
              </w:rPr>
            </w:rPrChange>
          </w:rPr>
          <w:t xml:space="preserve"> - Ekonomie</w:t>
        </w:r>
      </w:ins>
      <w:r w:rsidR="009E430D" w:rsidRPr="00026395">
        <w:rPr>
          <w:b/>
          <w:sz w:val="24"/>
          <w:szCs w:val="24"/>
          <w:rPrChange w:id="9" w:author="Drahomíra Pavelková" w:date="2019-09-04T17:19:00Z">
            <w:rPr>
              <w:b/>
              <w:sz w:val="28"/>
            </w:rPr>
          </w:rPrChange>
        </w:rPr>
        <w:t>, 0413</w:t>
      </w:r>
      <w:ins w:id="10" w:author="Drahomíra Pavelková" w:date="2019-09-04T17:18:00Z">
        <w:r w:rsidR="00026395" w:rsidRPr="00026395">
          <w:rPr>
            <w:b/>
            <w:sz w:val="24"/>
            <w:szCs w:val="24"/>
            <w:rPrChange w:id="11" w:author="Drahomíra Pavelková" w:date="2019-09-04T17:19:00Z">
              <w:rPr>
                <w:b/>
                <w:sz w:val="28"/>
              </w:rPr>
            </w:rPrChange>
          </w:rPr>
          <w:t xml:space="preserve"> – Management a správa, 0411 – Účetnictví a daně, 0412 – Finance, bankovnictví a pojišť</w:t>
        </w:r>
      </w:ins>
      <w:ins w:id="12" w:author="Drahomíra Pavelková" w:date="2019-09-04T17:19:00Z">
        <w:r w:rsidR="00026395" w:rsidRPr="00026395">
          <w:rPr>
            <w:b/>
            <w:sz w:val="24"/>
            <w:szCs w:val="24"/>
            <w:rPrChange w:id="13" w:author="Drahomíra Pavelková" w:date="2019-09-04T17:19:00Z">
              <w:rPr>
                <w:b/>
                <w:sz w:val="28"/>
              </w:rPr>
            </w:rPrChange>
          </w:rPr>
          <w:t>ovnictví</w:t>
        </w:r>
      </w:ins>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A158FE" w:rsidRPr="00422F29" w:rsidTr="00203547">
        <w:tc>
          <w:tcPr>
            <w:tcW w:w="9285" w:type="dxa"/>
            <w:gridSpan w:val="4"/>
            <w:tcBorders>
              <w:top w:val="single" w:sz="4" w:space="0" w:color="auto"/>
              <w:left w:val="single" w:sz="4" w:space="0" w:color="auto"/>
              <w:bottom w:val="double" w:sz="4" w:space="0" w:color="auto"/>
              <w:right w:val="single" w:sz="4" w:space="0" w:color="auto"/>
            </w:tcBorders>
            <w:shd w:val="clear" w:color="auto" w:fill="BDD6EE"/>
          </w:tcPr>
          <w:p w:rsidR="00A158FE" w:rsidRPr="00422F29" w:rsidRDefault="00A158FE" w:rsidP="00203547">
            <w:pPr>
              <w:jc w:val="both"/>
              <w:rPr>
                <w:b/>
                <w:sz w:val="28"/>
              </w:rPr>
            </w:pPr>
            <w:r w:rsidRPr="00422F29">
              <w:rPr>
                <w:b/>
                <w:sz w:val="28"/>
              </w:rPr>
              <w:t xml:space="preserve">B-I – </w:t>
            </w:r>
            <w:r w:rsidRPr="0042670D">
              <w:rPr>
                <w:b/>
                <w:sz w:val="28"/>
              </w:rPr>
              <w:t>Charakteristika studijního programu</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Název studijního programu</w:t>
            </w:r>
          </w:p>
        </w:tc>
        <w:tc>
          <w:tcPr>
            <w:tcW w:w="6117" w:type="dxa"/>
            <w:gridSpan w:val="3"/>
            <w:tcBorders>
              <w:bottom w:val="single" w:sz="2" w:space="0" w:color="auto"/>
            </w:tcBorders>
          </w:tcPr>
          <w:p w:rsidR="00A158FE" w:rsidRPr="00D103C2" w:rsidRDefault="00A158FE" w:rsidP="00203547">
            <w:pPr>
              <w:rPr>
                <w:b/>
              </w:rPr>
            </w:pPr>
            <w:r>
              <w:rPr>
                <w:b/>
              </w:rPr>
              <w:t>Finance</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Typ studijního programu</w:t>
            </w:r>
          </w:p>
        </w:tc>
        <w:tc>
          <w:tcPr>
            <w:tcW w:w="6117" w:type="dxa"/>
            <w:gridSpan w:val="3"/>
            <w:tcBorders>
              <w:bottom w:val="single" w:sz="2" w:space="0" w:color="auto"/>
            </w:tcBorders>
          </w:tcPr>
          <w:p w:rsidR="00A158FE" w:rsidRPr="00422F29" w:rsidRDefault="00A158FE" w:rsidP="00203547">
            <w:r w:rsidRPr="00422F29">
              <w:t xml:space="preserve">doktorský </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Profil studijního programu</w:t>
            </w:r>
          </w:p>
        </w:tc>
        <w:tc>
          <w:tcPr>
            <w:tcW w:w="6117" w:type="dxa"/>
            <w:gridSpan w:val="3"/>
            <w:tcBorders>
              <w:bottom w:val="single" w:sz="2" w:space="0" w:color="auto"/>
            </w:tcBorders>
          </w:tcPr>
          <w:p w:rsidR="00A158FE" w:rsidRPr="00422F29" w:rsidRDefault="00A158FE" w:rsidP="00203547"/>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Forma studia</w:t>
            </w:r>
          </w:p>
        </w:tc>
        <w:tc>
          <w:tcPr>
            <w:tcW w:w="6117" w:type="dxa"/>
            <w:gridSpan w:val="3"/>
            <w:tcBorders>
              <w:bottom w:val="single" w:sz="2" w:space="0" w:color="auto"/>
            </w:tcBorders>
          </w:tcPr>
          <w:p w:rsidR="00A158FE" w:rsidRPr="00422F29" w:rsidRDefault="00A158FE" w:rsidP="00203547">
            <w:r w:rsidRPr="00422F29">
              <w:t xml:space="preserve">prezenční – kombinovaná </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Standardní doba studia</w:t>
            </w:r>
          </w:p>
        </w:tc>
        <w:tc>
          <w:tcPr>
            <w:tcW w:w="6117" w:type="dxa"/>
            <w:gridSpan w:val="3"/>
            <w:tcBorders>
              <w:bottom w:val="single" w:sz="2" w:space="0" w:color="auto"/>
            </w:tcBorders>
          </w:tcPr>
          <w:p w:rsidR="00A158FE" w:rsidRPr="00422F29" w:rsidRDefault="00A158FE" w:rsidP="00203547">
            <w:r w:rsidRPr="00422F29">
              <w:t>4 roky</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Jazyk studia</w:t>
            </w:r>
          </w:p>
        </w:tc>
        <w:tc>
          <w:tcPr>
            <w:tcW w:w="6117" w:type="dxa"/>
            <w:gridSpan w:val="3"/>
            <w:tcBorders>
              <w:bottom w:val="single" w:sz="2" w:space="0" w:color="auto"/>
            </w:tcBorders>
          </w:tcPr>
          <w:p w:rsidR="00A158FE" w:rsidRPr="00422F29" w:rsidRDefault="00A158FE" w:rsidP="00203547">
            <w:r>
              <w:t>anglický</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Udělovaný akademický titul</w:t>
            </w:r>
          </w:p>
        </w:tc>
        <w:tc>
          <w:tcPr>
            <w:tcW w:w="6117" w:type="dxa"/>
            <w:gridSpan w:val="3"/>
            <w:tcBorders>
              <w:bottom w:val="single" w:sz="2" w:space="0" w:color="auto"/>
            </w:tcBorders>
          </w:tcPr>
          <w:p w:rsidR="00A158FE" w:rsidRPr="00422F29" w:rsidRDefault="00A158FE" w:rsidP="00203547">
            <w:r w:rsidRPr="00422F29">
              <w:t>Ph.D.</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Rigorózní řízení</w:t>
            </w:r>
          </w:p>
        </w:tc>
        <w:tc>
          <w:tcPr>
            <w:tcW w:w="1543" w:type="dxa"/>
            <w:tcBorders>
              <w:bottom w:val="single" w:sz="2" w:space="0" w:color="auto"/>
            </w:tcBorders>
          </w:tcPr>
          <w:p w:rsidR="00A158FE" w:rsidRPr="00422F29" w:rsidRDefault="00A158FE" w:rsidP="00203547">
            <w:r w:rsidRPr="00422F29">
              <w:t>ne</w:t>
            </w:r>
          </w:p>
        </w:tc>
        <w:tc>
          <w:tcPr>
            <w:tcW w:w="2835" w:type="dxa"/>
            <w:tcBorders>
              <w:bottom w:val="single" w:sz="2" w:space="0" w:color="auto"/>
            </w:tcBorders>
            <w:shd w:val="clear" w:color="auto" w:fill="F7CAAC"/>
          </w:tcPr>
          <w:p w:rsidR="00A158FE" w:rsidRPr="00422F29" w:rsidRDefault="00A158FE" w:rsidP="00203547">
            <w:pPr>
              <w:rPr>
                <w:b/>
                <w:bCs/>
              </w:rPr>
            </w:pPr>
            <w:r w:rsidRPr="00422F29">
              <w:rPr>
                <w:b/>
                <w:bCs/>
              </w:rPr>
              <w:t>Udělovaný akademický titul</w:t>
            </w:r>
          </w:p>
        </w:tc>
        <w:tc>
          <w:tcPr>
            <w:tcW w:w="1739" w:type="dxa"/>
            <w:tcBorders>
              <w:bottom w:val="single" w:sz="2" w:space="0" w:color="auto"/>
            </w:tcBorders>
          </w:tcPr>
          <w:p w:rsidR="00A158FE" w:rsidRPr="00422F29" w:rsidRDefault="00A158FE" w:rsidP="00203547"/>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Garant studijního programu</w:t>
            </w:r>
          </w:p>
        </w:tc>
        <w:tc>
          <w:tcPr>
            <w:tcW w:w="6117" w:type="dxa"/>
            <w:gridSpan w:val="3"/>
            <w:tcBorders>
              <w:bottom w:val="single" w:sz="2" w:space="0" w:color="auto"/>
            </w:tcBorders>
          </w:tcPr>
          <w:p w:rsidR="00A158FE" w:rsidRPr="008A425D" w:rsidRDefault="00A158FE" w:rsidP="00203547">
            <w:pPr>
              <w:rPr>
                <w:b/>
              </w:rPr>
            </w:pPr>
            <w:r>
              <w:rPr>
                <w:b/>
              </w:rPr>
              <w:t>prof. Dr. Ing. Drahomíra Pavelková</w:t>
            </w:r>
          </w:p>
        </w:tc>
      </w:tr>
      <w:tr w:rsidR="00A158FE" w:rsidRPr="00422F29" w:rsidTr="00203547">
        <w:tc>
          <w:tcPr>
            <w:tcW w:w="3168" w:type="dxa"/>
            <w:tcBorders>
              <w:top w:val="single" w:sz="2" w:space="0" w:color="auto"/>
              <w:left w:val="single" w:sz="2" w:space="0" w:color="auto"/>
              <w:bottom w:val="single" w:sz="2" w:space="0" w:color="auto"/>
              <w:right w:val="single" w:sz="2" w:space="0" w:color="auto"/>
            </w:tcBorders>
            <w:shd w:val="clear" w:color="auto" w:fill="F7CAAC"/>
          </w:tcPr>
          <w:p w:rsidR="00A158FE" w:rsidRPr="00422F29" w:rsidRDefault="00A158FE" w:rsidP="00203547">
            <w:pPr>
              <w:jc w:val="both"/>
              <w:rPr>
                <w:b/>
              </w:rPr>
            </w:pPr>
            <w:r w:rsidRPr="00422F29">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A158FE" w:rsidRPr="00422F29" w:rsidRDefault="00A158FE" w:rsidP="00203547">
            <w:r w:rsidRPr="00422F29">
              <w:t>ne</w:t>
            </w:r>
          </w:p>
        </w:tc>
      </w:tr>
      <w:tr w:rsidR="00A158FE" w:rsidRPr="00422F29" w:rsidTr="00203547">
        <w:tc>
          <w:tcPr>
            <w:tcW w:w="3168" w:type="dxa"/>
            <w:tcBorders>
              <w:top w:val="single" w:sz="2" w:space="0" w:color="auto"/>
              <w:left w:val="single" w:sz="2" w:space="0" w:color="auto"/>
              <w:bottom w:val="single" w:sz="2" w:space="0" w:color="auto"/>
              <w:right w:val="single" w:sz="2" w:space="0" w:color="auto"/>
            </w:tcBorders>
            <w:shd w:val="clear" w:color="auto" w:fill="F7CAAC"/>
          </w:tcPr>
          <w:p w:rsidR="00A158FE" w:rsidRPr="00422F29" w:rsidRDefault="00A158FE" w:rsidP="00203547">
            <w:pPr>
              <w:jc w:val="both"/>
              <w:rPr>
                <w:b/>
              </w:rPr>
            </w:pPr>
            <w:r w:rsidRPr="00422F29">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A158FE" w:rsidRPr="00422F29" w:rsidRDefault="00A158FE" w:rsidP="00203547">
            <w:r w:rsidRPr="00422F29">
              <w:t>ne</w:t>
            </w:r>
          </w:p>
        </w:tc>
      </w:tr>
      <w:tr w:rsidR="00A158FE" w:rsidRPr="00422F29" w:rsidTr="00203547">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A158FE" w:rsidRPr="00422F29" w:rsidRDefault="00A158FE" w:rsidP="00203547">
            <w:pPr>
              <w:jc w:val="both"/>
              <w:rPr>
                <w:b/>
              </w:rPr>
            </w:pPr>
            <w:r w:rsidRPr="00422F29">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A158FE" w:rsidRPr="00422F29" w:rsidRDefault="00A158FE" w:rsidP="00203547"/>
        </w:tc>
      </w:tr>
      <w:tr w:rsidR="00A158FE" w:rsidRPr="00422F29" w:rsidTr="00203547">
        <w:tc>
          <w:tcPr>
            <w:tcW w:w="9285" w:type="dxa"/>
            <w:gridSpan w:val="4"/>
            <w:tcBorders>
              <w:top w:val="single" w:sz="2" w:space="0" w:color="auto"/>
            </w:tcBorders>
            <w:shd w:val="clear" w:color="auto" w:fill="F7CAAC"/>
          </w:tcPr>
          <w:p w:rsidR="00A158FE" w:rsidRPr="00422F29" w:rsidRDefault="00A158FE" w:rsidP="00203547">
            <w:pPr>
              <w:jc w:val="both"/>
            </w:pPr>
            <w:proofErr w:type="gramStart"/>
            <w:r w:rsidRPr="00422F29">
              <w:rPr>
                <w:b/>
              </w:rPr>
              <w:t>Oblast(i) vzdělávání</w:t>
            </w:r>
            <w:proofErr w:type="gramEnd"/>
            <w:r w:rsidRPr="00422F29">
              <w:rPr>
                <w:b/>
              </w:rPr>
              <w:t xml:space="preserve"> a u kombinovaného studijního programu podíl jednotlivých oblastí vzdělávání v %</w:t>
            </w:r>
          </w:p>
        </w:tc>
      </w:tr>
      <w:tr w:rsidR="00A158FE" w:rsidRPr="00422F29" w:rsidTr="00203547">
        <w:trPr>
          <w:trHeight w:val="755"/>
        </w:trPr>
        <w:tc>
          <w:tcPr>
            <w:tcW w:w="9285" w:type="dxa"/>
            <w:gridSpan w:val="4"/>
            <w:shd w:val="clear" w:color="auto" w:fill="FFFFFF"/>
          </w:tcPr>
          <w:p w:rsidR="00A158FE" w:rsidRPr="00422F29" w:rsidRDefault="00A158FE" w:rsidP="00203547">
            <w:pPr>
              <w:jc w:val="both"/>
            </w:pPr>
            <w:r w:rsidRPr="00CF7D4A">
              <w:rPr>
                <w:b/>
              </w:rPr>
              <w:t>Ekonomické obory</w:t>
            </w:r>
            <w:r w:rsidRPr="001A7A57">
              <w:rPr>
                <w:b/>
              </w:rPr>
              <w:t xml:space="preserve">: </w:t>
            </w:r>
            <w:r>
              <w:t xml:space="preserve">100 % </w:t>
            </w:r>
          </w:p>
          <w:p w:rsidR="00A158FE" w:rsidRPr="00422F29" w:rsidRDefault="00A158FE" w:rsidP="00203547">
            <w:pPr>
              <w:jc w:val="both"/>
            </w:pPr>
          </w:p>
        </w:tc>
      </w:tr>
      <w:tr w:rsidR="00A158FE" w:rsidRPr="00422F29" w:rsidTr="00203547">
        <w:trPr>
          <w:trHeight w:val="70"/>
        </w:trPr>
        <w:tc>
          <w:tcPr>
            <w:tcW w:w="9285" w:type="dxa"/>
            <w:gridSpan w:val="4"/>
            <w:shd w:val="clear" w:color="auto" w:fill="F7CAAC"/>
          </w:tcPr>
          <w:p w:rsidR="00A158FE" w:rsidRPr="00422F29" w:rsidRDefault="00A158FE" w:rsidP="00203547">
            <w:r w:rsidRPr="00422F29">
              <w:rPr>
                <w:b/>
              </w:rPr>
              <w:t>Cíle studia ve studijním programu</w:t>
            </w:r>
          </w:p>
        </w:tc>
      </w:tr>
      <w:tr w:rsidR="00A158FE" w:rsidRPr="00422F29" w:rsidTr="00203547">
        <w:trPr>
          <w:trHeight w:val="963"/>
        </w:trPr>
        <w:tc>
          <w:tcPr>
            <w:tcW w:w="9285" w:type="dxa"/>
            <w:gridSpan w:val="4"/>
            <w:shd w:val="clear" w:color="auto" w:fill="FFFFFF"/>
          </w:tcPr>
          <w:p w:rsidR="00A158FE" w:rsidRPr="00422F29" w:rsidRDefault="00A158FE" w:rsidP="00203547">
            <w:pPr>
              <w:jc w:val="both"/>
            </w:pPr>
            <w:r>
              <w:t xml:space="preserve">Cílem studijního programu je připravit studenty na jejich budoucí výzkumnou nebo manažerskou činnost v </w:t>
            </w:r>
            <w:r w:rsidRPr="00422F29">
              <w:t>akademick</w:t>
            </w:r>
            <w:r>
              <w:t>é</w:t>
            </w:r>
            <w:r w:rsidRPr="00422F29">
              <w:t xml:space="preserve"> sfé</w:t>
            </w:r>
            <w:r>
              <w:t>ře, výzkumných institucích, ve finančních, poradenských, průmyslových nebo neziskových organizacích a v organizacích veřejného sektoru.</w:t>
            </w:r>
            <w:r w:rsidRPr="00422F29">
              <w:t xml:space="preserve"> </w:t>
            </w:r>
            <w:r>
              <w:t xml:space="preserve">Studenti získají pokročilé znalosti v oblasti ekonomie a v klíčových oblastech finančního řízení, finančních trhů, veřejných financí a mezinárodních aspektů daňových systémů a účetnictví dle zaměření disertační práce. Cílem je </w:t>
            </w:r>
            <w:r w:rsidRPr="00FC099E">
              <w:t>rozvinout a intenzivně posilovat schopnost se samostatně rozhodovat na základě kritického zhodnocení podkladů a kritické diskuse za využití odborné argumentace</w:t>
            </w:r>
            <w:r>
              <w:t xml:space="preserve">, </w:t>
            </w:r>
            <w:r w:rsidRPr="00FC099E">
              <w:t xml:space="preserve">rozvinout a upevnit profesní jazykové kompetence </w:t>
            </w:r>
            <w:r>
              <w:t xml:space="preserve">zejména v </w:t>
            </w:r>
            <w:r w:rsidRPr="00FC099E">
              <w:t>anglické</w:t>
            </w:r>
            <w:r>
              <w:t>m</w:t>
            </w:r>
            <w:r w:rsidRPr="00FC099E">
              <w:t xml:space="preserve"> jazy</w:t>
            </w:r>
            <w:r>
              <w:t xml:space="preserve">ce, </w:t>
            </w:r>
            <w:r w:rsidRPr="00FC099E">
              <w:t xml:space="preserve">využívat odpovídajícími způsobem </w:t>
            </w:r>
            <w:r>
              <w:t xml:space="preserve">matematicko-statistické metody a </w:t>
            </w:r>
            <w:r w:rsidRPr="00FC099E">
              <w:t>specializované programové vybavení</w:t>
            </w:r>
            <w:r>
              <w:t xml:space="preserve">. </w:t>
            </w:r>
            <w:r w:rsidRPr="00422F29">
              <w:t xml:space="preserve">Díky uvedeným znalostem a </w:t>
            </w:r>
            <w:r>
              <w:t>dovednostem</w:t>
            </w:r>
            <w:r w:rsidRPr="00422F29">
              <w:t xml:space="preserve"> </w:t>
            </w:r>
            <w:r>
              <w:t>získá absolvent předpoklady</w:t>
            </w:r>
            <w:r w:rsidRPr="00422F29">
              <w:t xml:space="preserve"> k rozvoji systémových disciplín a řešení</w:t>
            </w:r>
            <w:r>
              <w:t xml:space="preserve"> výzkumných problémů a s nimi spojených</w:t>
            </w:r>
            <w:r w:rsidRPr="00422F29">
              <w:t xml:space="preserve"> vědecko-výzkumných otázek.</w:t>
            </w:r>
            <w:r>
              <w:t xml:space="preserve"> Důraz je kladen na schopnost samostatného řešení výzkumného úkolu a kvalitního zpracování, prezentaci a publikaci výzkumných výsledků.</w:t>
            </w:r>
          </w:p>
        </w:tc>
      </w:tr>
      <w:tr w:rsidR="00A158FE" w:rsidRPr="00422F29" w:rsidTr="00203547">
        <w:trPr>
          <w:trHeight w:val="187"/>
        </w:trPr>
        <w:tc>
          <w:tcPr>
            <w:tcW w:w="9285" w:type="dxa"/>
            <w:gridSpan w:val="4"/>
            <w:shd w:val="clear" w:color="auto" w:fill="F7CAAC"/>
          </w:tcPr>
          <w:p w:rsidR="00A158FE" w:rsidRPr="00422F29" w:rsidRDefault="00A158FE" w:rsidP="00203547">
            <w:pPr>
              <w:jc w:val="both"/>
            </w:pPr>
            <w:r w:rsidRPr="00422F29">
              <w:rPr>
                <w:b/>
              </w:rPr>
              <w:t>Profil absolventa studijního programu</w:t>
            </w:r>
          </w:p>
        </w:tc>
      </w:tr>
      <w:tr w:rsidR="00A158FE" w:rsidRPr="00422F29" w:rsidTr="00203547">
        <w:trPr>
          <w:trHeight w:val="1617"/>
        </w:trPr>
        <w:tc>
          <w:tcPr>
            <w:tcW w:w="9285" w:type="dxa"/>
            <w:gridSpan w:val="4"/>
            <w:shd w:val="clear" w:color="auto" w:fill="FFFFFF"/>
          </w:tcPr>
          <w:p w:rsidR="00A158FE" w:rsidRDefault="00A158FE" w:rsidP="00203547">
            <w:pPr>
              <w:jc w:val="both"/>
            </w:pPr>
            <w:r w:rsidRPr="00422F29">
              <w:t>Absolvent doktorského studijního programu</w:t>
            </w:r>
            <w:r>
              <w:t xml:space="preserve"> Finance</w:t>
            </w:r>
            <w:r w:rsidRPr="00422F29">
              <w:t xml:space="preserve"> má </w:t>
            </w:r>
            <w:r>
              <w:t xml:space="preserve">klíčové </w:t>
            </w:r>
            <w:r w:rsidRPr="00422F29">
              <w:t xml:space="preserve">znalosti </w:t>
            </w:r>
            <w:r>
              <w:t>a dovednosti nezbytné k základnímu výzkumu a k pokročilé analytické a manažerské činnosti, a to z </w:t>
            </w:r>
            <w:r w:rsidRPr="00422F29">
              <w:t>oblasti</w:t>
            </w:r>
            <w:r>
              <w:t xml:space="preserve"> ekonomické teorie a manažerských financí a dle zaměření disertační práce si prohloubí své znalosti v oblasti měnové politiky, finančních trhů a investic, pokročilých finančních technologií či mezinárodního rozměru daňové a účetní problematiky, </w:t>
            </w:r>
            <w:r w:rsidRPr="00422F29">
              <w:t xml:space="preserve">odpovídající soudobému stavu poznání. </w:t>
            </w:r>
            <w:r>
              <w:t>U</w:t>
            </w:r>
            <w:r w:rsidRPr="00422F29">
              <w:t>mí identifikovat klíčové vývojové trendy v uveden</w:t>
            </w:r>
            <w:r>
              <w:t>ých</w:t>
            </w:r>
            <w:r w:rsidRPr="00422F29">
              <w:t xml:space="preserve"> oblast</w:t>
            </w:r>
            <w:r>
              <w:t>ech</w:t>
            </w:r>
            <w:r w:rsidRPr="00422F29">
              <w:t xml:space="preserve"> a zároveň nastavit požadované oblasti vědecko-výzkumných aktivit, které odpovídají požadavkům </w:t>
            </w:r>
            <w:r>
              <w:t xml:space="preserve">základního nebo aplikovaného výzkumu či manažerské praxe. </w:t>
            </w:r>
          </w:p>
          <w:p w:rsidR="00A158FE" w:rsidRDefault="00A158FE" w:rsidP="00203547">
            <w:pPr>
              <w:jc w:val="both"/>
            </w:pPr>
            <w:r w:rsidRPr="00422F29">
              <w:t xml:space="preserve">S ohledem na typ uvedeného studijního programu student umí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p>
          <w:p w:rsidR="0056664D" w:rsidRPr="0056664D" w:rsidRDefault="00A158FE" w:rsidP="0056664D">
            <w:pPr>
              <w:jc w:val="both"/>
              <w:rPr>
                <w:ins w:id="14" w:author="Drahomíra Pavelková" w:date="2019-09-02T20:21:00Z"/>
                <w:rPrChange w:id="15" w:author="Drahomíra Pavelková" w:date="2019-09-02T20:22:00Z">
                  <w:rPr>
                    <w:ins w:id="16" w:author="Drahomíra Pavelková" w:date="2019-09-02T20:21:00Z"/>
                    <w:i/>
                    <w:iCs/>
                  </w:rPr>
                </w:rPrChange>
              </w:rPr>
            </w:pPr>
            <w:r w:rsidRPr="00EA51A1">
              <w:t>Absolvent je způsobilý působit na pozicích vědeckého pracovníka v základním či aplikovaném výzkumu na univerzitách nebo výzkumných institucích, či na vyšších manažerských pozicích ve finančních organizacích, průmyslovém či neziskovém sektoru a ve státních a veřejnoprávních institucích</w:t>
            </w:r>
            <w:ins w:id="17" w:author="Drahomíra Pavelková" w:date="2019-09-02T20:21:00Z">
              <w:r w:rsidR="0056664D">
                <w:t xml:space="preserve">, </w:t>
              </w:r>
              <w:r w:rsidR="0056664D" w:rsidRPr="0056664D">
                <w:rPr>
                  <w:rPrChange w:id="18" w:author="Drahomíra Pavelková" w:date="2019-09-02T20:22:00Z">
                    <w:rPr>
                      <w:i/>
                      <w:iCs/>
                      <w:highlight w:val="yellow"/>
                    </w:rPr>
                  </w:rPrChange>
                </w:rPr>
                <w:t>např. na pozicích vedoucích ekonomického úseku, controllingu, vnitřního auditu, řízení rizik, dealingu, retailového nebo privátního bankovnictví, resp. na pozici junior/senior konzultantů. Uplatní se ve výrobních podnicích, neziskových organizacích, bankách, pojišťovnách, daňových a účetních firmách, v auditorských a poradenských společnostech, v organizacích státní a veřejné správy (městské, krajské úřady, ministerstva)</w:t>
              </w:r>
              <w:r w:rsidR="0056664D" w:rsidRPr="0056664D">
                <w:rPr>
                  <w:rPrChange w:id="19" w:author="Drahomíra Pavelková" w:date="2019-09-02T20:22:00Z">
                    <w:rPr>
                      <w:i/>
                      <w:iCs/>
                    </w:rPr>
                  </w:rPrChange>
                </w:rPr>
                <w:t>.</w:t>
              </w:r>
            </w:ins>
          </w:p>
          <w:p w:rsidR="00A158FE" w:rsidRPr="00EA51A1" w:rsidDel="0029215C" w:rsidRDefault="00A158FE" w:rsidP="00203547">
            <w:pPr>
              <w:jc w:val="both"/>
              <w:rPr>
                <w:del w:id="20" w:author="Drahomíra Pavelková" w:date="2019-09-04T17:14:00Z"/>
              </w:rPr>
            </w:pPr>
            <w:del w:id="21" w:author="Drahomíra Pavelková" w:date="2019-09-02T20:21:00Z">
              <w:r w:rsidRPr="00EA51A1" w:rsidDel="0056664D">
                <w:delText>.</w:delText>
              </w:r>
            </w:del>
          </w:p>
          <w:p w:rsidR="00A158FE" w:rsidRDefault="00A158FE" w:rsidP="00203547">
            <w:pPr>
              <w:jc w:val="both"/>
              <w:rPr>
                <w:b/>
                <w:lang w:eastAsia="en-US"/>
              </w:rPr>
            </w:pPr>
          </w:p>
          <w:p w:rsidR="00A158FE" w:rsidRDefault="00A158FE" w:rsidP="00203547">
            <w:pPr>
              <w:jc w:val="both"/>
              <w:rPr>
                <w:b/>
                <w:lang w:eastAsia="en-US"/>
              </w:rPr>
            </w:pPr>
            <w:r w:rsidRPr="00422F29">
              <w:rPr>
                <w:b/>
                <w:lang w:eastAsia="en-US"/>
              </w:rPr>
              <w:lastRenderedPageBreak/>
              <w:t>Odborné znalosti:</w:t>
            </w:r>
          </w:p>
          <w:p w:rsidR="00A158FE" w:rsidRPr="00EE2E8E" w:rsidRDefault="00A158FE" w:rsidP="00203547">
            <w:pPr>
              <w:jc w:val="both"/>
              <w:rPr>
                <w:lang w:eastAsia="en-US"/>
              </w:rPr>
            </w:pPr>
            <w:r w:rsidRPr="00EE2E8E">
              <w:rPr>
                <w:lang w:eastAsia="en-US"/>
              </w:rPr>
              <w:t>Absolvent doktorského studijního programu Finance:</w:t>
            </w:r>
          </w:p>
          <w:p w:rsidR="00A158FE" w:rsidRPr="00422F29" w:rsidRDefault="00A158FE" w:rsidP="00203547">
            <w:pPr>
              <w:pStyle w:val="Odstavecseseznamem"/>
              <w:numPr>
                <w:ilvl w:val="0"/>
                <w:numId w:val="23"/>
              </w:numPr>
              <w:ind w:left="247" w:hanging="247"/>
              <w:jc w:val="both"/>
              <w:rPr>
                <w:lang w:eastAsia="en-US"/>
              </w:rPr>
            </w:pPr>
            <w:r>
              <w:rPr>
                <w:lang w:eastAsia="en-US"/>
              </w:rPr>
              <w:t>zná problematiku metodologie výzkumu, využití výzkumných metod a postupů pro řešení výzkumného problému,</w:t>
            </w:r>
          </w:p>
          <w:p w:rsidR="00A158FE" w:rsidRDefault="00A158FE" w:rsidP="00203547">
            <w:pPr>
              <w:pStyle w:val="Odstavecseseznamem"/>
              <w:numPr>
                <w:ilvl w:val="0"/>
                <w:numId w:val="23"/>
              </w:numPr>
              <w:ind w:left="247" w:hanging="247"/>
              <w:jc w:val="both"/>
              <w:rPr>
                <w:lang w:eastAsia="en-US"/>
              </w:rPr>
            </w:pPr>
            <w:r>
              <w:rPr>
                <w:lang w:eastAsia="en-US"/>
              </w:rPr>
              <w:t>má</w:t>
            </w:r>
            <w:r w:rsidRPr="00422F29">
              <w:rPr>
                <w:lang w:eastAsia="en-US"/>
              </w:rPr>
              <w:t xml:space="preserve"> pokročilé </w:t>
            </w:r>
            <w:r>
              <w:rPr>
                <w:lang w:eastAsia="en-US"/>
              </w:rPr>
              <w:t xml:space="preserve">znalosti ekonomie a ekonomických teorií pro </w:t>
            </w:r>
            <w:r w:rsidRPr="00422F29">
              <w:rPr>
                <w:lang w:eastAsia="en-US"/>
              </w:rPr>
              <w:t xml:space="preserve">identifikaci a formulaci </w:t>
            </w:r>
            <w:r>
              <w:rPr>
                <w:lang w:eastAsia="en-US"/>
              </w:rPr>
              <w:t xml:space="preserve">teoretického rámce </w:t>
            </w:r>
            <w:r w:rsidRPr="00422F29">
              <w:rPr>
                <w:lang w:eastAsia="en-US"/>
              </w:rPr>
              <w:t xml:space="preserve">výzkumného problému a požadovaného cílového řešení </w:t>
            </w:r>
            <w:r>
              <w:rPr>
                <w:lang w:eastAsia="en-US"/>
              </w:rPr>
              <w:t xml:space="preserve">výzkumného </w:t>
            </w:r>
            <w:r w:rsidRPr="00422F29">
              <w:rPr>
                <w:lang w:eastAsia="en-US"/>
              </w:rPr>
              <w:t>projektu</w:t>
            </w:r>
            <w:r>
              <w:rPr>
                <w:lang w:eastAsia="en-US"/>
              </w:rPr>
              <w:t>,</w:t>
            </w:r>
            <w:r w:rsidRPr="00422F29">
              <w:rPr>
                <w:lang w:eastAsia="en-US"/>
              </w:rPr>
              <w:t xml:space="preserve"> </w:t>
            </w:r>
          </w:p>
          <w:p w:rsidR="00A158FE" w:rsidRPr="00E10EA3" w:rsidRDefault="00A158FE" w:rsidP="00203547">
            <w:pPr>
              <w:pStyle w:val="Odstavecseseznamem"/>
              <w:numPr>
                <w:ilvl w:val="0"/>
                <w:numId w:val="23"/>
              </w:numPr>
              <w:ind w:left="247" w:hanging="247"/>
              <w:jc w:val="both"/>
              <w:rPr>
                <w:b/>
              </w:rPr>
            </w:pPr>
            <w:r>
              <w:t xml:space="preserve">má </w:t>
            </w:r>
            <w:r w:rsidRPr="00182FB9">
              <w:t xml:space="preserve">komplexní systémový pohled </w:t>
            </w:r>
            <w:r>
              <w:t xml:space="preserve">na problematiku financí a finančního řízení organizace </w:t>
            </w:r>
            <w:r w:rsidRPr="00182FB9">
              <w:t>a umí samostatně řešit otázk</w:t>
            </w:r>
            <w:r>
              <w:t>y jejího rozvoje,</w:t>
            </w:r>
          </w:p>
          <w:p w:rsidR="00A158FE" w:rsidRPr="00C26C8D" w:rsidRDefault="00A158FE" w:rsidP="00203547">
            <w:pPr>
              <w:pStyle w:val="Odstavecseseznamem"/>
              <w:numPr>
                <w:ilvl w:val="0"/>
                <w:numId w:val="23"/>
              </w:numPr>
              <w:ind w:left="247" w:hanging="247"/>
              <w:jc w:val="both"/>
              <w:rPr>
                <w:lang w:eastAsia="en-US"/>
              </w:rPr>
            </w:pPr>
            <w:r w:rsidRPr="00422F29">
              <w:rPr>
                <w:lang w:eastAsia="en-US"/>
              </w:rPr>
              <w:t>orientuje se v nových trendech</w:t>
            </w:r>
            <w:r>
              <w:rPr>
                <w:lang w:eastAsia="en-US"/>
              </w:rPr>
              <w:t xml:space="preserve">, </w:t>
            </w:r>
            <w:r w:rsidRPr="00422F29">
              <w:rPr>
                <w:lang w:eastAsia="en-US"/>
              </w:rPr>
              <w:t xml:space="preserve">umí predikovat inovační trendy v oblasti </w:t>
            </w:r>
            <w:r>
              <w:rPr>
                <w:lang w:eastAsia="en-US"/>
              </w:rPr>
              <w:t xml:space="preserve">financí, finančního řízení a finančních technologií </w:t>
            </w:r>
            <w:r w:rsidRPr="00422F29">
              <w:rPr>
                <w:lang w:eastAsia="en-US"/>
              </w:rPr>
              <w:t xml:space="preserve">a využít je pro vědecko-výzkumné a vývojové projekty </w:t>
            </w:r>
            <w:r w:rsidRPr="00C26C8D">
              <w:rPr>
                <w:lang w:eastAsia="en-US"/>
              </w:rPr>
              <w:t>orientované na zvyšování výkonnosti a efektivnosti procesů ve finančních institucích či podnikatelských subjektech.</w:t>
            </w:r>
          </w:p>
          <w:p w:rsidR="00A158FE" w:rsidRPr="00C26C8D" w:rsidRDefault="00A158FE" w:rsidP="00203547">
            <w:pPr>
              <w:pStyle w:val="Odstavecseseznamem"/>
              <w:jc w:val="both"/>
              <w:rPr>
                <w:lang w:eastAsia="en-US"/>
              </w:rPr>
            </w:pPr>
          </w:p>
          <w:p w:rsidR="00A158FE" w:rsidRPr="00C26C8D" w:rsidRDefault="00A158FE" w:rsidP="00203547">
            <w:pPr>
              <w:pStyle w:val="Normlnweb"/>
              <w:spacing w:before="0" w:beforeAutospacing="0" w:after="0" w:afterAutospacing="0"/>
              <w:jc w:val="both"/>
              <w:rPr>
                <w:b/>
                <w:sz w:val="20"/>
                <w:szCs w:val="20"/>
                <w:lang w:eastAsia="en-US"/>
              </w:rPr>
            </w:pPr>
            <w:r w:rsidRPr="00C26C8D">
              <w:rPr>
                <w:b/>
                <w:sz w:val="20"/>
                <w:szCs w:val="20"/>
                <w:lang w:eastAsia="en-US"/>
              </w:rPr>
              <w:t>Odborné dovednosti:</w:t>
            </w:r>
          </w:p>
          <w:p w:rsidR="00A158FE" w:rsidRPr="00C26C8D" w:rsidRDefault="00A158FE" w:rsidP="00203547">
            <w:pPr>
              <w:pStyle w:val="Normlnweb"/>
              <w:spacing w:before="0" w:beforeAutospacing="0" w:after="0" w:afterAutospacing="0"/>
              <w:jc w:val="both"/>
              <w:rPr>
                <w:color w:val="000000"/>
                <w:sz w:val="20"/>
                <w:szCs w:val="20"/>
              </w:rPr>
            </w:pPr>
            <w:r w:rsidRPr="00C26C8D">
              <w:rPr>
                <w:sz w:val="20"/>
                <w:szCs w:val="20"/>
                <w:lang w:eastAsia="en-US"/>
              </w:rPr>
              <w:t>Absolvent doktorského studijního programu Finance:</w:t>
            </w:r>
          </w:p>
          <w:p w:rsidR="00A158FE" w:rsidRPr="00C26C8D" w:rsidRDefault="00A158FE" w:rsidP="00203547">
            <w:pPr>
              <w:pStyle w:val="Odstavecseseznamem"/>
              <w:numPr>
                <w:ilvl w:val="0"/>
                <w:numId w:val="24"/>
              </w:numPr>
              <w:ind w:left="247" w:hanging="247"/>
              <w:jc w:val="both"/>
              <w:rPr>
                <w:lang w:eastAsia="en-US"/>
              </w:rPr>
            </w:pPr>
            <w:r w:rsidRPr="00C26C8D">
              <w:rPr>
                <w:lang w:eastAsia="en-US"/>
              </w:rPr>
              <w:t>je schopen formulovat výzkumný problém, zpracovat výzkumný záměr a design výzkumu,</w:t>
            </w:r>
          </w:p>
          <w:p w:rsidR="00A158FE" w:rsidRPr="00C26C8D" w:rsidRDefault="00A158FE" w:rsidP="00203547">
            <w:pPr>
              <w:pStyle w:val="Odstavecseseznamem"/>
              <w:numPr>
                <w:ilvl w:val="0"/>
                <w:numId w:val="23"/>
              </w:numPr>
              <w:ind w:left="247" w:hanging="247"/>
              <w:jc w:val="both"/>
            </w:pPr>
            <w:r w:rsidRPr="00C26C8D">
              <w:t>umí pracovat s literárními zdroji a kriticky je zhodnotit,</w:t>
            </w:r>
          </w:p>
          <w:p w:rsidR="00A158FE" w:rsidRPr="00C26C8D" w:rsidRDefault="00A158FE" w:rsidP="00203547">
            <w:pPr>
              <w:pStyle w:val="Odstavecseseznamem"/>
              <w:numPr>
                <w:ilvl w:val="0"/>
                <w:numId w:val="23"/>
              </w:numPr>
              <w:ind w:left="247" w:hanging="247"/>
              <w:jc w:val="both"/>
            </w:pPr>
            <w:r w:rsidRPr="00C26C8D">
              <w:t xml:space="preserve">ovládá postupy pro výběr výzkumného vzorku, sběr dat, jejich analýzu a zpracování, </w:t>
            </w:r>
          </w:p>
          <w:p w:rsidR="00A158FE" w:rsidRPr="00C26C8D" w:rsidRDefault="00A158FE" w:rsidP="00203547">
            <w:pPr>
              <w:pStyle w:val="Odstavecseseznamem"/>
              <w:numPr>
                <w:ilvl w:val="0"/>
                <w:numId w:val="23"/>
              </w:numPr>
              <w:ind w:left="247" w:hanging="247"/>
              <w:jc w:val="both"/>
            </w:pPr>
            <w:r w:rsidRPr="00C26C8D">
              <w:t xml:space="preserve">pro analýzu a zpracování dat využívá adekvátní matematicko-statistické postupy a programové vybavení, </w:t>
            </w:r>
          </w:p>
          <w:p w:rsidR="00A158FE" w:rsidRPr="00C26C8D" w:rsidRDefault="00A158FE" w:rsidP="00203547">
            <w:pPr>
              <w:pStyle w:val="Odstavecseseznamem"/>
              <w:numPr>
                <w:ilvl w:val="0"/>
                <w:numId w:val="23"/>
              </w:numPr>
              <w:ind w:left="247" w:hanging="247"/>
              <w:jc w:val="both"/>
            </w:pPr>
            <w:r w:rsidRPr="00C26C8D">
              <w:t>umí formulovat vědecké závěry na základě kvalitativní a kvantitativní analytické argumentace,</w:t>
            </w:r>
          </w:p>
          <w:p w:rsidR="00A158FE" w:rsidRDefault="00A158FE" w:rsidP="00203547">
            <w:pPr>
              <w:pStyle w:val="Odstavecseseznamem"/>
              <w:numPr>
                <w:ilvl w:val="0"/>
                <w:numId w:val="23"/>
              </w:numPr>
              <w:ind w:left="247" w:hanging="247"/>
              <w:jc w:val="both"/>
              <w:rPr>
                <w:lang w:eastAsia="en-US"/>
              </w:rPr>
            </w:pPr>
            <w:r w:rsidRPr="00C26C8D">
              <w:rPr>
                <w:lang w:eastAsia="en-US"/>
              </w:rPr>
              <w:t xml:space="preserve">umí dedukovat a komparovat </w:t>
            </w:r>
            <w:r w:rsidRPr="00422F29">
              <w:rPr>
                <w:lang w:eastAsia="en-US"/>
              </w:rPr>
              <w:t xml:space="preserve">adekvátní závěry a argumentačně navrhovat </w:t>
            </w:r>
            <w:r>
              <w:rPr>
                <w:lang w:eastAsia="en-US"/>
              </w:rPr>
              <w:t xml:space="preserve">a ověřit </w:t>
            </w:r>
            <w:r w:rsidRPr="00422F29">
              <w:rPr>
                <w:lang w:eastAsia="en-US"/>
              </w:rPr>
              <w:t>nové postupy</w:t>
            </w:r>
            <w:r>
              <w:rPr>
                <w:lang w:eastAsia="en-US"/>
              </w:rPr>
              <w:t>,</w:t>
            </w:r>
          </w:p>
          <w:p w:rsidR="00A158FE" w:rsidRDefault="00A158FE" w:rsidP="00203547">
            <w:pPr>
              <w:pStyle w:val="Odstavecseseznamem"/>
              <w:numPr>
                <w:ilvl w:val="0"/>
                <w:numId w:val="23"/>
              </w:numPr>
              <w:ind w:left="247" w:hanging="247"/>
              <w:jc w:val="both"/>
              <w:rPr>
                <w:lang w:eastAsia="en-US"/>
              </w:rPr>
            </w:pPr>
            <w:r>
              <w:rPr>
                <w:lang w:eastAsia="en-US"/>
              </w:rPr>
              <w:t>je schopen pracovat v rámci výzkumného týmu, podílet se na přípravě a realizaci výzkumného projektu.</w:t>
            </w:r>
          </w:p>
          <w:p w:rsidR="00A158FE" w:rsidRPr="00422F29" w:rsidRDefault="00A158FE" w:rsidP="00203547">
            <w:pPr>
              <w:pStyle w:val="Odstavecseseznamem"/>
              <w:ind w:left="360"/>
              <w:jc w:val="both"/>
              <w:rPr>
                <w:lang w:eastAsia="en-US"/>
              </w:rPr>
            </w:pPr>
          </w:p>
          <w:p w:rsidR="00A158FE" w:rsidRPr="00422F29" w:rsidRDefault="00A158FE" w:rsidP="00203547">
            <w:pPr>
              <w:jc w:val="both"/>
              <w:rPr>
                <w:b/>
                <w:lang w:eastAsia="en-US"/>
              </w:rPr>
            </w:pPr>
            <w:r w:rsidRPr="00422F29">
              <w:rPr>
                <w:b/>
                <w:lang w:eastAsia="en-US"/>
              </w:rPr>
              <w:t>Obecné způsobilosti:</w:t>
            </w:r>
          </w:p>
          <w:p w:rsidR="00A158FE" w:rsidRPr="00422F29" w:rsidRDefault="00A158FE" w:rsidP="00203547">
            <w:pPr>
              <w:jc w:val="both"/>
              <w:rPr>
                <w:lang w:eastAsia="en-US"/>
              </w:rPr>
            </w:pPr>
            <w:r w:rsidRPr="00EE2E8E">
              <w:rPr>
                <w:lang w:eastAsia="en-US"/>
              </w:rPr>
              <w:t>Absolvent doktorského studijního programu Finance:</w:t>
            </w:r>
          </w:p>
          <w:p w:rsidR="00A158FE" w:rsidRDefault="00A158FE" w:rsidP="00203547">
            <w:pPr>
              <w:pStyle w:val="Odstavecseseznamem"/>
              <w:numPr>
                <w:ilvl w:val="0"/>
                <w:numId w:val="23"/>
              </w:numPr>
              <w:ind w:left="247" w:hanging="247"/>
              <w:jc w:val="both"/>
            </w:pPr>
            <w:r w:rsidRPr="00745699">
              <w:t>dokáže samostatně získávat další odborné znalosti dovednosti a způsobilosti včetně reflexe vlastních zkušeností, má přehled o relevantních odborných zdrojích takovýchto informací, a dovede kriticky zhodnotit jejich původ a význam,</w:t>
            </w:r>
          </w:p>
          <w:p w:rsidR="00A158FE" w:rsidRPr="00745699" w:rsidRDefault="00A158FE" w:rsidP="00203547">
            <w:pPr>
              <w:pStyle w:val="Odstavecseseznamem"/>
              <w:numPr>
                <w:ilvl w:val="0"/>
                <w:numId w:val="23"/>
              </w:numPr>
              <w:ind w:left="247" w:hanging="247"/>
              <w:jc w:val="both"/>
            </w:pPr>
            <w:r w:rsidRPr="00422F29">
              <w:t>má způsobilost pro navrhování nových vědecko-výzkumných témat souvisejících s nejnovějšími trendy v oblasti výzkumu a vývoje</w:t>
            </w:r>
            <w:r>
              <w:t>,</w:t>
            </w:r>
          </w:p>
          <w:p w:rsidR="00A158FE" w:rsidRDefault="00A158FE" w:rsidP="00203547">
            <w:pPr>
              <w:pStyle w:val="Odstavecseseznamem"/>
              <w:numPr>
                <w:ilvl w:val="0"/>
                <w:numId w:val="23"/>
              </w:numPr>
              <w:ind w:left="247" w:hanging="247"/>
              <w:jc w:val="both"/>
            </w:pPr>
            <w:r>
              <w:t>má kompetence k</w:t>
            </w:r>
            <w:r w:rsidRPr="00422F29">
              <w:t xml:space="preserve"> řeš</w:t>
            </w:r>
            <w:r>
              <w:t>ení</w:t>
            </w:r>
            <w:r w:rsidRPr="00422F29">
              <w:t xml:space="preserve"> složit</w:t>
            </w:r>
            <w:r>
              <w:t>ých</w:t>
            </w:r>
            <w:r w:rsidRPr="00422F29">
              <w:t xml:space="preserve"> manažersko-projektov</w:t>
            </w:r>
            <w:r>
              <w:t>ých</w:t>
            </w:r>
            <w:r w:rsidRPr="00422F29">
              <w:t xml:space="preserve"> problém</w:t>
            </w:r>
            <w:r>
              <w:t>ů</w:t>
            </w:r>
            <w:r w:rsidRPr="00422F29">
              <w:t xml:space="preserve"> a </w:t>
            </w:r>
            <w:r>
              <w:t xml:space="preserve">rozvíjení </w:t>
            </w:r>
            <w:r w:rsidRPr="00422F29">
              <w:t>tvůrčí</w:t>
            </w:r>
            <w:r>
              <w:t>ch</w:t>
            </w:r>
            <w:r w:rsidRPr="00422F29">
              <w:t xml:space="preserve"> aktivit orientovan</w:t>
            </w:r>
            <w:r>
              <w:t>ých</w:t>
            </w:r>
            <w:r w:rsidRPr="00422F29">
              <w:t xml:space="preserve"> na využití nových konceptů, postupů, metrik, jejich optimalizaci a inovac</w:t>
            </w:r>
            <w:r>
              <w:t>i,</w:t>
            </w:r>
          </w:p>
          <w:p w:rsidR="00A158FE" w:rsidRPr="00745699" w:rsidRDefault="00A158FE" w:rsidP="00203547">
            <w:pPr>
              <w:pStyle w:val="Odstavecseseznamem"/>
              <w:numPr>
                <w:ilvl w:val="0"/>
                <w:numId w:val="23"/>
              </w:numPr>
              <w:ind w:left="247" w:hanging="247"/>
              <w:jc w:val="both"/>
            </w:pPr>
            <w:r w:rsidRPr="00FC099E">
              <w:t xml:space="preserve">dokáže předkládat relevantní argumenty na dané téma při diskusi s odbornou i laickou veřejností a umí </w:t>
            </w:r>
            <w:r w:rsidRPr="00745699">
              <w:t>vyjádřit své vlastní názory, podložené kriticky ověřenými fakty a úsudkem zohledňující etické principy, je schopen formulovat závěry z dané diskuse,</w:t>
            </w:r>
          </w:p>
          <w:p w:rsidR="00A158FE" w:rsidRPr="00745699" w:rsidRDefault="00A158FE" w:rsidP="00203547">
            <w:pPr>
              <w:numPr>
                <w:ilvl w:val="0"/>
                <w:numId w:val="23"/>
              </w:numPr>
              <w:ind w:left="247" w:hanging="247"/>
              <w:jc w:val="both"/>
              <w:rPr>
                <w:color w:val="222222"/>
              </w:rPr>
            </w:pPr>
            <w:r>
              <w:rPr>
                <w:color w:val="222222"/>
              </w:rPr>
              <w:t xml:space="preserve">je schopen </w:t>
            </w:r>
            <w:r w:rsidRPr="00745699">
              <w:rPr>
                <w:color w:val="222222"/>
              </w:rPr>
              <w:t>samostatně řeš</w:t>
            </w:r>
            <w:r>
              <w:rPr>
                <w:color w:val="222222"/>
              </w:rPr>
              <w:t>it</w:t>
            </w:r>
            <w:r w:rsidRPr="00745699">
              <w:rPr>
                <w:color w:val="222222"/>
              </w:rPr>
              <w:t xml:space="preserve"> problémy; vol</w:t>
            </w:r>
            <w:r>
              <w:rPr>
                <w:color w:val="222222"/>
              </w:rPr>
              <w:t>it</w:t>
            </w:r>
            <w:r w:rsidRPr="00745699">
              <w:rPr>
                <w:color w:val="222222"/>
              </w:rPr>
              <w:t xml:space="preserve"> vhodné způsoby řešení</w:t>
            </w:r>
            <w:r>
              <w:rPr>
                <w:color w:val="222222"/>
              </w:rPr>
              <w:t xml:space="preserve"> a</w:t>
            </w:r>
            <w:r w:rsidRPr="00745699">
              <w:rPr>
                <w:color w:val="222222"/>
              </w:rPr>
              <w:t xml:space="preserve"> </w:t>
            </w:r>
            <w:r>
              <w:rPr>
                <w:color w:val="222222"/>
              </w:rPr>
              <w:t>využít</w:t>
            </w:r>
            <w:r w:rsidRPr="00745699">
              <w:rPr>
                <w:color w:val="222222"/>
              </w:rPr>
              <w:t xml:space="preserve"> při řešení problémů logické, matematické a empirické postupy,</w:t>
            </w:r>
          </w:p>
          <w:p w:rsidR="00A158FE" w:rsidRPr="00745699" w:rsidRDefault="00A158FE" w:rsidP="00203547">
            <w:pPr>
              <w:pStyle w:val="Odstavecseseznamem"/>
              <w:numPr>
                <w:ilvl w:val="0"/>
                <w:numId w:val="23"/>
              </w:numPr>
              <w:ind w:left="247" w:hanging="247"/>
              <w:jc w:val="both"/>
            </w:pPr>
            <w:r w:rsidRPr="00745699">
              <w:t>je schopen samostatně a odpovědně se rozhodovat a koordinovat pracovní činnosti v rámci týmové spolupráce,</w:t>
            </w:r>
          </w:p>
          <w:p w:rsidR="00A158FE" w:rsidRPr="00745699" w:rsidRDefault="00A158FE" w:rsidP="00203547">
            <w:pPr>
              <w:pStyle w:val="Odstavecseseznamem"/>
              <w:numPr>
                <w:ilvl w:val="0"/>
                <w:numId w:val="23"/>
              </w:numPr>
              <w:ind w:left="247" w:hanging="247"/>
              <w:jc w:val="both"/>
            </w:pPr>
            <w:r w:rsidRPr="00745699">
              <w:t>zvládá prezentovat nabyté znalosti a výsledky výzkumu v anglickém jazyce, a dokáže v tomto jazyce i komunikovat v rámci řídících a organizačních procesů.</w:t>
            </w:r>
          </w:p>
          <w:p w:rsidR="00A158FE" w:rsidRPr="00422F29" w:rsidRDefault="00A158FE" w:rsidP="00203547">
            <w:pPr>
              <w:pStyle w:val="Odstavecseseznamem"/>
              <w:jc w:val="both"/>
            </w:pPr>
          </w:p>
        </w:tc>
      </w:tr>
      <w:tr w:rsidR="00A158FE" w:rsidRPr="00422F29" w:rsidTr="00203547">
        <w:trPr>
          <w:trHeight w:val="185"/>
        </w:trPr>
        <w:tc>
          <w:tcPr>
            <w:tcW w:w="9285" w:type="dxa"/>
            <w:gridSpan w:val="4"/>
            <w:shd w:val="clear" w:color="auto" w:fill="F7CAAC"/>
          </w:tcPr>
          <w:p w:rsidR="00A158FE" w:rsidRPr="00422F29" w:rsidRDefault="00A158FE" w:rsidP="00203547">
            <w:pPr>
              <w:jc w:val="both"/>
            </w:pPr>
            <w:r w:rsidRPr="00422F29">
              <w:rPr>
                <w:b/>
              </w:rPr>
              <w:lastRenderedPageBreak/>
              <w:t>Pravidla a podmínky pro tvorbu studijních plánů</w:t>
            </w:r>
          </w:p>
        </w:tc>
      </w:tr>
      <w:tr w:rsidR="00A158FE" w:rsidRPr="00422F29" w:rsidTr="00203547">
        <w:trPr>
          <w:trHeight w:val="941"/>
        </w:trPr>
        <w:tc>
          <w:tcPr>
            <w:tcW w:w="9285" w:type="dxa"/>
            <w:gridSpan w:val="4"/>
            <w:shd w:val="clear" w:color="auto" w:fill="FFFFFF"/>
          </w:tcPr>
          <w:p w:rsidR="00A158FE" w:rsidRPr="00422F29" w:rsidRDefault="00A158FE" w:rsidP="00203547">
            <w:pPr>
              <w:jc w:val="both"/>
            </w:pPr>
            <w:r w:rsidRPr="00422F29">
              <w:t xml:space="preserve">Student vytváří individuální studijní plán ze všech </w:t>
            </w:r>
            <w:r>
              <w:t>pěti</w:t>
            </w:r>
            <w:r w:rsidRPr="00422F29">
              <w:t xml:space="preserve"> povinných studijních předmětů, ke kterým přidává ve studijní části dva z</w:t>
            </w:r>
            <w:r>
              <w:t xml:space="preserve"> pěti</w:t>
            </w:r>
            <w:r w:rsidRPr="00422F29">
              <w:t xml:space="preserve"> předmětů z nabídky povinně volitelných. Součástí individuálního studijního plánu jsou další povinnosti související </w:t>
            </w:r>
            <w:r>
              <w:t xml:space="preserve">s </w:t>
            </w:r>
            <w:r w:rsidRPr="00422F29">
              <w:t xml:space="preserve">tvůrčí a pedagogickou činností na školícím pracovišti </w:t>
            </w:r>
            <w:r>
              <w:t xml:space="preserve">a </w:t>
            </w:r>
            <w:r w:rsidRPr="00422F29">
              <w:t>složení</w:t>
            </w:r>
            <w:r>
              <w:t>m státní závěrečné zkoušky a</w:t>
            </w:r>
            <w:r w:rsidRPr="00422F29">
              <w:t xml:space="preserve"> obhajobou disertační prá</w:t>
            </w:r>
            <w:r>
              <w:t>ce.</w:t>
            </w:r>
          </w:p>
        </w:tc>
      </w:tr>
      <w:tr w:rsidR="00A158FE" w:rsidRPr="00422F29" w:rsidTr="00203547">
        <w:trPr>
          <w:trHeight w:val="258"/>
        </w:trPr>
        <w:tc>
          <w:tcPr>
            <w:tcW w:w="9285" w:type="dxa"/>
            <w:gridSpan w:val="4"/>
            <w:shd w:val="clear" w:color="auto" w:fill="F7CAAC"/>
          </w:tcPr>
          <w:p w:rsidR="00A158FE" w:rsidRPr="00422F29" w:rsidRDefault="00A158FE" w:rsidP="00203547">
            <w:pPr>
              <w:jc w:val="both"/>
            </w:pPr>
            <w:r w:rsidRPr="00422F29">
              <w:rPr>
                <w:b/>
              </w:rPr>
              <w:t>Podmínky k přijetí ke studiu</w:t>
            </w:r>
          </w:p>
        </w:tc>
      </w:tr>
      <w:tr w:rsidR="00A158FE" w:rsidRPr="00422F29" w:rsidTr="00203547">
        <w:trPr>
          <w:trHeight w:val="1327"/>
        </w:trPr>
        <w:tc>
          <w:tcPr>
            <w:tcW w:w="9285" w:type="dxa"/>
            <w:gridSpan w:val="4"/>
            <w:shd w:val="clear" w:color="auto" w:fill="FFFFFF"/>
          </w:tcPr>
          <w:p w:rsidR="00A158FE" w:rsidRPr="00422F29" w:rsidRDefault="00A158FE" w:rsidP="00203547">
            <w:pPr>
              <w:jc w:val="both"/>
              <w:rPr>
                <w:b/>
              </w:rPr>
            </w:pPr>
            <w:r w:rsidRPr="00422F29">
              <w:t xml:space="preserve">Podmínkou přijetí ke studiu je řádné ukončení studia v magisterském studijním programu. K přihlášce do doktorského studia přikládá uchazeč cca 10 stránkovou studii orientovanou na některé z vypsaných témat, 2-3 stránkový abstrakt v cizím jazyce, životopis, doklady o ukončeném vzdělání a soupis svých odborných publikací. Přijímací řízení probíhá ústní formou. Komise, schválená oborovou radou, ověřuje předpoklady uchazeče k vědecké práci v daném vědním oboru. V rámci přijímacího řízení je ověřena znalost anglického jazyka, která musí odpovídat minimálně úrovni B2 dle Evropského referenčního rámce pro jazyky (CEFR). Znalost anglického jazyka může student rovněž doložit certifikátem (např. TOEFL, FCE, CAE, CP) minimálně na úrovni B2 dle CEFR. Součástí přijímacího pohovoru je rovněž projednání a upřesnění tématu a </w:t>
            </w:r>
            <w:r>
              <w:t xml:space="preserve">v kontextu </w:t>
            </w:r>
            <w:r w:rsidRPr="00422F29">
              <w:t xml:space="preserve">zaměření doktorského studia. Komise posuzuje jednotlivé uchazeče z hlediska dodaných vstupních materiálů (především eseje - z hlediska formulace cílů, přínosu disertační práce pro teorii a praxi, úrovně formulování problému, kvality zpracování, kvality dosavadních publikací), </w:t>
            </w:r>
            <w:r>
              <w:t xml:space="preserve">osobní prezentace </w:t>
            </w:r>
            <w:r w:rsidRPr="00422F29">
              <w:t>v průběhu přijímacího řízení a přínosů přijetí pro FaME. Je vytvořeno pořadí studentů a studenti s nejlepšími předpoklady pro úspěšné absolvování DSP jsou navrženi na přijetí.</w:t>
            </w:r>
          </w:p>
        </w:tc>
      </w:tr>
      <w:tr w:rsidR="00A158FE" w:rsidRPr="00422F29" w:rsidTr="00203547">
        <w:trPr>
          <w:trHeight w:val="268"/>
        </w:trPr>
        <w:tc>
          <w:tcPr>
            <w:tcW w:w="9285" w:type="dxa"/>
            <w:gridSpan w:val="4"/>
            <w:shd w:val="clear" w:color="auto" w:fill="F7CAAC"/>
          </w:tcPr>
          <w:p w:rsidR="00A158FE" w:rsidRPr="00422F29" w:rsidRDefault="00A158FE" w:rsidP="00203547">
            <w:pPr>
              <w:rPr>
                <w:b/>
              </w:rPr>
            </w:pPr>
            <w:r w:rsidRPr="00422F29">
              <w:rPr>
                <w:b/>
              </w:rPr>
              <w:t>Návaznost na další typy studijních programů</w:t>
            </w:r>
          </w:p>
        </w:tc>
      </w:tr>
      <w:tr w:rsidR="00203547" w:rsidRPr="00422F29" w:rsidTr="00203547">
        <w:trPr>
          <w:trHeight w:val="511"/>
        </w:trPr>
        <w:tc>
          <w:tcPr>
            <w:tcW w:w="9285" w:type="dxa"/>
            <w:gridSpan w:val="4"/>
            <w:shd w:val="clear" w:color="auto" w:fill="auto"/>
          </w:tcPr>
          <w:p w:rsidR="00203547" w:rsidRPr="00422F29" w:rsidRDefault="00203547" w:rsidP="00203547">
            <w:pPr>
              <w:jc w:val="both"/>
              <w:rPr>
                <w:b/>
              </w:rPr>
            </w:pPr>
            <w:r w:rsidRPr="00D5518F">
              <w:lastRenderedPageBreak/>
              <w:t>Studijní program navazuje na MSP Hospodářská politika a správa, obor Finance, tento program je možné studovat po absolvování MSP zaměřených na ekonomiku a management.</w:t>
            </w:r>
          </w:p>
        </w:tc>
      </w:tr>
    </w:tbl>
    <w:p w:rsidR="00A158FE" w:rsidRDefault="00A158FE" w:rsidP="00A158F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A158FE" w:rsidRPr="00422F29" w:rsidTr="00203547">
        <w:tc>
          <w:tcPr>
            <w:tcW w:w="9285" w:type="dxa"/>
            <w:gridSpan w:val="2"/>
            <w:tcBorders>
              <w:bottom w:val="double" w:sz="4" w:space="0" w:color="auto"/>
            </w:tcBorders>
            <w:shd w:val="clear" w:color="auto" w:fill="BDD6EE"/>
          </w:tcPr>
          <w:p w:rsidR="00A158FE" w:rsidRPr="00422F29" w:rsidRDefault="00A158FE" w:rsidP="00203547">
            <w:pPr>
              <w:jc w:val="both"/>
              <w:rPr>
                <w:b/>
                <w:sz w:val="28"/>
              </w:rPr>
            </w:pPr>
            <w:r w:rsidRPr="00422F29">
              <w:rPr>
                <w:b/>
                <w:sz w:val="28"/>
              </w:rPr>
              <w:lastRenderedPageBreak/>
              <w:t>B-IIb – Studijní plány a návrh témat prací (doktorské studijní programy)</w:t>
            </w:r>
          </w:p>
        </w:tc>
      </w:tr>
      <w:tr w:rsidR="00A158FE" w:rsidRPr="00422F29" w:rsidTr="00203547">
        <w:tc>
          <w:tcPr>
            <w:tcW w:w="3510" w:type="dxa"/>
            <w:shd w:val="clear" w:color="auto" w:fill="F7CAAC"/>
          </w:tcPr>
          <w:p w:rsidR="00A158FE" w:rsidRPr="00422F29" w:rsidRDefault="00A158FE" w:rsidP="00203547">
            <w:pPr>
              <w:jc w:val="both"/>
              <w:rPr>
                <w:b/>
              </w:rPr>
            </w:pPr>
            <w:r w:rsidRPr="00422F29">
              <w:rPr>
                <w:b/>
              </w:rPr>
              <w:t>Studijní povinnosti</w:t>
            </w:r>
          </w:p>
        </w:tc>
        <w:tc>
          <w:tcPr>
            <w:tcW w:w="5775" w:type="dxa"/>
            <w:tcBorders>
              <w:bottom w:val="nil"/>
            </w:tcBorders>
          </w:tcPr>
          <w:p w:rsidR="00A158FE" w:rsidRPr="00422F29" w:rsidRDefault="00A158FE" w:rsidP="00203547">
            <w:pPr>
              <w:jc w:val="both"/>
            </w:pPr>
          </w:p>
        </w:tc>
      </w:tr>
      <w:tr w:rsidR="00A158FE" w:rsidRPr="00422F29" w:rsidTr="00203547">
        <w:trPr>
          <w:trHeight w:val="567"/>
        </w:trPr>
        <w:tc>
          <w:tcPr>
            <w:tcW w:w="9285" w:type="dxa"/>
            <w:gridSpan w:val="2"/>
            <w:tcBorders>
              <w:top w:val="nil"/>
            </w:tcBorders>
          </w:tcPr>
          <w:p w:rsidR="00A158FE" w:rsidRPr="0061175F" w:rsidRDefault="00A158FE" w:rsidP="00203547">
            <w:pPr>
              <w:jc w:val="both"/>
            </w:pPr>
            <w:r w:rsidRPr="0061175F">
              <w:t xml:space="preserve">Studijní plán doktorského studijního programu </w:t>
            </w:r>
            <w:r>
              <w:t xml:space="preserve">Finance </w:t>
            </w:r>
            <w:r w:rsidRPr="001A7A57">
              <w:rPr>
                <w:b/>
              </w:rPr>
              <w:t>v prezenční formě studia</w:t>
            </w:r>
            <w:r>
              <w:t xml:space="preserve"> </w:t>
            </w:r>
            <w:r w:rsidRPr="0061175F">
              <w:t>se skládá z následujících předmětů:</w:t>
            </w:r>
          </w:p>
          <w:p w:rsidR="00A158FE" w:rsidRDefault="00A158FE" w:rsidP="00203547">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A158FE" w:rsidRPr="005E7A33" w:rsidTr="00203547">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A158FE" w:rsidRPr="00534849" w:rsidRDefault="00A158FE" w:rsidP="00203547">
                  <w:pPr>
                    <w:jc w:val="center"/>
                    <w:rPr>
                      <w:rFonts w:asciiTheme="minorHAnsi" w:hAnsiTheme="minorHAnsi" w:cstheme="minorHAnsi"/>
                      <w:b/>
                      <w:bCs/>
                    </w:rPr>
                  </w:pPr>
                  <w:r>
                    <w:rPr>
                      <w:rFonts w:asciiTheme="minorHAnsi" w:hAnsiTheme="minorHAnsi" w:cstheme="minorHAnsi"/>
                      <w:b/>
                      <w:bCs/>
                    </w:rPr>
                    <w:t>Rozsah</w:t>
                  </w:r>
                </w:p>
              </w:tc>
            </w:tr>
            <w:tr w:rsidR="00A158FE" w:rsidRPr="005E7A33" w:rsidTr="0020354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A158FE" w:rsidRPr="00E24C24" w:rsidRDefault="00A158FE" w:rsidP="00203547">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D545B2" w:rsidRPr="005E7A33" w:rsidTr="00203547">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D545B2" w:rsidRPr="002943D0" w:rsidRDefault="00D545B2" w:rsidP="00D545B2">
                  <w:pPr>
                    <w:rPr>
                      <w:rFonts w:ascii="Calibri" w:hAnsi="Calibri" w:cs="Calibri"/>
                      <w:b/>
                      <w:bCs/>
                      <w:color w:val="000000"/>
                    </w:rPr>
                  </w:pPr>
                  <w:r>
                    <w:rPr>
                      <w:rFonts w:asciiTheme="minorHAnsi" w:hAnsiTheme="minorHAnsi" w:cstheme="minorHAnsi"/>
                      <w:b/>
                      <w:bCs/>
                    </w:rPr>
                    <w:t>Microeconomics</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rsidR="00D545B2" w:rsidRPr="00534849" w:rsidRDefault="00D545B2" w:rsidP="00D545B2">
                  <w:pPr>
                    <w:rPr>
                      <w:rFonts w:asciiTheme="minorHAnsi" w:hAnsiTheme="minorHAnsi" w:cstheme="minorHAnsi"/>
                    </w:rPr>
                  </w:pPr>
                  <w:ins w:id="22" w:author="Pavla Trefilová" w:date="2019-09-05T16:11:00Z">
                    <w:r w:rsidRPr="00534849">
                      <w:rPr>
                        <w:rFonts w:asciiTheme="minorHAnsi" w:hAnsiTheme="minorHAnsi" w:cstheme="minorHAnsi"/>
                      </w:rPr>
                      <w:t xml:space="preserve">doc. </w:t>
                    </w:r>
                    <w:r>
                      <w:rPr>
                        <w:rFonts w:asciiTheme="minorHAnsi" w:hAnsiTheme="minorHAnsi" w:cstheme="minorHAnsi"/>
                      </w:rPr>
                      <w:t xml:space="preserve">Ing. Zuzana </w:t>
                    </w:r>
                    <w:r w:rsidRPr="00534849">
                      <w:rPr>
                        <w:rFonts w:asciiTheme="minorHAnsi" w:hAnsiTheme="minorHAnsi" w:cstheme="minorHAnsi"/>
                      </w:rPr>
                      <w:t>Dohnalová</w:t>
                    </w:r>
                    <w:r>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ins>
                  <w:del w:id="23" w:author="Pavla Trefilová" w:date="2019-09-05T16:11:00Z">
                    <w:r w:rsidRPr="00534849" w:rsidDel="00553080">
                      <w:rPr>
                        <w:rFonts w:asciiTheme="minorHAnsi" w:hAnsiTheme="minorHAnsi" w:cstheme="minorHAnsi"/>
                      </w:rPr>
                      <w:delText>doc. Dohnalová (100</w:delText>
                    </w:r>
                    <w:r w:rsidDel="00553080">
                      <w:rPr>
                        <w:rFonts w:asciiTheme="minorHAnsi" w:hAnsiTheme="minorHAnsi" w:cstheme="minorHAnsi"/>
                      </w:rPr>
                      <w:delText xml:space="preserve"> %</w:delText>
                    </w:r>
                    <w:r w:rsidRPr="00534849" w:rsidDel="00553080">
                      <w:rPr>
                        <w:rFonts w:asciiTheme="minorHAnsi" w:hAnsiTheme="minorHAnsi" w:cstheme="minorHAnsi"/>
                      </w:rPr>
                      <w:delText>)</w:delText>
                    </w:r>
                  </w:del>
                </w:p>
              </w:tc>
              <w:tc>
                <w:tcPr>
                  <w:tcW w:w="1701" w:type="dxa"/>
                  <w:tcBorders>
                    <w:top w:val="single" w:sz="12" w:space="0" w:color="auto"/>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ins w:id="24" w:author="Pavla Trefilová" w:date="2019-09-05T16:11:00Z">
                    <w:r w:rsidRPr="00534849">
                      <w:rPr>
                        <w:rFonts w:asciiTheme="minorHAnsi" w:hAnsiTheme="minorHAnsi" w:cstheme="minorHAnsi"/>
                      </w:rPr>
                      <w:t xml:space="preserve">doc. </w:t>
                    </w:r>
                    <w:r>
                      <w:rPr>
                        <w:rFonts w:asciiTheme="minorHAnsi" w:hAnsiTheme="minorHAnsi" w:cstheme="minorHAnsi"/>
                      </w:rPr>
                      <w:t xml:space="preserve">Ing. Zuzana </w:t>
                    </w:r>
                    <w:r w:rsidRPr="00534849">
                      <w:rPr>
                        <w:rFonts w:asciiTheme="minorHAnsi" w:hAnsiTheme="minorHAnsi" w:cstheme="minorHAnsi"/>
                      </w:rPr>
                      <w:t>Dohnalová</w:t>
                    </w:r>
                    <w:r>
                      <w:rPr>
                        <w:rFonts w:asciiTheme="minorHAnsi" w:hAnsiTheme="minorHAnsi" w:cstheme="minorHAnsi"/>
                      </w:rPr>
                      <w:t>, Ph.D.</w:t>
                    </w:r>
                  </w:ins>
                  <w:del w:id="25" w:author="Pavla Trefilová" w:date="2019-09-05T16:11:00Z">
                    <w:r w:rsidRPr="00534849" w:rsidDel="00553080">
                      <w:rPr>
                        <w:rFonts w:asciiTheme="minorHAnsi" w:hAnsiTheme="minorHAnsi" w:cstheme="minorHAnsi"/>
                      </w:rPr>
                      <w:delText>doc. Dohnalová</w:delText>
                    </w:r>
                  </w:del>
                </w:p>
              </w:tc>
              <w:tc>
                <w:tcPr>
                  <w:tcW w:w="1134" w:type="dxa"/>
                  <w:tcBorders>
                    <w:top w:val="single" w:sz="12" w:space="0" w:color="auto"/>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20h</w:t>
                  </w:r>
                </w:p>
              </w:tc>
            </w:tr>
            <w:tr w:rsidR="00D545B2" w:rsidRPr="005E7A33" w:rsidTr="00203547">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D545B2" w:rsidRPr="002943D0" w:rsidRDefault="00D545B2" w:rsidP="00D545B2">
                  <w:pPr>
                    <w:rPr>
                      <w:rFonts w:ascii="Calibri" w:hAnsi="Calibri" w:cs="Calibri"/>
                      <w:b/>
                      <w:bCs/>
                      <w:color w:val="000000"/>
                    </w:rPr>
                  </w:pPr>
                  <w:r>
                    <w:rPr>
                      <w:rFonts w:asciiTheme="minorHAnsi" w:hAnsiTheme="minorHAnsi" w:cstheme="minorHAnsi"/>
                      <w:b/>
                      <w:bCs/>
                    </w:rPr>
                    <w:t>Macroeconomics</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ins w:id="26" w:author="Pavla Trefilová" w:date="2019-09-05T16:11:00Z">
                    <w:r w:rsidRPr="00534849">
                      <w:rPr>
                        <w:rFonts w:asciiTheme="minorHAnsi" w:hAnsiTheme="minorHAnsi" w:cstheme="minorHAnsi"/>
                      </w:rPr>
                      <w:t xml:space="preserve">doc. </w:t>
                    </w:r>
                    <w:r>
                      <w:rPr>
                        <w:rFonts w:asciiTheme="minorHAnsi" w:hAnsiTheme="minorHAnsi" w:cstheme="minorHAnsi"/>
                      </w:rPr>
                      <w:t xml:space="preserve">Ing. Jena </w:t>
                    </w:r>
                    <w:r w:rsidRPr="00534849">
                      <w:rPr>
                        <w:rFonts w:asciiTheme="minorHAnsi" w:hAnsiTheme="minorHAnsi" w:cstheme="minorHAnsi"/>
                      </w:rPr>
                      <w:t>Švarcová</w:t>
                    </w:r>
                    <w:r>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ins>
                  <w:del w:id="27" w:author="Pavla Trefilová" w:date="2019-09-05T16:11:00Z">
                    <w:r w:rsidRPr="00534849" w:rsidDel="00553080">
                      <w:rPr>
                        <w:rFonts w:asciiTheme="minorHAnsi" w:hAnsiTheme="minorHAnsi" w:cstheme="minorHAnsi"/>
                      </w:rPr>
                      <w:delText>doc. Švarcová (100</w:delText>
                    </w:r>
                    <w:r w:rsidDel="00553080">
                      <w:rPr>
                        <w:rFonts w:asciiTheme="minorHAnsi" w:hAnsiTheme="minorHAnsi" w:cstheme="minorHAnsi"/>
                      </w:rPr>
                      <w:delText xml:space="preserve"> %</w:delText>
                    </w:r>
                    <w:r w:rsidRPr="00534849" w:rsidDel="00553080">
                      <w:rPr>
                        <w:rFonts w:asciiTheme="minorHAnsi" w:hAnsiTheme="minorHAnsi" w:cstheme="minorHAnsi"/>
                      </w:rPr>
                      <w:delText>)</w:delText>
                    </w:r>
                  </w:del>
                </w:p>
              </w:tc>
              <w:tc>
                <w:tcPr>
                  <w:tcW w:w="1701" w:type="dxa"/>
                  <w:tcBorders>
                    <w:top w:val="single" w:sz="4" w:space="0" w:color="auto"/>
                    <w:left w:val="nil"/>
                    <w:bottom w:val="single" w:sz="8"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ins w:id="28" w:author="Pavla Trefilová" w:date="2019-09-05T16:11:00Z">
                    <w:r w:rsidRPr="00534849">
                      <w:rPr>
                        <w:rFonts w:asciiTheme="minorHAnsi" w:hAnsiTheme="minorHAnsi" w:cstheme="minorHAnsi"/>
                      </w:rPr>
                      <w:t xml:space="preserve">doc. </w:t>
                    </w:r>
                    <w:r>
                      <w:rPr>
                        <w:rFonts w:asciiTheme="minorHAnsi" w:hAnsiTheme="minorHAnsi" w:cstheme="minorHAnsi"/>
                      </w:rPr>
                      <w:t xml:space="preserve">Ing. Jena </w:t>
                    </w:r>
                    <w:r w:rsidRPr="00534849">
                      <w:rPr>
                        <w:rFonts w:asciiTheme="minorHAnsi" w:hAnsiTheme="minorHAnsi" w:cstheme="minorHAnsi"/>
                      </w:rPr>
                      <w:t>Švarcová</w:t>
                    </w:r>
                    <w:r>
                      <w:rPr>
                        <w:rFonts w:asciiTheme="minorHAnsi" w:hAnsiTheme="minorHAnsi" w:cstheme="minorHAnsi"/>
                      </w:rPr>
                      <w:t>, Ph.D.</w:t>
                    </w:r>
                  </w:ins>
                  <w:del w:id="29" w:author="Pavla Trefilová" w:date="2019-09-05T16:11:00Z">
                    <w:r w:rsidRPr="00534849" w:rsidDel="00553080">
                      <w:rPr>
                        <w:rFonts w:asciiTheme="minorHAnsi" w:hAnsiTheme="minorHAnsi" w:cstheme="minorHAnsi"/>
                      </w:rPr>
                      <w:delText>doc. Švarcová</w:delText>
                    </w:r>
                  </w:del>
                </w:p>
              </w:tc>
              <w:tc>
                <w:tcPr>
                  <w:tcW w:w="1134" w:type="dxa"/>
                  <w:tcBorders>
                    <w:top w:val="single" w:sz="4" w:space="0" w:color="auto"/>
                    <w:left w:val="nil"/>
                    <w:bottom w:val="single" w:sz="8" w:space="0" w:color="auto"/>
                    <w:right w:val="single" w:sz="12" w:space="0" w:color="auto"/>
                  </w:tcBorders>
                </w:tcPr>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20h</w:t>
                  </w:r>
                </w:p>
              </w:tc>
            </w:tr>
            <w:tr w:rsidR="00D545B2" w:rsidRPr="005E7A33" w:rsidTr="00203547">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bCs/>
                    </w:rPr>
                  </w:pPr>
                  <w:r w:rsidRPr="00EA1713">
                    <w:rPr>
                      <w:rFonts w:asciiTheme="minorHAnsi" w:hAnsiTheme="minorHAnsi" w:cstheme="minorHAnsi"/>
                      <w:b/>
                      <w:bCs/>
                    </w:rPr>
                    <w:t>Research Methodology</w:t>
                  </w:r>
                </w:p>
              </w:tc>
              <w:tc>
                <w:tcPr>
                  <w:tcW w:w="2408" w:type="dxa"/>
                  <w:tcBorders>
                    <w:top w:val="nil"/>
                    <w:left w:val="nil"/>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ins w:id="30" w:author="Pavla Trefilová" w:date="2019-09-05T16:11:00Z">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 xml:space="preserve">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w:t>
                    </w:r>
                    <w:r>
                      <w:rPr>
                        <w:rFonts w:asciiTheme="minorHAnsi" w:hAnsiTheme="minorHAnsi" w:cstheme="minorHAnsi"/>
                      </w:rPr>
                      <w:t xml:space="preserve">Lubor </w:t>
                    </w:r>
                    <w:r w:rsidRPr="00534849">
                      <w:rPr>
                        <w:rFonts w:asciiTheme="minorHAnsi" w:hAnsiTheme="minorHAnsi" w:cstheme="minorHAnsi"/>
                      </w:rPr>
                      <w:t>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Ondřej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ins>
                  <w:del w:id="31" w:author="Pavla Trefilová" w:date="2019-09-05T16:11:00Z">
                    <w:r w:rsidRPr="00534849" w:rsidDel="00553080">
                      <w:rPr>
                        <w:rFonts w:asciiTheme="minorHAnsi" w:hAnsiTheme="minorHAnsi" w:cstheme="minorHAnsi"/>
                      </w:rPr>
                      <w:delText xml:space="preserve">prof. Pavelková </w:delText>
                    </w:r>
                    <w:r w:rsidDel="00553080">
                      <w:rPr>
                        <w:rFonts w:asciiTheme="minorHAnsi" w:hAnsiTheme="minorHAnsi" w:cstheme="minorHAnsi"/>
                      </w:rPr>
                      <w:delText>(</w:delText>
                    </w:r>
                    <w:r w:rsidRPr="00534849" w:rsidDel="00553080">
                      <w:rPr>
                        <w:rFonts w:asciiTheme="minorHAnsi" w:hAnsiTheme="minorHAnsi" w:cstheme="minorHAnsi"/>
                      </w:rPr>
                      <w:delText>60</w:delText>
                    </w:r>
                    <w:r w:rsidDel="00553080">
                      <w:rPr>
                        <w:rFonts w:asciiTheme="minorHAnsi" w:hAnsiTheme="minorHAnsi" w:cstheme="minorHAnsi"/>
                      </w:rPr>
                      <w:delText xml:space="preserve"> %),</w:delText>
                    </w:r>
                    <w:r w:rsidRPr="00534849" w:rsidDel="00553080">
                      <w:rPr>
                        <w:rFonts w:asciiTheme="minorHAnsi" w:hAnsiTheme="minorHAnsi" w:cstheme="minorHAnsi"/>
                      </w:rPr>
                      <w:delText xml:space="preserve"> </w:delText>
                    </w:r>
                    <w:r w:rsidDel="00553080">
                      <w:rPr>
                        <w:rFonts w:asciiTheme="minorHAnsi" w:hAnsiTheme="minorHAnsi" w:cstheme="minorHAnsi"/>
                      </w:rPr>
                      <w:delText>Ing.</w:delText>
                    </w:r>
                    <w:r w:rsidRPr="00534849" w:rsidDel="00553080">
                      <w:rPr>
                        <w:rFonts w:asciiTheme="minorHAnsi" w:hAnsiTheme="minorHAnsi" w:cstheme="minorHAnsi"/>
                      </w:rPr>
                      <w:delText xml:space="preserve"> Homolka</w:delText>
                    </w:r>
                    <w:r w:rsidDel="00553080">
                      <w:rPr>
                        <w:rFonts w:asciiTheme="minorHAnsi" w:hAnsiTheme="minorHAnsi" w:cstheme="minorHAnsi"/>
                      </w:rPr>
                      <w:delText>, Ph.D.</w:delText>
                    </w:r>
                    <w:r w:rsidRPr="00534849" w:rsidDel="00553080">
                      <w:rPr>
                        <w:rFonts w:asciiTheme="minorHAnsi" w:hAnsiTheme="minorHAnsi" w:cstheme="minorHAnsi"/>
                      </w:rPr>
                      <w:delText xml:space="preserve"> </w:delText>
                    </w:r>
                    <w:r w:rsidDel="00553080">
                      <w:rPr>
                        <w:rFonts w:asciiTheme="minorHAnsi" w:hAnsiTheme="minorHAnsi" w:cstheme="minorHAnsi"/>
                      </w:rPr>
                      <w:delText>(</w:delText>
                    </w:r>
                    <w:r w:rsidRPr="00534849" w:rsidDel="00553080">
                      <w:rPr>
                        <w:rFonts w:asciiTheme="minorHAnsi" w:hAnsiTheme="minorHAnsi" w:cstheme="minorHAnsi"/>
                      </w:rPr>
                      <w:delText>30</w:delText>
                    </w:r>
                    <w:r w:rsidDel="00553080">
                      <w:rPr>
                        <w:rFonts w:asciiTheme="minorHAnsi" w:hAnsiTheme="minorHAnsi" w:cstheme="minorHAnsi"/>
                      </w:rPr>
                      <w:delText xml:space="preserve"> %),</w:delText>
                    </w:r>
                    <w:r w:rsidRPr="00534849" w:rsidDel="00553080">
                      <w:rPr>
                        <w:rFonts w:asciiTheme="minorHAnsi" w:hAnsiTheme="minorHAnsi" w:cstheme="minorHAnsi"/>
                      </w:rPr>
                      <w:delText xml:space="preserve"> </w:delText>
                    </w:r>
                    <w:r w:rsidDel="00553080">
                      <w:rPr>
                        <w:rFonts w:asciiTheme="minorHAnsi" w:hAnsiTheme="minorHAnsi" w:cstheme="minorHAnsi"/>
                      </w:rPr>
                      <w:delText xml:space="preserve">PhDr. </w:delText>
                    </w:r>
                    <w:r w:rsidRPr="00534849" w:rsidDel="00553080">
                      <w:rPr>
                        <w:rFonts w:asciiTheme="minorHAnsi" w:hAnsiTheme="minorHAnsi" w:cstheme="minorHAnsi"/>
                      </w:rPr>
                      <w:delText xml:space="preserve">Fabián </w:delText>
                    </w:r>
                    <w:r w:rsidDel="00553080">
                      <w:rPr>
                        <w:rFonts w:asciiTheme="minorHAnsi" w:hAnsiTheme="minorHAnsi" w:cstheme="minorHAnsi"/>
                      </w:rPr>
                      <w:delText>(</w:delText>
                    </w:r>
                    <w:r w:rsidRPr="00534849" w:rsidDel="00553080">
                      <w:rPr>
                        <w:rFonts w:asciiTheme="minorHAnsi" w:hAnsiTheme="minorHAnsi" w:cstheme="minorHAnsi"/>
                      </w:rPr>
                      <w:delText>10</w:delText>
                    </w:r>
                    <w:r w:rsidDel="00553080">
                      <w:rPr>
                        <w:rFonts w:asciiTheme="minorHAnsi" w:hAnsiTheme="minorHAnsi" w:cstheme="minorHAnsi"/>
                      </w:rPr>
                      <w:delText xml:space="preserve"> %)</w:delText>
                    </w:r>
                  </w:del>
                </w:p>
              </w:tc>
              <w:tc>
                <w:tcPr>
                  <w:tcW w:w="1701" w:type="dxa"/>
                  <w:tcBorders>
                    <w:top w:val="nil"/>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ins w:id="32" w:author="Pavla Trefilová" w:date="2019-09-05T16:11:00Z">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Pavelková</w:t>
                    </w:r>
                  </w:ins>
                  <w:del w:id="33" w:author="Pavla Trefilová" w:date="2019-09-05T16:11:00Z">
                    <w:r w:rsidRPr="00534849" w:rsidDel="00553080">
                      <w:rPr>
                        <w:rFonts w:asciiTheme="minorHAnsi" w:hAnsiTheme="minorHAnsi" w:cstheme="minorHAnsi"/>
                      </w:rPr>
                      <w:delText>prof. Pavelková</w:delText>
                    </w:r>
                  </w:del>
                </w:p>
              </w:tc>
              <w:tc>
                <w:tcPr>
                  <w:tcW w:w="1134" w:type="dxa"/>
                  <w:tcBorders>
                    <w:top w:val="nil"/>
                    <w:left w:val="nil"/>
                    <w:bottom w:val="single" w:sz="4" w:space="0" w:color="auto"/>
                    <w:right w:val="single" w:sz="12" w:space="0" w:color="auto"/>
                  </w:tcBorders>
                </w:tcPr>
                <w:p w:rsidR="00D545B2" w:rsidRDefault="00D545B2" w:rsidP="00D545B2">
                  <w:pPr>
                    <w:jc w:val="center"/>
                    <w:rPr>
                      <w:rFonts w:asciiTheme="minorHAnsi" w:hAnsiTheme="minorHAnsi" w:cstheme="minorHAnsi"/>
                      <w:b/>
                      <w:bCs/>
                    </w:rPr>
                  </w:pPr>
                </w:p>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40h</w:t>
                  </w:r>
                </w:p>
              </w:tc>
            </w:tr>
            <w:tr w:rsidR="00D545B2" w:rsidRPr="005E7A33" w:rsidTr="0020354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rPr>
                  </w:pPr>
                  <w:r>
                    <w:rPr>
                      <w:rFonts w:ascii="Calibri" w:hAnsi="Calibri" w:cs="Calibri"/>
                      <w:b/>
                      <w:bCs/>
                      <w:color w:val="000000"/>
                    </w:rPr>
                    <w:t>Managerial Finance</w:t>
                  </w:r>
                </w:p>
              </w:tc>
              <w:tc>
                <w:tcPr>
                  <w:tcW w:w="2408" w:type="dxa"/>
                  <w:tcBorders>
                    <w:top w:val="single" w:sz="4" w:space="0" w:color="auto"/>
                    <w:left w:val="nil"/>
                    <w:bottom w:val="single" w:sz="4" w:space="0" w:color="auto"/>
                    <w:right w:val="single" w:sz="4" w:space="0" w:color="auto"/>
                  </w:tcBorders>
                  <w:shd w:val="clear" w:color="auto" w:fill="auto"/>
                  <w:noWrap/>
                  <w:hideMark/>
                </w:tcPr>
                <w:p w:rsidR="00D545B2" w:rsidRDefault="00D545B2" w:rsidP="00D545B2">
                  <w:pPr>
                    <w:rPr>
                      <w:ins w:id="34" w:author="Pavla Trefilová" w:date="2019-09-05T16:11:00Z"/>
                      <w:rFonts w:asciiTheme="minorHAnsi" w:hAnsiTheme="minorHAnsi" w:cstheme="minorHAnsi"/>
                    </w:rPr>
                  </w:pPr>
                  <w:ins w:id="35" w:author="Pavla Trefilová" w:date="2019-09-05T16:11:00Z">
                    <w:r>
                      <w:rPr>
                        <w:rFonts w:asciiTheme="minorHAnsi" w:hAnsiTheme="minorHAnsi" w:cstheme="minorHAnsi"/>
                      </w:rPr>
                      <w:t>prof. Dr. Ing. Drahomíra 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ins>
                </w:p>
                <w:p w:rsidR="00D545B2" w:rsidDel="00553080" w:rsidRDefault="00D545B2" w:rsidP="00D545B2">
                  <w:pPr>
                    <w:rPr>
                      <w:del w:id="36" w:author="Pavla Trefilová" w:date="2019-09-05T16:11:00Z"/>
                      <w:rFonts w:asciiTheme="minorHAnsi" w:hAnsiTheme="minorHAnsi" w:cstheme="minorHAnsi"/>
                    </w:rPr>
                  </w:pPr>
                  <w:ins w:id="37" w:author="Pavla Trefilová" w:date="2019-09-05T16:11:00Z">
                    <w:r>
                      <w:rPr>
                        <w:rFonts w:asciiTheme="minorHAnsi" w:hAnsiTheme="minorHAnsi" w:cstheme="minorHAnsi"/>
                      </w:rPr>
                      <w:t>doc. Ing. Adriana Knápková, Ph.D. (30 %)</w:t>
                    </w:r>
                  </w:ins>
                  <w:del w:id="38" w:author="Pavla Trefilová" w:date="2019-09-05T16:11:00Z">
                    <w:r w:rsidDel="00553080">
                      <w:rPr>
                        <w:rFonts w:asciiTheme="minorHAnsi" w:hAnsiTheme="minorHAnsi" w:cstheme="minorHAnsi"/>
                      </w:rPr>
                      <w:delText>prof. Pavelková</w:delText>
                    </w:r>
                    <w:r w:rsidRPr="00534849" w:rsidDel="00553080">
                      <w:rPr>
                        <w:rFonts w:asciiTheme="minorHAnsi" w:hAnsiTheme="minorHAnsi" w:cstheme="minorHAnsi"/>
                      </w:rPr>
                      <w:delText xml:space="preserve"> (</w:delText>
                    </w:r>
                    <w:r w:rsidDel="00553080">
                      <w:rPr>
                        <w:rFonts w:asciiTheme="minorHAnsi" w:hAnsiTheme="minorHAnsi" w:cstheme="minorHAnsi"/>
                      </w:rPr>
                      <w:delText>7</w:delText>
                    </w:r>
                    <w:r w:rsidRPr="00534849" w:rsidDel="00553080">
                      <w:rPr>
                        <w:rFonts w:asciiTheme="minorHAnsi" w:hAnsiTheme="minorHAnsi" w:cstheme="minorHAnsi"/>
                      </w:rPr>
                      <w:delText>0</w:delText>
                    </w:r>
                    <w:r w:rsidDel="00553080">
                      <w:rPr>
                        <w:rFonts w:asciiTheme="minorHAnsi" w:hAnsiTheme="minorHAnsi" w:cstheme="minorHAnsi"/>
                      </w:rPr>
                      <w:delText xml:space="preserve"> %</w:delText>
                    </w:r>
                    <w:r w:rsidRPr="00534849" w:rsidDel="00553080">
                      <w:rPr>
                        <w:rFonts w:asciiTheme="minorHAnsi" w:hAnsiTheme="minorHAnsi" w:cstheme="minorHAnsi"/>
                      </w:rPr>
                      <w:delText>)</w:delText>
                    </w:r>
                  </w:del>
                </w:p>
                <w:p w:rsidR="00D545B2" w:rsidRPr="00534849" w:rsidRDefault="00D545B2" w:rsidP="00D545B2">
                  <w:pPr>
                    <w:rPr>
                      <w:rFonts w:asciiTheme="minorHAnsi" w:hAnsiTheme="minorHAnsi" w:cstheme="minorHAnsi"/>
                    </w:rPr>
                  </w:pPr>
                  <w:del w:id="39" w:author="Pavla Trefilová" w:date="2019-09-05T16:11:00Z">
                    <w:r w:rsidDel="00553080">
                      <w:rPr>
                        <w:rFonts w:asciiTheme="minorHAnsi" w:hAnsiTheme="minorHAnsi" w:cstheme="minorHAnsi"/>
                      </w:rPr>
                      <w:delText>doc. Knápková (30 %)</w:delText>
                    </w:r>
                  </w:del>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rsidR="00D545B2" w:rsidRPr="00534849" w:rsidRDefault="00D545B2" w:rsidP="00D545B2">
                  <w:pPr>
                    <w:rPr>
                      <w:rFonts w:asciiTheme="minorHAnsi" w:hAnsiTheme="minorHAnsi" w:cstheme="minorHAnsi"/>
                    </w:rPr>
                  </w:pPr>
                  <w:ins w:id="40" w:author="Pavla Trefilová" w:date="2019-09-05T16:11:00Z">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Pavelková</w:t>
                    </w:r>
                  </w:ins>
                  <w:del w:id="41" w:author="Pavla Trefilová" w:date="2019-09-05T16:11:00Z">
                    <w:r w:rsidRPr="00534849" w:rsidDel="00553080">
                      <w:rPr>
                        <w:rFonts w:asciiTheme="minorHAnsi" w:hAnsiTheme="minorHAnsi" w:cstheme="minorHAnsi"/>
                      </w:rPr>
                      <w:delText>prof. Pavelková</w:delText>
                    </w:r>
                  </w:del>
                </w:p>
              </w:tc>
              <w:tc>
                <w:tcPr>
                  <w:tcW w:w="1134" w:type="dxa"/>
                  <w:tcBorders>
                    <w:top w:val="single" w:sz="4" w:space="0" w:color="auto"/>
                    <w:left w:val="single" w:sz="4" w:space="0" w:color="auto"/>
                    <w:bottom w:val="single" w:sz="8" w:space="0" w:color="000000"/>
                    <w:right w:val="single" w:sz="12" w:space="0" w:color="auto"/>
                  </w:tcBorders>
                </w:tcPr>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20 h</w:t>
                  </w:r>
                </w:p>
              </w:tc>
            </w:tr>
            <w:tr w:rsidR="00D545B2" w:rsidRPr="005E7A33" w:rsidTr="0020354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07084D" w:rsidRDefault="00D545B2" w:rsidP="00D545B2">
                  <w:pPr>
                    <w:rPr>
                      <w:rFonts w:asciiTheme="minorHAnsi" w:hAnsiTheme="minorHAnsi" w:cstheme="minorHAnsi"/>
                      <w:b/>
                    </w:rPr>
                  </w:pPr>
                  <w:r w:rsidRPr="00277224">
                    <w:rPr>
                      <w:rFonts w:asciiTheme="minorHAnsi" w:hAnsiTheme="minorHAnsi" w:cstheme="minorHAnsi"/>
                      <w:b/>
                    </w:rPr>
                    <w:t>Expert Communication in English</w:t>
                  </w:r>
                  <w:r w:rsidRPr="0007084D">
                    <w:rPr>
                      <w:rFonts w:asciiTheme="minorHAnsi" w:hAnsiTheme="minorHAnsi" w:cstheme="minorHAnsi"/>
                    </w:rPr>
                    <w:t xml:space="preserve"> </w:t>
                  </w:r>
                </w:p>
                <w:p w:rsidR="00D545B2" w:rsidRPr="0007084D" w:rsidRDefault="00D545B2" w:rsidP="00D545B2">
                  <w:pPr>
                    <w:pStyle w:val="Odstavecseseznamem"/>
                    <w:numPr>
                      <w:ilvl w:val="0"/>
                      <w:numId w:val="18"/>
                    </w:numPr>
                    <w:rPr>
                      <w:rFonts w:asciiTheme="minorHAnsi" w:hAnsiTheme="minorHAnsi" w:cstheme="minorHAnsi"/>
                    </w:rPr>
                  </w:pPr>
                  <w:r w:rsidRPr="0007084D">
                    <w:rPr>
                      <w:rFonts w:asciiTheme="minorHAnsi" w:hAnsiTheme="minorHAnsi" w:cstheme="minorHAnsi"/>
                    </w:rPr>
                    <w:t>English</w:t>
                  </w:r>
                </w:p>
                <w:p w:rsidR="00D545B2" w:rsidRPr="0007084D" w:rsidRDefault="00D545B2" w:rsidP="00D545B2">
                  <w:pPr>
                    <w:pStyle w:val="Odstavecseseznamem"/>
                    <w:numPr>
                      <w:ilvl w:val="0"/>
                      <w:numId w:val="18"/>
                    </w:numPr>
                    <w:rPr>
                      <w:rFonts w:asciiTheme="minorHAnsi" w:hAnsiTheme="minorHAnsi" w:cstheme="minorHAnsi"/>
                    </w:rPr>
                  </w:pPr>
                  <w:r w:rsidRPr="0007084D">
                    <w:rPr>
                      <w:rFonts w:asciiTheme="minorHAnsi" w:hAnsiTheme="minorHAnsi" w:cstheme="minorHAnsi"/>
                    </w:rPr>
                    <w:t>Academic Presentations</w:t>
                  </w:r>
                </w:p>
                <w:p w:rsidR="00D545B2" w:rsidRPr="0007084D" w:rsidRDefault="00D545B2" w:rsidP="00D545B2">
                  <w:pPr>
                    <w:pStyle w:val="Odstavecseseznamem"/>
                    <w:numPr>
                      <w:ilvl w:val="0"/>
                      <w:numId w:val="18"/>
                    </w:numPr>
                    <w:rPr>
                      <w:rFonts w:asciiTheme="minorHAnsi" w:hAnsiTheme="minorHAnsi" w:cstheme="minorHAnsi"/>
                    </w:rPr>
                  </w:pPr>
                  <w:r w:rsidRPr="0007084D">
                    <w:rPr>
                      <w:rFonts w:asciiTheme="minorHAnsi" w:hAnsiTheme="minorHAnsi" w:cstheme="minorHAnsi"/>
                    </w:rPr>
                    <w:t>Academic Writing</w:t>
                  </w:r>
                </w:p>
                <w:p w:rsidR="00D545B2" w:rsidRPr="00B02B59" w:rsidRDefault="00D545B2" w:rsidP="00D545B2">
                  <w:pPr>
                    <w:pStyle w:val="Odstavecseseznamem"/>
                    <w:numPr>
                      <w:ilvl w:val="0"/>
                      <w:numId w:val="18"/>
                    </w:numPr>
                    <w:rPr>
                      <w:rFonts w:asciiTheme="minorHAnsi" w:hAnsiTheme="minorHAnsi" w:cstheme="minorHAnsi"/>
                      <w:b/>
                    </w:rPr>
                  </w:pPr>
                  <w:r w:rsidRPr="0007084D">
                    <w:rPr>
                      <w:rFonts w:asciiTheme="minorHAnsi" w:hAnsiTheme="minorHAnsi" w:cstheme="minorHAnsi"/>
                    </w:rPr>
                    <w:t>English for Business Correspondence</w:t>
                  </w:r>
                </w:p>
              </w:tc>
              <w:tc>
                <w:tcPr>
                  <w:tcW w:w="2408" w:type="dxa"/>
                  <w:tcBorders>
                    <w:top w:val="single" w:sz="4" w:space="0" w:color="auto"/>
                    <w:left w:val="nil"/>
                    <w:bottom w:val="single" w:sz="4" w:space="0" w:color="auto"/>
                    <w:right w:val="single" w:sz="4" w:space="0" w:color="auto"/>
                  </w:tcBorders>
                  <w:shd w:val="clear" w:color="auto" w:fill="auto"/>
                  <w:noWrap/>
                </w:tcPr>
                <w:p w:rsidR="00D545B2" w:rsidRDefault="00D545B2" w:rsidP="00D545B2">
                  <w:pPr>
                    <w:rPr>
                      <w:ins w:id="42" w:author="Pavla Trefilová" w:date="2019-09-05T16:11:00Z"/>
                      <w:rFonts w:asciiTheme="minorHAnsi" w:hAnsiTheme="minorHAnsi" w:cstheme="minorHAnsi"/>
                    </w:rPr>
                  </w:pPr>
                  <w:ins w:id="43" w:author="Pavla Trefilová" w:date="2019-09-05T16:11:00Z">
                    <w:r>
                      <w:rPr>
                        <w:rFonts w:asciiTheme="minorHAnsi" w:hAnsiTheme="minorHAnsi" w:cstheme="minorHAnsi"/>
                      </w:rPr>
                      <w:t>Mgr. Hana Atcheson (100 %)</w:t>
                    </w:r>
                  </w:ins>
                </w:p>
                <w:p w:rsidR="00D545B2" w:rsidRPr="004C269C" w:rsidRDefault="00D545B2" w:rsidP="00D545B2">
                  <w:pPr>
                    <w:rPr>
                      <w:ins w:id="44" w:author="Pavla Trefilová" w:date="2019-09-05T16:11:00Z"/>
                      <w:rFonts w:asciiTheme="minorHAnsi" w:hAnsiTheme="minorHAnsi" w:cstheme="minorHAnsi"/>
                    </w:rPr>
                  </w:pPr>
                  <w:ins w:id="45" w:author="Pavla Trefilová" w:date="2019-09-05T16:11:00Z">
                    <w:r w:rsidRPr="004C269C">
                      <w:rPr>
                        <w:rFonts w:asciiTheme="minorHAnsi" w:hAnsiTheme="minorHAnsi" w:cstheme="minorHAnsi"/>
                      </w:rPr>
                      <w:t xml:space="preserve">Mgr. </w:t>
                    </w:r>
                    <w:r>
                      <w:rPr>
                        <w:rFonts w:asciiTheme="minorHAnsi" w:hAnsiTheme="minorHAnsi" w:cstheme="minorHAnsi"/>
                      </w:rPr>
                      <w:t xml:space="preserve">Jana </w:t>
                    </w:r>
                    <w:r w:rsidRPr="004C269C">
                      <w:rPr>
                        <w:rFonts w:asciiTheme="minorHAnsi" w:hAnsiTheme="minorHAnsi" w:cstheme="minorHAnsi"/>
                      </w:rPr>
                      <w:t>Orsavová</w:t>
                    </w:r>
                    <w:r>
                      <w:rPr>
                        <w:rFonts w:asciiTheme="minorHAnsi" w:hAnsiTheme="minorHAnsi" w:cstheme="minorHAnsi"/>
                      </w:rPr>
                      <w:t>, Ph.D.</w:t>
                    </w:r>
                  </w:ins>
                </w:p>
                <w:p w:rsidR="00D545B2" w:rsidDel="00553080" w:rsidRDefault="00D545B2" w:rsidP="00D545B2">
                  <w:pPr>
                    <w:rPr>
                      <w:del w:id="46" w:author="Pavla Trefilová" w:date="2019-09-05T16:11:00Z"/>
                      <w:rFonts w:asciiTheme="minorHAnsi" w:hAnsiTheme="minorHAnsi" w:cstheme="minorHAnsi"/>
                    </w:rPr>
                  </w:pPr>
                  <w:ins w:id="47" w:author="Pavla Trefilová" w:date="2019-09-05T16:11:00Z">
                    <w:r>
                      <w:fldChar w:fldCharType="begin"/>
                    </w:r>
                    <w:r>
                      <w:instrText xml:space="preserve"> HYPERLINK "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w:instrText>
                    </w:r>
                    <w:r>
                      <w:fldChar w:fldCharType="separate"/>
                    </w:r>
                    <w:r w:rsidRPr="004C269C">
                      <w:rPr>
                        <w:rStyle w:val="Hypertextovodkaz"/>
                        <w:rFonts w:asciiTheme="minorHAnsi" w:hAnsiTheme="minorHAnsi"/>
                        <w:color w:val="auto"/>
                        <w:u w:val="none"/>
                      </w:rPr>
                      <w:t xml:space="preserve">Ing. </w:t>
                    </w:r>
                    <w:r>
                      <w:rPr>
                        <w:rStyle w:val="Hypertextovodkaz"/>
                        <w:rFonts w:asciiTheme="minorHAnsi" w:hAnsiTheme="minorHAnsi"/>
                        <w:color w:val="auto"/>
                        <w:u w:val="none"/>
                      </w:rPr>
                      <w:t xml:space="preserve">Dagmar </w:t>
                    </w:r>
                    <w:r w:rsidRPr="004C269C">
                      <w:rPr>
                        <w:rStyle w:val="Hypertextovodkaz"/>
                        <w:rFonts w:asciiTheme="minorHAnsi" w:hAnsiTheme="minorHAnsi"/>
                        <w:color w:val="auto"/>
                        <w:u w:val="none"/>
                      </w:rPr>
                      <w:t>Svobodová, MSc.</w:t>
                    </w:r>
                    <w:r>
                      <w:rPr>
                        <w:rStyle w:val="Hypertextovodkaz"/>
                        <w:rFonts w:asciiTheme="minorHAnsi" w:hAnsiTheme="minorHAnsi"/>
                        <w:color w:val="auto"/>
                        <w:u w:val="none"/>
                      </w:rPr>
                      <w:fldChar w:fldCharType="end"/>
                    </w:r>
                  </w:ins>
                  <w:del w:id="48" w:author="Pavla Trefilová" w:date="2019-09-05T16:11:00Z">
                    <w:r w:rsidDel="00553080">
                      <w:rPr>
                        <w:rFonts w:asciiTheme="minorHAnsi" w:hAnsiTheme="minorHAnsi" w:cstheme="minorHAnsi"/>
                      </w:rPr>
                      <w:delText>Mgr. Atcheson (100 %)</w:delText>
                    </w:r>
                  </w:del>
                </w:p>
                <w:p w:rsidR="00D545B2" w:rsidRPr="004C269C" w:rsidDel="00553080" w:rsidRDefault="00D545B2" w:rsidP="00D545B2">
                  <w:pPr>
                    <w:rPr>
                      <w:del w:id="49" w:author="Pavla Trefilová" w:date="2019-09-05T16:11:00Z"/>
                      <w:rFonts w:asciiTheme="minorHAnsi" w:hAnsiTheme="minorHAnsi" w:cstheme="minorHAnsi"/>
                    </w:rPr>
                  </w:pPr>
                  <w:del w:id="50" w:author="Pavla Trefilová" w:date="2019-09-05T16:11:00Z">
                    <w:r w:rsidRPr="004C269C" w:rsidDel="00553080">
                      <w:rPr>
                        <w:rFonts w:asciiTheme="minorHAnsi" w:hAnsiTheme="minorHAnsi" w:cstheme="minorHAnsi"/>
                      </w:rPr>
                      <w:delText>Mgr. Orsavová</w:delText>
                    </w:r>
                  </w:del>
                </w:p>
                <w:p w:rsidR="00D545B2" w:rsidRPr="00534849" w:rsidRDefault="00D545B2" w:rsidP="00D545B2">
                  <w:pPr>
                    <w:rPr>
                      <w:rFonts w:asciiTheme="minorHAnsi" w:hAnsiTheme="minorHAnsi" w:cstheme="minorHAnsi"/>
                    </w:rPr>
                  </w:pPr>
                  <w:del w:id="51" w:author="Pavla Trefilová" w:date="2019-09-05T16:11:00Z">
                    <w:r w:rsidDel="00553080">
                      <w:fldChar w:fldCharType="begin"/>
                    </w:r>
                    <w:r w:rsidDel="00553080">
                      <w:delInstrText xml:space="preserve"> HYPERLINK "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w:delInstrText>
                    </w:r>
                    <w:r w:rsidDel="00553080">
                      <w:fldChar w:fldCharType="separate"/>
                    </w:r>
                    <w:r w:rsidRPr="004C269C" w:rsidDel="00553080">
                      <w:rPr>
                        <w:rStyle w:val="Hypertextovodkaz"/>
                        <w:rFonts w:asciiTheme="minorHAnsi" w:hAnsiTheme="minorHAnsi"/>
                        <w:color w:val="auto"/>
                        <w:u w:val="none"/>
                      </w:rPr>
                      <w:delText>Ing. Svobodová, MSc.</w:delText>
                    </w:r>
                    <w:r w:rsidDel="00553080">
                      <w:rPr>
                        <w:rStyle w:val="Hypertextovodkaz"/>
                        <w:rFonts w:asciiTheme="minorHAnsi" w:hAnsiTheme="minorHAnsi"/>
                        <w:color w:val="auto"/>
                        <w:u w:val="none"/>
                      </w:rPr>
                      <w:fldChar w:fldCharType="end"/>
                    </w:r>
                  </w:del>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rsidR="00D545B2" w:rsidRPr="00534849" w:rsidRDefault="00D545B2" w:rsidP="00D545B2">
                  <w:pPr>
                    <w:rPr>
                      <w:rFonts w:asciiTheme="minorHAnsi" w:hAnsiTheme="minorHAnsi" w:cstheme="minorHAnsi"/>
                    </w:rPr>
                  </w:pPr>
                  <w:ins w:id="52" w:author="Pavla Trefilová" w:date="2019-09-05T16:11:00Z">
                    <w:r>
                      <w:rPr>
                        <w:rFonts w:asciiTheme="minorHAnsi" w:hAnsiTheme="minorHAnsi" w:cstheme="minorHAnsi"/>
                      </w:rPr>
                      <w:t>Mgr. Hana Atcheson</w:t>
                    </w:r>
                  </w:ins>
                  <w:del w:id="53" w:author="Pavla Trefilová" w:date="2019-09-05T16:11:00Z">
                    <w:r w:rsidDel="00553080">
                      <w:rPr>
                        <w:rFonts w:asciiTheme="minorHAnsi" w:hAnsiTheme="minorHAnsi" w:cstheme="minorHAnsi"/>
                      </w:rPr>
                      <w:delText>Mgr. Atcheson</w:delText>
                    </w:r>
                  </w:del>
                </w:p>
              </w:tc>
              <w:tc>
                <w:tcPr>
                  <w:tcW w:w="1134" w:type="dxa"/>
                  <w:tcBorders>
                    <w:top w:val="single" w:sz="4" w:space="0" w:color="auto"/>
                    <w:left w:val="single" w:sz="4" w:space="0" w:color="auto"/>
                    <w:bottom w:val="single" w:sz="8" w:space="0" w:color="000000"/>
                    <w:right w:val="single" w:sz="12" w:space="0" w:color="auto"/>
                  </w:tcBorders>
                </w:tcPr>
                <w:p w:rsidR="00D545B2" w:rsidRDefault="00D545B2" w:rsidP="00D545B2">
                  <w:pPr>
                    <w:jc w:val="center"/>
                    <w:rPr>
                      <w:rFonts w:asciiTheme="minorHAnsi" w:hAnsiTheme="minorHAnsi" w:cstheme="minorHAnsi"/>
                      <w:b/>
                      <w:bCs/>
                    </w:rPr>
                  </w:pPr>
                  <w:r>
                    <w:rPr>
                      <w:rFonts w:asciiTheme="minorHAnsi" w:hAnsiTheme="minorHAnsi" w:cstheme="minorHAnsi"/>
                      <w:b/>
                      <w:bCs/>
                    </w:rPr>
                    <w:t>60h</w:t>
                  </w:r>
                </w:p>
              </w:tc>
            </w:tr>
            <w:tr w:rsidR="00A158FE" w:rsidRPr="005E7A33" w:rsidTr="0020354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158FE" w:rsidRPr="00E24C24" w:rsidRDefault="00A158FE" w:rsidP="00203547">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D545B2" w:rsidRPr="005E7A33" w:rsidTr="00203547">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b/>
                    </w:rPr>
                  </w:pPr>
                  <w:r w:rsidRPr="00580C64">
                    <w:rPr>
                      <w:rFonts w:ascii="Calibri" w:hAnsi="Calibri" w:cs="Calibri"/>
                      <w:b/>
                      <w:bCs/>
                      <w:color w:val="000000"/>
                    </w:rPr>
                    <w:t>Business Economics</w:t>
                  </w:r>
                </w:p>
              </w:tc>
              <w:tc>
                <w:tcPr>
                  <w:tcW w:w="2408" w:type="dxa"/>
                  <w:tcBorders>
                    <w:top w:val="single" w:sz="12" w:space="0" w:color="auto"/>
                    <w:left w:val="nil"/>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ins w:id="54" w:author="Pavla Trefilová" w:date="2019-09-05T16:12:00Z">
                    <w:r>
                      <w:rPr>
                        <w:rFonts w:asciiTheme="minorHAnsi" w:hAnsiTheme="minorHAnsi" w:cstheme="minorHAnsi"/>
                      </w:rPr>
                      <w:t>prof. Ing. Boris Popesko, Ph.D. (100 %)</w:t>
                    </w:r>
                  </w:ins>
                  <w:del w:id="55" w:author="Pavla Trefilová" w:date="2019-09-05T16:12:00Z">
                    <w:r w:rsidDel="00FC11D1">
                      <w:rPr>
                        <w:rFonts w:asciiTheme="minorHAnsi" w:hAnsiTheme="minorHAnsi" w:cstheme="minorHAnsi"/>
                      </w:rPr>
                      <w:delText>doc. Popesko (100 %)</w:delText>
                    </w:r>
                  </w:del>
                </w:p>
              </w:tc>
              <w:tc>
                <w:tcPr>
                  <w:tcW w:w="1701" w:type="dxa"/>
                  <w:tcBorders>
                    <w:top w:val="single" w:sz="12" w:space="0" w:color="auto"/>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ins w:id="56" w:author="Pavla Trefilová" w:date="2019-09-05T16:12:00Z">
                    <w:r>
                      <w:rPr>
                        <w:rFonts w:asciiTheme="minorHAnsi" w:hAnsiTheme="minorHAnsi" w:cstheme="minorHAnsi"/>
                      </w:rPr>
                      <w:t>prof. Ing. Boris Popesko, Ph.D.</w:t>
                    </w:r>
                  </w:ins>
                  <w:del w:id="57" w:author="Pavla Trefilová" w:date="2019-09-05T16:12:00Z">
                    <w:r w:rsidDel="00FC11D1">
                      <w:rPr>
                        <w:rFonts w:asciiTheme="minorHAnsi" w:hAnsiTheme="minorHAnsi" w:cstheme="minorHAnsi"/>
                      </w:rPr>
                      <w:delText>doc. Popesko</w:delText>
                    </w:r>
                  </w:del>
                </w:p>
              </w:tc>
              <w:tc>
                <w:tcPr>
                  <w:tcW w:w="1134" w:type="dxa"/>
                  <w:tcBorders>
                    <w:top w:val="single" w:sz="12" w:space="0" w:color="auto"/>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15h</w:t>
                  </w:r>
                </w:p>
              </w:tc>
            </w:tr>
            <w:tr w:rsidR="00D545B2" w:rsidRPr="005E7A33" w:rsidTr="0020354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D545B2" w:rsidRPr="007910D9" w:rsidRDefault="00D545B2" w:rsidP="00D545B2">
                  <w:pPr>
                    <w:rPr>
                      <w:rFonts w:asciiTheme="minorHAnsi" w:hAnsiTheme="minorHAnsi" w:cstheme="minorHAnsi"/>
                      <w:b/>
                    </w:rPr>
                  </w:pPr>
                  <w:r w:rsidRPr="0007084D">
                    <w:rPr>
                      <w:rFonts w:asciiTheme="minorHAnsi" w:hAnsiTheme="minorHAnsi" w:cstheme="minorHAnsi"/>
                      <w:b/>
                    </w:rPr>
                    <w:t xml:space="preserve">Financial </w:t>
                  </w:r>
                  <w:r>
                    <w:rPr>
                      <w:rFonts w:asciiTheme="minorHAnsi" w:hAnsiTheme="minorHAnsi" w:cstheme="minorHAnsi"/>
                      <w:b/>
                    </w:rPr>
                    <w:t>S</w:t>
                  </w:r>
                  <w:r w:rsidRPr="0007084D">
                    <w:rPr>
                      <w:rFonts w:asciiTheme="minorHAnsi" w:hAnsiTheme="minorHAnsi" w:cstheme="minorHAnsi"/>
                      <w:b/>
                    </w:rPr>
                    <w:t xml:space="preserve">ystem, </w:t>
                  </w:r>
                  <w:r>
                    <w:rPr>
                      <w:rFonts w:asciiTheme="minorHAnsi" w:hAnsiTheme="minorHAnsi" w:cstheme="minorHAnsi"/>
                      <w:b/>
                    </w:rPr>
                    <w:t>B</w:t>
                  </w:r>
                  <w:r w:rsidRPr="0007084D">
                    <w:rPr>
                      <w:rFonts w:asciiTheme="minorHAnsi" w:hAnsiTheme="minorHAnsi" w:cstheme="minorHAnsi"/>
                      <w:b/>
                    </w:rPr>
                    <w:t xml:space="preserve">anks and </w:t>
                  </w:r>
                  <w:r>
                    <w:rPr>
                      <w:rFonts w:asciiTheme="minorHAnsi" w:hAnsiTheme="minorHAnsi" w:cstheme="minorHAnsi"/>
                      <w:b/>
                    </w:rPr>
                    <w:t>M</w:t>
                  </w:r>
                  <w:r w:rsidRPr="0007084D">
                    <w:rPr>
                      <w:rFonts w:asciiTheme="minorHAnsi" w:hAnsiTheme="minorHAnsi" w:cstheme="minorHAnsi"/>
                      <w:b/>
                    </w:rPr>
                    <w:t xml:space="preserve">onetary </w:t>
                  </w:r>
                  <w:r>
                    <w:rPr>
                      <w:rFonts w:asciiTheme="minorHAnsi" w:hAnsiTheme="minorHAnsi" w:cstheme="minorHAnsi"/>
                      <w:b/>
                    </w:rPr>
                    <w:t>P</w:t>
                  </w:r>
                  <w:r w:rsidRPr="0007084D">
                    <w:rPr>
                      <w:rFonts w:asciiTheme="minorHAnsi" w:hAnsiTheme="minorHAnsi" w:cstheme="minorHAnsi"/>
                      <w:b/>
                    </w:rPr>
                    <w:t>olicy</w:t>
                  </w:r>
                </w:p>
              </w:tc>
              <w:tc>
                <w:tcPr>
                  <w:tcW w:w="2408" w:type="dxa"/>
                  <w:tcBorders>
                    <w:top w:val="nil"/>
                    <w:left w:val="nil"/>
                    <w:bottom w:val="single" w:sz="4" w:space="0" w:color="auto"/>
                    <w:right w:val="single" w:sz="4" w:space="0" w:color="auto"/>
                  </w:tcBorders>
                  <w:shd w:val="clear" w:color="auto" w:fill="auto"/>
                  <w:noWrap/>
                </w:tcPr>
                <w:p w:rsidR="00D545B2" w:rsidDel="00FC11D1" w:rsidRDefault="00D545B2" w:rsidP="00D545B2">
                  <w:pPr>
                    <w:rPr>
                      <w:del w:id="58" w:author="Pavla Trefilová" w:date="2019-09-05T16:12:00Z"/>
                      <w:rFonts w:asciiTheme="minorHAnsi" w:hAnsiTheme="minorHAnsi" w:cstheme="minorHAnsi"/>
                    </w:rPr>
                  </w:pPr>
                  <w:ins w:id="59" w:author="Pavla Trefilová" w:date="2019-09-05T16:12:00Z">
                    <w:r>
                      <w:rPr>
                        <w:rFonts w:asciiTheme="minorHAnsi" w:hAnsiTheme="minorHAnsi" w:cstheme="minorHAnsi"/>
                      </w:rPr>
                      <w:t>prof. Ing. Jaroslav Belás, PhD. (50 %), prof. Ing. Juraj Sipko, PhD. (25 %), Ing. Mojmír Hampl, Ph.D. (25 %)</w:t>
                    </w:r>
                  </w:ins>
                  <w:del w:id="60" w:author="Pavla Trefilová" w:date="2019-09-05T16:12:00Z">
                    <w:r w:rsidDel="00FC11D1">
                      <w:rPr>
                        <w:rFonts w:asciiTheme="minorHAnsi" w:hAnsiTheme="minorHAnsi" w:cstheme="minorHAnsi"/>
                      </w:rPr>
                      <w:delText>prof. Belás (50 %)</w:delText>
                    </w:r>
                  </w:del>
                </w:p>
                <w:p w:rsidR="00D545B2" w:rsidDel="00FC11D1" w:rsidRDefault="00D545B2" w:rsidP="00D545B2">
                  <w:pPr>
                    <w:rPr>
                      <w:del w:id="61" w:author="Pavla Trefilová" w:date="2019-09-05T16:12:00Z"/>
                      <w:rFonts w:asciiTheme="minorHAnsi" w:hAnsiTheme="minorHAnsi" w:cstheme="minorHAnsi"/>
                    </w:rPr>
                  </w:pPr>
                  <w:del w:id="62" w:author="Pavla Trefilová" w:date="2019-09-05T16:12:00Z">
                    <w:r w:rsidDel="00FC11D1">
                      <w:rPr>
                        <w:rFonts w:asciiTheme="minorHAnsi" w:hAnsiTheme="minorHAnsi" w:cstheme="minorHAnsi"/>
                      </w:rPr>
                      <w:delText>prof. Sipko (25 %)</w:delText>
                    </w:r>
                  </w:del>
                </w:p>
                <w:p w:rsidR="00D545B2" w:rsidDel="00FC11D1" w:rsidRDefault="00D545B2" w:rsidP="00D545B2">
                  <w:pPr>
                    <w:rPr>
                      <w:del w:id="63" w:author="Pavla Trefilová" w:date="2019-09-05T16:12:00Z"/>
                      <w:rFonts w:asciiTheme="minorHAnsi" w:hAnsiTheme="minorHAnsi" w:cstheme="minorHAnsi"/>
                    </w:rPr>
                  </w:pPr>
                  <w:del w:id="64" w:author="Pavla Trefilová" w:date="2019-09-05T16:12:00Z">
                    <w:r w:rsidDel="00FC11D1">
                      <w:rPr>
                        <w:rFonts w:asciiTheme="minorHAnsi" w:hAnsiTheme="minorHAnsi" w:cstheme="minorHAnsi"/>
                      </w:rPr>
                      <w:delText>Ing. Hampl, Ph.D. (25 %)</w:delText>
                    </w:r>
                  </w:del>
                </w:p>
                <w:p w:rsidR="00D545B2" w:rsidRPr="00534849" w:rsidRDefault="00D545B2" w:rsidP="00D545B2">
                  <w:pPr>
                    <w:rPr>
                      <w:rFonts w:asciiTheme="minorHAnsi" w:hAnsiTheme="minorHAnsi" w:cstheme="minorHAnsi"/>
                    </w:rPr>
                  </w:pPr>
                </w:p>
              </w:tc>
              <w:tc>
                <w:tcPr>
                  <w:tcW w:w="1701" w:type="dxa"/>
                  <w:tcBorders>
                    <w:top w:val="nil"/>
                    <w:left w:val="nil"/>
                    <w:bottom w:val="single" w:sz="4" w:space="0" w:color="auto"/>
                    <w:right w:val="single" w:sz="12" w:space="0" w:color="auto"/>
                  </w:tcBorders>
                  <w:shd w:val="clear" w:color="auto" w:fill="auto"/>
                  <w:noWrap/>
                </w:tcPr>
                <w:p w:rsidR="00D545B2" w:rsidRDefault="00D545B2" w:rsidP="00D545B2">
                  <w:pPr>
                    <w:rPr>
                      <w:ins w:id="65" w:author="Pavla Trefilová" w:date="2019-09-05T16:12:00Z"/>
                      <w:rFonts w:asciiTheme="minorHAnsi" w:hAnsiTheme="minorHAnsi" w:cstheme="minorHAnsi"/>
                    </w:rPr>
                  </w:pPr>
                  <w:ins w:id="66" w:author="Pavla Trefilová" w:date="2019-09-05T16:12:00Z">
                    <w:r>
                      <w:rPr>
                        <w:rFonts w:asciiTheme="minorHAnsi" w:hAnsiTheme="minorHAnsi" w:cstheme="minorHAnsi"/>
                      </w:rPr>
                      <w:t xml:space="preserve">prof. Ing. Jaroslav Belás, PhD. </w:t>
                    </w:r>
                  </w:ins>
                </w:p>
                <w:p w:rsidR="00D545B2" w:rsidDel="00FC11D1" w:rsidRDefault="00D545B2" w:rsidP="00D545B2">
                  <w:pPr>
                    <w:rPr>
                      <w:del w:id="67" w:author="Pavla Trefilová" w:date="2019-09-05T16:12:00Z"/>
                      <w:rFonts w:asciiTheme="minorHAnsi" w:hAnsiTheme="minorHAnsi" w:cstheme="minorHAnsi"/>
                    </w:rPr>
                  </w:pPr>
                  <w:del w:id="68" w:author="Pavla Trefilová" w:date="2019-09-05T16:12:00Z">
                    <w:r w:rsidDel="00FC11D1">
                      <w:rPr>
                        <w:rFonts w:asciiTheme="minorHAnsi" w:hAnsiTheme="minorHAnsi" w:cstheme="minorHAnsi"/>
                      </w:rPr>
                      <w:delText xml:space="preserve">prof. Belás </w:delText>
                    </w:r>
                  </w:del>
                </w:p>
                <w:p w:rsidR="00D545B2" w:rsidRPr="00534849" w:rsidRDefault="00D545B2" w:rsidP="00D545B2">
                  <w:pPr>
                    <w:rPr>
                      <w:rFonts w:asciiTheme="minorHAnsi" w:hAnsiTheme="minorHAnsi" w:cstheme="minorHAnsi"/>
                    </w:rPr>
                  </w:pPr>
                </w:p>
              </w:tc>
              <w:tc>
                <w:tcPr>
                  <w:tcW w:w="1134" w:type="dxa"/>
                  <w:tcBorders>
                    <w:top w:val="nil"/>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r w:rsidRPr="00252790">
                    <w:rPr>
                      <w:rFonts w:asciiTheme="minorHAnsi" w:hAnsiTheme="minorHAnsi" w:cstheme="minorHAnsi"/>
                      <w:b/>
                      <w:bCs/>
                    </w:rPr>
                    <w:t>15h</w:t>
                  </w:r>
                </w:p>
              </w:tc>
            </w:tr>
            <w:tr w:rsidR="00D545B2" w:rsidRPr="005E7A33" w:rsidTr="0020354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D545B2" w:rsidRPr="0007084D" w:rsidRDefault="00D545B2" w:rsidP="00D545B2">
                  <w:pPr>
                    <w:rPr>
                      <w:rFonts w:asciiTheme="minorHAnsi" w:hAnsiTheme="minorHAnsi" w:cstheme="minorHAnsi"/>
                      <w:b/>
                    </w:rPr>
                  </w:pPr>
                  <w:r w:rsidRPr="0007084D">
                    <w:rPr>
                      <w:rFonts w:asciiTheme="minorHAnsi" w:hAnsiTheme="minorHAnsi"/>
                      <w:b/>
                    </w:rPr>
                    <w:t>Accounting Harmonisation</w:t>
                  </w:r>
                </w:p>
              </w:tc>
              <w:tc>
                <w:tcPr>
                  <w:tcW w:w="2408" w:type="dxa"/>
                  <w:tcBorders>
                    <w:top w:val="nil"/>
                    <w:left w:val="nil"/>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ins w:id="69" w:author="Pavla Trefilová" w:date="2019-09-05T16:12:00Z">
                    <w:r>
                      <w:rPr>
                        <w:rFonts w:asciiTheme="minorHAnsi" w:hAnsiTheme="minorHAnsi" w:cstheme="minorHAnsi"/>
                      </w:rPr>
                      <w:t>doc. Ing. Marie Paseková, Ph.D. (100 %)</w:t>
                    </w:r>
                  </w:ins>
                  <w:del w:id="70" w:author="Pavla Trefilová" w:date="2019-09-05T16:12:00Z">
                    <w:r w:rsidDel="00FC11D1">
                      <w:rPr>
                        <w:rFonts w:asciiTheme="minorHAnsi" w:hAnsiTheme="minorHAnsi" w:cstheme="minorHAnsi"/>
                      </w:rPr>
                      <w:delText>doc. Paseková (100 %)</w:delText>
                    </w:r>
                  </w:del>
                </w:p>
              </w:tc>
              <w:tc>
                <w:tcPr>
                  <w:tcW w:w="1701" w:type="dxa"/>
                  <w:tcBorders>
                    <w:top w:val="nil"/>
                    <w:left w:val="nil"/>
                    <w:bottom w:val="single" w:sz="4" w:space="0" w:color="auto"/>
                    <w:right w:val="single" w:sz="12" w:space="0" w:color="auto"/>
                  </w:tcBorders>
                  <w:shd w:val="clear" w:color="auto" w:fill="auto"/>
                  <w:noWrap/>
                </w:tcPr>
                <w:p w:rsidR="00D545B2" w:rsidRPr="00534849" w:rsidRDefault="00D545B2" w:rsidP="00D545B2">
                  <w:pPr>
                    <w:rPr>
                      <w:rFonts w:asciiTheme="minorHAnsi" w:hAnsiTheme="minorHAnsi" w:cstheme="minorHAnsi"/>
                    </w:rPr>
                  </w:pPr>
                  <w:ins w:id="71" w:author="Pavla Trefilová" w:date="2019-09-05T16:12:00Z">
                    <w:r w:rsidRPr="00534849">
                      <w:rPr>
                        <w:rFonts w:asciiTheme="minorHAnsi" w:hAnsiTheme="minorHAnsi" w:cstheme="minorHAnsi"/>
                      </w:rPr>
                      <w:t xml:space="preserve">doc. </w:t>
                    </w:r>
                    <w:r>
                      <w:rPr>
                        <w:rFonts w:asciiTheme="minorHAnsi" w:hAnsiTheme="minorHAnsi" w:cstheme="minorHAnsi"/>
                      </w:rPr>
                      <w:t>Ing. Marie Paseková, Ph.D.</w:t>
                    </w:r>
                  </w:ins>
                  <w:del w:id="72" w:author="Pavla Trefilová" w:date="2019-09-05T16:12:00Z">
                    <w:r w:rsidRPr="00534849" w:rsidDel="00FC11D1">
                      <w:rPr>
                        <w:rFonts w:asciiTheme="minorHAnsi" w:hAnsiTheme="minorHAnsi" w:cstheme="minorHAnsi"/>
                      </w:rPr>
                      <w:delText xml:space="preserve">doc. </w:delText>
                    </w:r>
                    <w:r w:rsidDel="00FC11D1">
                      <w:rPr>
                        <w:rFonts w:asciiTheme="minorHAnsi" w:hAnsiTheme="minorHAnsi" w:cstheme="minorHAnsi"/>
                      </w:rPr>
                      <w:delText>Paseková</w:delText>
                    </w:r>
                  </w:del>
                </w:p>
              </w:tc>
              <w:tc>
                <w:tcPr>
                  <w:tcW w:w="1134" w:type="dxa"/>
                  <w:tcBorders>
                    <w:top w:val="nil"/>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r w:rsidRPr="002C0363">
                    <w:rPr>
                      <w:rFonts w:asciiTheme="minorHAnsi" w:hAnsiTheme="minorHAnsi" w:cstheme="minorHAnsi"/>
                      <w:b/>
                      <w:bCs/>
                    </w:rPr>
                    <w:t>15h</w:t>
                  </w:r>
                </w:p>
              </w:tc>
            </w:tr>
            <w:tr w:rsidR="00D545B2" w:rsidRPr="005E7A33" w:rsidTr="00D545B2">
              <w:trPr>
                <w:trHeight w:val="330"/>
                <w:jc w:val="center"/>
              </w:trPr>
              <w:tc>
                <w:tcPr>
                  <w:tcW w:w="2832" w:type="dxa"/>
                  <w:tcBorders>
                    <w:top w:val="nil"/>
                    <w:left w:val="single" w:sz="12" w:space="0" w:color="auto"/>
                    <w:bottom w:val="single" w:sz="18" w:space="0" w:color="auto"/>
                    <w:right w:val="single" w:sz="4" w:space="0" w:color="auto"/>
                  </w:tcBorders>
                  <w:shd w:val="clear" w:color="auto" w:fill="auto"/>
                  <w:noWrap/>
                </w:tcPr>
                <w:p w:rsidR="00D545B2" w:rsidRPr="00534849" w:rsidRDefault="00D545B2" w:rsidP="00D545B2">
                  <w:pPr>
                    <w:rPr>
                      <w:rFonts w:asciiTheme="minorHAnsi" w:hAnsiTheme="minorHAnsi" w:cstheme="minorHAnsi"/>
                      <w:b/>
                    </w:rPr>
                  </w:pPr>
                  <w:r w:rsidRPr="0007084D">
                    <w:rPr>
                      <w:rFonts w:asciiTheme="minorHAnsi" w:hAnsiTheme="minorHAnsi" w:cstheme="minorHAnsi"/>
                      <w:b/>
                    </w:rPr>
                    <w:t xml:space="preserve">Tax </w:t>
                  </w:r>
                  <w:r>
                    <w:rPr>
                      <w:rFonts w:asciiTheme="minorHAnsi" w:hAnsiTheme="minorHAnsi" w:cstheme="minorHAnsi"/>
                      <w:b/>
                    </w:rPr>
                    <w:t>S</w:t>
                  </w:r>
                  <w:r w:rsidRPr="0007084D">
                    <w:rPr>
                      <w:rFonts w:asciiTheme="minorHAnsi" w:hAnsiTheme="minorHAnsi" w:cstheme="minorHAnsi"/>
                      <w:b/>
                    </w:rPr>
                    <w:t>ystem</w:t>
                  </w:r>
                  <w:r>
                    <w:rPr>
                      <w:rFonts w:asciiTheme="minorHAnsi" w:hAnsiTheme="minorHAnsi" w:cstheme="minorHAnsi"/>
                      <w:b/>
                    </w:rPr>
                    <w:t>s</w:t>
                  </w:r>
                </w:p>
              </w:tc>
              <w:tc>
                <w:tcPr>
                  <w:tcW w:w="2408" w:type="dxa"/>
                  <w:tcBorders>
                    <w:top w:val="nil"/>
                    <w:left w:val="nil"/>
                    <w:bottom w:val="single" w:sz="18"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ins w:id="73" w:author="Pavla Trefilová" w:date="2019-09-05T16:12:00Z">
                    <w:r>
                      <w:rPr>
                        <w:rFonts w:asciiTheme="minorHAnsi" w:hAnsiTheme="minorHAnsi" w:cstheme="minorHAnsi"/>
                      </w:rPr>
                      <w:t>doc. Ing. Jana Janoušková, Ph.D. (100 %)</w:t>
                    </w:r>
                  </w:ins>
                  <w:del w:id="74" w:author="Pavla Trefilová" w:date="2019-09-05T16:12:00Z">
                    <w:r w:rsidDel="00FC11D1">
                      <w:rPr>
                        <w:rFonts w:asciiTheme="minorHAnsi" w:hAnsiTheme="minorHAnsi" w:cstheme="minorHAnsi"/>
                      </w:rPr>
                      <w:delText>doc. Janoušková (100 %)</w:delText>
                    </w:r>
                  </w:del>
                </w:p>
              </w:tc>
              <w:tc>
                <w:tcPr>
                  <w:tcW w:w="1701" w:type="dxa"/>
                  <w:tcBorders>
                    <w:top w:val="nil"/>
                    <w:left w:val="nil"/>
                    <w:bottom w:val="single" w:sz="18" w:space="0" w:color="auto"/>
                    <w:right w:val="single" w:sz="12" w:space="0" w:color="auto"/>
                  </w:tcBorders>
                  <w:shd w:val="clear" w:color="auto" w:fill="auto"/>
                  <w:noWrap/>
                </w:tcPr>
                <w:p w:rsidR="00D545B2" w:rsidRPr="00534849" w:rsidRDefault="00D545B2" w:rsidP="00D545B2">
                  <w:pPr>
                    <w:rPr>
                      <w:rFonts w:asciiTheme="minorHAnsi" w:hAnsiTheme="minorHAnsi" w:cstheme="minorHAnsi"/>
                    </w:rPr>
                  </w:pPr>
                  <w:ins w:id="75" w:author="Pavla Trefilová" w:date="2019-09-05T16:12:00Z">
                    <w:r>
                      <w:rPr>
                        <w:rFonts w:asciiTheme="minorHAnsi" w:hAnsiTheme="minorHAnsi" w:cstheme="minorHAnsi"/>
                      </w:rPr>
                      <w:t xml:space="preserve">doc. Ing. Jana Janoušková, Ph.D. </w:t>
                    </w:r>
                  </w:ins>
                  <w:del w:id="76" w:author="Pavla Trefilová" w:date="2019-09-05T16:12:00Z">
                    <w:r w:rsidDel="00FC11D1">
                      <w:rPr>
                        <w:rFonts w:asciiTheme="minorHAnsi" w:hAnsiTheme="minorHAnsi" w:cstheme="minorHAnsi"/>
                      </w:rPr>
                      <w:delText xml:space="preserve">doc. Janoušková </w:delText>
                    </w:r>
                  </w:del>
                </w:p>
              </w:tc>
              <w:tc>
                <w:tcPr>
                  <w:tcW w:w="1134" w:type="dxa"/>
                  <w:tcBorders>
                    <w:top w:val="nil"/>
                    <w:left w:val="nil"/>
                    <w:bottom w:val="single" w:sz="18" w:space="0" w:color="auto"/>
                    <w:right w:val="single" w:sz="12" w:space="0" w:color="auto"/>
                  </w:tcBorders>
                </w:tcPr>
                <w:p w:rsidR="00D545B2" w:rsidRPr="00E24C24" w:rsidRDefault="00D545B2" w:rsidP="00D545B2">
                  <w:pPr>
                    <w:jc w:val="center"/>
                    <w:rPr>
                      <w:rFonts w:asciiTheme="minorHAnsi" w:hAnsiTheme="minorHAnsi" w:cstheme="minorHAnsi"/>
                      <w:b/>
                      <w:bCs/>
                    </w:rPr>
                  </w:pPr>
                  <w:r w:rsidRPr="00252790">
                    <w:rPr>
                      <w:rFonts w:asciiTheme="minorHAnsi" w:hAnsiTheme="minorHAnsi" w:cstheme="minorHAnsi"/>
                      <w:b/>
                      <w:bCs/>
                    </w:rPr>
                    <w:t>15h</w:t>
                  </w:r>
                </w:p>
              </w:tc>
            </w:tr>
          </w:tbl>
          <w:p w:rsidR="00A158FE" w:rsidRPr="00F10E5B" w:rsidRDefault="00A158FE" w:rsidP="00203547">
            <w:pPr>
              <w:rPr>
                <w:sz w:val="18"/>
              </w:rPr>
            </w:pPr>
          </w:p>
          <w:p w:rsidR="00A158FE" w:rsidRPr="0061175F" w:rsidRDefault="00A158FE" w:rsidP="00203547">
            <w:pPr>
              <w:jc w:val="both"/>
            </w:pPr>
            <w:r w:rsidRPr="0061175F">
              <w:t xml:space="preserve">Student během doktorského studia musí složit zkoušku ze všech povinných předmětů: </w:t>
            </w:r>
          </w:p>
          <w:p w:rsidR="00A158FE" w:rsidRDefault="00A158FE" w:rsidP="00203547">
            <w:pPr>
              <w:pStyle w:val="Odstavecseseznamem"/>
              <w:numPr>
                <w:ilvl w:val="0"/>
                <w:numId w:val="6"/>
              </w:numPr>
              <w:spacing w:after="160" w:line="259" w:lineRule="auto"/>
              <w:ind w:left="247" w:hanging="247"/>
              <w:jc w:val="both"/>
            </w:pPr>
            <w:r w:rsidRPr="0007084D">
              <w:t xml:space="preserve">Microeconomics III </w:t>
            </w:r>
          </w:p>
          <w:p w:rsidR="00A158FE" w:rsidRPr="0061175F" w:rsidRDefault="00A158FE" w:rsidP="00203547">
            <w:pPr>
              <w:pStyle w:val="Odstavecseseznamem"/>
              <w:numPr>
                <w:ilvl w:val="0"/>
                <w:numId w:val="6"/>
              </w:numPr>
              <w:spacing w:after="160" w:line="259" w:lineRule="auto"/>
              <w:ind w:left="247" w:hanging="247"/>
              <w:jc w:val="both"/>
            </w:pPr>
            <w:r>
              <w:t>Macroeco</w:t>
            </w:r>
            <w:r w:rsidRPr="0061175F">
              <w:t>nomi</w:t>
            </w:r>
            <w:r>
              <w:t>cs</w:t>
            </w:r>
            <w:r w:rsidRPr="0061175F">
              <w:t xml:space="preserve"> III</w:t>
            </w:r>
          </w:p>
          <w:p w:rsidR="00A158FE" w:rsidRDefault="00A158FE" w:rsidP="00203547">
            <w:pPr>
              <w:pStyle w:val="Odstavecseseznamem"/>
              <w:numPr>
                <w:ilvl w:val="0"/>
                <w:numId w:val="6"/>
              </w:numPr>
              <w:spacing w:after="160" w:line="259" w:lineRule="auto"/>
              <w:ind w:left="247" w:hanging="247"/>
              <w:jc w:val="both"/>
            </w:pPr>
            <w:r w:rsidRPr="0007084D">
              <w:t xml:space="preserve">Research Methodology </w:t>
            </w:r>
          </w:p>
          <w:p w:rsidR="00A158FE" w:rsidRDefault="00A158FE" w:rsidP="00203547">
            <w:pPr>
              <w:pStyle w:val="Odstavecseseznamem"/>
              <w:numPr>
                <w:ilvl w:val="0"/>
                <w:numId w:val="6"/>
              </w:numPr>
              <w:spacing w:after="160" w:line="259" w:lineRule="auto"/>
              <w:ind w:left="247" w:hanging="247"/>
              <w:jc w:val="both"/>
            </w:pPr>
            <w:r w:rsidRPr="0007084D">
              <w:t xml:space="preserve">Managerial Finance </w:t>
            </w:r>
          </w:p>
          <w:p w:rsidR="00A158FE" w:rsidRPr="0061175F" w:rsidRDefault="00A158FE" w:rsidP="00203547">
            <w:pPr>
              <w:pStyle w:val="Odstavecseseznamem"/>
              <w:numPr>
                <w:ilvl w:val="0"/>
                <w:numId w:val="6"/>
              </w:numPr>
              <w:ind w:left="247" w:hanging="247"/>
              <w:jc w:val="both"/>
            </w:pPr>
            <w:r w:rsidRPr="00277224">
              <w:t>Expert Communication in English</w:t>
            </w:r>
            <w:r w:rsidRPr="0061175F">
              <w:t xml:space="preserve"> (předmět se skládá ze čtyř dílčích předmětů - </w:t>
            </w:r>
            <w:r>
              <w:t>English</w:t>
            </w:r>
            <w:r w:rsidRPr="0061175F">
              <w:t xml:space="preserve">, </w:t>
            </w:r>
            <w:r w:rsidRPr="0007084D">
              <w:t>Academic Presentations</w:t>
            </w:r>
            <w:r w:rsidRPr="0061175F">
              <w:t xml:space="preserve">, </w:t>
            </w:r>
            <w:r w:rsidRPr="0007084D">
              <w:t>Academic Writing</w:t>
            </w:r>
            <w:r w:rsidRPr="0061175F">
              <w:t xml:space="preserve"> a </w:t>
            </w:r>
            <w:r w:rsidRPr="0007084D">
              <w:t>English for Business Correspondence</w:t>
            </w:r>
            <w:r>
              <w:t>. Studenti skládají čtyři dílčí zkoušky v rámci celého studia.</w:t>
            </w:r>
            <w:r w:rsidRPr="0061175F">
              <w:t>)</w:t>
            </w:r>
          </w:p>
          <w:p w:rsidR="00203547" w:rsidRDefault="00203547" w:rsidP="00203547">
            <w:pPr>
              <w:jc w:val="both"/>
            </w:pPr>
          </w:p>
          <w:p w:rsidR="00A158FE" w:rsidRDefault="00A158FE" w:rsidP="00203547">
            <w:pPr>
              <w:jc w:val="both"/>
            </w:pPr>
            <w:r w:rsidRPr="0061175F">
              <w:t>Dále musí student složit zkoušku ze dvou volitelných předmětů z následující nabídky:</w:t>
            </w:r>
          </w:p>
          <w:p w:rsidR="00A158FE" w:rsidRDefault="00A158FE" w:rsidP="00203547">
            <w:pPr>
              <w:pStyle w:val="Odstavecseseznamem"/>
              <w:numPr>
                <w:ilvl w:val="0"/>
                <w:numId w:val="25"/>
              </w:numPr>
              <w:ind w:left="247" w:hanging="247"/>
              <w:jc w:val="both"/>
            </w:pPr>
            <w:r>
              <w:t>Business Economics</w:t>
            </w:r>
          </w:p>
          <w:p w:rsidR="00A158FE" w:rsidRDefault="00A158FE" w:rsidP="00203547">
            <w:pPr>
              <w:pStyle w:val="Odstavecseseznamem"/>
              <w:numPr>
                <w:ilvl w:val="0"/>
                <w:numId w:val="25"/>
              </w:numPr>
              <w:ind w:left="247" w:hanging="247"/>
              <w:jc w:val="both"/>
            </w:pPr>
            <w:r w:rsidRPr="0007084D">
              <w:t xml:space="preserve">Financial </w:t>
            </w:r>
            <w:r>
              <w:t>S</w:t>
            </w:r>
            <w:r w:rsidRPr="0007084D">
              <w:t xml:space="preserve">ystem, </w:t>
            </w:r>
            <w:r>
              <w:t>B</w:t>
            </w:r>
            <w:r w:rsidRPr="0007084D">
              <w:t xml:space="preserve">anks and </w:t>
            </w:r>
            <w:r>
              <w:t>M</w:t>
            </w:r>
            <w:r w:rsidRPr="0007084D">
              <w:t xml:space="preserve">onetary </w:t>
            </w:r>
            <w:r>
              <w:t>P</w:t>
            </w:r>
            <w:r w:rsidRPr="0007084D">
              <w:t xml:space="preserve">olicy </w:t>
            </w:r>
          </w:p>
          <w:p w:rsidR="00A158FE" w:rsidRDefault="00A158FE" w:rsidP="00203547">
            <w:pPr>
              <w:pStyle w:val="Odstavecseseznamem"/>
              <w:numPr>
                <w:ilvl w:val="0"/>
                <w:numId w:val="25"/>
              </w:numPr>
              <w:ind w:left="247" w:hanging="247"/>
              <w:jc w:val="both"/>
            </w:pPr>
            <w:r w:rsidRPr="0007084D">
              <w:t xml:space="preserve">Accounting Harmonisation </w:t>
            </w:r>
          </w:p>
          <w:p w:rsidR="00A158FE" w:rsidRDefault="00A158FE" w:rsidP="00203547">
            <w:pPr>
              <w:pStyle w:val="Odstavecseseznamem"/>
              <w:numPr>
                <w:ilvl w:val="0"/>
                <w:numId w:val="25"/>
              </w:numPr>
              <w:ind w:left="247" w:hanging="247"/>
              <w:jc w:val="both"/>
            </w:pPr>
            <w:r>
              <w:t>Tax Systems</w:t>
            </w:r>
          </w:p>
          <w:p w:rsidR="00A158FE" w:rsidRPr="0061175F" w:rsidRDefault="00A158FE" w:rsidP="00203547">
            <w:pPr>
              <w:pStyle w:val="Odstavecseseznamem"/>
              <w:jc w:val="both"/>
            </w:pPr>
          </w:p>
          <w:p w:rsidR="00A158FE" w:rsidRPr="00094C44" w:rsidRDefault="00A158FE" w:rsidP="00203547">
            <w:r w:rsidRPr="00094C44">
              <w:t>Dalšími studijními požadavky k úspěšnému dokončení doktorského studijního programu je:</w:t>
            </w:r>
          </w:p>
          <w:p w:rsidR="00A158FE" w:rsidRPr="00094C44" w:rsidRDefault="00A158FE" w:rsidP="00203547">
            <w:pPr>
              <w:pStyle w:val="Odstavecseseznamem"/>
              <w:numPr>
                <w:ilvl w:val="0"/>
                <w:numId w:val="6"/>
              </w:numPr>
              <w:ind w:left="247" w:hanging="247"/>
              <w:rPr>
                <w:b/>
              </w:rPr>
            </w:pPr>
            <w:r w:rsidRPr="00094C44">
              <w:rPr>
                <w:b/>
              </w:rPr>
              <w:t>Vykonání státní doktorské zkoušky</w:t>
            </w:r>
            <w:r>
              <w:rPr>
                <w:b/>
              </w:rPr>
              <w:t>,</w:t>
            </w:r>
          </w:p>
          <w:p w:rsidR="00A158FE" w:rsidRPr="00202D39" w:rsidRDefault="00A158FE" w:rsidP="00203547">
            <w:pPr>
              <w:pStyle w:val="Odstavecseseznamem"/>
              <w:numPr>
                <w:ilvl w:val="0"/>
                <w:numId w:val="6"/>
              </w:numPr>
              <w:ind w:left="247" w:hanging="247"/>
              <w:rPr>
                <w:b/>
                <w:szCs w:val="24"/>
              </w:rPr>
            </w:pPr>
            <w:r w:rsidRPr="00202D39">
              <w:rPr>
                <w:b/>
                <w:szCs w:val="24"/>
              </w:rPr>
              <w:t>Obhajoba disertační práce</w:t>
            </w:r>
            <w:r>
              <w:rPr>
                <w:b/>
                <w:szCs w:val="24"/>
              </w:rPr>
              <w:t>.</w:t>
            </w:r>
          </w:p>
          <w:p w:rsidR="00A158FE" w:rsidRPr="00422F29" w:rsidRDefault="00A158FE" w:rsidP="00203547">
            <w:pPr>
              <w:jc w:val="both"/>
            </w:pPr>
          </w:p>
        </w:tc>
      </w:tr>
    </w:tbl>
    <w:p w:rsidR="00203547" w:rsidRDefault="00203547">
      <w:r>
        <w:lastRenderedPageBreak/>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A158FE" w:rsidRPr="00422F29" w:rsidTr="00203547">
        <w:tc>
          <w:tcPr>
            <w:tcW w:w="3510" w:type="dxa"/>
            <w:shd w:val="clear" w:color="auto" w:fill="F7CAAC"/>
          </w:tcPr>
          <w:p w:rsidR="00A158FE" w:rsidRPr="00422F29" w:rsidRDefault="00A158FE" w:rsidP="00203547">
            <w:pPr>
              <w:jc w:val="both"/>
              <w:rPr>
                <w:b/>
              </w:rPr>
            </w:pPr>
            <w:r w:rsidRPr="00422F29">
              <w:rPr>
                <w:b/>
              </w:rPr>
              <w:lastRenderedPageBreak/>
              <w:t>Požadavky na tvůrčí činnost</w:t>
            </w:r>
          </w:p>
        </w:tc>
        <w:tc>
          <w:tcPr>
            <w:tcW w:w="5775" w:type="dxa"/>
            <w:tcBorders>
              <w:bottom w:val="nil"/>
            </w:tcBorders>
          </w:tcPr>
          <w:p w:rsidR="00A158FE" w:rsidRPr="00422F29" w:rsidRDefault="00A158FE" w:rsidP="00203547">
            <w:pPr>
              <w:jc w:val="both"/>
            </w:pPr>
          </w:p>
        </w:tc>
      </w:tr>
      <w:tr w:rsidR="00A158FE" w:rsidRPr="00422F29" w:rsidTr="00203547">
        <w:trPr>
          <w:trHeight w:val="1321"/>
        </w:trPr>
        <w:tc>
          <w:tcPr>
            <w:tcW w:w="9285" w:type="dxa"/>
            <w:gridSpan w:val="2"/>
            <w:tcBorders>
              <w:top w:val="nil"/>
            </w:tcBorders>
          </w:tcPr>
          <w:p w:rsidR="00A158FE" w:rsidRPr="00422F29" w:rsidRDefault="00A158FE" w:rsidP="00203547">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rsidR="00A158FE" w:rsidRPr="00422F29" w:rsidRDefault="00A158FE" w:rsidP="00203547">
            <w:pPr>
              <w:jc w:val="both"/>
            </w:pPr>
            <w:r w:rsidRPr="00422F29">
              <w:t>Studenti se musí účastnit na řešení výzkumného projektu UTB nebo FaME (po dobu minimálně jednoho roku) nebo projektu Interní grantové agentury organizované UTB, případně vedlejší hospodářské činnosti fakulty.</w:t>
            </w:r>
          </w:p>
        </w:tc>
      </w:tr>
      <w:tr w:rsidR="00A158FE" w:rsidRPr="00422F29" w:rsidTr="00203547">
        <w:tc>
          <w:tcPr>
            <w:tcW w:w="3510" w:type="dxa"/>
            <w:shd w:val="clear" w:color="auto" w:fill="F7CAAC"/>
          </w:tcPr>
          <w:p w:rsidR="00A158FE" w:rsidRPr="00422F29" w:rsidRDefault="00A158FE" w:rsidP="00203547">
            <w:pPr>
              <w:rPr>
                <w:b/>
              </w:rPr>
            </w:pPr>
            <w:r w:rsidRPr="00422F29">
              <w:rPr>
                <w:b/>
              </w:rPr>
              <w:t>Požadavky na absolvování stáží</w:t>
            </w:r>
          </w:p>
        </w:tc>
        <w:tc>
          <w:tcPr>
            <w:tcW w:w="5775" w:type="dxa"/>
            <w:tcBorders>
              <w:bottom w:val="nil"/>
            </w:tcBorders>
          </w:tcPr>
          <w:p w:rsidR="00A158FE" w:rsidRPr="00422F29" w:rsidRDefault="00A158FE" w:rsidP="00203547">
            <w:pPr>
              <w:jc w:val="both"/>
            </w:pPr>
          </w:p>
        </w:tc>
      </w:tr>
      <w:tr w:rsidR="00A158FE" w:rsidRPr="00422F29" w:rsidTr="00203547">
        <w:trPr>
          <w:trHeight w:val="875"/>
        </w:trPr>
        <w:tc>
          <w:tcPr>
            <w:tcW w:w="9285" w:type="dxa"/>
            <w:gridSpan w:val="2"/>
            <w:tcBorders>
              <w:top w:val="nil"/>
            </w:tcBorders>
          </w:tcPr>
          <w:p w:rsidR="00A158FE" w:rsidRPr="00422F29" w:rsidRDefault="00A158FE" w:rsidP="00203547">
            <w:pPr>
              <w:jc w:val="both"/>
            </w:pPr>
            <w:r w:rsidRPr="00422F29">
              <w:t xml:space="preserve">Studenti prezenční formy doktorského studia mají povinnost zúčastnit se minimálně tříměsíčního studijního pobytu na zahraniční univerzitě nebo zahraničním vědecko-výzkumném pracovišti, kde se věnují výzkumu v souladu se zaměřením své disertační práce a to nejdříve ve druhém roce studia. </w:t>
            </w:r>
          </w:p>
        </w:tc>
      </w:tr>
      <w:tr w:rsidR="00A158FE" w:rsidRPr="00422F29" w:rsidTr="00203547">
        <w:tc>
          <w:tcPr>
            <w:tcW w:w="3510" w:type="dxa"/>
            <w:shd w:val="clear" w:color="auto" w:fill="F7CAAC"/>
          </w:tcPr>
          <w:p w:rsidR="00A158FE" w:rsidRPr="00422F29" w:rsidRDefault="00A158FE" w:rsidP="00203547">
            <w:r w:rsidRPr="00422F29">
              <w:rPr>
                <w:b/>
              </w:rPr>
              <w:t>Další studijní povinnosti</w:t>
            </w:r>
          </w:p>
        </w:tc>
        <w:tc>
          <w:tcPr>
            <w:tcW w:w="5775" w:type="dxa"/>
            <w:tcBorders>
              <w:bottom w:val="nil"/>
            </w:tcBorders>
            <w:shd w:val="clear" w:color="auto" w:fill="FFFFFF"/>
          </w:tcPr>
          <w:p w:rsidR="00A158FE" w:rsidRPr="00422F29" w:rsidRDefault="00A158FE" w:rsidP="00203547">
            <w:pPr>
              <w:jc w:val="center"/>
            </w:pPr>
          </w:p>
        </w:tc>
      </w:tr>
      <w:tr w:rsidR="00A158FE" w:rsidRPr="00422F29" w:rsidTr="00203547">
        <w:trPr>
          <w:trHeight w:val="765"/>
        </w:trPr>
        <w:tc>
          <w:tcPr>
            <w:tcW w:w="9285" w:type="dxa"/>
            <w:gridSpan w:val="2"/>
            <w:tcBorders>
              <w:top w:val="nil"/>
            </w:tcBorders>
          </w:tcPr>
          <w:p w:rsidR="00A158FE" w:rsidRPr="00422F29" w:rsidRDefault="00A158FE" w:rsidP="00203547">
            <w:pPr>
              <w:jc w:val="both"/>
            </w:pPr>
            <w:r w:rsidRPr="00422F29">
              <w:t>V souladu s požadavkem jednoty vědecké a pedagogické práce, uplatňované na vysokých školách, je student v prezenční formě doktorského studia zapojen do pedagogické činnosti školícího pracoviště, která může mít formu výuky nebo povinné řízené pedagogické praxe v doporučeném rozsahu zpravidla 4 výukových jednotek týdně.</w:t>
            </w:r>
          </w:p>
        </w:tc>
      </w:tr>
      <w:tr w:rsidR="00A158FE" w:rsidRPr="00422F29" w:rsidTr="00203547">
        <w:tc>
          <w:tcPr>
            <w:tcW w:w="3510" w:type="dxa"/>
            <w:shd w:val="clear" w:color="auto" w:fill="F7CAAC"/>
          </w:tcPr>
          <w:p w:rsidR="00A158FE" w:rsidRPr="00422F29" w:rsidRDefault="00A158FE" w:rsidP="00203547">
            <w:r w:rsidRPr="00422F29">
              <w:rPr>
                <w:b/>
              </w:rPr>
              <w:t>Návrh témat disertačních prací a témata obhájených prací</w:t>
            </w:r>
          </w:p>
        </w:tc>
        <w:tc>
          <w:tcPr>
            <w:tcW w:w="5775" w:type="dxa"/>
            <w:tcBorders>
              <w:bottom w:val="nil"/>
            </w:tcBorders>
            <w:shd w:val="clear" w:color="auto" w:fill="FFFFFF"/>
          </w:tcPr>
          <w:p w:rsidR="00A158FE" w:rsidRPr="00422F29" w:rsidRDefault="00A158FE" w:rsidP="00203547"/>
        </w:tc>
      </w:tr>
      <w:tr w:rsidR="00A158FE" w:rsidRPr="00422F29" w:rsidTr="00203547">
        <w:trPr>
          <w:trHeight w:val="3087"/>
        </w:trPr>
        <w:tc>
          <w:tcPr>
            <w:tcW w:w="9285" w:type="dxa"/>
            <w:gridSpan w:val="2"/>
            <w:tcBorders>
              <w:top w:val="nil"/>
            </w:tcBorders>
          </w:tcPr>
          <w:p w:rsidR="00A158FE" w:rsidRPr="00415FDC" w:rsidRDefault="00A158FE" w:rsidP="00203547">
            <w:pPr>
              <w:jc w:val="both"/>
              <w:rPr>
                <w:b/>
              </w:rPr>
            </w:pPr>
            <w:r w:rsidRPr="001A7A57">
              <w:rPr>
                <w:b/>
              </w:rPr>
              <w:t xml:space="preserve">Obhájené </w:t>
            </w:r>
            <w:r w:rsidRPr="00415FDC">
              <w:rPr>
                <w:b/>
              </w:rPr>
              <w:t>práce na FaME v rámci studijního programu Hospodářská politika a správa, studijní obor Finance:</w:t>
            </w:r>
          </w:p>
          <w:p w:rsidR="00A158FE" w:rsidRDefault="00A158FE" w:rsidP="00203547">
            <w:pPr>
              <w:pStyle w:val="Odstavecseseznamem"/>
              <w:numPr>
                <w:ilvl w:val="0"/>
                <w:numId w:val="36"/>
              </w:numPr>
              <w:ind w:left="247" w:hanging="247"/>
              <w:jc w:val="both"/>
            </w:pPr>
            <w:r>
              <w:t>Influence of Concentration Ownership Structure on Accounting Conservatism Adoption: Case of Vietnam</w:t>
            </w:r>
          </w:p>
          <w:p w:rsidR="00A158FE" w:rsidRDefault="00A158FE" w:rsidP="00203547">
            <w:pPr>
              <w:pStyle w:val="Odstavecseseznamem"/>
              <w:numPr>
                <w:ilvl w:val="0"/>
                <w:numId w:val="36"/>
              </w:numPr>
              <w:ind w:left="247" w:hanging="247"/>
              <w:jc w:val="both"/>
            </w:pPr>
            <w:r>
              <w:t>Financial literacy and Its Impact on Retirement Investment Choice: An Investigation of Vietnamese Employees</w:t>
            </w:r>
          </w:p>
          <w:p w:rsidR="00A158FE" w:rsidRDefault="00A158FE" w:rsidP="00203547">
            <w:pPr>
              <w:pStyle w:val="Odstavecseseznamem"/>
              <w:numPr>
                <w:ilvl w:val="0"/>
                <w:numId w:val="36"/>
              </w:numPr>
              <w:ind w:left="247" w:hanging="247"/>
              <w:jc w:val="both"/>
            </w:pPr>
            <w:r>
              <w:t>Cash holding, Corporate governance mechanisms and Firm value in transition economies: The empirical evidence from listed companies in Vietnam</w:t>
            </w:r>
          </w:p>
          <w:p w:rsidR="00A158FE" w:rsidRDefault="00A158FE" w:rsidP="00203547">
            <w:pPr>
              <w:pStyle w:val="Odstavecseseznamem"/>
              <w:numPr>
                <w:ilvl w:val="0"/>
                <w:numId w:val="36"/>
              </w:numPr>
              <w:ind w:left="247" w:hanging="247"/>
              <w:jc w:val="both"/>
            </w:pPr>
            <w:r>
              <w:t>Do high tax rates increase or decrease motivation to work</w:t>
            </w:r>
          </w:p>
          <w:p w:rsidR="00A158FE" w:rsidRDefault="00A158FE" w:rsidP="00203547">
            <w:pPr>
              <w:pStyle w:val="Odstavecseseznamem"/>
              <w:numPr>
                <w:ilvl w:val="0"/>
                <w:numId w:val="36"/>
              </w:numPr>
              <w:ind w:left="247" w:hanging="247"/>
              <w:jc w:val="both"/>
            </w:pPr>
            <w:r>
              <w:t xml:space="preserve">Customer Relationship Management (CRM) and the performance of </w:t>
            </w:r>
            <w:proofErr w:type="gramStart"/>
            <w:r>
              <w:t>Small</w:t>
            </w:r>
            <w:proofErr w:type="gramEnd"/>
            <w:r>
              <w:t xml:space="preserve"> and Medium Enterprises (SMEs) in dynamic environment: An investigation in Vietnamese tourism industry</w:t>
            </w:r>
          </w:p>
          <w:p w:rsidR="00A158FE" w:rsidRDefault="00A158FE" w:rsidP="00203547">
            <w:pPr>
              <w:pStyle w:val="Odstavecseseznamem"/>
              <w:numPr>
                <w:ilvl w:val="0"/>
                <w:numId w:val="36"/>
              </w:numPr>
              <w:ind w:left="247" w:hanging="247"/>
              <w:jc w:val="both"/>
            </w:pPr>
            <w:r>
              <w:t>The Capital Regulation Supervision Used In Vietnamese Commercial Bank Sector</w:t>
            </w:r>
          </w:p>
          <w:p w:rsidR="00A158FE" w:rsidRDefault="00A158FE" w:rsidP="00203547">
            <w:pPr>
              <w:pStyle w:val="Odstavecseseznamem"/>
              <w:numPr>
                <w:ilvl w:val="0"/>
                <w:numId w:val="36"/>
              </w:numPr>
              <w:ind w:left="247" w:hanging="247"/>
              <w:jc w:val="both"/>
            </w:pPr>
            <w:r>
              <w:t>Tax harmonisation in the context of tax competition in the EU</w:t>
            </w:r>
          </w:p>
          <w:p w:rsidR="00A158FE" w:rsidRDefault="00A158FE" w:rsidP="00203547">
            <w:pPr>
              <w:pStyle w:val="Odstavecseseznamem"/>
              <w:numPr>
                <w:ilvl w:val="0"/>
                <w:numId w:val="36"/>
              </w:numPr>
              <w:ind w:left="247" w:hanging="247"/>
              <w:jc w:val="both"/>
            </w:pPr>
            <w:r>
              <w:t xml:space="preserve">Effective Strategic Action: Creating Dynamic Performance Framework Based on Utilization of Synergy of </w:t>
            </w:r>
            <w:proofErr w:type="gramStart"/>
            <w:r>
              <w:t>Bata</w:t>
            </w:r>
            <w:proofErr w:type="gramEnd"/>
            <w:r>
              <w:t>, Japanese and Amoeba Management Systems</w:t>
            </w:r>
          </w:p>
          <w:p w:rsidR="00A158FE" w:rsidRDefault="00A158FE" w:rsidP="00203547">
            <w:pPr>
              <w:pStyle w:val="Odstavecseseznamem"/>
              <w:numPr>
                <w:ilvl w:val="0"/>
                <w:numId w:val="36"/>
              </w:numPr>
              <w:ind w:left="247" w:hanging="247"/>
              <w:jc w:val="both"/>
            </w:pPr>
            <w:r>
              <w:t>Economic development in respect of the cyclicality of the long wave</w:t>
            </w:r>
          </w:p>
          <w:p w:rsidR="00A158FE" w:rsidRDefault="00A158FE" w:rsidP="00203547">
            <w:pPr>
              <w:pStyle w:val="Odstavecseseznamem"/>
              <w:numPr>
                <w:ilvl w:val="0"/>
                <w:numId w:val="36"/>
              </w:numPr>
              <w:ind w:left="247" w:hanging="247"/>
              <w:jc w:val="both"/>
            </w:pPr>
            <w:r>
              <w:t>Proposal of a framework for a cluster development in the selected Central European countries</w:t>
            </w:r>
          </w:p>
          <w:p w:rsidR="00A158FE" w:rsidRDefault="00A158FE" w:rsidP="00203547">
            <w:pPr>
              <w:pStyle w:val="Odstavecseseznamem"/>
              <w:numPr>
                <w:ilvl w:val="0"/>
                <w:numId w:val="36"/>
              </w:numPr>
              <w:ind w:left="247" w:hanging="247"/>
              <w:jc w:val="both"/>
            </w:pPr>
            <w:r>
              <w:t>Determinants of Stock Returns in Colombo Stock Exchange</w:t>
            </w:r>
          </w:p>
          <w:p w:rsidR="00A158FE" w:rsidRDefault="00A158FE" w:rsidP="00203547">
            <w:pPr>
              <w:jc w:val="both"/>
              <w:rPr>
                <w:b/>
              </w:rPr>
            </w:pPr>
          </w:p>
          <w:p w:rsidR="00A158FE" w:rsidRPr="001A7A57" w:rsidRDefault="00A158FE" w:rsidP="00203547">
            <w:pPr>
              <w:jc w:val="both"/>
              <w:rPr>
                <w:b/>
              </w:rPr>
            </w:pPr>
            <w:r w:rsidRPr="001A7A57">
              <w:rPr>
                <w:b/>
              </w:rPr>
              <w:t>Návrhy témat</w:t>
            </w:r>
            <w:r>
              <w:rPr>
                <w:b/>
              </w:rPr>
              <w:t xml:space="preserve"> disertačních prací pro doktorský studijní program Finance:</w:t>
            </w:r>
          </w:p>
          <w:p w:rsidR="00A158FE" w:rsidRPr="007234A4" w:rsidRDefault="00A158FE" w:rsidP="00203547">
            <w:pPr>
              <w:pStyle w:val="Odstavecseseznamem"/>
              <w:numPr>
                <w:ilvl w:val="0"/>
                <w:numId w:val="36"/>
              </w:numPr>
              <w:ind w:left="247" w:hanging="247"/>
              <w:jc w:val="both"/>
            </w:pPr>
            <w:r w:rsidRPr="007234A4">
              <w:t>Corporate Social Responsibility and Financial Performance</w:t>
            </w:r>
            <w:r w:rsidRPr="007234A4" w:rsidDel="00562B0B">
              <w:t xml:space="preserve"> </w:t>
            </w:r>
          </w:p>
          <w:p w:rsidR="00A158FE" w:rsidRPr="007234A4" w:rsidRDefault="00A158FE" w:rsidP="00203547">
            <w:pPr>
              <w:pStyle w:val="Odstavecseseznamem"/>
              <w:numPr>
                <w:ilvl w:val="0"/>
                <w:numId w:val="36"/>
              </w:numPr>
              <w:ind w:left="247" w:hanging="247"/>
              <w:jc w:val="both"/>
            </w:pPr>
            <w:r w:rsidRPr="007234A4">
              <w:t>Current Trends in the Area of Financial Risk in the SME Segment</w:t>
            </w:r>
            <w:r w:rsidRPr="007234A4" w:rsidDel="00562B0B">
              <w:t xml:space="preserve"> </w:t>
            </w:r>
          </w:p>
          <w:p w:rsidR="00A158FE" w:rsidRPr="007234A4" w:rsidRDefault="00A158FE" w:rsidP="00203547">
            <w:pPr>
              <w:pStyle w:val="Odstavecseseznamem"/>
              <w:numPr>
                <w:ilvl w:val="0"/>
                <w:numId w:val="36"/>
              </w:numPr>
              <w:ind w:left="247" w:hanging="247"/>
              <w:jc w:val="both"/>
            </w:pPr>
            <w:r w:rsidRPr="007234A4">
              <w:t>Central Bank Instrumentarium and its Transformation over Time</w:t>
            </w:r>
          </w:p>
          <w:p w:rsidR="00A158FE" w:rsidRPr="007234A4" w:rsidRDefault="00A158FE" w:rsidP="00203547">
            <w:pPr>
              <w:pStyle w:val="Odstavecseseznamem"/>
              <w:numPr>
                <w:ilvl w:val="0"/>
                <w:numId w:val="36"/>
              </w:numPr>
              <w:ind w:left="247" w:hanging="247"/>
              <w:jc w:val="both"/>
            </w:pPr>
            <w:r w:rsidRPr="007234A4">
              <w:t xml:space="preserve">Unconventional Monetary Policy in Developed Countries </w:t>
            </w:r>
            <w:r>
              <w:t>a</w:t>
            </w:r>
            <w:r w:rsidRPr="007234A4">
              <w:t>fter 2008</w:t>
            </w:r>
          </w:p>
          <w:p w:rsidR="00A158FE" w:rsidRPr="007234A4" w:rsidRDefault="00A158FE" w:rsidP="00203547">
            <w:pPr>
              <w:pStyle w:val="Odstavecseseznamem"/>
              <w:numPr>
                <w:ilvl w:val="0"/>
                <w:numId w:val="36"/>
              </w:numPr>
              <w:ind w:left="247" w:hanging="247"/>
              <w:jc w:val="both"/>
            </w:pPr>
            <w:r w:rsidRPr="007234A4">
              <w:t xml:space="preserve">Nature of the Current Monetary System of Elastic Money and Suggestions </w:t>
            </w:r>
            <w:r>
              <w:t>r</w:t>
            </w:r>
            <w:r w:rsidRPr="007234A4">
              <w:t xml:space="preserve">egarding </w:t>
            </w:r>
            <w:r>
              <w:t>i</w:t>
            </w:r>
            <w:r w:rsidRPr="007234A4">
              <w:t>ts Improvement</w:t>
            </w:r>
          </w:p>
          <w:p w:rsidR="00A158FE" w:rsidRPr="007234A4" w:rsidRDefault="00A158FE" w:rsidP="00203547">
            <w:pPr>
              <w:pStyle w:val="Odstavecseseznamem"/>
              <w:numPr>
                <w:ilvl w:val="0"/>
                <w:numId w:val="36"/>
              </w:numPr>
              <w:ind w:left="247" w:hanging="247"/>
              <w:jc w:val="both"/>
            </w:pPr>
            <w:r w:rsidRPr="007234A4">
              <w:t>Targeting Inflation in the Czech Republic and in the World</w:t>
            </w:r>
          </w:p>
          <w:p w:rsidR="00A158FE" w:rsidRDefault="00A158FE" w:rsidP="00203547">
            <w:pPr>
              <w:pStyle w:val="Odstavecseseznamem"/>
              <w:numPr>
                <w:ilvl w:val="0"/>
                <w:numId w:val="36"/>
              </w:numPr>
              <w:ind w:left="247" w:hanging="247"/>
              <w:jc w:val="both"/>
            </w:pPr>
            <w:r w:rsidRPr="007234A4">
              <w:t xml:space="preserve">Post-Keynesianism, Neo-Keynesianism, Monetarism, New Classical Economics, Neo-Austrian School and </w:t>
            </w:r>
            <w:r>
              <w:t>t</w:t>
            </w:r>
            <w:r w:rsidRPr="007234A4">
              <w:t>heir Impact on the Theory and Practice of Monetary Policy</w:t>
            </w:r>
          </w:p>
          <w:p w:rsidR="0041076D" w:rsidRDefault="00A158FE" w:rsidP="00203547">
            <w:pPr>
              <w:pStyle w:val="Odstavecseseznamem"/>
              <w:numPr>
                <w:ilvl w:val="0"/>
                <w:numId w:val="36"/>
              </w:numPr>
              <w:ind w:left="247" w:hanging="247"/>
              <w:jc w:val="both"/>
            </w:pPr>
            <w:r w:rsidRPr="00162CCC">
              <w:t xml:space="preserve">European Union </w:t>
            </w:r>
            <w:r>
              <w:t>I</w:t>
            </w:r>
            <w:r w:rsidRPr="00162CCC">
              <w:t xml:space="preserve">nstruments to </w:t>
            </w:r>
            <w:r>
              <w:t>R</w:t>
            </w:r>
            <w:r w:rsidRPr="00162CCC">
              <w:t xml:space="preserve">estore and </w:t>
            </w:r>
            <w:r>
              <w:t>M</w:t>
            </w:r>
            <w:r w:rsidRPr="00162CCC">
              <w:t xml:space="preserve">aintain </w:t>
            </w:r>
            <w:r>
              <w:t>F</w:t>
            </w:r>
            <w:r w:rsidRPr="00162CCC">
              <w:t xml:space="preserve">iscal </w:t>
            </w:r>
            <w:r>
              <w:t>D</w:t>
            </w:r>
            <w:r w:rsidRPr="00162CCC">
              <w:t>iscipline</w:t>
            </w:r>
          </w:p>
          <w:p w:rsidR="0041076D" w:rsidRPr="007234A4" w:rsidRDefault="0041076D" w:rsidP="00203547">
            <w:pPr>
              <w:pStyle w:val="Odstavecseseznamem"/>
              <w:numPr>
                <w:ilvl w:val="0"/>
                <w:numId w:val="36"/>
              </w:numPr>
              <w:ind w:left="247" w:hanging="247"/>
              <w:jc w:val="both"/>
            </w:pPr>
            <w:r w:rsidRPr="00B73763">
              <w:t>Current and future development of cryptocurrencies and their impact on monetary policy and international payments</w:t>
            </w:r>
          </w:p>
          <w:p w:rsidR="00A158FE" w:rsidRPr="007234A4" w:rsidRDefault="00A158FE" w:rsidP="00203547">
            <w:pPr>
              <w:pStyle w:val="Odstavecseseznamem"/>
              <w:numPr>
                <w:ilvl w:val="0"/>
                <w:numId w:val="36"/>
              </w:numPr>
              <w:ind w:left="247" w:hanging="247"/>
              <w:jc w:val="both"/>
            </w:pPr>
            <w:r w:rsidRPr="007234A4">
              <w:t xml:space="preserve">Digital Crypto Currency as a Mean of Financial Investments </w:t>
            </w:r>
          </w:p>
          <w:p w:rsidR="0041076D" w:rsidRDefault="00A158FE" w:rsidP="00203547">
            <w:pPr>
              <w:pStyle w:val="Odstavecseseznamem"/>
              <w:numPr>
                <w:ilvl w:val="0"/>
                <w:numId w:val="36"/>
              </w:numPr>
              <w:ind w:left="247" w:hanging="247"/>
              <w:jc w:val="both"/>
            </w:pPr>
            <w:r w:rsidRPr="007234A4">
              <w:t>Modern Financial Investment Instruments on International Financial Markets</w:t>
            </w:r>
          </w:p>
          <w:p w:rsidR="00A158FE" w:rsidRPr="0008104F" w:rsidRDefault="00A158FE" w:rsidP="00203547">
            <w:pPr>
              <w:pStyle w:val="Odstavecseseznamem"/>
              <w:numPr>
                <w:ilvl w:val="0"/>
                <w:numId w:val="36"/>
              </w:numPr>
              <w:ind w:left="247" w:hanging="247"/>
              <w:jc w:val="both"/>
            </w:pPr>
            <w:r w:rsidRPr="0008104F">
              <w:rPr>
                <w:color w:val="000000" w:themeColor="text1"/>
                <w:shd w:val="clear" w:color="auto" w:fill="FFFFFF"/>
                <w:lang w:val="en-GB"/>
              </w:rPr>
              <w:t>Innovations and Performance of Financial Services Companies in FinTech era</w:t>
            </w:r>
          </w:p>
          <w:p w:rsidR="00A158FE" w:rsidRPr="007234A4" w:rsidRDefault="00A158FE" w:rsidP="00203547">
            <w:pPr>
              <w:pStyle w:val="Odstavecseseznamem"/>
              <w:numPr>
                <w:ilvl w:val="0"/>
                <w:numId w:val="36"/>
              </w:numPr>
              <w:ind w:left="247" w:hanging="247"/>
              <w:jc w:val="both"/>
            </w:pPr>
            <w:r>
              <w:rPr>
                <w:color w:val="000000" w:themeColor="text1"/>
                <w:shd w:val="clear" w:color="auto" w:fill="FFFFFF"/>
                <w:lang w:val="en-GB"/>
              </w:rPr>
              <w:t>The Possibilities and Limits of using IFRS</w:t>
            </w:r>
          </w:p>
          <w:p w:rsidR="00B11F42" w:rsidRDefault="00A158FE" w:rsidP="00203547">
            <w:pPr>
              <w:pStyle w:val="Odstavecseseznamem"/>
              <w:numPr>
                <w:ilvl w:val="0"/>
                <w:numId w:val="36"/>
              </w:numPr>
              <w:ind w:left="247" w:hanging="247"/>
              <w:jc w:val="both"/>
              <w:rPr>
                <w:ins w:id="77" w:author="Drahomíra Pavelková" w:date="2019-09-13T17:31:00Z"/>
              </w:rPr>
            </w:pPr>
            <w:r w:rsidRPr="007234A4">
              <w:t>Tax and Financial Aspects of Shared Economy</w:t>
            </w:r>
          </w:p>
          <w:p w:rsidR="00A158FE" w:rsidRPr="007234A4" w:rsidRDefault="00B11F42" w:rsidP="00203547">
            <w:pPr>
              <w:pStyle w:val="Odstavecseseznamem"/>
              <w:numPr>
                <w:ilvl w:val="0"/>
                <w:numId w:val="36"/>
              </w:numPr>
              <w:ind w:left="247" w:hanging="247"/>
              <w:jc w:val="both"/>
            </w:pPr>
            <w:ins w:id="78" w:author="Drahomíra Pavelková" w:date="2019-09-13T17:31:00Z">
              <w:r>
                <w:t>Tax Reliefs in Income Tax</w:t>
              </w:r>
            </w:ins>
            <w:r w:rsidR="00A158FE" w:rsidRPr="007234A4" w:rsidDel="00617355">
              <w:t xml:space="preserve"> </w:t>
            </w:r>
          </w:p>
          <w:p w:rsidR="00A158FE" w:rsidRPr="007234A4" w:rsidRDefault="00A158FE" w:rsidP="00203547">
            <w:pPr>
              <w:pStyle w:val="Odstavecseseznamem"/>
              <w:numPr>
                <w:ilvl w:val="0"/>
                <w:numId w:val="36"/>
              </w:numPr>
              <w:ind w:left="247" w:hanging="247"/>
              <w:jc w:val="both"/>
            </w:pPr>
            <w:r w:rsidRPr="007234A4">
              <w:t>Financial Performance Measurement and Management of Clusters</w:t>
            </w:r>
          </w:p>
          <w:p w:rsidR="00A158FE" w:rsidRPr="007234A4" w:rsidRDefault="00A158FE" w:rsidP="00203547">
            <w:pPr>
              <w:pStyle w:val="Odstavecseseznamem"/>
              <w:numPr>
                <w:ilvl w:val="0"/>
                <w:numId w:val="36"/>
              </w:numPr>
              <w:ind w:left="247" w:hanging="247"/>
              <w:jc w:val="both"/>
            </w:pPr>
            <w:r w:rsidRPr="007234A4">
              <w:t>New Trends in the Measurement and Management of Corporate Financial Performance</w:t>
            </w:r>
          </w:p>
          <w:p w:rsidR="00A158FE" w:rsidRPr="007234A4" w:rsidRDefault="00A158FE" w:rsidP="00203547">
            <w:pPr>
              <w:pStyle w:val="Odstavecseseznamem"/>
              <w:numPr>
                <w:ilvl w:val="0"/>
                <w:numId w:val="36"/>
              </w:numPr>
              <w:ind w:left="247" w:hanging="247"/>
              <w:jc w:val="both"/>
            </w:pPr>
            <w:r w:rsidRPr="007234A4">
              <w:t>Financial Technologies in the Corporate Finance Management</w:t>
            </w:r>
          </w:p>
          <w:p w:rsidR="00A158FE" w:rsidRDefault="00A158FE" w:rsidP="00203547">
            <w:pPr>
              <w:pStyle w:val="Odstavecseseznamem"/>
              <w:numPr>
                <w:ilvl w:val="0"/>
                <w:numId w:val="36"/>
              </w:numPr>
              <w:ind w:left="247" w:hanging="247"/>
              <w:jc w:val="both"/>
            </w:pPr>
            <w:r w:rsidRPr="007234A4">
              <w:t>Risk and Investment Decision Making in the Terms of Industry 4.0</w:t>
            </w:r>
          </w:p>
          <w:p w:rsidR="00A158FE" w:rsidRPr="006D79BB" w:rsidRDefault="00A158FE" w:rsidP="00203547">
            <w:pPr>
              <w:pStyle w:val="Odstavecseseznamem"/>
              <w:numPr>
                <w:ilvl w:val="0"/>
                <w:numId w:val="36"/>
              </w:numPr>
              <w:ind w:left="247" w:hanging="247"/>
              <w:jc w:val="both"/>
            </w:pPr>
            <w:r>
              <w:t>Trends in Using Financial Controlling Tools</w:t>
            </w:r>
          </w:p>
        </w:tc>
      </w:tr>
    </w:tbl>
    <w:p w:rsidR="00A158FE" w:rsidRPr="00422F29" w:rsidRDefault="00A158FE" w:rsidP="00A158FE"/>
    <w:p w:rsidR="00A158FE" w:rsidRDefault="00A158FE" w:rsidP="00A158F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A158FE" w:rsidRPr="00422F29" w:rsidTr="00203547">
        <w:tc>
          <w:tcPr>
            <w:tcW w:w="9285" w:type="dxa"/>
            <w:gridSpan w:val="2"/>
            <w:tcBorders>
              <w:bottom w:val="double" w:sz="4" w:space="0" w:color="auto"/>
            </w:tcBorders>
            <w:shd w:val="clear" w:color="auto" w:fill="BDD6EE"/>
          </w:tcPr>
          <w:p w:rsidR="00A158FE" w:rsidRPr="00422F29" w:rsidRDefault="00A158FE" w:rsidP="00203547">
            <w:pPr>
              <w:jc w:val="both"/>
              <w:rPr>
                <w:b/>
                <w:sz w:val="28"/>
              </w:rPr>
            </w:pPr>
            <w:r w:rsidRPr="00422F29">
              <w:rPr>
                <w:b/>
                <w:sz w:val="28"/>
              </w:rPr>
              <w:lastRenderedPageBreak/>
              <w:t>B-IIb – Studijní plány a návrh témat prací (doktorské studijní programy)</w:t>
            </w:r>
          </w:p>
        </w:tc>
      </w:tr>
      <w:tr w:rsidR="00A158FE" w:rsidRPr="00422F29" w:rsidTr="00203547">
        <w:tc>
          <w:tcPr>
            <w:tcW w:w="3510" w:type="dxa"/>
            <w:shd w:val="clear" w:color="auto" w:fill="F7CAAC"/>
          </w:tcPr>
          <w:p w:rsidR="00A158FE" w:rsidRPr="00422F29" w:rsidRDefault="00A158FE" w:rsidP="00203547">
            <w:pPr>
              <w:jc w:val="both"/>
              <w:rPr>
                <w:b/>
              </w:rPr>
            </w:pPr>
            <w:r w:rsidRPr="00422F29">
              <w:rPr>
                <w:b/>
              </w:rPr>
              <w:t>Studijní povinnosti</w:t>
            </w:r>
          </w:p>
        </w:tc>
        <w:tc>
          <w:tcPr>
            <w:tcW w:w="5775" w:type="dxa"/>
            <w:tcBorders>
              <w:bottom w:val="nil"/>
            </w:tcBorders>
          </w:tcPr>
          <w:p w:rsidR="00A158FE" w:rsidRPr="00422F29" w:rsidRDefault="00A158FE" w:rsidP="00203547">
            <w:pPr>
              <w:jc w:val="both"/>
            </w:pPr>
          </w:p>
        </w:tc>
      </w:tr>
      <w:tr w:rsidR="00A158FE" w:rsidRPr="00422F29" w:rsidTr="00203547">
        <w:trPr>
          <w:trHeight w:val="567"/>
        </w:trPr>
        <w:tc>
          <w:tcPr>
            <w:tcW w:w="9285" w:type="dxa"/>
            <w:gridSpan w:val="2"/>
            <w:tcBorders>
              <w:top w:val="nil"/>
            </w:tcBorders>
          </w:tcPr>
          <w:p w:rsidR="00A158FE" w:rsidRPr="0061175F" w:rsidRDefault="00A158FE" w:rsidP="00203547">
            <w:pPr>
              <w:jc w:val="both"/>
            </w:pPr>
            <w:r w:rsidRPr="0061175F">
              <w:t xml:space="preserve">Studijní plán doktorského studijního programu </w:t>
            </w:r>
            <w:r>
              <w:t xml:space="preserve">Finance </w:t>
            </w:r>
            <w:r w:rsidRPr="001A7A57">
              <w:rPr>
                <w:b/>
              </w:rPr>
              <w:t>v </w:t>
            </w:r>
            <w:r>
              <w:rPr>
                <w:b/>
              </w:rPr>
              <w:t>kombinované</w:t>
            </w:r>
            <w:r w:rsidRPr="001A7A57">
              <w:rPr>
                <w:b/>
              </w:rPr>
              <w:t xml:space="preserve"> formě studia</w:t>
            </w:r>
            <w:r>
              <w:t xml:space="preserve"> </w:t>
            </w:r>
            <w:r w:rsidRPr="0061175F">
              <w:t>se skládá z následujících předmětů:</w:t>
            </w:r>
          </w:p>
          <w:p w:rsidR="00A158FE" w:rsidRDefault="00A158FE" w:rsidP="00203547">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A158FE" w:rsidRPr="005E7A33" w:rsidTr="00203547">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A158FE" w:rsidRPr="00534849" w:rsidRDefault="00A158FE" w:rsidP="00203547">
                  <w:pPr>
                    <w:jc w:val="center"/>
                    <w:rPr>
                      <w:rFonts w:asciiTheme="minorHAnsi" w:hAnsiTheme="minorHAnsi" w:cstheme="minorHAnsi"/>
                      <w:b/>
                      <w:bCs/>
                    </w:rPr>
                  </w:pPr>
                  <w:r>
                    <w:rPr>
                      <w:rFonts w:asciiTheme="minorHAnsi" w:hAnsiTheme="minorHAnsi" w:cstheme="minorHAnsi"/>
                      <w:b/>
                      <w:bCs/>
                    </w:rPr>
                    <w:t>Rozsah</w:t>
                  </w:r>
                </w:p>
              </w:tc>
            </w:tr>
            <w:tr w:rsidR="00A158FE" w:rsidRPr="005E7A33" w:rsidTr="0020354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A158FE" w:rsidRPr="00E24C24" w:rsidRDefault="00A158FE" w:rsidP="00203547">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D545B2" w:rsidRPr="005E7A33" w:rsidTr="00203547">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D545B2" w:rsidRPr="00534849" w:rsidRDefault="00D545B2" w:rsidP="00D545B2">
                  <w:pPr>
                    <w:rPr>
                      <w:rFonts w:asciiTheme="minorHAnsi" w:hAnsiTheme="minorHAnsi" w:cstheme="minorHAnsi"/>
                      <w:b/>
                      <w:bCs/>
                    </w:rPr>
                  </w:pPr>
                  <w:r>
                    <w:rPr>
                      <w:rFonts w:asciiTheme="minorHAnsi" w:hAnsiTheme="minorHAnsi" w:cstheme="minorHAnsi"/>
                      <w:b/>
                      <w:bCs/>
                    </w:rPr>
                    <w:t>Microeconomics</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rsidR="00D545B2" w:rsidRPr="00534849" w:rsidRDefault="00D545B2" w:rsidP="00D545B2">
                  <w:pPr>
                    <w:rPr>
                      <w:rFonts w:asciiTheme="minorHAnsi" w:hAnsiTheme="minorHAnsi" w:cstheme="minorHAnsi"/>
                    </w:rPr>
                  </w:pPr>
                  <w:ins w:id="79" w:author="Pavla Trefilová" w:date="2019-09-05T16:11:00Z">
                    <w:r w:rsidRPr="00534849">
                      <w:rPr>
                        <w:rFonts w:asciiTheme="minorHAnsi" w:hAnsiTheme="minorHAnsi" w:cstheme="minorHAnsi"/>
                      </w:rPr>
                      <w:t xml:space="preserve">doc. </w:t>
                    </w:r>
                    <w:r>
                      <w:rPr>
                        <w:rFonts w:asciiTheme="minorHAnsi" w:hAnsiTheme="minorHAnsi" w:cstheme="minorHAnsi"/>
                      </w:rPr>
                      <w:t xml:space="preserve">Ing. Zuzana </w:t>
                    </w:r>
                    <w:r w:rsidRPr="00534849">
                      <w:rPr>
                        <w:rFonts w:asciiTheme="minorHAnsi" w:hAnsiTheme="minorHAnsi" w:cstheme="minorHAnsi"/>
                      </w:rPr>
                      <w:t>Dohnalová</w:t>
                    </w:r>
                    <w:r>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ins>
                  <w:del w:id="80" w:author="Pavla Trefilová" w:date="2019-09-05T16:11:00Z">
                    <w:r w:rsidRPr="00534849" w:rsidDel="00BC621B">
                      <w:rPr>
                        <w:rFonts w:asciiTheme="minorHAnsi" w:hAnsiTheme="minorHAnsi" w:cstheme="minorHAnsi"/>
                      </w:rPr>
                      <w:delText>doc. Dohnalová (100</w:delText>
                    </w:r>
                    <w:r w:rsidDel="00BC621B">
                      <w:rPr>
                        <w:rFonts w:asciiTheme="minorHAnsi" w:hAnsiTheme="minorHAnsi" w:cstheme="minorHAnsi"/>
                      </w:rPr>
                      <w:delText xml:space="preserve"> %</w:delText>
                    </w:r>
                    <w:r w:rsidRPr="00534849" w:rsidDel="00BC621B">
                      <w:rPr>
                        <w:rFonts w:asciiTheme="minorHAnsi" w:hAnsiTheme="minorHAnsi" w:cstheme="minorHAnsi"/>
                      </w:rPr>
                      <w:delText>)</w:delText>
                    </w:r>
                  </w:del>
                </w:p>
              </w:tc>
              <w:tc>
                <w:tcPr>
                  <w:tcW w:w="1701" w:type="dxa"/>
                  <w:tcBorders>
                    <w:top w:val="single" w:sz="12" w:space="0" w:color="auto"/>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ins w:id="81" w:author="Pavla Trefilová" w:date="2019-09-05T16:11:00Z">
                    <w:r w:rsidRPr="00534849">
                      <w:rPr>
                        <w:rFonts w:asciiTheme="minorHAnsi" w:hAnsiTheme="minorHAnsi" w:cstheme="minorHAnsi"/>
                      </w:rPr>
                      <w:t xml:space="preserve">doc. </w:t>
                    </w:r>
                    <w:r>
                      <w:rPr>
                        <w:rFonts w:asciiTheme="minorHAnsi" w:hAnsiTheme="minorHAnsi" w:cstheme="minorHAnsi"/>
                      </w:rPr>
                      <w:t xml:space="preserve">Ing. Zuzana </w:t>
                    </w:r>
                    <w:r w:rsidRPr="00534849">
                      <w:rPr>
                        <w:rFonts w:asciiTheme="minorHAnsi" w:hAnsiTheme="minorHAnsi" w:cstheme="minorHAnsi"/>
                      </w:rPr>
                      <w:t>Dohnalová</w:t>
                    </w:r>
                    <w:r>
                      <w:rPr>
                        <w:rFonts w:asciiTheme="minorHAnsi" w:hAnsiTheme="minorHAnsi" w:cstheme="minorHAnsi"/>
                      </w:rPr>
                      <w:t>, Ph.D.</w:t>
                    </w:r>
                  </w:ins>
                  <w:del w:id="82" w:author="Pavla Trefilová" w:date="2019-09-05T16:11:00Z">
                    <w:r w:rsidRPr="00534849" w:rsidDel="00BC621B">
                      <w:rPr>
                        <w:rFonts w:asciiTheme="minorHAnsi" w:hAnsiTheme="minorHAnsi" w:cstheme="minorHAnsi"/>
                      </w:rPr>
                      <w:delText>doc. Dohnalová</w:delText>
                    </w:r>
                  </w:del>
                </w:p>
              </w:tc>
              <w:tc>
                <w:tcPr>
                  <w:tcW w:w="1134" w:type="dxa"/>
                  <w:tcBorders>
                    <w:top w:val="single" w:sz="12" w:space="0" w:color="auto"/>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20h</w:t>
                  </w:r>
                </w:p>
              </w:tc>
            </w:tr>
            <w:tr w:rsidR="00D545B2" w:rsidRPr="005E7A33" w:rsidTr="00203547">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bCs/>
                    </w:rPr>
                  </w:pPr>
                  <w:r>
                    <w:rPr>
                      <w:rFonts w:asciiTheme="minorHAnsi" w:hAnsiTheme="minorHAnsi" w:cstheme="minorHAnsi"/>
                      <w:b/>
                      <w:bCs/>
                    </w:rPr>
                    <w:t>Macroeconomics</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ins w:id="83" w:author="Pavla Trefilová" w:date="2019-09-05T16:11:00Z">
                    <w:r w:rsidRPr="00534849">
                      <w:rPr>
                        <w:rFonts w:asciiTheme="minorHAnsi" w:hAnsiTheme="minorHAnsi" w:cstheme="minorHAnsi"/>
                      </w:rPr>
                      <w:t xml:space="preserve">doc. </w:t>
                    </w:r>
                    <w:r>
                      <w:rPr>
                        <w:rFonts w:asciiTheme="minorHAnsi" w:hAnsiTheme="minorHAnsi" w:cstheme="minorHAnsi"/>
                      </w:rPr>
                      <w:t xml:space="preserve">Ing. Jena </w:t>
                    </w:r>
                    <w:r w:rsidRPr="00534849">
                      <w:rPr>
                        <w:rFonts w:asciiTheme="minorHAnsi" w:hAnsiTheme="minorHAnsi" w:cstheme="minorHAnsi"/>
                      </w:rPr>
                      <w:t>Švarcová</w:t>
                    </w:r>
                    <w:r>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ins>
                  <w:del w:id="84" w:author="Pavla Trefilová" w:date="2019-09-05T16:11:00Z">
                    <w:r w:rsidRPr="00534849" w:rsidDel="00BC621B">
                      <w:rPr>
                        <w:rFonts w:asciiTheme="minorHAnsi" w:hAnsiTheme="minorHAnsi" w:cstheme="minorHAnsi"/>
                      </w:rPr>
                      <w:delText>doc. Švarcová (100</w:delText>
                    </w:r>
                    <w:r w:rsidDel="00BC621B">
                      <w:rPr>
                        <w:rFonts w:asciiTheme="minorHAnsi" w:hAnsiTheme="minorHAnsi" w:cstheme="minorHAnsi"/>
                      </w:rPr>
                      <w:delText xml:space="preserve"> %</w:delText>
                    </w:r>
                    <w:r w:rsidRPr="00534849" w:rsidDel="00BC621B">
                      <w:rPr>
                        <w:rFonts w:asciiTheme="minorHAnsi" w:hAnsiTheme="minorHAnsi" w:cstheme="minorHAnsi"/>
                      </w:rPr>
                      <w:delText>)</w:delText>
                    </w:r>
                  </w:del>
                </w:p>
              </w:tc>
              <w:tc>
                <w:tcPr>
                  <w:tcW w:w="1701" w:type="dxa"/>
                  <w:tcBorders>
                    <w:top w:val="single" w:sz="4" w:space="0" w:color="auto"/>
                    <w:left w:val="nil"/>
                    <w:bottom w:val="single" w:sz="8"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ins w:id="85" w:author="Pavla Trefilová" w:date="2019-09-05T16:11:00Z">
                    <w:r w:rsidRPr="00534849">
                      <w:rPr>
                        <w:rFonts w:asciiTheme="minorHAnsi" w:hAnsiTheme="minorHAnsi" w:cstheme="minorHAnsi"/>
                      </w:rPr>
                      <w:t xml:space="preserve">doc. </w:t>
                    </w:r>
                    <w:r>
                      <w:rPr>
                        <w:rFonts w:asciiTheme="minorHAnsi" w:hAnsiTheme="minorHAnsi" w:cstheme="minorHAnsi"/>
                      </w:rPr>
                      <w:t xml:space="preserve">Ing. Jena </w:t>
                    </w:r>
                    <w:r w:rsidRPr="00534849">
                      <w:rPr>
                        <w:rFonts w:asciiTheme="minorHAnsi" w:hAnsiTheme="minorHAnsi" w:cstheme="minorHAnsi"/>
                      </w:rPr>
                      <w:t>Švarcová</w:t>
                    </w:r>
                    <w:r>
                      <w:rPr>
                        <w:rFonts w:asciiTheme="minorHAnsi" w:hAnsiTheme="minorHAnsi" w:cstheme="minorHAnsi"/>
                      </w:rPr>
                      <w:t>, Ph.D.</w:t>
                    </w:r>
                  </w:ins>
                  <w:del w:id="86" w:author="Pavla Trefilová" w:date="2019-09-05T16:11:00Z">
                    <w:r w:rsidRPr="00534849" w:rsidDel="00BC621B">
                      <w:rPr>
                        <w:rFonts w:asciiTheme="minorHAnsi" w:hAnsiTheme="minorHAnsi" w:cstheme="minorHAnsi"/>
                      </w:rPr>
                      <w:delText>doc. Švarcová</w:delText>
                    </w:r>
                  </w:del>
                </w:p>
              </w:tc>
              <w:tc>
                <w:tcPr>
                  <w:tcW w:w="1134" w:type="dxa"/>
                  <w:tcBorders>
                    <w:top w:val="single" w:sz="4" w:space="0" w:color="auto"/>
                    <w:left w:val="nil"/>
                    <w:bottom w:val="single" w:sz="8" w:space="0" w:color="auto"/>
                    <w:right w:val="single" w:sz="12" w:space="0" w:color="auto"/>
                  </w:tcBorders>
                </w:tcPr>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20h</w:t>
                  </w:r>
                </w:p>
              </w:tc>
            </w:tr>
            <w:tr w:rsidR="00D545B2" w:rsidRPr="005E7A33" w:rsidTr="00203547">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bCs/>
                    </w:rPr>
                  </w:pPr>
                  <w:r>
                    <w:rPr>
                      <w:rFonts w:asciiTheme="minorHAnsi" w:hAnsiTheme="minorHAnsi" w:cstheme="minorHAnsi"/>
                      <w:b/>
                      <w:bCs/>
                    </w:rPr>
                    <w:t>Research Methodology</w:t>
                  </w:r>
                </w:p>
              </w:tc>
              <w:tc>
                <w:tcPr>
                  <w:tcW w:w="2408" w:type="dxa"/>
                  <w:tcBorders>
                    <w:top w:val="nil"/>
                    <w:left w:val="nil"/>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ins w:id="87" w:author="Pavla Trefilová" w:date="2019-09-05T16:11:00Z">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 xml:space="preserve">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w:t>
                    </w:r>
                    <w:r>
                      <w:rPr>
                        <w:rFonts w:asciiTheme="minorHAnsi" w:hAnsiTheme="minorHAnsi" w:cstheme="minorHAnsi"/>
                      </w:rPr>
                      <w:t xml:space="preserve">Lubor </w:t>
                    </w:r>
                    <w:r w:rsidRPr="00534849">
                      <w:rPr>
                        <w:rFonts w:asciiTheme="minorHAnsi" w:hAnsiTheme="minorHAnsi" w:cstheme="minorHAnsi"/>
                      </w:rPr>
                      <w:t>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Ondřej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ins>
                  <w:del w:id="88" w:author="Pavla Trefilová" w:date="2019-09-05T16:11:00Z">
                    <w:r w:rsidRPr="00534849" w:rsidDel="00BC621B">
                      <w:rPr>
                        <w:rFonts w:asciiTheme="minorHAnsi" w:hAnsiTheme="minorHAnsi" w:cstheme="minorHAnsi"/>
                      </w:rPr>
                      <w:delText xml:space="preserve">prof. Pavelková </w:delText>
                    </w:r>
                    <w:r w:rsidDel="00BC621B">
                      <w:rPr>
                        <w:rFonts w:asciiTheme="minorHAnsi" w:hAnsiTheme="minorHAnsi" w:cstheme="minorHAnsi"/>
                      </w:rPr>
                      <w:delText>(</w:delText>
                    </w:r>
                    <w:r w:rsidRPr="00534849" w:rsidDel="00BC621B">
                      <w:rPr>
                        <w:rFonts w:asciiTheme="minorHAnsi" w:hAnsiTheme="minorHAnsi" w:cstheme="minorHAnsi"/>
                      </w:rPr>
                      <w:delText>60</w:delText>
                    </w:r>
                    <w:r w:rsidDel="00BC621B">
                      <w:rPr>
                        <w:rFonts w:asciiTheme="minorHAnsi" w:hAnsiTheme="minorHAnsi" w:cstheme="minorHAnsi"/>
                      </w:rPr>
                      <w:delText xml:space="preserve"> %),</w:delText>
                    </w:r>
                    <w:r w:rsidRPr="00534849" w:rsidDel="00BC621B">
                      <w:rPr>
                        <w:rFonts w:asciiTheme="minorHAnsi" w:hAnsiTheme="minorHAnsi" w:cstheme="minorHAnsi"/>
                      </w:rPr>
                      <w:delText xml:space="preserve"> </w:delText>
                    </w:r>
                    <w:r w:rsidDel="00BC621B">
                      <w:rPr>
                        <w:rFonts w:asciiTheme="minorHAnsi" w:hAnsiTheme="minorHAnsi" w:cstheme="minorHAnsi"/>
                      </w:rPr>
                      <w:delText>Ing.</w:delText>
                    </w:r>
                    <w:r w:rsidRPr="00534849" w:rsidDel="00BC621B">
                      <w:rPr>
                        <w:rFonts w:asciiTheme="minorHAnsi" w:hAnsiTheme="minorHAnsi" w:cstheme="minorHAnsi"/>
                      </w:rPr>
                      <w:delText xml:space="preserve"> Homolka</w:delText>
                    </w:r>
                    <w:r w:rsidDel="00BC621B">
                      <w:rPr>
                        <w:rFonts w:asciiTheme="minorHAnsi" w:hAnsiTheme="minorHAnsi" w:cstheme="minorHAnsi"/>
                      </w:rPr>
                      <w:delText>, Ph.D.</w:delText>
                    </w:r>
                    <w:r w:rsidRPr="00534849" w:rsidDel="00BC621B">
                      <w:rPr>
                        <w:rFonts w:asciiTheme="minorHAnsi" w:hAnsiTheme="minorHAnsi" w:cstheme="minorHAnsi"/>
                      </w:rPr>
                      <w:delText xml:space="preserve"> </w:delText>
                    </w:r>
                    <w:r w:rsidDel="00BC621B">
                      <w:rPr>
                        <w:rFonts w:asciiTheme="minorHAnsi" w:hAnsiTheme="minorHAnsi" w:cstheme="minorHAnsi"/>
                      </w:rPr>
                      <w:delText>(</w:delText>
                    </w:r>
                    <w:r w:rsidRPr="00534849" w:rsidDel="00BC621B">
                      <w:rPr>
                        <w:rFonts w:asciiTheme="minorHAnsi" w:hAnsiTheme="minorHAnsi" w:cstheme="minorHAnsi"/>
                      </w:rPr>
                      <w:delText>30</w:delText>
                    </w:r>
                    <w:r w:rsidDel="00BC621B">
                      <w:rPr>
                        <w:rFonts w:asciiTheme="minorHAnsi" w:hAnsiTheme="minorHAnsi" w:cstheme="minorHAnsi"/>
                      </w:rPr>
                      <w:delText xml:space="preserve"> %),</w:delText>
                    </w:r>
                    <w:r w:rsidRPr="00534849" w:rsidDel="00BC621B">
                      <w:rPr>
                        <w:rFonts w:asciiTheme="minorHAnsi" w:hAnsiTheme="minorHAnsi" w:cstheme="minorHAnsi"/>
                      </w:rPr>
                      <w:delText xml:space="preserve"> </w:delText>
                    </w:r>
                    <w:r w:rsidDel="00BC621B">
                      <w:rPr>
                        <w:rFonts w:asciiTheme="minorHAnsi" w:hAnsiTheme="minorHAnsi" w:cstheme="minorHAnsi"/>
                      </w:rPr>
                      <w:delText xml:space="preserve">PhDr. </w:delText>
                    </w:r>
                    <w:r w:rsidRPr="00534849" w:rsidDel="00BC621B">
                      <w:rPr>
                        <w:rFonts w:asciiTheme="minorHAnsi" w:hAnsiTheme="minorHAnsi" w:cstheme="minorHAnsi"/>
                      </w:rPr>
                      <w:delText xml:space="preserve">Fabián </w:delText>
                    </w:r>
                    <w:r w:rsidDel="00BC621B">
                      <w:rPr>
                        <w:rFonts w:asciiTheme="minorHAnsi" w:hAnsiTheme="minorHAnsi" w:cstheme="minorHAnsi"/>
                      </w:rPr>
                      <w:delText>(</w:delText>
                    </w:r>
                    <w:r w:rsidRPr="00534849" w:rsidDel="00BC621B">
                      <w:rPr>
                        <w:rFonts w:asciiTheme="minorHAnsi" w:hAnsiTheme="minorHAnsi" w:cstheme="minorHAnsi"/>
                      </w:rPr>
                      <w:delText>10</w:delText>
                    </w:r>
                    <w:r w:rsidDel="00BC621B">
                      <w:rPr>
                        <w:rFonts w:asciiTheme="minorHAnsi" w:hAnsiTheme="minorHAnsi" w:cstheme="minorHAnsi"/>
                      </w:rPr>
                      <w:delText xml:space="preserve"> %)</w:delText>
                    </w:r>
                  </w:del>
                </w:p>
              </w:tc>
              <w:tc>
                <w:tcPr>
                  <w:tcW w:w="1701" w:type="dxa"/>
                  <w:tcBorders>
                    <w:top w:val="nil"/>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ins w:id="89" w:author="Pavla Trefilová" w:date="2019-09-05T16:11:00Z">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Pavelková</w:t>
                    </w:r>
                  </w:ins>
                  <w:del w:id="90" w:author="Pavla Trefilová" w:date="2019-09-05T16:11:00Z">
                    <w:r w:rsidRPr="00534849" w:rsidDel="00BC621B">
                      <w:rPr>
                        <w:rFonts w:asciiTheme="minorHAnsi" w:hAnsiTheme="minorHAnsi" w:cstheme="minorHAnsi"/>
                      </w:rPr>
                      <w:delText>prof. Pavelková</w:delText>
                    </w:r>
                  </w:del>
                </w:p>
              </w:tc>
              <w:tc>
                <w:tcPr>
                  <w:tcW w:w="1134" w:type="dxa"/>
                  <w:tcBorders>
                    <w:top w:val="nil"/>
                    <w:left w:val="nil"/>
                    <w:bottom w:val="single" w:sz="4" w:space="0" w:color="auto"/>
                    <w:right w:val="single" w:sz="12" w:space="0" w:color="auto"/>
                  </w:tcBorders>
                </w:tcPr>
                <w:p w:rsidR="00D545B2" w:rsidRDefault="00D545B2" w:rsidP="00D545B2">
                  <w:pPr>
                    <w:jc w:val="center"/>
                    <w:rPr>
                      <w:rFonts w:asciiTheme="minorHAnsi" w:hAnsiTheme="minorHAnsi" w:cstheme="minorHAnsi"/>
                      <w:b/>
                      <w:bCs/>
                    </w:rPr>
                  </w:pPr>
                </w:p>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40h</w:t>
                  </w:r>
                </w:p>
              </w:tc>
            </w:tr>
            <w:tr w:rsidR="00D545B2" w:rsidRPr="005E7A33" w:rsidTr="0020354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rPr>
                  </w:pPr>
                  <w:r>
                    <w:rPr>
                      <w:rFonts w:asciiTheme="minorHAnsi" w:hAnsiTheme="minorHAnsi" w:cstheme="minorHAnsi"/>
                      <w:b/>
                    </w:rPr>
                    <w:t>Managerial Finance</w:t>
                  </w:r>
                </w:p>
              </w:tc>
              <w:tc>
                <w:tcPr>
                  <w:tcW w:w="2408" w:type="dxa"/>
                  <w:tcBorders>
                    <w:top w:val="single" w:sz="4" w:space="0" w:color="auto"/>
                    <w:left w:val="nil"/>
                    <w:bottom w:val="single" w:sz="4" w:space="0" w:color="auto"/>
                    <w:right w:val="single" w:sz="4" w:space="0" w:color="auto"/>
                  </w:tcBorders>
                  <w:shd w:val="clear" w:color="auto" w:fill="auto"/>
                  <w:noWrap/>
                  <w:hideMark/>
                </w:tcPr>
                <w:p w:rsidR="00D545B2" w:rsidRDefault="00D545B2" w:rsidP="00D545B2">
                  <w:pPr>
                    <w:rPr>
                      <w:ins w:id="91" w:author="Pavla Trefilová" w:date="2019-09-05T16:11:00Z"/>
                      <w:rFonts w:asciiTheme="minorHAnsi" w:hAnsiTheme="minorHAnsi" w:cstheme="minorHAnsi"/>
                    </w:rPr>
                  </w:pPr>
                  <w:ins w:id="92" w:author="Pavla Trefilová" w:date="2019-09-05T16:11:00Z">
                    <w:r>
                      <w:rPr>
                        <w:rFonts w:asciiTheme="minorHAnsi" w:hAnsiTheme="minorHAnsi" w:cstheme="minorHAnsi"/>
                      </w:rPr>
                      <w:t>prof. Dr. Ing. Drahomíra 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ins>
                </w:p>
                <w:p w:rsidR="00D545B2" w:rsidDel="00BC621B" w:rsidRDefault="00D545B2" w:rsidP="00D545B2">
                  <w:pPr>
                    <w:rPr>
                      <w:del w:id="93" w:author="Pavla Trefilová" w:date="2019-09-05T16:11:00Z"/>
                      <w:rFonts w:asciiTheme="minorHAnsi" w:hAnsiTheme="minorHAnsi" w:cstheme="minorHAnsi"/>
                    </w:rPr>
                  </w:pPr>
                  <w:ins w:id="94" w:author="Pavla Trefilová" w:date="2019-09-05T16:11:00Z">
                    <w:r>
                      <w:rPr>
                        <w:rFonts w:asciiTheme="minorHAnsi" w:hAnsiTheme="minorHAnsi" w:cstheme="minorHAnsi"/>
                      </w:rPr>
                      <w:t>doc. Ing. Adriana Knápková, Ph.D. (30 %)</w:t>
                    </w:r>
                  </w:ins>
                  <w:del w:id="95" w:author="Pavla Trefilová" w:date="2019-09-05T16:11:00Z">
                    <w:r w:rsidDel="00BC621B">
                      <w:rPr>
                        <w:rFonts w:asciiTheme="minorHAnsi" w:hAnsiTheme="minorHAnsi" w:cstheme="minorHAnsi"/>
                      </w:rPr>
                      <w:delText>prof. Pavelková</w:delText>
                    </w:r>
                    <w:r w:rsidRPr="00534849" w:rsidDel="00BC621B">
                      <w:rPr>
                        <w:rFonts w:asciiTheme="minorHAnsi" w:hAnsiTheme="minorHAnsi" w:cstheme="minorHAnsi"/>
                      </w:rPr>
                      <w:delText xml:space="preserve"> (</w:delText>
                    </w:r>
                    <w:r w:rsidDel="00BC621B">
                      <w:rPr>
                        <w:rFonts w:asciiTheme="minorHAnsi" w:hAnsiTheme="minorHAnsi" w:cstheme="minorHAnsi"/>
                      </w:rPr>
                      <w:delText>7</w:delText>
                    </w:r>
                    <w:r w:rsidRPr="00534849" w:rsidDel="00BC621B">
                      <w:rPr>
                        <w:rFonts w:asciiTheme="minorHAnsi" w:hAnsiTheme="minorHAnsi" w:cstheme="minorHAnsi"/>
                      </w:rPr>
                      <w:delText>0</w:delText>
                    </w:r>
                    <w:r w:rsidDel="00BC621B">
                      <w:rPr>
                        <w:rFonts w:asciiTheme="minorHAnsi" w:hAnsiTheme="minorHAnsi" w:cstheme="minorHAnsi"/>
                      </w:rPr>
                      <w:delText xml:space="preserve"> %</w:delText>
                    </w:r>
                    <w:r w:rsidRPr="00534849" w:rsidDel="00BC621B">
                      <w:rPr>
                        <w:rFonts w:asciiTheme="minorHAnsi" w:hAnsiTheme="minorHAnsi" w:cstheme="minorHAnsi"/>
                      </w:rPr>
                      <w:delText>)</w:delText>
                    </w:r>
                  </w:del>
                </w:p>
                <w:p w:rsidR="00D545B2" w:rsidRPr="00534849" w:rsidRDefault="00D545B2" w:rsidP="00D545B2">
                  <w:pPr>
                    <w:rPr>
                      <w:rFonts w:asciiTheme="minorHAnsi" w:hAnsiTheme="minorHAnsi" w:cstheme="minorHAnsi"/>
                    </w:rPr>
                  </w:pPr>
                  <w:del w:id="96" w:author="Pavla Trefilová" w:date="2019-09-05T16:11:00Z">
                    <w:r w:rsidDel="00BC621B">
                      <w:rPr>
                        <w:rFonts w:asciiTheme="minorHAnsi" w:hAnsiTheme="minorHAnsi" w:cstheme="minorHAnsi"/>
                      </w:rPr>
                      <w:delText>doc. Knápková (30 %)</w:delText>
                    </w:r>
                  </w:del>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rsidR="00D545B2" w:rsidRPr="00534849" w:rsidRDefault="00D545B2" w:rsidP="00D545B2">
                  <w:pPr>
                    <w:rPr>
                      <w:rFonts w:asciiTheme="minorHAnsi" w:hAnsiTheme="minorHAnsi" w:cstheme="minorHAnsi"/>
                    </w:rPr>
                  </w:pPr>
                  <w:ins w:id="97" w:author="Pavla Trefilová" w:date="2019-09-05T16:11:00Z">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Pavelková</w:t>
                    </w:r>
                  </w:ins>
                  <w:del w:id="98" w:author="Pavla Trefilová" w:date="2019-09-05T16:11:00Z">
                    <w:r w:rsidRPr="00534849" w:rsidDel="00BC621B">
                      <w:rPr>
                        <w:rFonts w:asciiTheme="minorHAnsi" w:hAnsiTheme="minorHAnsi" w:cstheme="minorHAnsi"/>
                      </w:rPr>
                      <w:delText>prof. Pavelková</w:delText>
                    </w:r>
                  </w:del>
                </w:p>
              </w:tc>
              <w:tc>
                <w:tcPr>
                  <w:tcW w:w="1134" w:type="dxa"/>
                  <w:tcBorders>
                    <w:top w:val="single" w:sz="4" w:space="0" w:color="auto"/>
                    <w:left w:val="single" w:sz="4" w:space="0" w:color="auto"/>
                    <w:bottom w:val="single" w:sz="8" w:space="0" w:color="000000"/>
                    <w:right w:val="single" w:sz="12" w:space="0" w:color="auto"/>
                  </w:tcBorders>
                </w:tcPr>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20 h</w:t>
                  </w:r>
                </w:p>
              </w:tc>
            </w:tr>
            <w:tr w:rsidR="00D545B2" w:rsidRPr="005E7A33" w:rsidTr="0020354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Default="00D545B2" w:rsidP="00D545B2">
                  <w:pPr>
                    <w:rPr>
                      <w:rFonts w:asciiTheme="minorHAnsi" w:hAnsiTheme="minorHAnsi" w:cstheme="minorHAnsi"/>
                      <w:b/>
                    </w:rPr>
                  </w:pPr>
                  <w:r w:rsidRPr="00277224">
                    <w:rPr>
                      <w:rFonts w:asciiTheme="minorHAnsi" w:hAnsiTheme="minorHAnsi" w:cstheme="minorHAnsi"/>
                      <w:b/>
                    </w:rPr>
                    <w:t xml:space="preserve">Expert Communication in English </w:t>
                  </w:r>
                </w:p>
                <w:p w:rsidR="00D545B2" w:rsidRPr="00277224" w:rsidRDefault="00D545B2" w:rsidP="00D545B2">
                  <w:pPr>
                    <w:pStyle w:val="Odstavecseseznamem"/>
                    <w:numPr>
                      <w:ilvl w:val="0"/>
                      <w:numId w:val="35"/>
                    </w:numPr>
                    <w:rPr>
                      <w:rFonts w:asciiTheme="minorHAnsi" w:hAnsiTheme="minorHAnsi" w:cstheme="minorHAnsi"/>
                      <w:b/>
                    </w:rPr>
                  </w:pPr>
                  <w:r w:rsidRPr="00277224">
                    <w:rPr>
                      <w:rFonts w:asciiTheme="minorHAnsi" w:hAnsiTheme="minorHAnsi" w:cstheme="minorHAnsi"/>
                    </w:rPr>
                    <w:t>English</w:t>
                  </w:r>
                </w:p>
                <w:p w:rsidR="00D545B2" w:rsidRPr="00795B1D" w:rsidRDefault="00D545B2" w:rsidP="00D545B2">
                  <w:pPr>
                    <w:pStyle w:val="Odstavecseseznamem"/>
                    <w:numPr>
                      <w:ilvl w:val="0"/>
                      <w:numId w:val="18"/>
                    </w:numPr>
                    <w:rPr>
                      <w:rFonts w:asciiTheme="minorHAnsi" w:hAnsiTheme="minorHAnsi" w:cstheme="minorHAnsi"/>
                      <w:b/>
                    </w:rPr>
                  </w:pPr>
                  <w:r>
                    <w:rPr>
                      <w:rFonts w:asciiTheme="minorHAnsi" w:hAnsiTheme="minorHAnsi" w:cstheme="minorHAnsi"/>
                    </w:rPr>
                    <w:t>Academic Presentations</w:t>
                  </w:r>
                </w:p>
                <w:p w:rsidR="00D545B2" w:rsidRPr="001A7A57" w:rsidRDefault="00D545B2" w:rsidP="00D545B2">
                  <w:pPr>
                    <w:pStyle w:val="Odstavecseseznamem"/>
                    <w:numPr>
                      <w:ilvl w:val="0"/>
                      <w:numId w:val="18"/>
                    </w:numPr>
                    <w:rPr>
                      <w:rFonts w:asciiTheme="minorHAnsi" w:hAnsiTheme="minorHAnsi" w:cstheme="minorHAnsi"/>
                      <w:b/>
                    </w:rPr>
                  </w:pPr>
                  <w:r>
                    <w:rPr>
                      <w:rFonts w:asciiTheme="minorHAnsi" w:hAnsiTheme="minorHAnsi" w:cstheme="minorHAnsi"/>
                    </w:rPr>
                    <w:t>Academic Writing</w:t>
                  </w:r>
                </w:p>
                <w:p w:rsidR="00D545B2" w:rsidRPr="00B02B59" w:rsidRDefault="00D545B2" w:rsidP="00D545B2">
                  <w:pPr>
                    <w:pStyle w:val="Odstavecseseznamem"/>
                    <w:numPr>
                      <w:ilvl w:val="0"/>
                      <w:numId w:val="18"/>
                    </w:numPr>
                    <w:rPr>
                      <w:rFonts w:asciiTheme="minorHAnsi" w:hAnsiTheme="minorHAnsi" w:cstheme="minorHAnsi"/>
                      <w:b/>
                    </w:rPr>
                  </w:pPr>
                  <w:r>
                    <w:rPr>
                      <w:rFonts w:asciiTheme="minorHAnsi" w:hAnsiTheme="minorHAnsi" w:cstheme="minorHAnsi"/>
                    </w:rPr>
                    <w:t>English for Business Correspondence</w:t>
                  </w:r>
                </w:p>
              </w:tc>
              <w:tc>
                <w:tcPr>
                  <w:tcW w:w="2408" w:type="dxa"/>
                  <w:tcBorders>
                    <w:top w:val="single" w:sz="4" w:space="0" w:color="auto"/>
                    <w:left w:val="nil"/>
                    <w:bottom w:val="single" w:sz="4" w:space="0" w:color="auto"/>
                    <w:right w:val="single" w:sz="4" w:space="0" w:color="auto"/>
                  </w:tcBorders>
                  <w:shd w:val="clear" w:color="auto" w:fill="auto"/>
                  <w:noWrap/>
                </w:tcPr>
                <w:p w:rsidR="00D545B2" w:rsidRDefault="00D545B2" w:rsidP="00D545B2">
                  <w:pPr>
                    <w:rPr>
                      <w:ins w:id="99" w:author="Pavla Trefilová" w:date="2019-09-05T16:11:00Z"/>
                      <w:rFonts w:asciiTheme="minorHAnsi" w:hAnsiTheme="minorHAnsi" w:cstheme="minorHAnsi"/>
                    </w:rPr>
                  </w:pPr>
                  <w:ins w:id="100" w:author="Pavla Trefilová" w:date="2019-09-05T16:11:00Z">
                    <w:r>
                      <w:rPr>
                        <w:rFonts w:asciiTheme="minorHAnsi" w:hAnsiTheme="minorHAnsi" w:cstheme="minorHAnsi"/>
                      </w:rPr>
                      <w:t>Mgr. Hana Atcheson (100 %)</w:t>
                    </w:r>
                  </w:ins>
                </w:p>
                <w:p w:rsidR="00D545B2" w:rsidRPr="004C269C" w:rsidRDefault="00D545B2" w:rsidP="00D545B2">
                  <w:pPr>
                    <w:rPr>
                      <w:ins w:id="101" w:author="Pavla Trefilová" w:date="2019-09-05T16:11:00Z"/>
                      <w:rFonts w:asciiTheme="minorHAnsi" w:hAnsiTheme="minorHAnsi" w:cstheme="minorHAnsi"/>
                    </w:rPr>
                  </w:pPr>
                  <w:ins w:id="102" w:author="Pavla Trefilová" w:date="2019-09-05T16:11:00Z">
                    <w:r w:rsidRPr="004C269C">
                      <w:rPr>
                        <w:rFonts w:asciiTheme="minorHAnsi" w:hAnsiTheme="minorHAnsi" w:cstheme="minorHAnsi"/>
                      </w:rPr>
                      <w:t xml:space="preserve">Mgr. </w:t>
                    </w:r>
                    <w:r>
                      <w:rPr>
                        <w:rFonts w:asciiTheme="minorHAnsi" w:hAnsiTheme="minorHAnsi" w:cstheme="minorHAnsi"/>
                      </w:rPr>
                      <w:t xml:space="preserve">Jana </w:t>
                    </w:r>
                    <w:r w:rsidRPr="004C269C">
                      <w:rPr>
                        <w:rFonts w:asciiTheme="minorHAnsi" w:hAnsiTheme="minorHAnsi" w:cstheme="minorHAnsi"/>
                      </w:rPr>
                      <w:t>Orsavová</w:t>
                    </w:r>
                    <w:r>
                      <w:rPr>
                        <w:rFonts w:asciiTheme="minorHAnsi" w:hAnsiTheme="minorHAnsi" w:cstheme="minorHAnsi"/>
                      </w:rPr>
                      <w:t>, Ph.D.</w:t>
                    </w:r>
                  </w:ins>
                </w:p>
                <w:p w:rsidR="00D545B2" w:rsidDel="00BC621B" w:rsidRDefault="00D545B2" w:rsidP="00D545B2">
                  <w:pPr>
                    <w:rPr>
                      <w:del w:id="103" w:author="Pavla Trefilová" w:date="2019-09-05T16:11:00Z"/>
                      <w:rFonts w:asciiTheme="minorHAnsi" w:hAnsiTheme="minorHAnsi" w:cstheme="minorHAnsi"/>
                    </w:rPr>
                  </w:pPr>
                  <w:ins w:id="104" w:author="Pavla Trefilová" w:date="2019-09-05T16:11:00Z">
                    <w:r>
                      <w:fldChar w:fldCharType="begin"/>
                    </w:r>
                    <w:r>
                      <w:instrText xml:space="preserve"> HYPERLINK "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w:instrText>
                    </w:r>
                    <w:r>
                      <w:fldChar w:fldCharType="separate"/>
                    </w:r>
                    <w:r w:rsidRPr="004C269C">
                      <w:rPr>
                        <w:rStyle w:val="Hypertextovodkaz"/>
                        <w:rFonts w:asciiTheme="minorHAnsi" w:hAnsiTheme="minorHAnsi"/>
                        <w:color w:val="auto"/>
                        <w:u w:val="none"/>
                      </w:rPr>
                      <w:t xml:space="preserve">Ing. </w:t>
                    </w:r>
                    <w:r>
                      <w:rPr>
                        <w:rStyle w:val="Hypertextovodkaz"/>
                        <w:rFonts w:asciiTheme="minorHAnsi" w:hAnsiTheme="minorHAnsi"/>
                        <w:color w:val="auto"/>
                        <w:u w:val="none"/>
                      </w:rPr>
                      <w:t xml:space="preserve">Dagmar </w:t>
                    </w:r>
                    <w:r w:rsidRPr="004C269C">
                      <w:rPr>
                        <w:rStyle w:val="Hypertextovodkaz"/>
                        <w:rFonts w:asciiTheme="minorHAnsi" w:hAnsiTheme="minorHAnsi"/>
                        <w:color w:val="auto"/>
                        <w:u w:val="none"/>
                      </w:rPr>
                      <w:t>Svobodová, MSc.</w:t>
                    </w:r>
                    <w:r>
                      <w:rPr>
                        <w:rStyle w:val="Hypertextovodkaz"/>
                        <w:rFonts w:asciiTheme="minorHAnsi" w:hAnsiTheme="minorHAnsi"/>
                        <w:color w:val="auto"/>
                        <w:u w:val="none"/>
                      </w:rPr>
                      <w:fldChar w:fldCharType="end"/>
                    </w:r>
                  </w:ins>
                  <w:del w:id="105" w:author="Pavla Trefilová" w:date="2019-09-05T16:11:00Z">
                    <w:r w:rsidDel="00BC621B">
                      <w:rPr>
                        <w:rFonts w:asciiTheme="minorHAnsi" w:hAnsiTheme="minorHAnsi" w:cstheme="minorHAnsi"/>
                      </w:rPr>
                      <w:delText>Mgr. Atcheson (100 %)</w:delText>
                    </w:r>
                  </w:del>
                </w:p>
                <w:p w:rsidR="00D545B2" w:rsidRPr="004C269C" w:rsidDel="00BC621B" w:rsidRDefault="00D545B2" w:rsidP="00D545B2">
                  <w:pPr>
                    <w:rPr>
                      <w:del w:id="106" w:author="Pavla Trefilová" w:date="2019-09-05T16:11:00Z"/>
                      <w:rFonts w:asciiTheme="minorHAnsi" w:hAnsiTheme="minorHAnsi" w:cstheme="minorHAnsi"/>
                    </w:rPr>
                  </w:pPr>
                  <w:del w:id="107" w:author="Pavla Trefilová" w:date="2019-09-05T16:11:00Z">
                    <w:r w:rsidRPr="004C269C" w:rsidDel="00BC621B">
                      <w:rPr>
                        <w:rFonts w:asciiTheme="minorHAnsi" w:hAnsiTheme="minorHAnsi" w:cstheme="minorHAnsi"/>
                      </w:rPr>
                      <w:delText>Mgr. Orsavová</w:delText>
                    </w:r>
                  </w:del>
                </w:p>
                <w:p w:rsidR="00D545B2" w:rsidRPr="00534849" w:rsidRDefault="00D545B2" w:rsidP="00D545B2">
                  <w:pPr>
                    <w:rPr>
                      <w:rFonts w:asciiTheme="minorHAnsi" w:hAnsiTheme="minorHAnsi" w:cstheme="minorHAnsi"/>
                    </w:rPr>
                  </w:pPr>
                  <w:del w:id="108" w:author="Pavla Trefilová" w:date="2019-09-05T16:11:00Z">
                    <w:r w:rsidDel="00BC621B">
                      <w:fldChar w:fldCharType="begin"/>
                    </w:r>
                    <w:r w:rsidDel="00BC621B">
                      <w:delInstrText xml:space="preserve"> HYPERLINK "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w:delInstrText>
                    </w:r>
                    <w:r w:rsidDel="00BC621B">
                      <w:fldChar w:fldCharType="separate"/>
                    </w:r>
                    <w:r w:rsidRPr="004C269C" w:rsidDel="00BC621B">
                      <w:rPr>
                        <w:rStyle w:val="Hypertextovodkaz"/>
                        <w:rFonts w:asciiTheme="minorHAnsi" w:hAnsiTheme="minorHAnsi"/>
                        <w:color w:val="auto"/>
                        <w:u w:val="none"/>
                      </w:rPr>
                      <w:delText>Ing. Svobodová, MSc.</w:delText>
                    </w:r>
                    <w:r w:rsidDel="00BC621B">
                      <w:rPr>
                        <w:rStyle w:val="Hypertextovodkaz"/>
                        <w:rFonts w:asciiTheme="minorHAnsi" w:hAnsiTheme="minorHAnsi"/>
                        <w:color w:val="auto"/>
                        <w:u w:val="none"/>
                      </w:rPr>
                      <w:fldChar w:fldCharType="end"/>
                    </w:r>
                  </w:del>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rsidR="00D545B2" w:rsidRPr="00534849" w:rsidRDefault="00D545B2" w:rsidP="00D545B2">
                  <w:pPr>
                    <w:rPr>
                      <w:rFonts w:asciiTheme="minorHAnsi" w:hAnsiTheme="minorHAnsi" w:cstheme="minorHAnsi"/>
                    </w:rPr>
                  </w:pPr>
                  <w:ins w:id="109" w:author="Pavla Trefilová" w:date="2019-09-05T16:11:00Z">
                    <w:r>
                      <w:rPr>
                        <w:rFonts w:asciiTheme="minorHAnsi" w:hAnsiTheme="minorHAnsi" w:cstheme="minorHAnsi"/>
                      </w:rPr>
                      <w:t>Mgr. Hana Atcheson</w:t>
                    </w:r>
                  </w:ins>
                  <w:del w:id="110" w:author="Pavla Trefilová" w:date="2019-09-05T16:11:00Z">
                    <w:r w:rsidDel="00BC621B">
                      <w:rPr>
                        <w:rFonts w:asciiTheme="minorHAnsi" w:hAnsiTheme="minorHAnsi" w:cstheme="minorHAnsi"/>
                      </w:rPr>
                      <w:delText>Mgr. Atcheson</w:delText>
                    </w:r>
                  </w:del>
                </w:p>
              </w:tc>
              <w:tc>
                <w:tcPr>
                  <w:tcW w:w="1134" w:type="dxa"/>
                  <w:tcBorders>
                    <w:top w:val="single" w:sz="4" w:space="0" w:color="auto"/>
                    <w:left w:val="single" w:sz="4" w:space="0" w:color="auto"/>
                    <w:bottom w:val="single" w:sz="8" w:space="0" w:color="000000"/>
                    <w:right w:val="single" w:sz="12" w:space="0" w:color="auto"/>
                  </w:tcBorders>
                </w:tcPr>
                <w:p w:rsidR="00D545B2" w:rsidRDefault="00D545B2" w:rsidP="00D545B2">
                  <w:pPr>
                    <w:jc w:val="center"/>
                    <w:rPr>
                      <w:rFonts w:asciiTheme="minorHAnsi" w:hAnsiTheme="minorHAnsi" w:cstheme="minorHAnsi"/>
                      <w:b/>
                      <w:bCs/>
                    </w:rPr>
                  </w:pPr>
                  <w:r>
                    <w:rPr>
                      <w:rFonts w:asciiTheme="minorHAnsi" w:hAnsiTheme="minorHAnsi" w:cstheme="minorHAnsi"/>
                      <w:b/>
                      <w:bCs/>
                    </w:rPr>
                    <w:t>60h</w:t>
                  </w:r>
                </w:p>
              </w:tc>
            </w:tr>
            <w:tr w:rsidR="00A158FE" w:rsidRPr="005E7A33" w:rsidTr="0020354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158FE" w:rsidRPr="00E24C24" w:rsidRDefault="00A158FE" w:rsidP="00203547">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D545B2" w:rsidRPr="005E7A33" w:rsidTr="00203547">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b/>
                    </w:rPr>
                  </w:pPr>
                  <w:r>
                    <w:rPr>
                      <w:rFonts w:asciiTheme="minorHAnsi" w:hAnsiTheme="minorHAnsi" w:cstheme="minorHAnsi"/>
                      <w:b/>
                    </w:rPr>
                    <w:t>Business Economics</w:t>
                  </w:r>
                </w:p>
              </w:tc>
              <w:tc>
                <w:tcPr>
                  <w:tcW w:w="2408" w:type="dxa"/>
                  <w:tcBorders>
                    <w:top w:val="single" w:sz="12" w:space="0" w:color="auto"/>
                    <w:left w:val="nil"/>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ins w:id="111" w:author="Pavla Trefilová" w:date="2019-09-05T16:11:00Z">
                    <w:r>
                      <w:rPr>
                        <w:rFonts w:asciiTheme="minorHAnsi" w:hAnsiTheme="minorHAnsi" w:cstheme="minorHAnsi"/>
                      </w:rPr>
                      <w:t>prof. Ing. Boris Popesko, Ph.D. (100 %)</w:t>
                    </w:r>
                  </w:ins>
                  <w:del w:id="112" w:author="Pavla Trefilová" w:date="2019-09-05T16:11:00Z">
                    <w:r w:rsidDel="005714C6">
                      <w:rPr>
                        <w:rFonts w:asciiTheme="minorHAnsi" w:hAnsiTheme="minorHAnsi" w:cstheme="minorHAnsi"/>
                      </w:rPr>
                      <w:delText>doc. Popesko (100 %)</w:delText>
                    </w:r>
                  </w:del>
                </w:p>
              </w:tc>
              <w:tc>
                <w:tcPr>
                  <w:tcW w:w="1701" w:type="dxa"/>
                  <w:tcBorders>
                    <w:top w:val="single" w:sz="12" w:space="0" w:color="auto"/>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ins w:id="113" w:author="Pavla Trefilová" w:date="2019-09-05T16:11:00Z">
                    <w:r>
                      <w:rPr>
                        <w:rFonts w:asciiTheme="minorHAnsi" w:hAnsiTheme="minorHAnsi" w:cstheme="minorHAnsi"/>
                      </w:rPr>
                      <w:t>prof. Ing. Boris Popesko, Ph.D.</w:t>
                    </w:r>
                  </w:ins>
                  <w:del w:id="114" w:author="Pavla Trefilová" w:date="2019-09-05T16:11:00Z">
                    <w:r w:rsidDel="005714C6">
                      <w:rPr>
                        <w:rFonts w:asciiTheme="minorHAnsi" w:hAnsiTheme="minorHAnsi" w:cstheme="minorHAnsi"/>
                      </w:rPr>
                      <w:delText>doc. Popesko</w:delText>
                    </w:r>
                  </w:del>
                </w:p>
              </w:tc>
              <w:tc>
                <w:tcPr>
                  <w:tcW w:w="1134" w:type="dxa"/>
                  <w:tcBorders>
                    <w:top w:val="single" w:sz="12" w:space="0" w:color="auto"/>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15h</w:t>
                  </w:r>
                </w:p>
              </w:tc>
            </w:tr>
            <w:tr w:rsidR="00D545B2" w:rsidRPr="005E7A33" w:rsidTr="0020354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b/>
                    </w:rPr>
                  </w:pPr>
                  <w:r>
                    <w:rPr>
                      <w:rFonts w:asciiTheme="minorHAnsi" w:hAnsiTheme="minorHAnsi" w:cstheme="minorHAnsi"/>
                      <w:b/>
                    </w:rPr>
                    <w:t>Financial System, Banks and Monetary Policy</w:t>
                  </w:r>
                </w:p>
              </w:tc>
              <w:tc>
                <w:tcPr>
                  <w:tcW w:w="2408" w:type="dxa"/>
                  <w:tcBorders>
                    <w:top w:val="nil"/>
                    <w:left w:val="nil"/>
                    <w:bottom w:val="single" w:sz="4" w:space="0" w:color="auto"/>
                    <w:right w:val="single" w:sz="4" w:space="0" w:color="auto"/>
                  </w:tcBorders>
                  <w:shd w:val="clear" w:color="auto" w:fill="auto"/>
                  <w:noWrap/>
                </w:tcPr>
                <w:p w:rsidR="00D545B2" w:rsidDel="005714C6" w:rsidRDefault="00D545B2" w:rsidP="00D545B2">
                  <w:pPr>
                    <w:rPr>
                      <w:del w:id="115" w:author="Pavla Trefilová" w:date="2019-09-05T16:11:00Z"/>
                      <w:rFonts w:asciiTheme="minorHAnsi" w:hAnsiTheme="minorHAnsi" w:cstheme="minorHAnsi"/>
                    </w:rPr>
                  </w:pPr>
                  <w:ins w:id="116" w:author="Pavla Trefilová" w:date="2019-09-05T16:11:00Z">
                    <w:r>
                      <w:rPr>
                        <w:rFonts w:asciiTheme="minorHAnsi" w:hAnsiTheme="minorHAnsi" w:cstheme="minorHAnsi"/>
                      </w:rPr>
                      <w:t>prof. Ing. Jaroslav Belás, PhD. (50 %), prof. Ing. Juraj Sipko, PhD. (25 %), Ing. Mojmír Hampl, Ph.D. (25 %)</w:t>
                    </w:r>
                  </w:ins>
                  <w:del w:id="117" w:author="Pavla Trefilová" w:date="2019-09-05T16:11:00Z">
                    <w:r w:rsidDel="005714C6">
                      <w:rPr>
                        <w:rFonts w:asciiTheme="minorHAnsi" w:hAnsiTheme="minorHAnsi" w:cstheme="minorHAnsi"/>
                      </w:rPr>
                      <w:delText>prof. Belás (50 %)</w:delText>
                    </w:r>
                  </w:del>
                </w:p>
                <w:p w:rsidR="00D545B2" w:rsidDel="005714C6" w:rsidRDefault="00D545B2" w:rsidP="00D545B2">
                  <w:pPr>
                    <w:rPr>
                      <w:del w:id="118" w:author="Pavla Trefilová" w:date="2019-09-05T16:11:00Z"/>
                      <w:rFonts w:asciiTheme="minorHAnsi" w:hAnsiTheme="minorHAnsi" w:cstheme="minorHAnsi"/>
                    </w:rPr>
                  </w:pPr>
                  <w:del w:id="119" w:author="Pavla Trefilová" w:date="2019-09-05T16:11:00Z">
                    <w:r w:rsidDel="005714C6">
                      <w:rPr>
                        <w:rFonts w:asciiTheme="minorHAnsi" w:hAnsiTheme="minorHAnsi" w:cstheme="minorHAnsi"/>
                      </w:rPr>
                      <w:delText>prof. Sipko (25 %)</w:delText>
                    </w:r>
                  </w:del>
                </w:p>
                <w:p w:rsidR="00D545B2" w:rsidDel="005714C6" w:rsidRDefault="00D545B2" w:rsidP="00D545B2">
                  <w:pPr>
                    <w:rPr>
                      <w:del w:id="120" w:author="Pavla Trefilová" w:date="2019-09-05T16:11:00Z"/>
                      <w:rFonts w:asciiTheme="minorHAnsi" w:hAnsiTheme="minorHAnsi" w:cstheme="minorHAnsi"/>
                    </w:rPr>
                  </w:pPr>
                  <w:del w:id="121" w:author="Pavla Trefilová" w:date="2019-09-05T16:11:00Z">
                    <w:r w:rsidDel="005714C6">
                      <w:rPr>
                        <w:rFonts w:asciiTheme="minorHAnsi" w:hAnsiTheme="minorHAnsi" w:cstheme="minorHAnsi"/>
                      </w:rPr>
                      <w:delText>Ing. Hampl, Ph.D. (25 %)</w:delText>
                    </w:r>
                  </w:del>
                </w:p>
                <w:p w:rsidR="00D545B2" w:rsidRPr="00534849" w:rsidRDefault="00D545B2" w:rsidP="00D545B2">
                  <w:pPr>
                    <w:rPr>
                      <w:rFonts w:asciiTheme="minorHAnsi" w:hAnsiTheme="minorHAnsi" w:cstheme="minorHAnsi"/>
                    </w:rPr>
                  </w:pPr>
                </w:p>
              </w:tc>
              <w:tc>
                <w:tcPr>
                  <w:tcW w:w="1701" w:type="dxa"/>
                  <w:tcBorders>
                    <w:top w:val="nil"/>
                    <w:left w:val="nil"/>
                    <w:bottom w:val="single" w:sz="4" w:space="0" w:color="auto"/>
                    <w:right w:val="single" w:sz="12" w:space="0" w:color="auto"/>
                  </w:tcBorders>
                  <w:shd w:val="clear" w:color="auto" w:fill="auto"/>
                  <w:noWrap/>
                </w:tcPr>
                <w:p w:rsidR="00D545B2" w:rsidRDefault="00D545B2" w:rsidP="00D545B2">
                  <w:pPr>
                    <w:rPr>
                      <w:ins w:id="122" w:author="Pavla Trefilová" w:date="2019-09-05T16:11:00Z"/>
                      <w:rFonts w:asciiTheme="minorHAnsi" w:hAnsiTheme="minorHAnsi" w:cstheme="minorHAnsi"/>
                    </w:rPr>
                  </w:pPr>
                  <w:ins w:id="123" w:author="Pavla Trefilová" w:date="2019-09-05T16:11:00Z">
                    <w:r>
                      <w:rPr>
                        <w:rFonts w:asciiTheme="minorHAnsi" w:hAnsiTheme="minorHAnsi" w:cstheme="minorHAnsi"/>
                      </w:rPr>
                      <w:t xml:space="preserve">prof. Ing. Jaroslav Belás, PhD. </w:t>
                    </w:r>
                  </w:ins>
                </w:p>
                <w:p w:rsidR="00D545B2" w:rsidDel="005714C6" w:rsidRDefault="00D545B2" w:rsidP="00D545B2">
                  <w:pPr>
                    <w:rPr>
                      <w:del w:id="124" w:author="Pavla Trefilová" w:date="2019-09-05T16:11:00Z"/>
                      <w:rFonts w:asciiTheme="minorHAnsi" w:hAnsiTheme="minorHAnsi" w:cstheme="minorHAnsi"/>
                    </w:rPr>
                  </w:pPr>
                  <w:del w:id="125" w:author="Pavla Trefilová" w:date="2019-09-05T16:11:00Z">
                    <w:r w:rsidDel="005714C6">
                      <w:rPr>
                        <w:rFonts w:asciiTheme="minorHAnsi" w:hAnsiTheme="minorHAnsi" w:cstheme="minorHAnsi"/>
                      </w:rPr>
                      <w:delText xml:space="preserve">prof. Belás </w:delText>
                    </w:r>
                  </w:del>
                </w:p>
                <w:p w:rsidR="00D545B2" w:rsidRPr="00534849" w:rsidRDefault="00D545B2" w:rsidP="00D545B2">
                  <w:pPr>
                    <w:rPr>
                      <w:rFonts w:asciiTheme="minorHAnsi" w:hAnsiTheme="minorHAnsi" w:cstheme="minorHAnsi"/>
                    </w:rPr>
                  </w:pPr>
                </w:p>
              </w:tc>
              <w:tc>
                <w:tcPr>
                  <w:tcW w:w="1134" w:type="dxa"/>
                  <w:tcBorders>
                    <w:top w:val="nil"/>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r w:rsidRPr="00252790">
                    <w:rPr>
                      <w:rFonts w:asciiTheme="minorHAnsi" w:hAnsiTheme="minorHAnsi" w:cstheme="minorHAnsi"/>
                      <w:b/>
                      <w:bCs/>
                    </w:rPr>
                    <w:t>15h</w:t>
                  </w:r>
                </w:p>
              </w:tc>
            </w:tr>
            <w:tr w:rsidR="00D545B2" w:rsidRPr="005E7A33" w:rsidTr="0020354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b/>
                    </w:rPr>
                  </w:pPr>
                  <w:r>
                    <w:rPr>
                      <w:rFonts w:asciiTheme="minorHAnsi" w:hAnsiTheme="minorHAnsi" w:cstheme="minorHAnsi"/>
                      <w:b/>
                    </w:rPr>
                    <w:t>Accounting Harmonisation</w:t>
                  </w:r>
                </w:p>
              </w:tc>
              <w:tc>
                <w:tcPr>
                  <w:tcW w:w="2408" w:type="dxa"/>
                  <w:tcBorders>
                    <w:top w:val="nil"/>
                    <w:left w:val="nil"/>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ins w:id="126" w:author="Pavla Trefilová" w:date="2019-09-05T16:11:00Z">
                    <w:r>
                      <w:rPr>
                        <w:rFonts w:asciiTheme="minorHAnsi" w:hAnsiTheme="minorHAnsi" w:cstheme="minorHAnsi"/>
                      </w:rPr>
                      <w:t>doc. Ing. Marie Paseková, Ph.D. (100 %)</w:t>
                    </w:r>
                  </w:ins>
                  <w:del w:id="127" w:author="Pavla Trefilová" w:date="2019-09-05T16:11:00Z">
                    <w:r w:rsidDel="005230A0">
                      <w:rPr>
                        <w:rFonts w:asciiTheme="minorHAnsi" w:hAnsiTheme="minorHAnsi" w:cstheme="minorHAnsi"/>
                      </w:rPr>
                      <w:delText>doc. Paseková (100 %)</w:delText>
                    </w:r>
                  </w:del>
                </w:p>
              </w:tc>
              <w:tc>
                <w:tcPr>
                  <w:tcW w:w="1701" w:type="dxa"/>
                  <w:tcBorders>
                    <w:top w:val="nil"/>
                    <w:left w:val="nil"/>
                    <w:bottom w:val="single" w:sz="4" w:space="0" w:color="auto"/>
                    <w:right w:val="single" w:sz="12" w:space="0" w:color="auto"/>
                  </w:tcBorders>
                  <w:shd w:val="clear" w:color="auto" w:fill="auto"/>
                  <w:noWrap/>
                </w:tcPr>
                <w:p w:rsidR="00D545B2" w:rsidRPr="00534849" w:rsidRDefault="00D545B2" w:rsidP="00D545B2">
                  <w:pPr>
                    <w:rPr>
                      <w:rFonts w:asciiTheme="minorHAnsi" w:hAnsiTheme="minorHAnsi" w:cstheme="minorHAnsi"/>
                    </w:rPr>
                  </w:pPr>
                  <w:ins w:id="128" w:author="Pavla Trefilová" w:date="2019-09-05T16:11:00Z">
                    <w:r w:rsidRPr="00534849">
                      <w:rPr>
                        <w:rFonts w:asciiTheme="minorHAnsi" w:hAnsiTheme="minorHAnsi" w:cstheme="minorHAnsi"/>
                      </w:rPr>
                      <w:t xml:space="preserve">doc. </w:t>
                    </w:r>
                    <w:r>
                      <w:rPr>
                        <w:rFonts w:asciiTheme="minorHAnsi" w:hAnsiTheme="minorHAnsi" w:cstheme="minorHAnsi"/>
                      </w:rPr>
                      <w:t>Ing. Marie Paseková, Ph.D.</w:t>
                    </w:r>
                  </w:ins>
                  <w:del w:id="129" w:author="Pavla Trefilová" w:date="2019-09-05T16:11:00Z">
                    <w:r w:rsidRPr="00534849" w:rsidDel="005230A0">
                      <w:rPr>
                        <w:rFonts w:asciiTheme="minorHAnsi" w:hAnsiTheme="minorHAnsi" w:cstheme="minorHAnsi"/>
                      </w:rPr>
                      <w:delText xml:space="preserve">doc. </w:delText>
                    </w:r>
                    <w:r w:rsidDel="005230A0">
                      <w:rPr>
                        <w:rFonts w:asciiTheme="minorHAnsi" w:hAnsiTheme="minorHAnsi" w:cstheme="minorHAnsi"/>
                      </w:rPr>
                      <w:delText>Paseková</w:delText>
                    </w:r>
                  </w:del>
                </w:p>
              </w:tc>
              <w:tc>
                <w:tcPr>
                  <w:tcW w:w="1134" w:type="dxa"/>
                  <w:tcBorders>
                    <w:top w:val="nil"/>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r w:rsidRPr="002C0363">
                    <w:rPr>
                      <w:rFonts w:asciiTheme="minorHAnsi" w:hAnsiTheme="minorHAnsi" w:cstheme="minorHAnsi"/>
                      <w:b/>
                      <w:bCs/>
                    </w:rPr>
                    <w:t>15h</w:t>
                  </w:r>
                </w:p>
              </w:tc>
            </w:tr>
            <w:tr w:rsidR="00D545B2" w:rsidRPr="005E7A33" w:rsidTr="00D545B2">
              <w:trPr>
                <w:trHeight w:val="330"/>
                <w:jc w:val="center"/>
              </w:trPr>
              <w:tc>
                <w:tcPr>
                  <w:tcW w:w="2832" w:type="dxa"/>
                  <w:tcBorders>
                    <w:top w:val="nil"/>
                    <w:left w:val="single" w:sz="12" w:space="0" w:color="auto"/>
                    <w:bottom w:val="single" w:sz="18" w:space="0" w:color="auto"/>
                    <w:right w:val="single" w:sz="4" w:space="0" w:color="auto"/>
                  </w:tcBorders>
                  <w:shd w:val="clear" w:color="auto" w:fill="auto"/>
                  <w:noWrap/>
                </w:tcPr>
                <w:p w:rsidR="00D545B2" w:rsidRPr="00534849" w:rsidRDefault="00D545B2" w:rsidP="00D545B2">
                  <w:pPr>
                    <w:rPr>
                      <w:rFonts w:asciiTheme="minorHAnsi" w:hAnsiTheme="minorHAnsi" w:cstheme="minorHAnsi"/>
                      <w:b/>
                    </w:rPr>
                  </w:pPr>
                  <w:r>
                    <w:rPr>
                      <w:rFonts w:asciiTheme="minorHAnsi" w:hAnsiTheme="minorHAnsi" w:cstheme="minorHAnsi"/>
                      <w:b/>
                    </w:rPr>
                    <w:t>Tax Systems</w:t>
                  </w:r>
                </w:p>
              </w:tc>
              <w:tc>
                <w:tcPr>
                  <w:tcW w:w="2408" w:type="dxa"/>
                  <w:tcBorders>
                    <w:top w:val="nil"/>
                    <w:left w:val="nil"/>
                    <w:bottom w:val="single" w:sz="18"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ins w:id="130" w:author="Pavla Trefilová" w:date="2019-09-05T16:11:00Z">
                    <w:r>
                      <w:rPr>
                        <w:rFonts w:asciiTheme="minorHAnsi" w:hAnsiTheme="minorHAnsi" w:cstheme="minorHAnsi"/>
                      </w:rPr>
                      <w:t>doc. Ing. Jana Janoušková, Ph.D. (100 %)</w:t>
                    </w:r>
                  </w:ins>
                  <w:del w:id="131" w:author="Pavla Trefilová" w:date="2019-09-05T16:11:00Z">
                    <w:r w:rsidDel="005230A0">
                      <w:rPr>
                        <w:rFonts w:asciiTheme="minorHAnsi" w:hAnsiTheme="minorHAnsi" w:cstheme="minorHAnsi"/>
                      </w:rPr>
                      <w:delText>doc. Janoušková (100 %)</w:delText>
                    </w:r>
                  </w:del>
                </w:p>
              </w:tc>
              <w:tc>
                <w:tcPr>
                  <w:tcW w:w="1701" w:type="dxa"/>
                  <w:tcBorders>
                    <w:top w:val="nil"/>
                    <w:left w:val="nil"/>
                    <w:bottom w:val="single" w:sz="18" w:space="0" w:color="auto"/>
                    <w:right w:val="single" w:sz="12" w:space="0" w:color="auto"/>
                  </w:tcBorders>
                  <w:shd w:val="clear" w:color="auto" w:fill="auto"/>
                  <w:noWrap/>
                </w:tcPr>
                <w:p w:rsidR="00D545B2" w:rsidRPr="00534849" w:rsidRDefault="00D545B2" w:rsidP="00D545B2">
                  <w:pPr>
                    <w:rPr>
                      <w:rFonts w:asciiTheme="minorHAnsi" w:hAnsiTheme="minorHAnsi" w:cstheme="minorHAnsi"/>
                    </w:rPr>
                  </w:pPr>
                  <w:ins w:id="132" w:author="Pavla Trefilová" w:date="2019-09-05T16:11:00Z">
                    <w:r>
                      <w:rPr>
                        <w:rFonts w:asciiTheme="minorHAnsi" w:hAnsiTheme="minorHAnsi" w:cstheme="minorHAnsi"/>
                      </w:rPr>
                      <w:t xml:space="preserve">doc. Ing. Jana Janoušková, Ph.D. </w:t>
                    </w:r>
                  </w:ins>
                  <w:del w:id="133" w:author="Pavla Trefilová" w:date="2019-09-05T16:11:00Z">
                    <w:r w:rsidDel="005230A0">
                      <w:rPr>
                        <w:rFonts w:asciiTheme="minorHAnsi" w:hAnsiTheme="minorHAnsi" w:cstheme="minorHAnsi"/>
                      </w:rPr>
                      <w:delText xml:space="preserve">doc. Janoušková </w:delText>
                    </w:r>
                  </w:del>
                </w:p>
              </w:tc>
              <w:tc>
                <w:tcPr>
                  <w:tcW w:w="1134" w:type="dxa"/>
                  <w:tcBorders>
                    <w:top w:val="nil"/>
                    <w:left w:val="nil"/>
                    <w:bottom w:val="single" w:sz="18" w:space="0" w:color="auto"/>
                    <w:right w:val="single" w:sz="12" w:space="0" w:color="auto"/>
                  </w:tcBorders>
                </w:tcPr>
                <w:p w:rsidR="00D545B2" w:rsidRPr="00E24C24" w:rsidRDefault="00D545B2" w:rsidP="00D545B2">
                  <w:pPr>
                    <w:jc w:val="center"/>
                    <w:rPr>
                      <w:rFonts w:asciiTheme="minorHAnsi" w:hAnsiTheme="minorHAnsi" w:cstheme="minorHAnsi"/>
                      <w:b/>
                      <w:bCs/>
                    </w:rPr>
                  </w:pPr>
                  <w:r w:rsidRPr="00252790">
                    <w:rPr>
                      <w:rFonts w:asciiTheme="minorHAnsi" w:hAnsiTheme="minorHAnsi" w:cstheme="minorHAnsi"/>
                      <w:b/>
                      <w:bCs/>
                    </w:rPr>
                    <w:t>15h</w:t>
                  </w:r>
                </w:p>
              </w:tc>
            </w:tr>
          </w:tbl>
          <w:p w:rsidR="00A158FE" w:rsidRPr="00F10E5B" w:rsidRDefault="00A158FE" w:rsidP="00203547">
            <w:pPr>
              <w:rPr>
                <w:sz w:val="18"/>
              </w:rPr>
            </w:pPr>
          </w:p>
          <w:p w:rsidR="00A158FE" w:rsidRPr="0061175F" w:rsidRDefault="00A158FE" w:rsidP="00203547">
            <w:pPr>
              <w:jc w:val="both"/>
            </w:pPr>
            <w:r w:rsidRPr="0061175F">
              <w:t xml:space="preserve">Student během doktorského studia musí složit zkoušku ze všech povinných předmětů: </w:t>
            </w:r>
          </w:p>
          <w:p w:rsidR="00A158FE" w:rsidRDefault="00A158FE" w:rsidP="00203547">
            <w:pPr>
              <w:pStyle w:val="Odstavecseseznamem"/>
              <w:numPr>
                <w:ilvl w:val="0"/>
                <w:numId w:val="6"/>
              </w:numPr>
              <w:spacing w:after="160" w:line="259" w:lineRule="auto"/>
              <w:ind w:left="247" w:hanging="247"/>
              <w:jc w:val="both"/>
            </w:pPr>
            <w:r w:rsidRPr="0007084D">
              <w:t xml:space="preserve">Microeconomics III </w:t>
            </w:r>
          </w:p>
          <w:p w:rsidR="00A158FE" w:rsidRPr="0061175F" w:rsidRDefault="00A158FE" w:rsidP="00203547">
            <w:pPr>
              <w:pStyle w:val="Odstavecseseznamem"/>
              <w:numPr>
                <w:ilvl w:val="0"/>
                <w:numId w:val="6"/>
              </w:numPr>
              <w:spacing w:after="160" w:line="259" w:lineRule="auto"/>
              <w:ind w:left="247" w:hanging="247"/>
              <w:jc w:val="both"/>
            </w:pPr>
            <w:r>
              <w:t>Macroeco</w:t>
            </w:r>
            <w:r w:rsidRPr="0061175F">
              <w:t>nomi</w:t>
            </w:r>
            <w:r>
              <w:t>cs</w:t>
            </w:r>
            <w:r w:rsidRPr="0061175F">
              <w:t xml:space="preserve"> III</w:t>
            </w:r>
          </w:p>
          <w:p w:rsidR="00A158FE" w:rsidRDefault="00A158FE" w:rsidP="00203547">
            <w:pPr>
              <w:pStyle w:val="Odstavecseseznamem"/>
              <w:numPr>
                <w:ilvl w:val="0"/>
                <w:numId w:val="6"/>
              </w:numPr>
              <w:spacing w:after="160" w:line="259" w:lineRule="auto"/>
              <w:ind w:left="247" w:hanging="247"/>
              <w:jc w:val="both"/>
            </w:pPr>
            <w:r w:rsidRPr="0007084D">
              <w:t xml:space="preserve">Research Methodology </w:t>
            </w:r>
          </w:p>
          <w:p w:rsidR="00A158FE" w:rsidRDefault="00A158FE" w:rsidP="00203547">
            <w:pPr>
              <w:pStyle w:val="Odstavecseseznamem"/>
              <w:numPr>
                <w:ilvl w:val="0"/>
                <w:numId w:val="6"/>
              </w:numPr>
              <w:spacing w:after="160" w:line="259" w:lineRule="auto"/>
              <w:ind w:left="247" w:hanging="247"/>
              <w:jc w:val="both"/>
            </w:pPr>
            <w:r w:rsidRPr="0007084D">
              <w:t xml:space="preserve">Managerial Finance </w:t>
            </w:r>
          </w:p>
          <w:p w:rsidR="00A158FE" w:rsidRDefault="00A158FE" w:rsidP="00203547">
            <w:pPr>
              <w:pStyle w:val="Odstavecseseznamem"/>
              <w:numPr>
                <w:ilvl w:val="0"/>
                <w:numId w:val="6"/>
              </w:numPr>
              <w:ind w:left="247" w:hanging="247"/>
              <w:jc w:val="both"/>
            </w:pPr>
            <w:r w:rsidRPr="00277224">
              <w:t>Expert Communication in English</w:t>
            </w:r>
            <w:r w:rsidRPr="0061175F">
              <w:t xml:space="preserve"> (předmět se skládá ze čtyř dílčích předmětů - </w:t>
            </w:r>
            <w:r>
              <w:t>English</w:t>
            </w:r>
            <w:r w:rsidRPr="0061175F">
              <w:t xml:space="preserve">, </w:t>
            </w:r>
            <w:r w:rsidRPr="0007084D">
              <w:t>Academic Presentations</w:t>
            </w:r>
            <w:r w:rsidRPr="0061175F">
              <w:t xml:space="preserve">, </w:t>
            </w:r>
            <w:r w:rsidRPr="0007084D">
              <w:t>Academic Writing</w:t>
            </w:r>
            <w:r w:rsidRPr="0061175F">
              <w:t xml:space="preserve"> a </w:t>
            </w:r>
            <w:r w:rsidRPr="0007084D">
              <w:t>English for Business Correspondence</w:t>
            </w:r>
            <w:r>
              <w:t>. Studenti skládají čtyři dílčí zkoušky v rámci celého studia.</w:t>
            </w:r>
            <w:r w:rsidRPr="0061175F">
              <w:t>)</w:t>
            </w:r>
          </w:p>
          <w:p w:rsidR="00203547" w:rsidRPr="0061175F" w:rsidRDefault="00203547" w:rsidP="00203547">
            <w:pPr>
              <w:pStyle w:val="Odstavecseseznamem"/>
              <w:ind w:left="247"/>
              <w:jc w:val="both"/>
            </w:pPr>
          </w:p>
          <w:p w:rsidR="00A158FE" w:rsidRDefault="00A158FE" w:rsidP="00203547">
            <w:pPr>
              <w:jc w:val="both"/>
            </w:pPr>
            <w:r w:rsidRPr="0061175F">
              <w:t>Dále musí student složit zkoušku ze dvou volitelných předmětů z následující nabídky:</w:t>
            </w:r>
          </w:p>
          <w:p w:rsidR="00A158FE" w:rsidRDefault="00A158FE" w:rsidP="00203547">
            <w:pPr>
              <w:pStyle w:val="Odstavecseseznamem"/>
              <w:numPr>
                <w:ilvl w:val="0"/>
                <w:numId w:val="25"/>
              </w:numPr>
              <w:ind w:left="247" w:hanging="247"/>
              <w:jc w:val="both"/>
            </w:pPr>
            <w:r>
              <w:t>Business Economics</w:t>
            </w:r>
          </w:p>
          <w:p w:rsidR="00A158FE" w:rsidRDefault="00A158FE" w:rsidP="00203547">
            <w:pPr>
              <w:pStyle w:val="Odstavecseseznamem"/>
              <w:numPr>
                <w:ilvl w:val="0"/>
                <w:numId w:val="25"/>
              </w:numPr>
              <w:ind w:left="247" w:hanging="247"/>
              <w:jc w:val="both"/>
            </w:pPr>
            <w:r w:rsidRPr="0007084D">
              <w:t xml:space="preserve">Financial </w:t>
            </w:r>
            <w:r>
              <w:t>S</w:t>
            </w:r>
            <w:r w:rsidRPr="0007084D">
              <w:t xml:space="preserve">ystem, </w:t>
            </w:r>
            <w:r>
              <w:t>B</w:t>
            </w:r>
            <w:r w:rsidRPr="0007084D">
              <w:t xml:space="preserve">anks and </w:t>
            </w:r>
            <w:r>
              <w:t>M</w:t>
            </w:r>
            <w:r w:rsidRPr="0007084D">
              <w:t xml:space="preserve">onetary </w:t>
            </w:r>
            <w:r>
              <w:t>P</w:t>
            </w:r>
            <w:r w:rsidRPr="0007084D">
              <w:t xml:space="preserve">olicy </w:t>
            </w:r>
          </w:p>
          <w:p w:rsidR="00A158FE" w:rsidRDefault="00A158FE" w:rsidP="00203547">
            <w:pPr>
              <w:pStyle w:val="Odstavecseseznamem"/>
              <w:numPr>
                <w:ilvl w:val="0"/>
                <w:numId w:val="25"/>
              </w:numPr>
              <w:ind w:left="247" w:hanging="247"/>
              <w:jc w:val="both"/>
            </w:pPr>
            <w:r w:rsidRPr="0007084D">
              <w:t xml:space="preserve">Accounting Harmonisation </w:t>
            </w:r>
          </w:p>
          <w:p w:rsidR="00A158FE" w:rsidRDefault="00A158FE" w:rsidP="00203547">
            <w:pPr>
              <w:pStyle w:val="Odstavecseseznamem"/>
              <w:numPr>
                <w:ilvl w:val="0"/>
                <w:numId w:val="25"/>
              </w:numPr>
              <w:ind w:left="247" w:hanging="247"/>
              <w:jc w:val="both"/>
            </w:pPr>
            <w:r>
              <w:t>Tax Systems</w:t>
            </w:r>
          </w:p>
          <w:p w:rsidR="00A158FE" w:rsidRPr="0061175F" w:rsidRDefault="00A158FE" w:rsidP="00203547">
            <w:pPr>
              <w:jc w:val="both"/>
            </w:pPr>
          </w:p>
          <w:p w:rsidR="00A158FE" w:rsidRPr="00094C44" w:rsidRDefault="00A158FE" w:rsidP="00203547">
            <w:r w:rsidRPr="00094C44">
              <w:t>Dalšími studijními požadavky k úspěšnému dokončení doktorského studijního programu je:</w:t>
            </w:r>
          </w:p>
          <w:p w:rsidR="00A158FE" w:rsidRPr="00094C44" w:rsidRDefault="00A158FE" w:rsidP="00203547">
            <w:pPr>
              <w:pStyle w:val="Odstavecseseznamem"/>
              <w:numPr>
                <w:ilvl w:val="0"/>
                <w:numId w:val="6"/>
              </w:numPr>
              <w:ind w:left="247" w:hanging="247"/>
              <w:rPr>
                <w:b/>
              </w:rPr>
            </w:pPr>
            <w:r w:rsidRPr="00094C44">
              <w:rPr>
                <w:b/>
              </w:rPr>
              <w:t>Vykonání státní doktorské zkoušky</w:t>
            </w:r>
            <w:r>
              <w:rPr>
                <w:b/>
              </w:rPr>
              <w:t>,</w:t>
            </w:r>
          </w:p>
          <w:p w:rsidR="00A158FE" w:rsidRDefault="00A158FE" w:rsidP="00203547">
            <w:pPr>
              <w:pStyle w:val="Odstavecseseznamem"/>
              <w:numPr>
                <w:ilvl w:val="0"/>
                <w:numId w:val="6"/>
              </w:numPr>
              <w:ind w:left="247" w:hanging="247"/>
              <w:rPr>
                <w:b/>
                <w:szCs w:val="24"/>
              </w:rPr>
            </w:pPr>
            <w:r w:rsidRPr="00202D39">
              <w:rPr>
                <w:b/>
                <w:szCs w:val="24"/>
              </w:rPr>
              <w:t>Obhajoba disertační práce</w:t>
            </w:r>
            <w:r>
              <w:rPr>
                <w:b/>
                <w:szCs w:val="24"/>
              </w:rPr>
              <w:t>.</w:t>
            </w:r>
          </w:p>
          <w:p w:rsidR="00A158FE" w:rsidRPr="00422F29" w:rsidRDefault="00A158FE" w:rsidP="00203547">
            <w:pPr>
              <w:jc w:val="both"/>
            </w:pPr>
          </w:p>
        </w:tc>
      </w:tr>
    </w:tbl>
    <w:p w:rsidR="00203547" w:rsidRDefault="00203547">
      <w:r>
        <w:lastRenderedPageBreak/>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A158FE" w:rsidRPr="00422F29" w:rsidTr="00203547">
        <w:tc>
          <w:tcPr>
            <w:tcW w:w="3510" w:type="dxa"/>
            <w:shd w:val="clear" w:color="auto" w:fill="F7CAAC"/>
          </w:tcPr>
          <w:p w:rsidR="00A158FE" w:rsidRPr="00422F29" w:rsidRDefault="00A158FE" w:rsidP="00203547">
            <w:pPr>
              <w:jc w:val="both"/>
              <w:rPr>
                <w:b/>
              </w:rPr>
            </w:pPr>
            <w:r w:rsidRPr="00422F29">
              <w:rPr>
                <w:b/>
              </w:rPr>
              <w:lastRenderedPageBreak/>
              <w:t>Požadavky na tvůrčí činnost</w:t>
            </w:r>
          </w:p>
        </w:tc>
        <w:tc>
          <w:tcPr>
            <w:tcW w:w="5775" w:type="dxa"/>
            <w:tcBorders>
              <w:bottom w:val="nil"/>
            </w:tcBorders>
          </w:tcPr>
          <w:p w:rsidR="00A158FE" w:rsidRPr="00422F29" w:rsidRDefault="00A158FE" w:rsidP="00203547">
            <w:pPr>
              <w:jc w:val="both"/>
            </w:pPr>
          </w:p>
        </w:tc>
      </w:tr>
      <w:tr w:rsidR="00A158FE" w:rsidRPr="00422F29" w:rsidTr="00203547">
        <w:trPr>
          <w:trHeight w:val="1179"/>
        </w:trPr>
        <w:tc>
          <w:tcPr>
            <w:tcW w:w="9285" w:type="dxa"/>
            <w:gridSpan w:val="2"/>
            <w:tcBorders>
              <w:top w:val="nil"/>
            </w:tcBorders>
          </w:tcPr>
          <w:p w:rsidR="00A158FE" w:rsidRPr="00422F29" w:rsidRDefault="00A158FE" w:rsidP="00203547">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rsidR="00A158FE" w:rsidRPr="00422F29" w:rsidRDefault="00A158FE" w:rsidP="00203547">
            <w:pPr>
              <w:jc w:val="both"/>
            </w:pPr>
            <w:r w:rsidRPr="00422F29">
              <w:t>Studenti se musí účastnit řešení výzkumného projektu UTB nebo FaME (po dobu minimálně jednoho roku) nebo projektu Interní grantové agentury organizované UTB, případně vedlejší hospodářské činnosti fakulty.</w:t>
            </w:r>
          </w:p>
        </w:tc>
      </w:tr>
      <w:tr w:rsidR="00A158FE" w:rsidRPr="00422F29" w:rsidTr="00203547">
        <w:tc>
          <w:tcPr>
            <w:tcW w:w="3510" w:type="dxa"/>
            <w:shd w:val="clear" w:color="auto" w:fill="F7CAAC"/>
          </w:tcPr>
          <w:p w:rsidR="00A158FE" w:rsidRPr="00422F29" w:rsidRDefault="00A158FE" w:rsidP="00203547">
            <w:pPr>
              <w:rPr>
                <w:b/>
              </w:rPr>
            </w:pPr>
            <w:r w:rsidRPr="00422F29">
              <w:rPr>
                <w:b/>
              </w:rPr>
              <w:t>Požadavky na absolvování stáží</w:t>
            </w:r>
          </w:p>
        </w:tc>
        <w:tc>
          <w:tcPr>
            <w:tcW w:w="5775" w:type="dxa"/>
            <w:tcBorders>
              <w:bottom w:val="nil"/>
            </w:tcBorders>
          </w:tcPr>
          <w:p w:rsidR="00A158FE" w:rsidRPr="00422F29" w:rsidRDefault="00A158FE" w:rsidP="00203547">
            <w:pPr>
              <w:jc w:val="both"/>
            </w:pPr>
          </w:p>
        </w:tc>
      </w:tr>
      <w:tr w:rsidR="00A158FE" w:rsidRPr="00422F29" w:rsidTr="00203547">
        <w:trPr>
          <w:trHeight w:val="728"/>
        </w:trPr>
        <w:tc>
          <w:tcPr>
            <w:tcW w:w="9285" w:type="dxa"/>
            <w:gridSpan w:val="2"/>
            <w:tcBorders>
              <w:top w:val="nil"/>
            </w:tcBorders>
          </w:tcPr>
          <w:p w:rsidR="006C245F" w:rsidRPr="006C245F" w:rsidRDefault="006C245F" w:rsidP="006C245F">
            <w:pPr>
              <w:jc w:val="both"/>
              <w:rPr>
                <w:ins w:id="134" w:author="Drahomíra Pavelková" w:date="2019-09-02T20:20:00Z"/>
                <w:b/>
                <w:bCs/>
                <w:rPrChange w:id="135" w:author="Drahomíra Pavelková" w:date="2019-09-02T20:21:00Z">
                  <w:rPr>
                    <w:ins w:id="136" w:author="Drahomíra Pavelková" w:date="2019-09-02T20:20:00Z"/>
                    <w:b/>
                    <w:bCs/>
                    <w:i/>
                    <w:iCs/>
                  </w:rPr>
                </w:rPrChange>
              </w:rPr>
            </w:pPr>
            <w:ins w:id="137" w:author="Drahomíra Pavelková" w:date="2019-09-02T20:20:00Z">
              <w:r w:rsidRPr="006C245F">
                <w:rPr>
                  <w:rPrChange w:id="138" w:author="Drahomíra Pavelková" w:date="2019-09-02T20:21:00Z">
                    <w:rPr>
                      <w:i/>
                      <w:iCs/>
                      <w:highlight w:val="yellow"/>
                    </w:rPr>
                  </w:rPrChange>
                </w:rPr>
                <w:t>Student má povinnost absolvovat část studia na zahraniční instituci v délce nejméně jednoho měsíce nebo se účastnit řešení mezinárodního tvůrčího projektu s výsledky publikovanými nebo prezentovanými v zahraničí nebo se účastnit jiné formy přímé účasti studenta na mezinárodní spolupráci potvrzeného zaměstnavatelem.</w:t>
              </w:r>
            </w:ins>
          </w:p>
          <w:p w:rsidR="00A158FE" w:rsidRPr="00422F29" w:rsidRDefault="00A158FE" w:rsidP="00203547">
            <w:pPr>
              <w:jc w:val="both"/>
            </w:pPr>
          </w:p>
        </w:tc>
      </w:tr>
      <w:tr w:rsidR="00A158FE" w:rsidRPr="00422F29" w:rsidTr="00203547">
        <w:tc>
          <w:tcPr>
            <w:tcW w:w="3510" w:type="dxa"/>
            <w:shd w:val="clear" w:color="auto" w:fill="F7CAAC"/>
          </w:tcPr>
          <w:p w:rsidR="00A158FE" w:rsidRPr="00422F29" w:rsidRDefault="00A158FE" w:rsidP="00203547">
            <w:r w:rsidRPr="00422F29">
              <w:rPr>
                <w:b/>
              </w:rPr>
              <w:t>Další studijní povinnosti</w:t>
            </w:r>
          </w:p>
        </w:tc>
        <w:tc>
          <w:tcPr>
            <w:tcW w:w="5775" w:type="dxa"/>
            <w:tcBorders>
              <w:bottom w:val="nil"/>
            </w:tcBorders>
            <w:shd w:val="clear" w:color="auto" w:fill="FFFFFF"/>
          </w:tcPr>
          <w:p w:rsidR="00A158FE" w:rsidRPr="00422F29" w:rsidRDefault="00A158FE" w:rsidP="00203547">
            <w:pPr>
              <w:jc w:val="center"/>
            </w:pPr>
          </w:p>
        </w:tc>
      </w:tr>
      <w:tr w:rsidR="00A158FE" w:rsidRPr="00422F29" w:rsidTr="00203547">
        <w:trPr>
          <w:trHeight w:val="765"/>
        </w:trPr>
        <w:tc>
          <w:tcPr>
            <w:tcW w:w="9285" w:type="dxa"/>
            <w:gridSpan w:val="2"/>
            <w:tcBorders>
              <w:top w:val="nil"/>
            </w:tcBorders>
          </w:tcPr>
          <w:p w:rsidR="00A158FE" w:rsidRPr="00422F29" w:rsidRDefault="00A158FE" w:rsidP="00203547">
            <w:pPr>
              <w:jc w:val="both"/>
            </w:pPr>
            <w:r>
              <w:t>Prezentace výsledků tvůrčí činnosti na mezinárodních konferencích nebo workshopech v anglickém jazyce.</w:t>
            </w:r>
          </w:p>
        </w:tc>
      </w:tr>
      <w:tr w:rsidR="00A158FE" w:rsidRPr="00422F29" w:rsidTr="00203547">
        <w:tc>
          <w:tcPr>
            <w:tcW w:w="3510" w:type="dxa"/>
            <w:shd w:val="clear" w:color="auto" w:fill="F7CAAC"/>
          </w:tcPr>
          <w:p w:rsidR="00A158FE" w:rsidRPr="00422F29" w:rsidRDefault="00A158FE" w:rsidP="00203547">
            <w:r w:rsidRPr="00422F29">
              <w:rPr>
                <w:b/>
              </w:rPr>
              <w:t>Návrh témat disertačních prací a témata obhájených prací</w:t>
            </w:r>
          </w:p>
        </w:tc>
        <w:tc>
          <w:tcPr>
            <w:tcW w:w="5775" w:type="dxa"/>
            <w:tcBorders>
              <w:bottom w:val="nil"/>
            </w:tcBorders>
            <w:shd w:val="clear" w:color="auto" w:fill="FFFFFF"/>
          </w:tcPr>
          <w:p w:rsidR="00A158FE" w:rsidRPr="00422F29" w:rsidRDefault="00A158FE" w:rsidP="00203547"/>
        </w:tc>
      </w:tr>
      <w:tr w:rsidR="00A158FE" w:rsidRPr="00422F29" w:rsidTr="00203547">
        <w:trPr>
          <w:trHeight w:val="3087"/>
        </w:trPr>
        <w:tc>
          <w:tcPr>
            <w:tcW w:w="9285" w:type="dxa"/>
            <w:gridSpan w:val="2"/>
            <w:tcBorders>
              <w:top w:val="nil"/>
            </w:tcBorders>
          </w:tcPr>
          <w:p w:rsidR="00A158FE" w:rsidRPr="00415FDC" w:rsidRDefault="00A158FE" w:rsidP="00203547">
            <w:pPr>
              <w:jc w:val="both"/>
              <w:rPr>
                <w:b/>
              </w:rPr>
            </w:pPr>
            <w:r w:rsidRPr="001A7A57">
              <w:rPr>
                <w:b/>
              </w:rPr>
              <w:t xml:space="preserve">Obhájené </w:t>
            </w:r>
            <w:r w:rsidRPr="00415FDC">
              <w:rPr>
                <w:b/>
              </w:rPr>
              <w:t>práce na FaME v rámci studijního programu Hospodářská politika a správa, studijní obor Finance:</w:t>
            </w:r>
          </w:p>
          <w:p w:rsidR="00A158FE" w:rsidRDefault="00A158FE" w:rsidP="00203547">
            <w:pPr>
              <w:pStyle w:val="Odstavecseseznamem"/>
              <w:numPr>
                <w:ilvl w:val="0"/>
                <w:numId w:val="37"/>
              </w:numPr>
              <w:ind w:left="247" w:hanging="247"/>
              <w:jc w:val="both"/>
            </w:pPr>
            <w:r>
              <w:t>Influence of Concentration Ownership Structure on Accounting Conservatism Adoption: Case of Vietnam</w:t>
            </w:r>
          </w:p>
          <w:p w:rsidR="00A158FE" w:rsidRDefault="00A158FE" w:rsidP="00203547">
            <w:pPr>
              <w:pStyle w:val="Odstavecseseznamem"/>
              <w:numPr>
                <w:ilvl w:val="0"/>
                <w:numId w:val="37"/>
              </w:numPr>
              <w:ind w:left="247" w:hanging="247"/>
              <w:jc w:val="both"/>
            </w:pPr>
            <w:r>
              <w:t>Financial literacy and Its Impact on Retirement Investment Choice: An Investigation of Vietnamese Employees</w:t>
            </w:r>
          </w:p>
          <w:p w:rsidR="00A158FE" w:rsidRDefault="00A158FE" w:rsidP="00203547">
            <w:pPr>
              <w:pStyle w:val="Odstavecseseznamem"/>
              <w:numPr>
                <w:ilvl w:val="0"/>
                <w:numId w:val="37"/>
              </w:numPr>
              <w:ind w:left="247" w:hanging="247"/>
              <w:jc w:val="both"/>
            </w:pPr>
            <w:r>
              <w:t>Cash holding, Corporate governance mechanisms and Firm value in transition economies: The empirical evidence from listed companies in Vietnam</w:t>
            </w:r>
          </w:p>
          <w:p w:rsidR="00A158FE" w:rsidRDefault="00A158FE" w:rsidP="00203547">
            <w:pPr>
              <w:pStyle w:val="Odstavecseseznamem"/>
              <w:numPr>
                <w:ilvl w:val="0"/>
                <w:numId w:val="37"/>
              </w:numPr>
              <w:ind w:left="247" w:hanging="247"/>
              <w:jc w:val="both"/>
            </w:pPr>
            <w:r>
              <w:t>Do high tax rates increase or decrease motivation to work</w:t>
            </w:r>
          </w:p>
          <w:p w:rsidR="00A158FE" w:rsidRDefault="00A158FE" w:rsidP="00203547">
            <w:pPr>
              <w:pStyle w:val="Odstavecseseznamem"/>
              <w:numPr>
                <w:ilvl w:val="0"/>
                <w:numId w:val="37"/>
              </w:numPr>
              <w:ind w:left="247" w:hanging="247"/>
              <w:jc w:val="both"/>
            </w:pPr>
            <w:r>
              <w:t xml:space="preserve">Customer Relationship Management (CRM) and the performance of </w:t>
            </w:r>
            <w:proofErr w:type="gramStart"/>
            <w:r>
              <w:t>Small</w:t>
            </w:r>
            <w:proofErr w:type="gramEnd"/>
            <w:r>
              <w:t xml:space="preserve"> and Medium Enterprises (SMEs) in dynamic environment: An investigation in Vietnamese tourism industry</w:t>
            </w:r>
          </w:p>
          <w:p w:rsidR="00A158FE" w:rsidRDefault="00A158FE" w:rsidP="00203547">
            <w:pPr>
              <w:pStyle w:val="Odstavecseseznamem"/>
              <w:numPr>
                <w:ilvl w:val="0"/>
                <w:numId w:val="37"/>
              </w:numPr>
              <w:ind w:left="247" w:hanging="247"/>
              <w:jc w:val="both"/>
            </w:pPr>
            <w:r>
              <w:t>The Capital Regulation Supervision Used In Vietnamese Commercial Bank Sector</w:t>
            </w:r>
          </w:p>
          <w:p w:rsidR="00A158FE" w:rsidRDefault="00A158FE" w:rsidP="00203547">
            <w:pPr>
              <w:pStyle w:val="Odstavecseseznamem"/>
              <w:numPr>
                <w:ilvl w:val="0"/>
                <w:numId w:val="37"/>
              </w:numPr>
              <w:ind w:left="247" w:hanging="247"/>
              <w:jc w:val="both"/>
            </w:pPr>
            <w:r>
              <w:t>Tax harmonisation in the context of tax competition in the EU</w:t>
            </w:r>
          </w:p>
          <w:p w:rsidR="00A158FE" w:rsidRDefault="00A158FE" w:rsidP="00203547">
            <w:pPr>
              <w:pStyle w:val="Odstavecseseznamem"/>
              <w:numPr>
                <w:ilvl w:val="0"/>
                <w:numId w:val="37"/>
              </w:numPr>
              <w:ind w:left="247" w:hanging="247"/>
              <w:jc w:val="both"/>
            </w:pPr>
            <w:r>
              <w:t xml:space="preserve">Effective Strategic Action: Creating Dynamic Performance Framework Based on Utilization of Synergy of </w:t>
            </w:r>
            <w:proofErr w:type="gramStart"/>
            <w:r>
              <w:t>Bata</w:t>
            </w:r>
            <w:proofErr w:type="gramEnd"/>
            <w:r>
              <w:t>, Japanese and Amoeba Management Systems</w:t>
            </w:r>
          </w:p>
          <w:p w:rsidR="00A158FE" w:rsidRDefault="00A158FE" w:rsidP="00203547">
            <w:pPr>
              <w:pStyle w:val="Odstavecseseznamem"/>
              <w:numPr>
                <w:ilvl w:val="0"/>
                <w:numId w:val="37"/>
              </w:numPr>
              <w:ind w:left="247" w:hanging="247"/>
              <w:jc w:val="both"/>
            </w:pPr>
            <w:r>
              <w:t>Economic development in respect of the cyclicality of the long wave</w:t>
            </w:r>
          </w:p>
          <w:p w:rsidR="00A158FE" w:rsidRDefault="00A158FE" w:rsidP="00203547">
            <w:pPr>
              <w:pStyle w:val="Odstavecseseznamem"/>
              <w:numPr>
                <w:ilvl w:val="0"/>
                <w:numId w:val="37"/>
              </w:numPr>
              <w:ind w:left="247" w:hanging="247"/>
              <w:jc w:val="both"/>
            </w:pPr>
            <w:r>
              <w:t>Proposal of a framework for a cluster development in the selected Central European countries</w:t>
            </w:r>
          </w:p>
          <w:p w:rsidR="00A158FE" w:rsidRDefault="00A158FE" w:rsidP="00203547">
            <w:pPr>
              <w:pStyle w:val="Odstavecseseznamem"/>
              <w:numPr>
                <w:ilvl w:val="0"/>
                <w:numId w:val="37"/>
              </w:numPr>
              <w:ind w:left="247" w:hanging="247"/>
              <w:jc w:val="both"/>
            </w:pPr>
            <w:r>
              <w:t>Determinants of Stock Returns in Colombo Stock Exchange</w:t>
            </w:r>
          </w:p>
          <w:p w:rsidR="00A158FE" w:rsidRDefault="00A158FE" w:rsidP="00203547">
            <w:pPr>
              <w:jc w:val="both"/>
              <w:rPr>
                <w:b/>
              </w:rPr>
            </w:pPr>
          </w:p>
          <w:p w:rsidR="00A158FE" w:rsidRPr="001A7A57" w:rsidRDefault="00A158FE" w:rsidP="00203547">
            <w:pPr>
              <w:jc w:val="both"/>
              <w:rPr>
                <w:b/>
              </w:rPr>
            </w:pPr>
            <w:r w:rsidRPr="001A7A57">
              <w:rPr>
                <w:b/>
              </w:rPr>
              <w:t>Návrhy témat</w:t>
            </w:r>
            <w:r>
              <w:rPr>
                <w:b/>
              </w:rPr>
              <w:t xml:space="preserve"> disertačních prací pro doktorský studijní program Finance:</w:t>
            </w:r>
          </w:p>
          <w:p w:rsidR="00A158FE" w:rsidRPr="007234A4" w:rsidRDefault="00A158FE" w:rsidP="00203547">
            <w:pPr>
              <w:pStyle w:val="Odstavecseseznamem"/>
              <w:numPr>
                <w:ilvl w:val="0"/>
                <w:numId w:val="38"/>
              </w:numPr>
              <w:ind w:left="247" w:hanging="247"/>
              <w:jc w:val="both"/>
            </w:pPr>
            <w:r w:rsidRPr="007234A4">
              <w:t>Corporate Social Responsibility and Financial Performance</w:t>
            </w:r>
            <w:r w:rsidRPr="007234A4" w:rsidDel="00562B0B">
              <w:t xml:space="preserve"> </w:t>
            </w:r>
          </w:p>
          <w:p w:rsidR="00A158FE" w:rsidRPr="007234A4" w:rsidRDefault="00A158FE" w:rsidP="00203547">
            <w:pPr>
              <w:pStyle w:val="Odstavecseseznamem"/>
              <w:numPr>
                <w:ilvl w:val="0"/>
                <w:numId w:val="38"/>
              </w:numPr>
              <w:ind w:left="247" w:hanging="247"/>
              <w:jc w:val="both"/>
            </w:pPr>
            <w:r w:rsidRPr="007234A4">
              <w:t>Current Trends in the Area of Financial Risk in the SME Segment</w:t>
            </w:r>
            <w:r w:rsidRPr="007234A4" w:rsidDel="00562B0B">
              <w:t xml:space="preserve"> </w:t>
            </w:r>
          </w:p>
          <w:p w:rsidR="00A158FE" w:rsidRPr="007234A4" w:rsidRDefault="00A158FE" w:rsidP="00203547">
            <w:pPr>
              <w:pStyle w:val="Odstavecseseznamem"/>
              <w:numPr>
                <w:ilvl w:val="0"/>
                <w:numId w:val="38"/>
              </w:numPr>
              <w:ind w:left="247" w:hanging="247"/>
              <w:jc w:val="both"/>
            </w:pPr>
            <w:r w:rsidRPr="007234A4">
              <w:t>Central Bank Instrumentarium and its Transformation over Time</w:t>
            </w:r>
          </w:p>
          <w:p w:rsidR="00A158FE" w:rsidRPr="007234A4" w:rsidRDefault="00A158FE" w:rsidP="00203547">
            <w:pPr>
              <w:pStyle w:val="Odstavecseseznamem"/>
              <w:numPr>
                <w:ilvl w:val="0"/>
                <w:numId w:val="38"/>
              </w:numPr>
              <w:ind w:left="247" w:hanging="247"/>
              <w:jc w:val="both"/>
            </w:pPr>
            <w:r w:rsidRPr="007234A4">
              <w:t xml:space="preserve">Unconventional Monetary Policy in Developed Countries </w:t>
            </w:r>
            <w:r>
              <w:t>a</w:t>
            </w:r>
            <w:r w:rsidRPr="007234A4">
              <w:t>fter 2008</w:t>
            </w:r>
          </w:p>
          <w:p w:rsidR="00A158FE" w:rsidRPr="007234A4" w:rsidRDefault="00A158FE" w:rsidP="00203547">
            <w:pPr>
              <w:pStyle w:val="Odstavecseseznamem"/>
              <w:numPr>
                <w:ilvl w:val="0"/>
                <w:numId w:val="38"/>
              </w:numPr>
              <w:ind w:left="247" w:hanging="247"/>
              <w:jc w:val="both"/>
            </w:pPr>
            <w:r w:rsidRPr="007234A4">
              <w:t xml:space="preserve">Nature of the Current Monetary System of Elastic Money and Suggestions </w:t>
            </w:r>
            <w:r>
              <w:t>r</w:t>
            </w:r>
            <w:r w:rsidRPr="007234A4">
              <w:t xml:space="preserve">egarding </w:t>
            </w:r>
            <w:r>
              <w:t>i</w:t>
            </w:r>
            <w:r w:rsidRPr="007234A4">
              <w:t>ts Improvement</w:t>
            </w:r>
          </w:p>
          <w:p w:rsidR="00A158FE" w:rsidRPr="007234A4" w:rsidRDefault="00A158FE" w:rsidP="00203547">
            <w:pPr>
              <w:pStyle w:val="Odstavecseseznamem"/>
              <w:numPr>
                <w:ilvl w:val="0"/>
                <w:numId w:val="38"/>
              </w:numPr>
              <w:ind w:left="247" w:hanging="247"/>
              <w:jc w:val="both"/>
            </w:pPr>
            <w:r w:rsidRPr="007234A4">
              <w:t>Targeting Inflation in the Czech Republic and in the World</w:t>
            </w:r>
          </w:p>
          <w:p w:rsidR="00A158FE" w:rsidRDefault="00A158FE" w:rsidP="00203547">
            <w:pPr>
              <w:pStyle w:val="Odstavecseseznamem"/>
              <w:numPr>
                <w:ilvl w:val="0"/>
                <w:numId w:val="38"/>
              </w:numPr>
              <w:ind w:left="247" w:hanging="247"/>
              <w:jc w:val="both"/>
            </w:pPr>
            <w:r w:rsidRPr="007234A4">
              <w:t xml:space="preserve">Post-Keynesianism, Neo-Keynesianism, Monetarism, New Classical Economics, Neo-Austrian School and </w:t>
            </w:r>
            <w:r>
              <w:t>t</w:t>
            </w:r>
            <w:r w:rsidRPr="007234A4">
              <w:t>heir Impact on the Theory and Practice of Monetary Policy</w:t>
            </w:r>
          </w:p>
          <w:p w:rsidR="0041076D" w:rsidRDefault="00A158FE" w:rsidP="00203547">
            <w:pPr>
              <w:pStyle w:val="Odstavecseseznamem"/>
              <w:numPr>
                <w:ilvl w:val="0"/>
                <w:numId w:val="38"/>
              </w:numPr>
              <w:ind w:left="247" w:hanging="247"/>
              <w:jc w:val="both"/>
            </w:pPr>
            <w:r w:rsidRPr="00162CCC">
              <w:t xml:space="preserve">European Union </w:t>
            </w:r>
            <w:r>
              <w:t>I</w:t>
            </w:r>
            <w:r w:rsidRPr="00162CCC">
              <w:t xml:space="preserve">nstruments to </w:t>
            </w:r>
            <w:r>
              <w:t>R</w:t>
            </w:r>
            <w:r w:rsidRPr="00162CCC">
              <w:t xml:space="preserve">estore and </w:t>
            </w:r>
            <w:r>
              <w:t>M</w:t>
            </w:r>
            <w:r w:rsidRPr="00162CCC">
              <w:t xml:space="preserve">aintain </w:t>
            </w:r>
            <w:r>
              <w:t>F</w:t>
            </w:r>
            <w:r w:rsidRPr="00162CCC">
              <w:t xml:space="preserve">iscal </w:t>
            </w:r>
            <w:r>
              <w:t>D</w:t>
            </w:r>
            <w:r w:rsidRPr="00162CCC">
              <w:t>iscipline</w:t>
            </w:r>
          </w:p>
          <w:p w:rsidR="0041076D" w:rsidRPr="007234A4" w:rsidRDefault="0041076D" w:rsidP="00203547">
            <w:pPr>
              <w:pStyle w:val="Odstavecseseznamem"/>
              <w:numPr>
                <w:ilvl w:val="0"/>
                <w:numId w:val="38"/>
              </w:numPr>
              <w:ind w:left="247" w:hanging="247"/>
              <w:jc w:val="both"/>
            </w:pPr>
            <w:r w:rsidRPr="00B73763">
              <w:t>Current and future development of cryptocurrencies and their impact on monetary policy and international payments</w:t>
            </w:r>
          </w:p>
          <w:p w:rsidR="00A158FE" w:rsidRPr="007234A4" w:rsidRDefault="00A158FE" w:rsidP="00203547">
            <w:pPr>
              <w:pStyle w:val="Odstavecseseznamem"/>
              <w:numPr>
                <w:ilvl w:val="0"/>
                <w:numId w:val="38"/>
              </w:numPr>
              <w:ind w:left="247" w:hanging="247"/>
              <w:jc w:val="both"/>
            </w:pPr>
            <w:r w:rsidRPr="007234A4">
              <w:t xml:space="preserve">Digital Crypto Currency as a Mean of Financial Investments </w:t>
            </w:r>
          </w:p>
          <w:p w:rsidR="00A158FE" w:rsidRDefault="00A158FE" w:rsidP="00203547">
            <w:pPr>
              <w:pStyle w:val="Odstavecseseznamem"/>
              <w:numPr>
                <w:ilvl w:val="0"/>
                <w:numId w:val="38"/>
              </w:numPr>
              <w:ind w:left="247" w:hanging="247"/>
              <w:jc w:val="both"/>
            </w:pPr>
            <w:r w:rsidRPr="007234A4">
              <w:t>Modern Financial Investment Instruments on International Financial Markets</w:t>
            </w:r>
          </w:p>
          <w:p w:rsidR="00A158FE" w:rsidRPr="0008104F" w:rsidRDefault="00A158FE" w:rsidP="00203547">
            <w:pPr>
              <w:pStyle w:val="Odstavecseseznamem"/>
              <w:numPr>
                <w:ilvl w:val="0"/>
                <w:numId w:val="38"/>
              </w:numPr>
              <w:ind w:left="247" w:hanging="247"/>
              <w:jc w:val="both"/>
            </w:pPr>
            <w:r w:rsidRPr="0008104F">
              <w:rPr>
                <w:color w:val="000000" w:themeColor="text1"/>
                <w:shd w:val="clear" w:color="auto" w:fill="FFFFFF"/>
                <w:lang w:val="en-GB"/>
              </w:rPr>
              <w:t>Innovations and Performance of Financial Services Companies in FinTech era</w:t>
            </w:r>
          </w:p>
          <w:p w:rsidR="00A158FE" w:rsidRPr="007234A4" w:rsidRDefault="00A158FE" w:rsidP="00203547">
            <w:pPr>
              <w:pStyle w:val="Odstavecseseznamem"/>
              <w:numPr>
                <w:ilvl w:val="0"/>
                <w:numId w:val="38"/>
              </w:numPr>
              <w:ind w:left="247" w:hanging="247"/>
              <w:jc w:val="both"/>
            </w:pPr>
            <w:r>
              <w:rPr>
                <w:color w:val="000000" w:themeColor="text1"/>
                <w:shd w:val="clear" w:color="auto" w:fill="FFFFFF"/>
                <w:lang w:val="en-GB"/>
              </w:rPr>
              <w:t>The Possibilities and Limits of using IFRS</w:t>
            </w:r>
          </w:p>
          <w:p w:rsidR="00A158FE" w:rsidRPr="007234A4" w:rsidRDefault="00A158FE" w:rsidP="00203547">
            <w:pPr>
              <w:pStyle w:val="Odstavecseseznamem"/>
              <w:numPr>
                <w:ilvl w:val="0"/>
                <w:numId w:val="38"/>
              </w:numPr>
              <w:ind w:left="247" w:hanging="247"/>
              <w:jc w:val="both"/>
            </w:pPr>
            <w:r w:rsidRPr="007234A4">
              <w:t>Tax and Financial Aspects of Shared Economy</w:t>
            </w:r>
            <w:r w:rsidRPr="007234A4" w:rsidDel="00617355">
              <w:t xml:space="preserve"> </w:t>
            </w:r>
          </w:p>
          <w:p w:rsidR="00A158FE" w:rsidRPr="007234A4" w:rsidRDefault="00A158FE" w:rsidP="00203547">
            <w:pPr>
              <w:pStyle w:val="Odstavecseseznamem"/>
              <w:numPr>
                <w:ilvl w:val="0"/>
                <w:numId w:val="38"/>
              </w:numPr>
              <w:ind w:left="247" w:hanging="247"/>
              <w:jc w:val="both"/>
            </w:pPr>
            <w:r w:rsidRPr="007234A4">
              <w:t>Financial Performance Measurement and Management of Clusters</w:t>
            </w:r>
          </w:p>
          <w:p w:rsidR="00A158FE" w:rsidRPr="007234A4" w:rsidRDefault="00A158FE" w:rsidP="00203547">
            <w:pPr>
              <w:pStyle w:val="Odstavecseseznamem"/>
              <w:numPr>
                <w:ilvl w:val="0"/>
                <w:numId w:val="38"/>
              </w:numPr>
              <w:ind w:left="247" w:hanging="247"/>
              <w:jc w:val="both"/>
            </w:pPr>
            <w:r w:rsidRPr="007234A4">
              <w:t>New Trends in the Measurement and Management of Corporate Financial Performance</w:t>
            </w:r>
          </w:p>
          <w:p w:rsidR="00A158FE" w:rsidRPr="007234A4" w:rsidRDefault="00A158FE" w:rsidP="00203547">
            <w:pPr>
              <w:pStyle w:val="Odstavecseseznamem"/>
              <w:numPr>
                <w:ilvl w:val="0"/>
                <w:numId w:val="38"/>
              </w:numPr>
              <w:ind w:left="247" w:hanging="247"/>
              <w:jc w:val="both"/>
            </w:pPr>
            <w:r w:rsidRPr="007234A4">
              <w:t>Financial Technologies in the Corporate Finance Management</w:t>
            </w:r>
          </w:p>
          <w:p w:rsidR="00A158FE" w:rsidRDefault="00A158FE" w:rsidP="00203547">
            <w:pPr>
              <w:pStyle w:val="Odstavecseseznamem"/>
              <w:numPr>
                <w:ilvl w:val="0"/>
                <w:numId w:val="38"/>
              </w:numPr>
              <w:ind w:left="247" w:hanging="247"/>
              <w:jc w:val="both"/>
            </w:pPr>
            <w:r w:rsidRPr="007234A4">
              <w:t>Risk and Investment Decision Making in the Terms of Industry 4.0</w:t>
            </w:r>
          </w:p>
          <w:p w:rsidR="00A158FE" w:rsidRPr="006D79BB" w:rsidRDefault="00A158FE" w:rsidP="00203547">
            <w:pPr>
              <w:pStyle w:val="Odstavecseseznamem"/>
              <w:numPr>
                <w:ilvl w:val="0"/>
                <w:numId w:val="38"/>
              </w:numPr>
              <w:ind w:left="247" w:hanging="247"/>
              <w:jc w:val="both"/>
            </w:pPr>
            <w:r>
              <w:t>Trends in Using Financial Controlling Tools</w:t>
            </w:r>
          </w:p>
        </w:tc>
      </w:tr>
    </w:tbl>
    <w:p w:rsidR="00A158FE" w:rsidRPr="00422F29" w:rsidRDefault="00A158FE" w:rsidP="00A158FE"/>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t>Microeconomics III</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20p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20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 xml:space="preserve">zkouška </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r>
              <w:t>Požadavky ke zkoušce: z</w:t>
            </w:r>
            <w:r w:rsidRPr="007817DF">
              <w:t>kouška formou vědecké rozpravy na základě zpracované seminární práce.</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doc. Ing. Zuzana Dohnalová,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496D22">
              <w:t xml:space="preserve">Garant se podílí na přednášení v rozsahu 100 </w:t>
            </w:r>
            <w:r>
              <w:t>%.</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pPr>
              <w:jc w:val="both"/>
            </w:pPr>
            <w:r>
              <w:t>doc. Ing. Zuzana Dohnalová, Ph.D. - přednášející (100%)</w:t>
            </w:r>
          </w:p>
        </w:tc>
      </w:tr>
      <w:tr w:rsidR="00A158FE" w:rsidTr="00203547">
        <w:trPr>
          <w:trHeight w:val="19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189"/>
        </w:trPr>
        <w:tc>
          <w:tcPr>
            <w:tcW w:w="9855" w:type="dxa"/>
            <w:gridSpan w:val="8"/>
            <w:tcBorders>
              <w:top w:val="nil"/>
              <w:bottom w:val="single" w:sz="12" w:space="0" w:color="auto"/>
            </w:tcBorders>
          </w:tcPr>
          <w:p w:rsidR="00A158FE" w:rsidRDefault="00A158FE" w:rsidP="00203547">
            <w:pPr>
              <w:jc w:val="both"/>
            </w:pPr>
            <w:r>
              <w:t>Předmět Microeconomics III je určen studentům doktorského studia v rámci studia obecné ekonomické teorie. Navazuje na poznatky magisterského studia a dále je rozvíjí. Cílem předmětu je zprostředkovat studentům hlubší pochopení mikroekonomických souvislostí a analytického aparátu, který je základem při objasňování chování a rozhodování spotřebitelů a firem. Student se rovněž seznámí s moderními přístupy k mikroekonomické teorii, a to s ekonomií informaci a teorii blahobytu.</w:t>
            </w:r>
          </w:p>
          <w:p w:rsidR="00A158FE" w:rsidRDefault="00A158FE" w:rsidP="00203547">
            <w:pPr>
              <w:pStyle w:val="Odstavecseseznamem"/>
              <w:numPr>
                <w:ilvl w:val="0"/>
                <w:numId w:val="1"/>
              </w:numPr>
              <w:ind w:left="389" w:hanging="284"/>
              <w:jc w:val="both"/>
            </w:pPr>
            <w:r>
              <w:t>Metodologie ekonomické teorie.</w:t>
            </w:r>
          </w:p>
          <w:p w:rsidR="00A158FE" w:rsidRDefault="00A158FE" w:rsidP="00203547">
            <w:pPr>
              <w:pStyle w:val="Odstavecseseznamem"/>
              <w:numPr>
                <w:ilvl w:val="0"/>
                <w:numId w:val="1"/>
              </w:numPr>
              <w:ind w:left="389" w:hanging="284"/>
              <w:jc w:val="both"/>
            </w:pPr>
            <w:r>
              <w:t>Analytický aparát mikroekonomie.</w:t>
            </w:r>
          </w:p>
          <w:p w:rsidR="00A158FE" w:rsidRDefault="00A158FE" w:rsidP="00203547">
            <w:pPr>
              <w:pStyle w:val="Odstavecseseznamem"/>
              <w:numPr>
                <w:ilvl w:val="0"/>
                <w:numId w:val="1"/>
              </w:numPr>
              <w:ind w:left="389" w:hanging="284"/>
              <w:jc w:val="both"/>
            </w:pPr>
            <w:r>
              <w:t>Systematický rozbor chování poptávkové strany tržního mechanizmu.</w:t>
            </w:r>
          </w:p>
          <w:p w:rsidR="00A158FE" w:rsidRDefault="00A158FE" w:rsidP="00203547">
            <w:pPr>
              <w:pStyle w:val="Odstavecseseznamem"/>
              <w:numPr>
                <w:ilvl w:val="0"/>
                <w:numId w:val="1"/>
              </w:numPr>
              <w:ind w:left="389" w:hanging="284"/>
              <w:jc w:val="both"/>
            </w:pPr>
            <w:r>
              <w:t>Systematický rozbor chování nabídkové strany tržního mechanizmu.</w:t>
            </w:r>
          </w:p>
          <w:p w:rsidR="00A158FE" w:rsidRDefault="00A158FE" w:rsidP="00203547">
            <w:pPr>
              <w:pStyle w:val="Odstavecseseznamem"/>
              <w:numPr>
                <w:ilvl w:val="0"/>
                <w:numId w:val="1"/>
              </w:numPr>
              <w:ind w:left="389" w:hanging="284"/>
              <w:jc w:val="both"/>
            </w:pPr>
            <w:r>
              <w:t>Alternativní teorie firmy.</w:t>
            </w:r>
          </w:p>
          <w:p w:rsidR="00A158FE" w:rsidRDefault="00A158FE" w:rsidP="00203547">
            <w:pPr>
              <w:pStyle w:val="Odstavecseseznamem"/>
              <w:numPr>
                <w:ilvl w:val="0"/>
                <w:numId w:val="1"/>
              </w:numPr>
              <w:ind w:left="389" w:hanging="284"/>
              <w:jc w:val="both"/>
            </w:pPr>
            <w:r>
              <w:t>Tržní rovnováha a tržní selhání.</w:t>
            </w:r>
          </w:p>
          <w:p w:rsidR="00A158FE" w:rsidRDefault="00A158FE" w:rsidP="00203547">
            <w:pPr>
              <w:pStyle w:val="Odstavecseseznamem"/>
              <w:numPr>
                <w:ilvl w:val="0"/>
                <w:numId w:val="1"/>
              </w:numPr>
              <w:ind w:left="389" w:hanging="284"/>
              <w:jc w:val="both"/>
            </w:pPr>
            <w:r>
              <w:t>Ekonomie blahobytu.</w:t>
            </w:r>
          </w:p>
          <w:p w:rsidR="00A158FE" w:rsidRDefault="00A158FE" w:rsidP="00203547">
            <w:pPr>
              <w:pStyle w:val="Odstavecseseznamem"/>
              <w:numPr>
                <w:ilvl w:val="0"/>
                <w:numId w:val="1"/>
              </w:numPr>
              <w:ind w:left="389" w:hanging="284"/>
              <w:jc w:val="both"/>
            </w:pPr>
            <w:r>
              <w:t>Ekonomie informací.</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Default="00A158FE" w:rsidP="00203547">
            <w:pPr>
              <w:jc w:val="both"/>
              <w:rPr>
                <w:b/>
              </w:rPr>
            </w:pPr>
            <w:r w:rsidRPr="002658B2">
              <w:rPr>
                <w:b/>
              </w:rPr>
              <w:t>Povinná</w:t>
            </w:r>
            <w:r>
              <w:rPr>
                <w:b/>
              </w:rPr>
              <w:t xml:space="preserve"> literatura</w:t>
            </w:r>
          </w:p>
          <w:p w:rsidR="00A158FE" w:rsidRDefault="00A158FE" w:rsidP="00203547">
            <w:pPr>
              <w:jc w:val="both"/>
            </w:pPr>
            <w:r w:rsidRPr="00693319">
              <w:t>PINDYCK, S.</w:t>
            </w:r>
            <w:r>
              <w:t xml:space="preserve"> </w:t>
            </w:r>
            <w:r w:rsidRPr="00693319">
              <w:t>R., RUBINFELD L.</w:t>
            </w:r>
            <w:r>
              <w:t xml:space="preserve"> </w:t>
            </w:r>
            <w:r w:rsidRPr="00693319">
              <w:t xml:space="preserve">D. </w:t>
            </w:r>
            <w:r w:rsidRPr="00056B7C">
              <w:rPr>
                <w:i/>
              </w:rPr>
              <w:t>Microeconomics</w:t>
            </w:r>
            <w:r>
              <w:t xml:space="preserve">. Eight edition, </w:t>
            </w:r>
            <w:r w:rsidRPr="00693319">
              <w:t>Pearson</w:t>
            </w:r>
            <w:r>
              <w:t xml:space="preserve">, </w:t>
            </w:r>
            <w:r w:rsidRPr="00693319">
              <w:t>2013</w:t>
            </w:r>
            <w:r>
              <w:t>, 743 s. ISBN</w:t>
            </w:r>
            <w:r w:rsidRPr="00693319">
              <w:t xml:space="preserve"> 978-0-13-304170</w:t>
            </w:r>
            <w:r>
              <w:t>.</w:t>
            </w:r>
          </w:p>
          <w:p w:rsidR="00A158FE" w:rsidRDefault="00A158FE" w:rsidP="00203547">
            <w:pPr>
              <w:jc w:val="both"/>
            </w:pPr>
            <w:r w:rsidRPr="00693319">
              <w:t xml:space="preserve">VARIAN, R. H. </w:t>
            </w:r>
            <w:r w:rsidRPr="00693319">
              <w:rPr>
                <w:i/>
              </w:rPr>
              <w:t>Intermediate Microeconomics a Modern Approach</w:t>
            </w:r>
            <w:r w:rsidRPr="00693319">
              <w:t xml:space="preserve">. </w:t>
            </w:r>
            <w:proofErr w:type="gramStart"/>
            <w:r w:rsidRPr="00693319">
              <w:t>W.W.</w:t>
            </w:r>
            <w:proofErr w:type="gramEnd"/>
            <w:r w:rsidRPr="00693319">
              <w:t xml:space="preserve"> Norton &amp; Company; 9th Revised edition edition, 2014</w:t>
            </w:r>
            <w:r>
              <w:t>, 739 s.</w:t>
            </w:r>
            <w:r w:rsidRPr="00693319">
              <w:t xml:space="preserve"> ISBN 0393920771</w:t>
            </w:r>
            <w:r>
              <w:t>.</w:t>
            </w:r>
          </w:p>
          <w:p w:rsidR="00A158FE" w:rsidRDefault="00A158FE" w:rsidP="00203547">
            <w:pPr>
              <w:jc w:val="both"/>
              <w:rPr>
                <w:b/>
              </w:rPr>
            </w:pPr>
            <w:r w:rsidRPr="002658B2">
              <w:rPr>
                <w:b/>
              </w:rPr>
              <w:t>Doporučená literatura</w:t>
            </w:r>
          </w:p>
          <w:p w:rsidR="00A158FE" w:rsidRDefault="00A158FE" w:rsidP="00203547">
            <w:pPr>
              <w:jc w:val="both"/>
            </w:pPr>
            <w:r>
              <w:t xml:space="preserve">MATEER,D., COPPOCK,L. </w:t>
            </w:r>
            <w:r w:rsidRPr="00E17A7E">
              <w:rPr>
                <w:i/>
              </w:rPr>
              <w:t>Principles of Microeconomics</w:t>
            </w:r>
            <w:r>
              <w:t xml:space="preserve">. </w:t>
            </w:r>
            <w:proofErr w:type="gramStart"/>
            <w:r w:rsidRPr="00693319">
              <w:t>W.W.</w:t>
            </w:r>
            <w:proofErr w:type="gramEnd"/>
            <w:r w:rsidRPr="00693319">
              <w:t xml:space="preserve"> Norton</w:t>
            </w:r>
            <w:r>
              <w:t xml:space="preserve"> &amp; Company. 2013. ISBN 978-0393935769.</w:t>
            </w:r>
          </w:p>
          <w:p w:rsidR="00A158FE" w:rsidRDefault="00A158FE" w:rsidP="00203547">
            <w:pPr>
              <w:jc w:val="both"/>
            </w:pP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20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903"/>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t>Macroeconomics III</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20p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20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k</w:t>
            </w:r>
            <w:r w:rsidRPr="00DA757B">
              <w:t>olokvium (z</w:t>
            </w:r>
            <w:r>
              <w:t>kouška formou vědecké rozpravy)</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Pr="00897246" w:rsidRDefault="00A158FE" w:rsidP="00203547">
            <w:pPr>
              <w:jc w:val="both"/>
            </w:pPr>
            <w:r w:rsidRPr="00897246">
              <w:t xml:space="preserve">Způsob zakončení předmětu – </w:t>
            </w:r>
            <w:r>
              <w:t>ústní kolokvium</w:t>
            </w:r>
          </w:p>
          <w:p w:rsidR="00A158FE" w:rsidRDefault="00A158FE" w:rsidP="00203547">
            <w:pPr>
              <w:jc w:val="both"/>
            </w:pPr>
            <w:r w:rsidRPr="00897246">
              <w:t xml:space="preserve">Požadavky na </w:t>
            </w:r>
            <w:r>
              <w:t>přihlášení ke kolokviu</w:t>
            </w:r>
            <w:r w:rsidRPr="00897246">
              <w:t xml:space="preserve"> - vypracování seminární práce </w:t>
            </w:r>
            <w:r>
              <w:t xml:space="preserve">na téma doktorandovy disertační práce </w:t>
            </w:r>
            <w:r w:rsidRPr="00897246">
              <w:t xml:space="preserve">dle </w:t>
            </w:r>
            <w:r>
              <w:t>požadavků vyučujícího, kde v bodech naznačí</w:t>
            </w:r>
            <w:r w:rsidRPr="002E365C">
              <w:t xml:space="preserve"> ekonomické teorie, na kterých bude práce založena</w:t>
            </w:r>
            <w:r>
              <w:t xml:space="preserve">, a jak </w:t>
            </w:r>
            <w:r w:rsidRPr="002E365C">
              <w:t>současn</w:t>
            </w:r>
            <w:r>
              <w:t>ý makroekonomický vývoj a</w:t>
            </w:r>
            <w:r w:rsidRPr="002E365C">
              <w:t xml:space="preserve"> národohospodářská politika ovlivňuje doktorandem řešený problém v jeho disertační práci</w:t>
            </w:r>
            <w:r>
              <w:t>.</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doc. Ing. Jena Švarcová,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496D22">
              <w:t xml:space="preserve">Garant se podílí na přednášení v rozsahu 100 </w:t>
            </w:r>
            <w:r>
              <w:t>%.</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pPr>
              <w:jc w:val="both"/>
            </w:pPr>
            <w:r>
              <w:t>doc. Ing. Jena Švarcová, Ph.D. – přednáška (100%)</w:t>
            </w:r>
          </w:p>
        </w:tc>
      </w:tr>
      <w:tr w:rsidR="00A158FE" w:rsidTr="00203547">
        <w:trPr>
          <w:trHeight w:val="267"/>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117"/>
        </w:trPr>
        <w:tc>
          <w:tcPr>
            <w:tcW w:w="9855" w:type="dxa"/>
            <w:gridSpan w:val="8"/>
            <w:tcBorders>
              <w:top w:val="nil"/>
              <w:bottom w:val="single" w:sz="12" w:space="0" w:color="auto"/>
            </w:tcBorders>
          </w:tcPr>
          <w:p w:rsidR="00A158FE" w:rsidRDefault="00A158FE" w:rsidP="00203547">
            <w:pPr>
              <w:jc w:val="both"/>
            </w:pPr>
            <w:r>
              <w:t>P</w:t>
            </w:r>
            <w:r w:rsidRPr="006579EB">
              <w:t>ředmět</w:t>
            </w:r>
            <w:r>
              <w:t xml:space="preserve"> Makroekonomie III v doktorském studiu</w:t>
            </w:r>
            <w:r w:rsidRPr="006579EB">
              <w:t xml:space="preserve"> navazuje na </w:t>
            </w:r>
            <w:r>
              <w:t xml:space="preserve">úroveň znalostí </w:t>
            </w:r>
            <w:r w:rsidRPr="006579EB">
              <w:t>ekonomick</w:t>
            </w:r>
            <w:r>
              <w:t>ých</w:t>
            </w:r>
            <w:r w:rsidRPr="006579EB">
              <w:t xml:space="preserve"> teori</w:t>
            </w:r>
            <w:r>
              <w:t>í</w:t>
            </w:r>
            <w:r w:rsidRPr="006579EB">
              <w:t xml:space="preserve"> </w:t>
            </w:r>
            <w:r>
              <w:t xml:space="preserve">získaných v magisterském studiu. </w:t>
            </w:r>
            <w:r w:rsidRPr="006579EB">
              <w:t xml:space="preserve">Obsahově je tento předmět zaměřen na rozšíření dosavadních poznatků, na propojení ekonomické teorie s vhodnou národohospodářskou politikou a aplikačním využitím pro výzkumy v rámci přípravy disertační práce. </w:t>
            </w:r>
            <w:r w:rsidRPr="006579EB">
              <w:br/>
              <w:t>Cílem kurzu je dosažení úrovně, aby student doktorandského studia dokázal podepřít svoji disertační práci ekonomickou teorií a teorií hospodářské politiky</w:t>
            </w:r>
            <w:r>
              <w:t>.</w:t>
            </w:r>
          </w:p>
          <w:p w:rsidR="00A158FE" w:rsidRDefault="00A158FE" w:rsidP="00203547">
            <w:pPr>
              <w:jc w:val="both"/>
            </w:pPr>
            <w:r>
              <w:t>Okruhy makroekonomické teorie:</w:t>
            </w:r>
          </w:p>
          <w:p w:rsidR="00A158FE" w:rsidRDefault="00A158FE" w:rsidP="00203547">
            <w:pPr>
              <w:pStyle w:val="Odstavecseseznamem"/>
              <w:numPr>
                <w:ilvl w:val="0"/>
                <w:numId w:val="4"/>
              </w:numPr>
              <w:tabs>
                <w:tab w:val="left" w:pos="244"/>
              </w:tabs>
              <w:ind w:left="244" w:hanging="244"/>
              <w:jc w:val="both"/>
            </w:pPr>
            <w:r w:rsidRPr="006579EB">
              <w:t>Vliv makroekonomických ukazatelů na řízení podniků (hospodářsk</w:t>
            </w:r>
            <w:r>
              <w:t>ý</w:t>
            </w:r>
            <w:r w:rsidRPr="006579EB">
              <w:t xml:space="preserve"> cyklu</w:t>
            </w:r>
            <w:r>
              <w:t>s</w:t>
            </w:r>
            <w:r w:rsidRPr="006579EB">
              <w:t>, stav nezaměstnanosti a míra inflace, stav deficitu státního rozpočtu, zadluženost státu,</w:t>
            </w:r>
            <w:r>
              <w:t xml:space="preserve"> výše diskontní a úrokové míry). </w:t>
            </w:r>
          </w:p>
          <w:p w:rsidR="00A158FE" w:rsidRDefault="00A158FE" w:rsidP="00203547">
            <w:pPr>
              <w:pStyle w:val="Odstavecseseznamem"/>
              <w:numPr>
                <w:ilvl w:val="0"/>
                <w:numId w:val="4"/>
              </w:numPr>
              <w:tabs>
                <w:tab w:val="left" w:pos="244"/>
              </w:tabs>
              <w:ind w:left="244" w:hanging="244"/>
              <w:jc w:val="both"/>
            </w:pPr>
            <w:r>
              <w:t>Přehled metodických změn výpočtu makroekonomických agregátů (např. metodické změny v mezinárodním systému národních účtů a jejich promítnutí do evropské a české metodiky výpočtu HDP a dalších ukazatelů).</w:t>
            </w:r>
          </w:p>
          <w:p w:rsidR="00A158FE" w:rsidRDefault="00A158FE" w:rsidP="00203547">
            <w:pPr>
              <w:pStyle w:val="Odstavecseseznamem"/>
              <w:numPr>
                <w:ilvl w:val="0"/>
                <w:numId w:val="4"/>
              </w:numPr>
              <w:tabs>
                <w:tab w:val="left" w:pos="244"/>
              </w:tabs>
              <w:ind w:left="244" w:hanging="244"/>
              <w:jc w:val="both"/>
            </w:pPr>
            <w:r w:rsidRPr="006579EB">
              <w:t>Vliv monetární po</w:t>
            </w:r>
            <w:r>
              <w:t xml:space="preserve">litiky na řízení podniků </w:t>
            </w:r>
            <w:r w:rsidRPr="006579EB">
              <w:t>(pohybu peněžní zásoby, regulace diskontní a úrokové míry, regulace povinných a minimálních</w:t>
            </w:r>
            <w:r>
              <w:t xml:space="preserve"> rezerv, úpravy směnného kurzu).</w:t>
            </w:r>
          </w:p>
          <w:p w:rsidR="00A158FE" w:rsidRDefault="00A158FE" w:rsidP="00203547">
            <w:pPr>
              <w:pStyle w:val="Odstavecseseznamem"/>
              <w:numPr>
                <w:ilvl w:val="0"/>
                <w:numId w:val="4"/>
              </w:numPr>
              <w:tabs>
                <w:tab w:val="left" w:pos="244"/>
              </w:tabs>
              <w:ind w:left="244" w:hanging="244"/>
              <w:jc w:val="both"/>
            </w:pPr>
            <w:r w:rsidRPr="006579EB">
              <w:t>Vliv fiskální politiky na řízení podniků formou daňové politiky,</w:t>
            </w:r>
            <w:r>
              <w:t xml:space="preserve"> regulací vládních výdajů atd. </w:t>
            </w:r>
          </w:p>
          <w:p w:rsidR="00A158FE" w:rsidRDefault="00A158FE" w:rsidP="00203547">
            <w:pPr>
              <w:tabs>
                <w:tab w:val="left" w:pos="389"/>
              </w:tabs>
              <w:jc w:val="both"/>
            </w:pPr>
            <w:r w:rsidRPr="006579EB">
              <w:t>Pohyby na kapitálovém trhu a jejich vliv na podnikovou sféru.</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2658B2" w:rsidRDefault="00A158FE" w:rsidP="00203547">
            <w:pPr>
              <w:jc w:val="both"/>
              <w:rPr>
                <w:b/>
              </w:rPr>
            </w:pPr>
            <w:r w:rsidRPr="002658B2">
              <w:rPr>
                <w:b/>
              </w:rPr>
              <w:t>Povinná</w:t>
            </w:r>
            <w:r>
              <w:rPr>
                <w:b/>
              </w:rPr>
              <w:t xml:space="preserve"> literatura</w:t>
            </w:r>
          </w:p>
          <w:p w:rsidR="00A158FE" w:rsidRDefault="00A158FE" w:rsidP="00203547">
            <w:pPr>
              <w:jc w:val="both"/>
            </w:pPr>
            <w:r>
              <w:t xml:space="preserve">MANKIW, N. G., TAYLOR, M. P. </w:t>
            </w:r>
            <w:r>
              <w:rPr>
                <w:i/>
                <w:iCs/>
              </w:rPr>
              <w:t>Macroeconomics</w:t>
            </w:r>
            <w:r>
              <w:t>. 3rd ed. Andover: Cengage Learning, 2014, 451 s. ISBN 978-1-4080-8197-6.</w:t>
            </w:r>
          </w:p>
          <w:p w:rsidR="00A158FE" w:rsidRDefault="00A158FE" w:rsidP="00203547">
            <w:pPr>
              <w:jc w:val="both"/>
            </w:pPr>
            <w:r>
              <w:t xml:space="preserve">SCHILLER, B. R. </w:t>
            </w:r>
            <w:r>
              <w:rPr>
                <w:i/>
                <w:iCs/>
              </w:rPr>
              <w:t>Essentials of economics</w:t>
            </w:r>
            <w:r>
              <w:t>. 10th edition. Dubuque, IA: McGraw-Hill Education, 2016. ISBN 978-1259235702</w:t>
            </w:r>
          </w:p>
          <w:p w:rsidR="00A158FE" w:rsidRDefault="00A158FE" w:rsidP="00203547">
            <w:pPr>
              <w:jc w:val="both"/>
              <w:rPr>
                <w:b/>
              </w:rPr>
            </w:pPr>
            <w:r w:rsidRPr="002658B2">
              <w:rPr>
                <w:b/>
              </w:rPr>
              <w:t>Doporučená literatura</w:t>
            </w:r>
          </w:p>
          <w:p w:rsidR="00A158FE" w:rsidRDefault="00A158FE" w:rsidP="00203547">
            <w:pPr>
              <w:jc w:val="both"/>
            </w:pPr>
            <w:r>
              <w:t xml:space="preserve">KRUGMAN, P. R., WELLS, R. </w:t>
            </w:r>
            <w:r>
              <w:rPr>
                <w:i/>
                <w:iCs/>
              </w:rPr>
              <w:t>Macroeconomics</w:t>
            </w:r>
            <w:r>
              <w:t>. Fourth edition. New York: Worth Publishers, 2015, 595 s. ISBN 978-1-4641-1037-5.</w:t>
            </w:r>
          </w:p>
          <w:p w:rsidR="00A158FE" w:rsidRDefault="00A158FE" w:rsidP="00203547">
            <w:pPr>
              <w:jc w:val="both"/>
            </w:pPr>
            <w:r>
              <w:t xml:space="preserve">MANKIW, N. G. </w:t>
            </w:r>
            <w:r>
              <w:rPr>
                <w:i/>
                <w:iCs/>
              </w:rPr>
              <w:t>Macroeconomics</w:t>
            </w:r>
            <w:r>
              <w:t>. 8th ed., international version. Houndmills, Basingstoke: Worth Publishers/Palgrawe Macmillan, 2013, 623 p. ISBN 978-1-4641-2167-8.</w:t>
            </w:r>
          </w:p>
          <w:p w:rsidR="00A158FE" w:rsidRDefault="00A158FE" w:rsidP="00203547">
            <w:pPr>
              <w:jc w:val="both"/>
            </w:pPr>
            <w:r w:rsidRPr="004959B9">
              <w:rPr>
                <w:i/>
              </w:rPr>
              <w:t>System of National Accounts 2008.</w:t>
            </w:r>
            <w:r>
              <w:t xml:space="preserve"> United Nations. 2010, 722 p. ISBN 9789210544603. </w:t>
            </w:r>
          </w:p>
          <w:p w:rsidR="00A158FE" w:rsidRDefault="00A158FE" w:rsidP="00203547">
            <w:pPr>
              <w:jc w:val="both"/>
            </w:pPr>
            <w:r w:rsidRPr="00CF032A">
              <w:t>http://dx.doi.org/10.18356/4fa11624-en</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20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94"/>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F2780F">
              <w:rPr>
                <w:bCs/>
                <w:szCs w:val="24"/>
              </w:rPr>
              <w:t>Research Methodology</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40p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40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Ústní zkouška formou kolokvia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421807" w:rsidRDefault="00421807" w:rsidP="00421807">
            <w:pPr>
              <w:jc w:val="both"/>
            </w:pPr>
            <w:r>
              <w:t>Způsob ukončení předmětu: zkouška</w:t>
            </w:r>
          </w:p>
          <w:p w:rsidR="00A158FE" w:rsidRDefault="00421807" w:rsidP="00421807">
            <w:pPr>
              <w:jc w:val="both"/>
            </w:pPr>
            <w:r>
              <w:t xml:space="preserve">Požadavky ke zkoušce: </w:t>
            </w:r>
            <w:r w:rsidRPr="00674CC7">
              <w:t>Pro absolvování předmětu je potřebné zpracovat a prezentovat seminární práci, která obsahuje: předpokládaný název disertační práce, formulaci výzkumného tématu, zpracovanou kritickou literární rešerši vztahující se k tématu, formulaci výzkumných otázek a cílů disertační práce, navržené hypotézy, metody výzkumu a očekávané přínosy disertační práce pro rozvoj vědeckého oboru a pro praxi. Student prokáže rovněž schopnost aplikovat znalosti využití matematicko-statistických metod na konkrétním příkladu vztahujícím se k tématu disertační práce s využitím získaných nebo smyšlených dat. Kompletní seminární práce musí být zaslána nejpozději 10 dnů před konáním ústní zkoušky</w:t>
            </w:r>
            <w:r>
              <w:t xml:space="preserve"> na referát výzkumu</w:t>
            </w:r>
            <w:r w:rsidRPr="00674CC7">
              <w:t xml:space="preserve"> v elektronické podobě. Ústní zkouška má podobu kolokvia, student prezentuje a obhajuje obsah své seminární práce a reaguje na otázky odpovídající přednášené látce.</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prof. Dr. Ing. Drahomíra Pavelková</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t xml:space="preserve">Garant předmětu se zapojuje do výuky v rámci přednášek zaměřených na oblast filozofie výzkumu, výzkumných přístupů, formulace výzkumného tématu, designu výzkumu, metod výzkumu, struktury disertační práce a prezentace výzkumu. </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pPr>
              <w:jc w:val="both"/>
            </w:pPr>
            <w:r>
              <w:t>prof. Dr. Ing. Drahomíra Pavelková (60%) – metodologie výzkumu; Ing. Lubor Homolka, Ph.D. (30%) – statistické metody zpracování dat; PhDr. Ondřej Fabián (10%) – informační zdroje, publikační aktivity</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938"/>
        </w:trPr>
        <w:tc>
          <w:tcPr>
            <w:tcW w:w="9855" w:type="dxa"/>
            <w:gridSpan w:val="8"/>
            <w:tcBorders>
              <w:top w:val="nil"/>
              <w:bottom w:val="single" w:sz="4" w:space="0" w:color="auto"/>
            </w:tcBorders>
          </w:tcPr>
          <w:p w:rsidR="00A158FE" w:rsidRDefault="00A158FE" w:rsidP="00203547">
            <w:pPr>
              <w:jc w:val="both"/>
            </w:pPr>
            <w:r w:rsidRPr="003D278D">
              <w:t xml:space="preserve">Předmět se zabývá problematikou vědecké práce, jejími metodami a specifiky v oblasti společenských věd se zaměřením na oblast ekonomiky a managementu a v oblasti průmyslového inženýrství. Studenti jsou seznámeni s možnostmi využití informačních zdrojů pro vědu a výzkum, prezentací výsledků výzkumu, metodikou hodnocení výsledků výzkumu a jeho financováním a ochranou duševního vlastnictví. V rámci výuky se studenti seznámí </w:t>
            </w:r>
            <w:r>
              <w:t>s</w:t>
            </w:r>
            <w:r w:rsidRPr="003D278D">
              <w:t xml:space="preserve"> výzkumnou filozofií a přístupy, </w:t>
            </w:r>
            <w:r>
              <w:br/>
            </w:r>
            <w:r w:rsidRPr="003D278D">
              <w:t xml:space="preserve">s designem výzkumu a výběrem výzkumné strategie (metodami výzkumu). Naučí se, jaké techniky zvolit pro sběr dat </w:t>
            </w:r>
            <w:r>
              <w:br/>
            </w:r>
            <w:r w:rsidRPr="003D278D">
              <w:t xml:space="preserve">a jak získaná data zpracovat a analyzovat. Důraz je kladen na nastavení designu analýzy s ohledem na replikovatelnost výstupů a analýzy síly testu. </w:t>
            </w:r>
            <w:r>
              <w:t>Studenti jsou</w:t>
            </w:r>
            <w:r w:rsidRPr="003D278D">
              <w:t xml:space="preserve"> seznámeni s principy psaní disertační práce a je</w:t>
            </w:r>
            <w:r>
              <w:t>jí strukturou. Diskutovány jsou</w:t>
            </w:r>
            <w:r w:rsidRPr="003D278D">
              <w:t xml:space="preserve"> rovněž etické principy vědecké práce.</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Výzkum ve společenských vědách, výzkum v oblasti managementu, ekonomiky a průmyslového inženýrství.</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Formulace výzkumného tématu.</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Informační zdroje, literární rešerše.</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Publikační aktivity, struktura vědeckého článku.</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Publikační modely (tradiční, open access, predátorské časopisy).</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Hodnocení vědy a výzkumu v České republice.</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Finanční zdroje pro výzkum, grantové systémy.</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Práva duševního vlastnictví, komercionalizace výsledků výzkumů.</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Filozofie výzkumu.</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Výzkumné přístupy.</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Design výzkumu.</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Metody výzkumu.</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Výběr vzorku.</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Využití sekundárních dat.</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Sběr primárních dat.</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Analýza kvantitativních dat.</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Analýza kvalitativních dat.</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Disertační práce, prezentace výsledků.</w:t>
            </w:r>
          </w:p>
          <w:p w:rsidR="00A158FE" w:rsidRPr="00AD44D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Etické otázky výzkumu.</w:t>
            </w:r>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B131E7" w:rsidRDefault="00A158FE" w:rsidP="00203547">
            <w:pPr>
              <w:rPr>
                <w:color w:val="000000"/>
                <w:lang w:val="en-US" w:eastAsia="en-US"/>
              </w:rPr>
            </w:pPr>
            <w:r>
              <w:rPr>
                <w:b/>
                <w:bCs/>
                <w:color w:val="000000"/>
                <w:lang w:val="en-US" w:eastAsia="en-US"/>
              </w:rPr>
              <w:lastRenderedPageBreak/>
              <w:t>Povinná literatura</w:t>
            </w:r>
          </w:p>
          <w:p w:rsidR="001E72DC" w:rsidRDefault="00421807" w:rsidP="00421807">
            <w:pPr>
              <w:jc w:val="both"/>
              <w:rPr>
                <w:ins w:id="139" w:author="Drahomíra Pavelková" w:date="2019-09-03T22:37:00Z"/>
                <w:color w:val="000000"/>
                <w:lang w:val="en-US" w:eastAsia="en-US"/>
              </w:rPr>
            </w:pPr>
            <w:r w:rsidRPr="00235247">
              <w:rPr>
                <w:color w:val="000000"/>
                <w:lang w:val="en-US" w:eastAsia="en-US"/>
              </w:rPr>
              <w:t>BRYMAN, A. </w:t>
            </w:r>
            <w:r w:rsidRPr="00235247">
              <w:rPr>
                <w:i/>
                <w:iCs/>
                <w:color w:val="000000"/>
                <w:lang w:val="en-US" w:eastAsia="en-US"/>
              </w:rPr>
              <w:t>Social Research Methods</w:t>
            </w:r>
            <w:r w:rsidRPr="00235247">
              <w:rPr>
                <w:color w:val="000000"/>
                <w:lang w:val="en-US" w:eastAsia="en-US"/>
              </w:rPr>
              <w:t>. New York: Oxford University Press, 2012. ISBN 978-0-19-95885-3.</w:t>
            </w:r>
          </w:p>
          <w:p w:rsidR="00421807" w:rsidDel="001E72DC" w:rsidRDefault="001E72DC" w:rsidP="00421807">
            <w:pPr>
              <w:jc w:val="both"/>
              <w:rPr>
                <w:del w:id="140" w:author="Drahomíra Pavelková" w:date="2019-09-03T22:38:00Z"/>
                <w:color w:val="000000"/>
                <w:lang w:val="en-US" w:eastAsia="en-US"/>
              </w:rPr>
            </w:pPr>
            <w:ins w:id="141" w:author="Drahomíra Pavelková" w:date="2019-09-03T22:37:00Z">
              <w:r>
                <w:rPr>
                  <w:color w:val="000000"/>
                  <w:lang w:val="en-US" w:eastAsia="en-US"/>
                </w:rPr>
                <w:t xml:space="preserve">FABIÁN, </w:t>
              </w:r>
            </w:ins>
            <w:ins w:id="142" w:author="Drahomíra Pavelková" w:date="2019-09-03T22:38:00Z">
              <w:r>
                <w:rPr>
                  <w:color w:val="000000"/>
                  <w:lang w:val="en-US" w:eastAsia="en-US"/>
                </w:rPr>
                <w:t>O</w:t>
              </w:r>
            </w:ins>
            <w:del w:id="143" w:author="Drahomíra Pavelková" w:date="2019-09-03T22:38:00Z">
              <w:r w:rsidR="00421807" w:rsidRPr="00235247" w:rsidDel="001E72DC">
                <w:rPr>
                  <w:color w:val="000000"/>
                  <w:lang w:val="en-US" w:eastAsia="en-US"/>
                </w:rPr>
                <w:delText> </w:delText>
              </w:r>
            </w:del>
            <w:ins w:id="144" w:author="Drahomíra Pavelková" w:date="2019-09-03T22:38:00Z">
              <w:r>
                <w:rPr>
                  <w:color w:val="000000" w:themeColor="text1"/>
                </w:rPr>
                <w:t xml:space="preserve">. </w:t>
              </w:r>
            </w:ins>
          </w:p>
          <w:p w:rsidR="001E72DC" w:rsidRPr="001E72DC" w:rsidRDefault="001E72DC">
            <w:pPr>
              <w:jc w:val="both"/>
              <w:rPr>
                <w:ins w:id="145" w:author="Drahomíra Pavelková" w:date="2019-09-03T22:37:00Z"/>
                <w:color w:val="000000" w:themeColor="text1"/>
                <w:rPrChange w:id="146" w:author="Drahomíra Pavelková" w:date="2019-09-03T22:38:00Z">
                  <w:rPr>
                    <w:ins w:id="147" w:author="Drahomíra Pavelková" w:date="2019-09-03T22:37:00Z"/>
                  </w:rPr>
                </w:rPrChange>
              </w:rPr>
              <w:pPrChange w:id="148" w:author="Drahomíra Pavelková" w:date="2019-09-03T22:38:00Z">
                <w:pPr/>
              </w:pPrChange>
            </w:pPr>
            <w:ins w:id="149" w:author="Drahomíra Pavelková" w:date="2019-09-03T22:37:00Z">
              <w:r w:rsidRPr="001E72DC">
                <w:rPr>
                  <w:color w:val="000000" w:themeColor="text1"/>
                  <w:rPrChange w:id="150" w:author="Drahomíra Pavelková" w:date="2019-09-03T22:38:00Z">
                    <w:rPr/>
                  </w:rPrChange>
                </w:rPr>
                <w:fldChar w:fldCharType="begin"/>
              </w:r>
              <w:r w:rsidRPr="001E72DC">
                <w:rPr>
                  <w:color w:val="000000" w:themeColor="text1"/>
                  <w:rPrChange w:id="151" w:author="Drahomíra Pavelková" w:date="2019-09-03T22:38:00Z">
                    <w:rPr/>
                  </w:rPrChange>
                </w:rPr>
                <w:instrText xml:space="preserve"> HYPERLINK "https://portal2.utb.cz/portal/studium/moje-vyuka/program-predmetu.html?pc_phs=-159820208&amp;pc_mode=view&amp;pc_windowid=7077&amp;pc_publicnavigationalstatechanges=AAAAAA**&amp;pc_phase=render&amp;pc_pagenavigationalstate=AAAAAgAENzA3NxMBAAAABAAQQWN0dWFsUG9ydGxldFRhYgAAAAEAATYAEmxpdGVyTGl0ZWlkbm9JbnB1dAAAAAEABjE1NjgwMAAGYWN0aW9uAAAAAQAQYWN0aW9uTGl0UHJlRWRpdAADS1BSAAAAAwAETVVGVQAFNE1WUEUABDIwMTkABDcwNzYTAAAAAAA*&amp;pc_type=portlet&amp;pc_windowstate=normal&amp;pc_navigationalstate=JBPNS_rO0ABXd8ABBBY3R1YWxQb3J0bGV0VGFiAAAAAQABNgAGYWN0aW9uAAAAAQAQYWN0aW9uTGl0UHJlRWRpdAASbGl0ZXJMaXRlaWRub0lucHV0AAAAAQAGMTU2ODAwAANLUFIAAAADAARNVUZVAAU0TVZQRQAEMjAxOQAHX19FT0ZfXw**" \l "prohlizeniAnchor" </w:instrText>
              </w:r>
              <w:r w:rsidRPr="001E72DC">
                <w:rPr>
                  <w:color w:val="000000" w:themeColor="text1"/>
                  <w:rPrChange w:id="152" w:author="Drahomíra Pavelková" w:date="2019-09-03T22:38:00Z">
                    <w:rPr/>
                  </w:rPrChange>
                </w:rPr>
                <w:fldChar w:fldCharType="separate"/>
              </w:r>
              <w:r w:rsidRPr="001E72DC">
                <w:rPr>
                  <w:rStyle w:val="Hypertextovodkaz"/>
                  <w:rFonts w:ascii="Tahoma" w:hAnsi="Tahoma" w:cs="Tahoma"/>
                  <w:b/>
                  <w:bCs/>
                  <w:color w:val="000000" w:themeColor="text1"/>
                  <w:sz w:val="17"/>
                  <w:szCs w:val="17"/>
                  <w:rPrChange w:id="153" w:author="Drahomíra Pavelková" w:date="2019-09-03T22:38:00Z">
                    <w:rPr>
                      <w:rStyle w:val="Hypertextovodkaz"/>
                      <w:rFonts w:ascii="Tahoma" w:hAnsi="Tahoma" w:cs="Tahoma"/>
                      <w:b/>
                      <w:bCs/>
                      <w:color w:val="0151AC"/>
                      <w:sz w:val="17"/>
                      <w:szCs w:val="17"/>
                    </w:rPr>
                  </w:rPrChange>
                </w:rPr>
                <w:t>Information Sources for Science and Research /online/</w:t>
              </w:r>
              <w:r w:rsidRPr="001E72DC">
                <w:rPr>
                  <w:color w:val="000000" w:themeColor="text1"/>
                  <w:rPrChange w:id="154" w:author="Drahomíra Pavelková" w:date="2019-09-03T22:38:00Z">
                    <w:rPr/>
                  </w:rPrChange>
                </w:rPr>
                <w:fldChar w:fldCharType="end"/>
              </w:r>
            </w:ins>
          </w:p>
          <w:p w:rsidR="00421807" w:rsidRPr="00235247" w:rsidDel="00703571" w:rsidRDefault="00421807" w:rsidP="00421807">
            <w:pPr>
              <w:jc w:val="both"/>
              <w:rPr>
                <w:del w:id="155" w:author="Drahomíra Pavelková" w:date="2019-09-02T20:23:00Z"/>
                <w:color w:val="000000"/>
                <w:lang w:val="en-US" w:eastAsia="en-US"/>
              </w:rPr>
            </w:pPr>
            <w:del w:id="156" w:author="Drahomíra Pavelková" w:date="2019-09-02T20:23:00Z">
              <w:r w:rsidRPr="00B131E7" w:rsidDel="00703571">
                <w:rPr>
                  <w:color w:val="000000"/>
                  <w:lang w:val="en-US" w:eastAsia="en-US"/>
                </w:rPr>
                <w:delText>F</w:delText>
              </w:r>
              <w:r w:rsidRPr="00235247" w:rsidDel="00703571">
                <w:rPr>
                  <w:color w:val="000000"/>
                  <w:lang w:val="en-US" w:eastAsia="en-US"/>
                </w:rPr>
                <w:delText>ABIÁN, O. </w:delText>
              </w:r>
              <w:r w:rsidRPr="00235247" w:rsidDel="00703571">
                <w:rPr>
                  <w:i/>
                  <w:iCs/>
                  <w:color w:val="000000"/>
                  <w:lang w:val="en-US" w:eastAsia="en-US"/>
                </w:rPr>
                <w:delText>Úvod do informačních zdrojů a vědeckého publikování /online/</w:delText>
              </w:r>
              <w:r w:rsidRPr="00235247" w:rsidDel="00703571">
                <w:rPr>
                  <w:color w:val="000000"/>
                  <w:lang w:val="en-US" w:eastAsia="en-US"/>
                </w:rPr>
                <w:delText>. Univerzita Tomáše Bati ve Zlíně, 2014. </w:delText>
              </w:r>
            </w:del>
          </w:p>
          <w:p w:rsidR="00421807" w:rsidRPr="00286404" w:rsidRDefault="00421807" w:rsidP="00421807">
            <w:pPr>
              <w:jc w:val="both"/>
              <w:rPr>
                <w:color w:val="000000"/>
                <w:lang w:val="en-US" w:eastAsia="en-US"/>
              </w:rPr>
            </w:pPr>
            <w:r w:rsidRPr="00235247">
              <w:rPr>
                <w:color w:val="000000"/>
                <w:lang w:val="en-US" w:eastAsia="en-US"/>
              </w:rPr>
              <w:t>GRAY, V. </w:t>
            </w:r>
            <w:r w:rsidRPr="00235247">
              <w:rPr>
                <w:i/>
                <w:iCs/>
                <w:color w:val="000000"/>
                <w:lang w:val="en-US" w:eastAsia="en-US"/>
              </w:rPr>
              <w:t>Avoiding plagiarism: communicating your message with academic and professional integrity</w:t>
            </w:r>
            <w:r w:rsidRPr="00235247">
              <w:rPr>
                <w:color w:val="000000"/>
                <w:lang w:val="en-US" w:eastAsia="en-US"/>
              </w:rPr>
              <w:t>. 2012. ISBN 978-1465203014. </w:t>
            </w:r>
          </w:p>
          <w:p w:rsidR="00421807" w:rsidDel="00703571" w:rsidRDefault="00421807" w:rsidP="00421807">
            <w:pPr>
              <w:pStyle w:val="Normlnweb"/>
              <w:spacing w:before="0" w:beforeAutospacing="0" w:after="0" w:afterAutospacing="0"/>
              <w:jc w:val="both"/>
              <w:rPr>
                <w:del w:id="157" w:author="Drahomíra Pavelková" w:date="2019-09-02T20:23:00Z"/>
                <w:sz w:val="20"/>
                <w:szCs w:val="20"/>
              </w:rPr>
            </w:pPr>
            <w:del w:id="158" w:author="Drahomíra Pavelková" w:date="2019-09-02T20:23:00Z">
              <w:r w:rsidRPr="00286404" w:rsidDel="00703571">
                <w:rPr>
                  <w:sz w:val="20"/>
                  <w:szCs w:val="20"/>
                </w:rPr>
                <w:delText xml:space="preserve">HENDL, J. </w:delText>
              </w:r>
              <w:r w:rsidRPr="00286404" w:rsidDel="00703571">
                <w:rPr>
                  <w:i/>
                  <w:sz w:val="20"/>
                  <w:szCs w:val="20"/>
                </w:rPr>
                <w:delText>Přehled statistických metod zpracování dat: analýza a metaanalýza dat.</w:delText>
              </w:r>
              <w:r w:rsidRPr="00286404" w:rsidDel="00703571">
                <w:rPr>
                  <w:sz w:val="20"/>
                  <w:szCs w:val="20"/>
                </w:rPr>
                <w:delText xml:space="preserve"> Praha, Portál, 2004</w:delText>
              </w:r>
              <w:r w:rsidDel="00703571">
                <w:rPr>
                  <w:sz w:val="20"/>
                  <w:szCs w:val="20"/>
                </w:rPr>
                <w:delText>, 583 s</w:delText>
              </w:r>
              <w:r w:rsidRPr="00286404" w:rsidDel="00703571">
                <w:rPr>
                  <w:sz w:val="20"/>
                  <w:szCs w:val="20"/>
                </w:rPr>
                <w:delText>.</w:delText>
              </w:r>
              <w:r w:rsidDel="00703571">
                <w:rPr>
                  <w:sz w:val="20"/>
                  <w:szCs w:val="20"/>
                </w:rPr>
                <w:delText xml:space="preserve"> ISBN 80-7178-820-1.</w:delText>
              </w:r>
              <w:r w:rsidRPr="00286404" w:rsidDel="00703571">
                <w:rPr>
                  <w:sz w:val="20"/>
                  <w:szCs w:val="20"/>
                </w:rPr>
                <w:delText xml:space="preserve"> </w:delText>
              </w:r>
            </w:del>
          </w:p>
          <w:p w:rsidR="00421807" w:rsidRDefault="00421807" w:rsidP="00421807">
            <w:pPr>
              <w:jc w:val="both"/>
              <w:rPr>
                <w:color w:val="000000"/>
                <w:lang w:val="en-US" w:eastAsia="en-US"/>
              </w:rPr>
            </w:pPr>
            <w:r w:rsidRPr="00235247">
              <w:rPr>
                <w:color w:val="000000"/>
                <w:lang w:val="en-US" w:eastAsia="en-US"/>
              </w:rPr>
              <w:t>MARTIN, W.</w:t>
            </w:r>
            <w:r>
              <w:rPr>
                <w:color w:val="000000"/>
                <w:lang w:val="en-US" w:eastAsia="en-US"/>
              </w:rPr>
              <w:t xml:space="preserve"> </w:t>
            </w:r>
            <w:r w:rsidRPr="00235247">
              <w:rPr>
                <w:color w:val="000000"/>
                <w:lang w:val="en-US" w:eastAsia="en-US"/>
              </w:rPr>
              <w:t>E., BRIDGMON, K. D. </w:t>
            </w:r>
            <w:r w:rsidRPr="00235247">
              <w:rPr>
                <w:i/>
                <w:iCs/>
                <w:color w:val="000000"/>
                <w:lang w:val="en-US" w:eastAsia="en-US"/>
              </w:rPr>
              <w:t>Quantitative and Statistical Research Methods</w:t>
            </w:r>
            <w:r w:rsidRPr="00235247">
              <w:rPr>
                <w:color w:val="000000"/>
                <w:lang w:val="en-US" w:eastAsia="en-US"/>
              </w:rPr>
              <w:t>. John Wiley &amp; Sons, 2012. ISBN 978-0-470-63182-9. </w:t>
            </w:r>
          </w:p>
          <w:p w:rsidR="00421807" w:rsidRPr="00B131E7" w:rsidRDefault="00421807" w:rsidP="00421807">
            <w:pPr>
              <w:jc w:val="both"/>
              <w:rPr>
                <w:lang w:val="en-US" w:eastAsia="en-US"/>
              </w:rPr>
            </w:pPr>
            <w:r w:rsidRPr="00B131E7">
              <w:rPr>
                <w:color w:val="000000"/>
                <w:lang w:eastAsia="en-US"/>
              </w:rPr>
              <w:t xml:space="preserve">SAUNDERS, M., LEWIS, P., THORNHILL, A. </w:t>
            </w:r>
            <w:r w:rsidRPr="00B131E7">
              <w:rPr>
                <w:i/>
                <w:iCs/>
                <w:color w:val="000000"/>
                <w:lang w:eastAsia="en-US"/>
              </w:rPr>
              <w:t>Research methods for business students</w:t>
            </w:r>
            <w:r w:rsidRPr="00B131E7">
              <w:rPr>
                <w:color w:val="000000"/>
                <w:lang w:eastAsia="en-US"/>
              </w:rPr>
              <w:t xml:space="preserve">. </w:t>
            </w:r>
            <w:r>
              <w:rPr>
                <w:color w:val="000000"/>
                <w:lang w:eastAsia="en-US"/>
              </w:rPr>
              <w:t>7</w:t>
            </w:r>
            <w:r w:rsidRPr="00B131E7">
              <w:rPr>
                <w:color w:val="000000"/>
                <w:lang w:eastAsia="en-US"/>
              </w:rPr>
              <w:t>th edition. Prentice Hall, 20</w:t>
            </w:r>
            <w:r>
              <w:rPr>
                <w:color w:val="000000"/>
                <w:lang w:eastAsia="en-US"/>
              </w:rPr>
              <w:t>16. 741 p. ISBN 978-1-292-01662-7.</w:t>
            </w:r>
          </w:p>
          <w:p w:rsidR="00421807" w:rsidRPr="002F640A" w:rsidRDefault="00421807" w:rsidP="00421807">
            <w:pPr>
              <w:jc w:val="both"/>
              <w:rPr>
                <w:i/>
                <w:color w:val="000000"/>
                <w:lang w:val="en-US" w:eastAsia="en-US"/>
              </w:rPr>
            </w:pPr>
            <w:r>
              <w:rPr>
                <w:color w:val="000000"/>
                <w:lang w:val="en-US" w:eastAsia="en-US"/>
              </w:rPr>
              <w:t xml:space="preserve">SEKARAN, U., BOUGIE, R. </w:t>
            </w:r>
            <w:r w:rsidRPr="002F640A">
              <w:rPr>
                <w:i/>
                <w:color w:val="000000"/>
                <w:lang w:val="en-US" w:eastAsia="en-US"/>
              </w:rPr>
              <w:t xml:space="preserve">Research Methods for Business. </w:t>
            </w:r>
            <w:r>
              <w:rPr>
                <w:color w:val="000000"/>
                <w:lang w:eastAsia="en-US"/>
              </w:rPr>
              <w:t>7</w:t>
            </w:r>
            <w:r w:rsidRPr="00B131E7">
              <w:rPr>
                <w:color w:val="000000"/>
                <w:lang w:eastAsia="en-US"/>
              </w:rPr>
              <w:t>th edition.</w:t>
            </w:r>
            <w:r>
              <w:rPr>
                <w:color w:val="000000"/>
                <w:lang w:eastAsia="en-US"/>
              </w:rPr>
              <w:t xml:space="preserve"> Wiley. 2017. 420 p. ISBN 9781119165552.</w:t>
            </w:r>
          </w:p>
          <w:p w:rsidR="00A158FE" w:rsidRPr="00B131E7" w:rsidRDefault="00A158FE" w:rsidP="00203547">
            <w:pPr>
              <w:jc w:val="both"/>
              <w:rPr>
                <w:color w:val="000000"/>
                <w:lang w:val="en-US" w:eastAsia="en-US"/>
              </w:rPr>
            </w:pPr>
            <w:r w:rsidRPr="00235247">
              <w:rPr>
                <w:b/>
                <w:bCs/>
                <w:color w:val="000000"/>
                <w:lang w:val="en-US" w:eastAsia="en-US"/>
              </w:rPr>
              <w:t>Doporučená</w:t>
            </w:r>
            <w:r>
              <w:rPr>
                <w:b/>
                <w:bCs/>
                <w:color w:val="000000"/>
                <w:lang w:val="en-US" w:eastAsia="en-US"/>
              </w:rPr>
              <w:t xml:space="preserve"> literatura</w:t>
            </w:r>
            <w:r w:rsidRPr="00235247">
              <w:rPr>
                <w:color w:val="000000"/>
                <w:lang w:val="en-US" w:eastAsia="en-US"/>
              </w:rPr>
              <w:t> </w:t>
            </w:r>
          </w:p>
          <w:p w:rsidR="00A158FE" w:rsidRPr="00F2780F" w:rsidRDefault="00A158FE" w:rsidP="00203547">
            <w:pPr>
              <w:jc w:val="both"/>
              <w:rPr>
                <w:color w:val="000000"/>
                <w:lang w:val="en-US" w:eastAsia="en-US"/>
              </w:rPr>
            </w:pPr>
            <w:r w:rsidRPr="00F2780F">
              <w:rPr>
                <w:color w:val="000000"/>
                <w:lang w:eastAsia="en-US"/>
              </w:rPr>
              <w:t xml:space="preserve">BELL, J., WATERS, S. </w:t>
            </w:r>
            <w:r w:rsidRPr="00F2780F">
              <w:rPr>
                <w:i/>
                <w:iCs/>
                <w:color w:val="000000"/>
                <w:lang w:eastAsia="en-US"/>
              </w:rPr>
              <w:t>Doing your research project: a guide for first-time researchers.</w:t>
            </w:r>
            <w:r w:rsidRPr="00F2780F">
              <w:rPr>
                <w:color w:val="000000"/>
                <w:lang w:eastAsia="en-US"/>
              </w:rPr>
              <w:t xml:space="preserve"> 6th edition. Maidenhead: McGraw Hill Education, 2014. 306 s. ISBN 978-0-335-26446-9.</w:t>
            </w:r>
          </w:p>
          <w:p w:rsidR="00A158FE" w:rsidRPr="00F2780F" w:rsidRDefault="00A158FE" w:rsidP="00203547">
            <w:pPr>
              <w:jc w:val="both"/>
              <w:rPr>
                <w:color w:val="000000"/>
                <w:lang w:val="en-US" w:eastAsia="en-US"/>
              </w:rPr>
            </w:pPr>
            <w:r w:rsidRPr="00F2780F">
              <w:rPr>
                <w:color w:val="000000"/>
                <w:lang w:eastAsia="en-US"/>
              </w:rPr>
              <w:t xml:space="preserve">BRYANT, A. </w:t>
            </w:r>
            <w:r w:rsidRPr="00F2780F">
              <w:rPr>
                <w:i/>
                <w:iCs/>
                <w:color w:val="000000"/>
                <w:lang w:eastAsia="en-US"/>
              </w:rPr>
              <w:t xml:space="preserve">Leading Issues in Business Research Method. </w:t>
            </w:r>
            <w:r w:rsidRPr="00F2780F">
              <w:rPr>
                <w:color w:val="000000"/>
                <w:lang w:eastAsia="en-US"/>
              </w:rPr>
              <w:t>Reading: Academic Publishing International, 2011, 219 s. ISBN 978-1-906638-87-0.</w:t>
            </w:r>
          </w:p>
          <w:p w:rsidR="00A158FE" w:rsidRPr="00F2780F" w:rsidRDefault="00A158FE" w:rsidP="00203547">
            <w:pPr>
              <w:jc w:val="both"/>
              <w:rPr>
                <w:color w:val="000000"/>
                <w:lang w:eastAsia="en-US"/>
              </w:rPr>
            </w:pPr>
            <w:r w:rsidRPr="00F2780F">
              <w:rPr>
                <w:color w:val="000000"/>
                <w:lang w:eastAsia="en-US"/>
              </w:rPr>
              <w:t xml:space="preserve">CRESWELL, J. W. </w:t>
            </w:r>
            <w:r w:rsidRPr="00F2780F">
              <w:rPr>
                <w:i/>
                <w:iCs/>
                <w:color w:val="000000"/>
                <w:lang w:eastAsia="en-US"/>
              </w:rPr>
              <w:t>Research Design: qualitative, quantitative, and mixed method approaches.</w:t>
            </w:r>
            <w:r w:rsidRPr="00F2780F">
              <w:rPr>
                <w:color w:val="000000"/>
                <w:lang w:eastAsia="en-US"/>
              </w:rPr>
              <w:t xml:space="preserve"> 4th edition. Los Angeles: Sage, 2014, 273 s. ISBN 978-1-4522-2610-1.</w:t>
            </w:r>
          </w:p>
          <w:p w:rsidR="00A158FE" w:rsidRPr="00F2780F" w:rsidRDefault="00A158FE" w:rsidP="00203547">
            <w:pPr>
              <w:jc w:val="both"/>
              <w:rPr>
                <w:color w:val="000000"/>
                <w:lang w:val="en-US" w:eastAsia="en-US"/>
              </w:rPr>
            </w:pPr>
            <w:r w:rsidRPr="00F2780F">
              <w:rPr>
                <w:color w:val="000000"/>
                <w:lang w:val="en-US" w:eastAsia="en-US"/>
              </w:rPr>
              <w:t>HARRIS, D. F. </w:t>
            </w:r>
            <w:r w:rsidRPr="00F2780F">
              <w:rPr>
                <w:i/>
                <w:iCs/>
                <w:color w:val="000000"/>
                <w:lang w:val="en-US" w:eastAsia="en-US"/>
              </w:rPr>
              <w:t>The Complete Guide to Writing Questionnaires</w:t>
            </w:r>
            <w:r w:rsidRPr="00F2780F">
              <w:rPr>
                <w:color w:val="000000"/>
                <w:lang w:val="en-US" w:eastAsia="en-US"/>
              </w:rPr>
              <w:t>. Durham: I&amp;M Press, 2014. ISBN 978-0-615-91767-2. </w:t>
            </w:r>
          </w:p>
          <w:p w:rsidR="00A158FE" w:rsidRPr="00F2780F" w:rsidRDefault="00A158FE" w:rsidP="00203547">
            <w:pPr>
              <w:jc w:val="both"/>
              <w:rPr>
                <w:color w:val="000000"/>
                <w:lang w:val="en-US" w:eastAsia="en-US"/>
              </w:rPr>
            </w:pPr>
            <w:r w:rsidRPr="00F2780F">
              <w:rPr>
                <w:color w:val="000000"/>
                <w:lang w:val="en-US" w:eastAsia="en-US"/>
              </w:rPr>
              <w:t>DALY, I. HANEY, A. B. </w:t>
            </w:r>
            <w:r w:rsidRPr="00F2780F">
              <w:rPr>
                <w:i/>
                <w:iCs/>
                <w:color w:val="000000"/>
                <w:lang w:val="en-US" w:eastAsia="en-US"/>
              </w:rPr>
              <w:t>53 Interesting Ways to Communicate Your Research</w:t>
            </w:r>
            <w:r w:rsidRPr="00F2780F">
              <w:rPr>
                <w:color w:val="000000"/>
                <w:lang w:val="en-US" w:eastAsia="en-US"/>
              </w:rPr>
              <w:t>. The Professional and Higher Partnership Ltd., 2014, 134 p. ISBN 978-1907076633.</w:t>
            </w:r>
          </w:p>
          <w:p w:rsidR="00A158FE" w:rsidRPr="00F2780F" w:rsidRDefault="00A158FE" w:rsidP="00203547">
            <w:pPr>
              <w:jc w:val="both"/>
              <w:rPr>
                <w:color w:val="000000"/>
                <w:lang w:val="en-US" w:eastAsia="en-US"/>
              </w:rPr>
            </w:pPr>
            <w:r w:rsidRPr="00F2780F">
              <w:rPr>
                <w:color w:val="000000"/>
                <w:lang w:val="en-US" w:eastAsia="en-US"/>
              </w:rPr>
              <w:t>FARQUHAR, J. D. </w:t>
            </w:r>
            <w:r w:rsidRPr="00F2780F">
              <w:rPr>
                <w:i/>
                <w:iCs/>
                <w:color w:val="000000"/>
                <w:lang w:val="en-US" w:eastAsia="en-US"/>
              </w:rPr>
              <w:t>Case Study Research for Business</w:t>
            </w:r>
            <w:r w:rsidRPr="00F2780F">
              <w:rPr>
                <w:color w:val="000000"/>
                <w:lang w:val="en-US" w:eastAsia="en-US"/>
              </w:rPr>
              <w:t>. SAGE Publications, 2012. ISBN 978-1-84920-777-5. </w:t>
            </w:r>
          </w:p>
          <w:p w:rsidR="00A158FE" w:rsidRPr="00F2780F" w:rsidRDefault="00A158FE" w:rsidP="00203547">
            <w:pPr>
              <w:jc w:val="both"/>
              <w:rPr>
                <w:color w:val="000000"/>
                <w:lang w:val="en-US" w:eastAsia="en-US"/>
              </w:rPr>
            </w:pPr>
            <w:r w:rsidRPr="00F2780F">
              <w:rPr>
                <w:color w:val="000000"/>
                <w:lang w:val="en-US" w:eastAsia="en-US"/>
              </w:rPr>
              <w:t>MARSHALL, C., ROSSMAN, G. B. </w:t>
            </w:r>
            <w:r w:rsidRPr="00F2780F">
              <w:rPr>
                <w:i/>
                <w:iCs/>
                <w:color w:val="000000"/>
                <w:lang w:val="en-US" w:eastAsia="en-US"/>
              </w:rPr>
              <w:t>Designing Qualitative Research, fifth edition</w:t>
            </w:r>
            <w:r w:rsidRPr="00F2780F">
              <w:rPr>
                <w:color w:val="000000"/>
                <w:lang w:val="en-US" w:eastAsia="en-US"/>
              </w:rPr>
              <w:t>. SAGE Publications, 2011. ISBN 978-1-4129-7044-0. </w:t>
            </w:r>
          </w:p>
          <w:p w:rsidR="00A158FE" w:rsidRPr="00F2780F" w:rsidRDefault="00A158FE" w:rsidP="00203547">
            <w:pPr>
              <w:jc w:val="both"/>
              <w:rPr>
                <w:color w:val="000000"/>
                <w:lang w:val="en-US" w:eastAsia="en-US"/>
              </w:rPr>
            </w:pPr>
            <w:r w:rsidRPr="00F2780F">
              <w:rPr>
                <w:color w:val="000000"/>
                <w:lang w:val="en-US" w:eastAsia="en-US"/>
              </w:rPr>
              <w:t>MURRAY, R. </w:t>
            </w:r>
            <w:r w:rsidRPr="00F2780F">
              <w:rPr>
                <w:i/>
                <w:iCs/>
                <w:color w:val="000000"/>
                <w:lang w:val="en-US" w:eastAsia="en-US"/>
              </w:rPr>
              <w:t>Writting for Academic Journals</w:t>
            </w:r>
            <w:r w:rsidRPr="00F2780F">
              <w:rPr>
                <w:color w:val="000000"/>
                <w:lang w:val="en-US" w:eastAsia="en-US"/>
              </w:rPr>
              <w:t>. Open University Press, 2013, 256 p. ISBN 978-0335263028. </w:t>
            </w:r>
          </w:p>
          <w:p w:rsidR="00A158FE" w:rsidRPr="00F2780F" w:rsidRDefault="00A158FE" w:rsidP="00203547">
            <w:pPr>
              <w:jc w:val="both"/>
              <w:rPr>
                <w:color w:val="000000"/>
                <w:lang w:val="en-US" w:eastAsia="en-US"/>
              </w:rPr>
            </w:pPr>
            <w:r w:rsidRPr="00F2780F">
              <w:rPr>
                <w:color w:val="000000"/>
                <w:lang w:val="en-US" w:eastAsia="en-US"/>
              </w:rPr>
              <w:t>O´DWYER, I. M., BERNAUER, J. A. </w:t>
            </w:r>
            <w:r w:rsidRPr="00F2780F">
              <w:rPr>
                <w:i/>
                <w:iCs/>
                <w:color w:val="000000"/>
                <w:lang w:val="en-US" w:eastAsia="en-US"/>
              </w:rPr>
              <w:t>Quantitative Research for the Qualitative Researcher</w:t>
            </w:r>
            <w:r w:rsidRPr="00F2780F">
              <w:rPr>
                <w:color w:val="000000"/>
                <w:lang w:val="en-US" w:eastAsia="en-US"/>
              </w:rPr>
              <w:t>. SAGE Publications, 2014. ISBN 978-1-4129-9779-9. </w:t>
            </w:r>
          </w:p>
          <w:p w:rsidR="00A158FE" w:rsidRPr="00F2780F" w:rsidRDefault="00A158FE" w:rsidP="00203547">
            <w:pPr>
              <w:jc w:val="both"/>
              <w:rPr>
                <w:color w:val="000000"/>
                <w:lang w:val="en-US" w:eastAsia="en-US"/>
              </w:rPr>
            </w:pPr>
            <w:r w:rsidRPr="00F2780F">
              <w:rPr>
                <w:color w:val="000000"/>
                <w:lang w:val="en-GB" w:eastAsia="en-US"/>
              </w:rPr>
              <w:t xml:space="preserve">PHILLIPS, E. M., PUGH, D. S. </w:t>
            </w:r>
            <w:r w:rsidRPr="00F2780F">
              <w:rPr>
                <w:i/>
                <w:iCs/>
                <w:color w:val="000000"/>
                <w:lang w:val="en-GB" w:eastAsia="en-US"/>
              </w:rPr>
              <w:t xml:space="preserve">How to get a </w:t>
            </w:r>
            <w:proofErr w:type="gramStart"/>
            <w:r w:rsidRPr="00F2780F">
              <w:rPr>
                <w:i/>
                <w:iCs/>
                <w:color w:val="000000"/>
                <w:lang w:val="en-GB" w:eastAsia="en-US"/>
              </w:rPr>
              <w:t>PhD</w:t>
            </w:r>
            <w:r w:rsidRPr="00F2780F">
              <w:rPr>
                <w:color w:val="000000"/>
                <w:lang w:val="en-GB" w:eastAsia="en-US"/>
              </w:rPr>
              <w:t>.</w:t>
            </w:r>
            <w:proofErr w:type="gramEnd"/>
            <w:r w:rsidRPr="00F2780F">
              <w:rPr>
                <w:color w:val="000000"/>
                <w:lang w:val="en-GB" w:eastAsia="en-US"/>
              </w:rPr>
              <w:t xml:space="preserve"> 4th edition. Maidenhead: Open University Press, 2005.</w:t>
            </w:r>
          </w:p>
          <w:p w:rsidR="00A158FE" w:rsidRPr="00F2780F" w:rsidRDefault="00A158FE" w:rsidP="00203547">
            <w:pPr>
              <w:jc w:val="both"/>
              <w:rPr>
                <w:color w:val="000000"/>
                <w:lang w:val="en-US" w:eastAsia="en-US"/>
              </w:rPr>
            </w:pPr>
            <w:r w:rsidRPr="00F2780F">
              <w:rPr>
                <w:color w:val="000000"/>
                <w:lang w:eastAsia="en-US"/>
              </w:rPr>
              <w:t xml:space="preserve">PICKARD, A. J. </w:t>
            </w:r>
            <w:r w:rsidRPr="00F2780F">
              <w:rPr>
                <w:i/>
                <w:iCs/>
                <w:color w:val="000000"/>
                <w:lang w:eastAsia="en-US"/>
              </w:rPr>
              <w:t>Reseach Methods in Information.</w:t>
            </w:r>
            <w:r w:rsidRPr="00F2780F">
              <w:rPr>
                <w:color w:val="000000"/>
                <w:lang w:eastAsia="en-US"/>
              </w:rPr>
              <w:t xml:space="preserve"> Second Edition, Facet Publishing, London, 2013.</w:t>
            </w:r>
          </w:p>
          <w:p w:rsidR="00A158FE" w:rsidRPr="00F2780F" w:rsidRDefault="00A158FE" w:rsidP="00203547">
            <w:pPr>
              <w:jc w:val="both"/>
              <w:rPr>
                <w:color w:val="000000"/>
                <w:lang w:val="en-US" w:eastAsia="en-US"/>
              </w:rPr>
            </w:pPr>
            <w:r w:rsidRPr="00F2780F">
              <w:rPr>
                <w:color w:val="000000"/>
                <w:lang w:val="en-US" w:eastAsia="en-US"/>
              </w:rPr>
              <w:t>RUBIN, H. J., RUBIN, I. S. </w:t>
            </w:r>
            <w:r w:rsidRPr="00F2780F">
              <w:rPr>
                <w:i/>
                <w:iCs/>
                <w:color w:val="000000"/>
                <w:lang w:val="en-US" w:eastAsia="en-US"/>
              </w:rPr>
              <w:t>Qualitative Interviewing: The Art of Hearing Data</w:t>
            </w:r>
            <w:r w:rsidRPr="00F2780F">
              <w:rPr>
                <w:color w:val="000000"/>
                <w:lang w:val="en-US" w:eastAsia="en-US"/>
              </w:rPr>
              <w:t>. SAGE Publications, 2012. ISBN 978-1-4129-7837-8. </w:t>
            </w:r>
          </w:p>
          <w:p w:rsidR="00A158FE" w:rsidRPr="00F2780F" w:rsidRDefault="00A158FE" w:rsidP="00203547">
            <w:pPr>
              <w:jc w:val="both"/>
              <w:rPr>
                <w:color w:val="000000"/>
                <w:lang w:val="en-US" w:eastAsia="en-US"/>
              </w:rPr>
            </w:pPr>
            <w:r w:rsidRPr="00F2780F">
              <w:rPr>
                <w:color w:val="000000"/>
                <w:lang w:val="en-US" w:eastAsia="en-US"/>
              </w:rPr>
              <w:t>SEIDMAN, I. </w:t>
            </w:r>
            <w:r w:rsidRPr="00F2780F">
              <w:rPr>
                <w:i/>
                <w:iCs/>
                <w:color w:val="000000"/>
                <w:lang w:val="en-US" w:eastAsia="en-US"/>
              </w:rPr>
              <w:t>Interviewing as Qualitative Research</w:t>
            </w:r>
            <w:r w:rsidRPr="00F2780F">
              <w:rPr>
                <w:color w:val="000000"/>
                <w:lang w:val="en-US" w:eastAsia="en-US"/>
              </w:rPr>
              <w:t>. NY: Teachers College Press, 2013. ISBN 978-0-8077-5404-7. </w:t>
            </w:r>
          </w:p>
          <w:p w:rsidR="00A158FE" w:rsidRPr="00F2780F" w:rsidRDefault="00A158FE" w:rsidP="00203547">
            <w:pPr>
              <w:jc w:val="both"/>
              <w:rPr>
                <w:color w:val="000000"/>
                <w:lang w:val="en-US" w:eastAsia="en-US"/>
              </w:rPr>
            </w:pPr>
            <w:r w:rsidRPr="00F2780F">
              <w:rPr>
                <w:color w:val="000000"/>
                <w:lang w:val="en-US" w:eastAsia="en-US"/>
              </w:rPr>
              <w:t>TENSEN, B. </w:t>
            </w:r>
            <w:r w:rsidRPr="00F2780F">
              <w:rPr>
                <w:i/>
                <w:iCs/>
                <w:color w:val="000000"/>
                <w:lang w:val="en-US" w:eastAsia="en-US"/>
              </w:rPr>
              <w:t>Research Strategies for a Digital Age</w:t>
            </w:r>
            <w:r w:rsidRPr="00F2780F">
              <w:rPr>
                <w:color w:val="000000"/>
                <w:lang w:val="en-US" w:eastAsia="en-US"/>
              </w:rPr>
              <w:t>. Wadsworth Publishing, 2013, 320 p. ISBN 978-0840028822. </w:t>
            </w:r>
          </w:p>
          <w:p w:rsidR="00A158FE" w:rsidRPr="00F2780F" w:rsidRDefault="00A158FE" w:rsidP="00203547">
            <w:pPr>
              <w:jc w:val="both"/>
              <w:rPr>
                <w:color w:val="000000"/>
                <w:lang w:val="en-US" w:eastAsia="en-US"/>
              </w:rPr>
            </w:pPr>
            <w:r w:rsidRPr="00F2780F">
              <w:rPr>
                <w:color w:val="000000"/>
                <w:lang w:val="en-US" w:eastAsia="en-US"/>
              </w:rPr>
              <w:t>THOMAS, G. </w:t>
            </w:r>
            <w:r w:rsidRPr="00F2780F">
              <w:rPr>
                <w:i/>
                <w:iCs/>
                <w:color w:val="000000"/>
                <w:lang w:val="en-US" w:eastAsia="en-US"/>
              </w:rPr>
              <w:t>How to do Your Case Study</w:t>
            </w:r>
            <w:r w:rsidRPr="00F2780F">
              <w:rPr>
                <w:color w:val="000000"/>
                <w:lang w:val="en-US" w:eastAsia="en-US"/>
              </w:rPr>
              <w:t>. SAGE Publications, 2011. ISBN 978-0-85702-563-0. </w:t>
            </w:r>
          </w:p>
          <w:p w:rsidR="00A158FE" w:rsidRPr="00F2780F" w:rsidRDefault="00A158FE" w:rsidP="00203547">
            <w:pPr>
              <w:jc w:val="both"/>
              <w:rPr>
                <w:color w:val="000000"/>
                <w:lang w:val="en-US" w:eastAsia="en-US"/>
              </w:rPr>
            </w:pPr>
            <w:r w:rsidRPr="00F2780F">
              <w:rPr>
                <w:color w:val="000000"/>
                <w:lang w:val="en-GB" w:eastAsia="en-US"/>
              </w:rPr>
              <w:t xml:space="preserve">TRANFIELD, D., DENYER, D., SMART, P. Towards a methodology for developing evidence informed management knowledge by means of systematic review. </w:t>
            </w:r>
            <w:r w:rsidRPr="00F2780F">
              <w:rPr>
                <w:i/>
                <w:iCs/>
                <w:color w:val="000000"/>
                <w:lang w:val="en-GB" w:eastAsia="en-US"/>
              </w:rPr>
              <w:t xml:space="preserve">British Journal of </w:t>
            </w:r>
            <w:r w:rsidRPr="00F2780F">
              <w:rPr>
                <w:i/>
                <w:iCs/>
                <w:color w:val="000000"/>
                <w:lang w:val="nb-NO" w:eastAsia="en-US"/>
              </w:rPr>
              <w:t>Management</w:t>
            </w:r>
            <w:r w:rsidRPr="00F2780F">
              <w:rPr>
                <w:color w:val="000000"/>
                <w:lang w:val="nb-NO" w:eastAsia="en-US"/>
              </w:rPr>
              <w:t xml:space="preserve">, Vol. 14, No. 3. 2003. ISSN </w:t>
            </w:r>
            <w:r w:rsidRPr="00F2780F">
              <w:t>1467-8551</w:t>
            </w:r>
            <w:r w:rsidRPr="00F2780F">
              <w:rPr>
                <w:color w:val="000000"/>
                <w:lang w:val="nb-NO" w:eastAsia="en-US"/>
              </w:rPr>
              <w:t>.</w:t>
            </w:r>
          </w:p>
          <w:p w:rsidR="00A158FE" w:rsidRPr="00F2780F" w:rsidRDefault="00A158FE" w:rsidP="00203547">
            <w:pPr>
              <w:jc w:val="both"/>
              <w:rPr>
                <w:color w:val="000000"/>
                <w:lang w:val="en-US" w:eastAsia="en-US"/>
              </w:rPr>
            </w:pPr>
            <w:r w:rsidRPr="00F2780F">
              <w:rPr>
                <w:color w:val="000000"/>
                <w:lang w:val="en-GB" w:eastAsia="en-US"/>
              </w:rPr>
              <w:t xml:space="preserve">WALLACE, M. AND WRAY, A. </w:t>
            </w:r>
            <w:r w:rsidRPr="00F2780F">
              <w:rPr>
                <w:i/>
                <w:iCs/>
                <w:color w:val="000000"/>
                <w:lang w:val="en-GB" w:eastAsia="en-US"/>
              </w:rPr>
              <w:t>Critical Reading and Writing for Postgraduates</w:t>
            </w:r>
            <w:r w:rsidRPr="00F2780F">
              <w:rPr>
                <w:color w:val="000000"/>
                <w:lang w:val="en-GB" w:eastAsia="en-US"/>
              </w:rPr>
              <w:t>. London: Sage. 2006. ISBN 978-1-84920-561-0.</w:t>
            </w:r>
          </w:p>
          <w:p w:rsidR="00A158FE" w:rsidRPr="00B131E7" w:rsidRDefault="00A158FE" w:rsidP="00203547">
            <w:pPr>
              <w:jc w:val="both"/>
              <w:rPr>
                <w:color w:val="000000"/>
                <w:lang w:val="en-US" w:eastAsia="en-US"/>
              </w:rPr>
            </w:pPr>
            <w:r w:rsidRPr="00F2780F">
              <w:rPr>
                <w:color w:val="000000"/>
                <w:lang w:eastAsia="en-US"/>
              </w:rPr>
              <w:t xml:space="preserve">ZIKMUND, W. G., BABIN, B. J., CARR, J. C., GRIFFIN, M. </w:t>
            </w:r>
            <w:r w:rsidRPr="00F2780F">
              <w:rPr>
                <w:i/>
                <w:iCs/>
                <w:color w:val="000000"/>
                <w:lang w:eastAsia="en-US"/>
              </w:rPr>
              <w:t xml:space="preserve">Business Research Methods, </w:t>
            </w:r>
            <w:r w:rsidRPr="00F2780F">
              <w:rPr>
                <w:color w:val="000000"/>
                <w:lang w:eastAsia="en-US"/>
              </w:rPr>
              <w:t>9th Edition, South-Western Cengage Learning, 2013.</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40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w:t>
            </w:r>
          </w:p>
        </w:tc>
      </w:tr>
    </w:tbl>
    <w:p w:rsidR="00A158FE" w:rsidRDefault="00A158FE" w:rsidP="00A158FE"/>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0D1BB7">
              <w:t>Man</w:t>
            </w:r>
            <w:r>
              <w:t>agerial</w:t>
            </w:r>
            <w:r w:rsidRPr="000D1BB7">
              <w:t xml:space="preserve"> </w:t>
            </w:r>
            <w:r>
              <w:t>F</w:t>
            </w:r>
            <w:r w:rsidRPr="000D1BB7">
              <w:t>inance</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20p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20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 xml:space="preserve">Ústní zkouška </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r w:rsidRPr="0000723E">
              <w:t>Požadavky ke zkoušce: zkouška formou vědecké rozpravy na základě zpracované seminární práce.</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prof. Dr. Ing. Drahomíra Pavelková</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r w:rsidRPr="00E43BA0">
              <w:t>Garant se podílí na přednášení v rozsahu 70% a stanovuje koncepci přednášek.</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pPr>
              <w:jc w:val="both"/>
            </w:pPr>
            <w:r>
              <w:t>prof. Dr. Ing. Drahomíra Pavelková – přednáška</w:t>
            </w:r>
            <w:r w:rsidRPr="00885A73">
              <w:t xml:space="preserve"> (70%)</w:t>
            </w:r>
            <w:r>
              <w:t xml:space="preserve">, </w:t>
            </w:r>
            <w:r w:rsidRPr="00885A73">
              <w:t xml:space="preserve">doc. </w:t>
            </w:r>
            <w:r>
              <w:t xml:space="preserve">Ing. Adriana </w:t>
            </w:r>
            <w:r w:rsidRPr="00885A73">
              <w:t>Knápková</w:t>
            </w:r>
            <w:r>
              <w:t xml:space="preserve">, </w:t>
            </w:r>
            <w:proofErr w:type="gramStart"/>
            <w:r>
              <w:t xml:space="preserve">Ph.D. </w:t>
            </w:r>
            <w:del w:id="159" w:author="Pavla Trefilová" w:date="2019-09-05T16:10:00Z">
              <w:r w:rsidDel="00D545B2">
                <w:delText xml:space="preserve"> </w:delText>
              </w:r>
            </w:del>
            <w:r>
              <w:t>– přednáška</w:t>
            </w:r>
            <w:proofErr w:type="gramEnd"/>
            <w:r w:rsidRPr="00885A73">
              <w:t xml:space="preserve"> (30%)</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RPr="00B42A15" w:rsidTr="00203547">
        <w:trPr>
          <w:trHeight w:val="3466"/>
        </w:trPr>
        <w:tc>
          <w:tcPr>
            <w:tcW w:w="9855" w:type="dxa"/>
            <w:gridSpan w:val="8"/>
            <w:tcBorders>
              <w:top w:val="nil"/>
              <w:bottom w:val="single" w:sz="4" w:space="0" w:color="auto"/>
            </w:tcBorders>
          </w:tcPr>
          <w:p w:rsidR="00A158FE" w:rsidRPr="0000723E" w:rsidRDefault="00A158FE" w:rsidP="00203547">
            <w:pPr>
              <w:jc w:val="both"/>
            </w:pPr>
            <w:r w:rsidRPr="0000723E">
              <w:t xml:space="preserve">Předmět je věnován pokročilým přístupům a metodám finančního rozhodování a řízení hodnoty podniku jako syntetického kritéria řízení výkonnosti. Pozornost je věnována prohloubení znalostí v oblasti identifikace klíčových faktorů, které pozitivně působí na vytváření hodnoty a znalosti metod a nástrojů řízení podnikových financí, vedoucí k dosažení uvedeného cíle. Důraz je proto kladen na prohloubení poznatků z oblasti investičního rozhodování a řízení pracovního kapitálu, financování, teorie kapitálové struktury, nákladů na kapitál, včetně financování, nákladů a dostupnosti kapitálu globálních firem, risk managementu, oceňování podniku a podnikových restrukturalizací a využití pokročilé úrovně nástrojů finanční analýzy, finančního plánování a controllingu. </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Hodnotové řízení, klíčové faktory ovlivňující hodnotu podniku.</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 xml:space="preserve">Riziko a výnos, teorie portfolia, CAPM. </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Investiční strategie a investiční rozhodování.</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Řízení pracovního kapitálu.</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Dlouhodobé a krátkodobé financování podniku, zdroje financování.</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Teorie kapitálové struktury, optimalizace kapitálové struktury, náklady na kapitál.</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Financování globálních firem, náklady a dostupnost kapitálu.</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Risk management.</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Využití nástrojů finanční analýzy, finančního plánování a controllingu pro řízení podniku a jeho výkonnosti.</w:t>
            </w:r>
          </w:p>
          <w:p w:rsidR="00A158FE" w:rsidRPr="00E43BA0"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Oceňování podniku, fúze a akvizice.</w:t>
            </w:r>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RPr="00893948" w:rsidTr="00203547">
        <w:trPr>
          <w:trHeight w:val="1497"/>
        </w:trPr>
        <w:tc>
          <w:tcPr>
            <w:tcW w:w="9855" w:type="dxa"/>
            <w:gridSpan w:val="8"/>
            <w:tcBorders>
              <w:top w:val="nil"/>
            </w:tcBorders>
          </w:tcPr>
          <w:p w:rsidR="00A158FE" w:rsidRPr="00B131E7" w:rsidRDefault="00A158FE" w:rsidP="00203547">
            <w:pPr>
              <w:rPr>
                <w:color w:val="000000"/>
                <w:lang w:val="en-US" w:eastAsia="en-US"/>
              </w:rPr>
            </w:pPr>
            <w:r>
              <w:rPr>
                <w:b/>
                <w:bCs/>
                <w:color w:val="000000"/>
                <w:lang w:val="en-US" w:eastAsia="en-US"/>
              </w:rPr>
              <w:t>Povinná literatura</w:t>
            </w:r>
          </w:p>
          <w:p w:rsidR="00A158FE" w:rsidRPr="00E43BA0" w:rsidRDefault="00A158FE" w:rsidP="00203547">
            <w:pPr>
              <w:jc w:val="both"/>
              <w:rPr>
                <w:rStyle w:val="Siln"/>
                <w:b w:val="0"/>
                <w:iCs/>
                <w:color w:val="000000"/>
              </w:rPr>
            </w:pPr>
            <w:r w:rsidRPr="00E43BA0">
              <w:rPr>
                <w:rStyle w:val="Siln"/>
                <w:b w:val="0"/>
                <w:iCs/>
                <w:color w:val="000000"/>
              </w:rPr>
              <w:t xml:space="preserve">BREALEY, R. A., MYERS, S. C., ALLEN, F. </w:t>
            </w:r>
            <w:r w:rsidRPr="00E43BA0">
              <w:rPr>
                <w:rStyle w:val="Siln"/>
                <w:b w:val="0"/>
                <w:i/>
                <w:iCs/>
                <w:color w:val="000000"/>
              </w:rPr>
              <w:t>Principles of Corporate Finance</w:t>
            </w:r>
            <w:r w:rsidRPr="00E43BA0">
              <w:rPr>
                <w:rStyle w:val="Siln"/>
                <w:b w:val="0"/>
                <w:iCs/>
                <w:color w:val="000000"/>
              </w:rPr>
              <w:t>.</w:t>
            </w:r>
            <w:r w:rsidRPr="00E43BA0">
              <w:rPr>
                <w:rStyle w:val="Siln"/>
                <w:b w:val="0"/>
                <w:iCs/>
              </w:rPr>
              <w:t xml:space="preserve"> McGraw-Hill/Education-Europe.</w:t>
            </w:r>
            <w:r w:rsidRPr="00E43BA0">
              <w:rPr>
                <w:rStyle w:val="Siln"/>
                <w:b w:val="0"/>
                <w:iCs/>
                <w:color w:val="000000"/>
              </w:rPr>
              <w:t xml:space="preserve"> 2016, </w:t>
            </w:r>
            <w:r w:rsidRPr="00E43BA0">
              <w:rPr>
                <w:rStyle w:val="Siln"/>
                <w:b w:val="0"/>
                <w:iCs/>
                <w:color w:val="000000"/>
                <w:lang w:val="en-GB"/>
              </w:rPr>
              <w:t>ISBN</w:t>
            </w:r>
            <w:r w:rsidRPr="00E43BA0">
              <w:rPr>
                <w:rStyle w:val="Siln"/>
                <w:b w:val="0"/>
                <w:iCs/>
                <w:color w:val="000000"/>
              </w:rPr>
              <w:t> 9781259253331.</w:t>
            </w:r>
          </w:p>
          <w:p w:rsidR="00A158FE" w:rsidRDefault="00A158FE" w:rsidP="00203547">
            <w:pPr>
              <w:jc w:val="both"/>
              <w:rPr>
                <w:color w:val="000000"/>
                <w:lang w:eastAsia="en-US"/>
              </w:rPr>
            </w:pPr>
            <w:r w:rsidRPr="00CE5700">
              <w:rPr>
                <w:color w:val="000000"/>
                <w:lang w:eastAsia="en-US"/>
              </w:rPr>
              <w:t xml:space="preserve">DAMODARAN, A. </w:t>
            </w:r>
            <w:r w:rsidRPr="00E43BA0">
              <w:rPr>
                <w:i/>
                <w:color w:val="000000"/>
                <w:lang w:eastAsia="en-US"/>
              </w:rPr>
              <w:t>Applied Corporate Finance</w:t>
            </w:r>
            <w:r>
              <w:rPr>
                <w:color w:val="000000"/>
                <w:lang w:eastAsia="en-US"/>
              </w:rPr>
              <w:t xml:space="preserve">. 4. edn., Wiley. 2015, 656 s. </w:t>
            </w:r>
            <w:r w:rsidRPr="007E79D0">
              <w:rPr>
                <w:color w:val="000000"/>
                <w:lang w:eastAsia="en-US"/>
              </w:rPr>
              <w:t>ISBN 978-1-118-80893-1.</w:t>
            </w:r>
          </w:p>
          <w:p w:rsidR="00A158FE" w:rsidRDefault="00A158FE" w:rsidP="00203547">
            <w:pPr>
              <w:jc w:val="both"/>
              <w:rPr>
                <w:color w:val="000000"/>
                <w:lang w:val="en-US" w:eastAsia="en-US"/>
              </w:rPr>
            </w:pPr>
            <w:r w:rsidRPr="00235247">
              <w:rPr>
                <w:b/>
                <w:bCs/>
                <w:color w:val="000000"/>
                <w:lang w:val="en-US" w:eastAsia="en-US"/>
              </w:rPr>
              <w:t>Doporučená</w:t>
            </w:r>
            <w:r>
              <w:rPr>
                <w:b/>
                <w:bCs/>
                <w:color w:val="000000"/>
                <w:lang w:val="en-US" w:eastAsia="en-US"/>
              </w:rPr>
              <w:t xml:space="preserve"> literatura</w:t>
            </w:r>
            <w:r w:rsidRPr="00235247">
              <w:rPr>
                <w:color w:val="000000"/>
                <w:lang w:val="en-US" w:eastAsia="en-US"/>
              </w:rPr>
              <w:t> </w:t>
            </w:r>
          </w:p>
          <w:p w:rsidR="00A158FE" w:rsidRPr="00B97D2C" w:rsidRDefault="00A158FE" w:rsidP="00203547">
            <w:pPr>
              <w:jc w:val="both"/>
              <w:rPr>
                <w:lang w:val="en-GB"/>
              </w:rPr>
            </w:pPr>
            <w:r w:rsidRPr="00B97D2C">
              <w:rPr>
                <w:bCs/>
                <w:iCs/>
                <w:color w:val="000000"/>
                <w:lang w:val="en-GB"/>
              </w:rPr>
              <w:t xml:space="preserve">BEKAERT, G.J., HODRICK, R.J. </w:t>
            </w:r>
            <w:r w:rsidRPr="00B97D2C">
              <w:rPr>
                <w:i/>
                <w:color w:val="000000"/>
                <w:lang w:val="en-GB"/>
              </w:rPr>
              <w:t>International Financial Management</w:t>
            </w:r>
            <w:r w:rsidRPr="00B97D2C">
              <w:rPr>
                <w:color w:val="000000"/>
                <w:lang w:val="en-GB"/>
              </w:rPr>
              <w:t xml:space="preserve">, Cambridge University Press. </w:t>
            </w:r>
            <w:r w:rsidRPr="00B97D2C">
              <w:rPr>
                <w:lang w:val="en-GB"/>
              </w:rPr>
              <w:t>2017. ISBN 9781107111820.</w:t>
            </w:r>
          </w:p>
          <w:p w:rsidR="00A158FE" w:rsidRPr="00B97D2C" w:rsidRDefault="00A158FE" w:rsidP="00203547">
            <w:pPr>
              <w:jc w:val="both"/>
              <w:rPr>
                <w:color w:val="000000"/>
                <w:lang w:eastAsia="en-US"/>
              </w:rPr>
            </w:pPr>
            <w:r w:rsidRPr="00B97D2C">
              <w:rPr>
                <w:color w:val="000000"/>
                <w:lang w:eastAsia="en-US"/>
              </w:rPr>
              <w:t xml:space="preserve">DAMODARAN, A. </w:t>
            </w:r>
            <w:r w:rsidRPr="00B97D2C">
              <w:rPr>
                <w:i/>
                <w:color w:val="000000"/>
                <w:lang w:eastAsia="en-US"/>
              </w:rPr>
              <w:t>The Dark Side of Valuation: Valuing Young, Distressed, and Complex Business.</w:t>
            </w:r>
            <w:r w:rsidRPr="00B97D2C">
              <w:rPr>
                <w:color w:val="000000"/>
                <w:lang w:eastAsia="en-US"/>
              </w:rPr>
              <w:t xml:space="preserve"> Pearson FT Press. 2018, 604 s. ISBN 0137126891.</w:t>
            </w:r>
          </w:p>
          <w:p w:rsidR="00A158FE" w:rsidRPr="00B97D2C" w:rsidRDefault="00A158FE" w:rsidP="00203547">
            <w:pPr>
              <w:jc w:val="both"/>
              <w:outlineLvl w:val="0"/>
              <w:rPr>
                <w:b/>
                <w:color w:val="000000"/>
                <w:sz w:val="48"/>
                <w:szCs w:val="48"/>
                <w:lang w:eastAsia="en-US"/>
              </w:rPr>
            </w:pPr>
            <w:r w:rsidRPr="00B97D2C">
              <w:rPr>
                <w:color w:val="000000"/>
                <w:lang w:eastAsia="en-US"/>
              </w:rPr>
              <w:t xml:space="preserve">EITEMAN, D. K., STONEHILL, A. I., MOFFETT, M. H. </w:t>
            </w:r>
            <w:r w:rsidRPr="00B97D2C">
              <w:rPr>
                <w:i/>
                <w:color w:val="000000"/>
                <w:lang w:eastAsia="en-US"/>
              </w:rPr>
              <w:t>Multinational Business Finance</w:t>
            </w:r>
            <w:r w:rsidRPr="00B97D2C">
              <w:rPr>
                <w:color w:val="000000"/>
                <w:lang w:eastAsia="en-US"/>
              </w:rPr>
              <w:t>. Global Edition, 2016. ISBN</w:t>
            </w:r>
            <w:r w:rsidRPr="00B97D2C">
              <w:rPr>
                <w:b/>
                <w:color w:val="000000"/>
                <w:sz w:val="48"/>
                <w:szCs w:val="48"/>
                <w:lang w:eastAsia="en-US"/>
              </w:rPr>
              <w:t xml:space="preserve"> </w:t>
            </w:r>
            <w:r w:rsidRPr="00B97D2C">
              <w:rPr>
                <w:color w:val="000000"/>
                <w:lang w:eastAsia="en-US"/>
              </w:rPr>
              <w:t>9780133879872.</w:t>
            </w:r>
          </w:p>
          <w:p w:rsidR="00A158FE" w:rsidRPr="00893948" w:rsidRDefault="00A158FE" w:rsidP="00203547">
            <w:pPr>
              <w:jc w:val="both"/>
              <w:rPr>
                <w:color w:val="000000"/>
                <w:lang w:eastAsia="en-US"/>
              </w:rPr>
            </w:pPr>
            <w:r w:rsidRPr="00B97D2C">
              <w:rPr>
                <w:color w:val="000000"/>
                <w:lang w:eastAsia="en-US"/>
              </w:rPr>
              <w:t xml:space="preserve">YOUNG, S. D., O´BYRNE, S. F. </w:t>
            </w:r>
            <w:r w:rsidRPr="00B97D2C">
              <w:rPr>
                <w:i/>
                <w:color w:val="000000"/>
                <w:lang w:eastAsia="en-US"/>
              </w:rPr>
              <w:t>EVA and Value-Based Management</w:t>
            </w:r>
            <w:r w:rsidRPr="00B97D2C">
              <w:rPr>
                <w:color w:val="000000"/>
                <w:lang w:eastAsia="en-US"/>
              </w:rPr>
              <w:t>. McGraw-Hill Education, 2001, 493 s. ISBN 0-07-136439-0.</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20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w:t>
            </w:r>
          </w:p>
        </w:tc>
      </w:tr>
    </w:tbl>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277224">
              <w:t>Expert Communication in English</w:t>
            </w:r>
            <w:r>
              <w:t xml:space="preserve"> (</w:t>
            </w:r>
            <w:r w:rsidRPr="00DF7704">
              <w:t>English</w:t>
            </w:r>
            <w:r>
              <w:t>)</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1/Z</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15s</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seminář</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 xml:space="preserve">Způsob zakončení předmětu - ústní zkouška. Student vypracovává úkoly zadávané v průběhu semestru: Přečte jeden odborný text (knihu) v rozsahu min. 200 stran </w:t>
            </w:r>
            <w:r>
              <w:br/>
              <w:t xml:space="preserve">a jeden případně dva odborné články. Ke článku připraví pět otázek, které souvisí </w:t>
            </w:r>
            <w:r>
              <w:br/>
              <w:t>s jeho obsahem a zpracuje krátké shrnutí (1 normostrana). K ústní zkoušce se student hlásí po vypracování a předložení shrnutí minimálně 200 stran odborného textu doporučeného školitelem dle studijního zaměření studenta. (2-3 normostrany formátu A4, včetně bibliografické reference podle anglické citační normy, Harvard nebo Chicago.) U ústní zkoušky student prokáže znalost přečteného textu a krátce diskutuje na předem vybrané odborné téma. Toto téma volí na základě přečtených odborných článků.</w:t>
            </w:r>
          </w:p>
        </w:tc>
      </w:tr>
      <w:tr w:rsidR="00A158FE" w:rsidTr="00203547">
        <w:trPr>
          <w:trHeight w:val="21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Pr="00125E33" w:rsidRDefault="00A44FC5" w:rsidP="00203547">
            <w:pPr>
              <w:pStyle w:val="Bezmezer"/>
            </w:pPr>
            <w:hyperlink r:id="rId12" w:history="1">
              <w:r w:rsidR="00A158FE" w:rsidRPr="00125E33">
                <w:rPr>
                  <w:rStyle w:val="Hypertextovodkaz"/>
                  <w:color w:val="auto"/>
                  <w:u w:val="none"/>
                </w:rPr>
                <w:t>Mgr. Hana Atcheson</w:t>
              </w:r>
            </w:hyperlink>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893B79">
              <w:t>Garant se podílí v rozsahu 100 %, stanovuje koncepci seminářů a dohlíží na jejich jednotné vedení.</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44FC5" w:rsidP="00203547">
            <w:pPr>
              <w:jc w:val="both"/>
            </w:pPr>
            <w:hyperlink r:id="rId13" w:history="1">
              <w:r w:rsidR="00A158FE" w:rsidRPr="00125E33">
                <w:rPr>
                  <w:rStyle w:val="Hypertextovodkaz"/>
                  <w:color w:val="auto"/>
                  <w:u w:val="none"/>
                </w:rPr>
                <w:t>Mgr. Hana Atcheson</w:t>
              </w:r>
            </w:hyperlink>
            <w:r w:rsidR="00A158FE">
              <w:rPr>
                <w:rStyle w:val="Hypertextovodkaz"/>
                <w:color w:val="auto"/>
                <w:u w:val="none"/>
              </w:rPr>
              <w:t xml:space="preserve"> – vedení seminářů (100%)</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2560"/>
        </w:trPr>
        <w:tc>
          <w:tcPr>
            <w:tcW w:w="9855" w:type="dxa"/>
            <w:gridSpan w:val="8"/>
            <w:tcBorders>
              <w:top w:val="nil"/>
              <w:bottom w:val="single" w:sz="12" w:space="0" w:color="auto"/>
            </w:tcBorders>
          </w:tcPr>
          <w:p w:rsidR="00A158FE" w:rsidRDefault="00A158FE" w:rsidP="00203547">
            <w:pPr>
              <w:jc w:val="both"/>
            </w:pPr>
            <w:r>
              <w:t>Cílem předmětu je získání znalostí a dovedností pro profesní komunikaci v angličtině, ústní odbornou prezentaci a psaní souhrnu na základě prostudování odborné literatury. Kurz je určen studentům doktorského studijního programu, navazuje na odborný jazyk zimního semestru.</w:t>
            </w:r>
          </w:p>
          <w:p w:rsidR="00A158FE" w:rsidRDefault="00A158FE" w:rsidP="00CB057E">
            <w:pPr>
              <w:pStyle w:val="Odstavecseseznamem"/>
              <w:numPr>
                <w:ilvl w:val="0"/>
                <w:numId w:val="15"/>
              </w:numPr>
              <w:ind w:left="252" w:hanging="252"/>
            </w:pPr>
            <w:r>
              <w:t>Rozhovor o současném zaměstnání a budoucí kariéře.</w:t>
            </w:r>
          </w:p>
          <w:p w:rsidR="00A158FE" w:rsidRDefault="00A158FE" w:rsidP="00CB057E">
            <w:pPr>
              <w:pStyle w:val="Odstavecseseznamem"/>
              <w:numPr>
                <w:ilvl w:val="0"/>
                <w:numId w:val="15"/>
              </w:numPr>
              <w:ind w:left="252" w:hanging="252"/>
            </w:pPr>
            <w:r>
              <w:t>Popis organizačního členění firmy.</w:t>
            </w:r>
          </w:p>
          <w:p w:rsidR="00A158FE" w:rsidRDefault="00A158FE" w:rsidP="00CB057E">
            <w:pPr>
              <w:pStyle w:val="Odstavecseseznamem"/>
              <w:numPr>
                <w:ilvl w:val="0"/>
                <w:numId w:val="15"/>
              </w:numPr>
              <w:ind w:left="252" w:hanging="252"/>
            </w:pPr>
            <w:r>
              <w:t>Popis pracovního postupu a projektu.</w:t>
            </w:r>
          </w:p>
          <w:p w:rsidR="00A158FE" w:rsidRDefault="00A158FE" w:rsidP="00CB057E">
            <w:pPr>
              <w:pStyle w:val="Odstavecseseznamem"/>
              <w:numPr>
                <w:ilvl w:val="0"/>
                <w:numId w:val="15"/>
              </w:numPr>
              <w:ind w:left="252" w:hanging="252"/>
            </w:pPr>
            <w:r>
              <w:t>Kritické čtení odborných textů a článků z odborných časopisů.</w:t>
            </w:r>
          </w:p>
          <w:p w:rsidR="00A158FE" w:rsidRDefault="00A158FE" w:rsidP="00CB057E">
            <w:pPr>
              <w:pStyle w:val="Odstavecseseznamem"/>
              <w:numPr>
                <w:ilvl w:val="0"/>
                <w:numId w:val="15"/>
              </w:numPr>
              <w:ind w:left="252" w:hanging="252"/>
            </w:pPr>
            <w:r>
              <w:t>Shrnutí konverzace.</w:t>
            </w:r>
          </w:p>
          <w:p w:rsidR="00A158FE" w:rsidRDefault="00A158FE" w:rsidP="00CB057E">
            <w:pPr>
              <w:pStyle w:val="Odstavecseseznamem"/>
              <w:numPr>
                <w:ilvl w:val="0"/>
                <w:numId w:val="15"/>
              </w:numPr>
              <w:ind w:left="252" w:hanging="252"/>
            </w:pPr>
            <w:r>
              <w:t>Shrnutí slyšeného projevu nebo přednášky.</w:t>
            </w:r>
          </w:p>
          <w:p w:rsidR="00A158FE" w:rsidRDefault="00A158FE" w:rsidP="00CB057E">
            <w:pPr>
              <w:pStyle w:val="Odstavecseseznamem"/>
              <w:numPr>
                <w:ilvl w:val="0"/>
                <w:numId w:val="15"/>
              </w:numPr>
              <w:ind w:left="252" w:hanging="252"/>
            </w:pPr>
            <w:r>
              <w:t>Psaní souhrnu na základě samostudia odborné literatury v rozsahu min. 200 stran.</w:t>
            </w:r>
          </w:p>
          <w:p w:rsidR="00A158FE" w:rsidRDefault="00A158FE" w:rsidP="00CB057E">
            <w:pPr>
              <w:pStyle w:val="Odstavecseseznamem"/>
              <w:numPr>
                <w:ilvl w:val="0"/>
                <w:numId w:val="15"/>
              </w:numPr>
              <w:ind w:left="252" w:hanging="252"/>
            </w:pPr>
            <w:r>
              <w:t>Interpunkce.</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1B6BFB" w:rsidRDefault="00A158FE" w:rsidP="00203547">
            <w:pPr>
              <w:jc w:val="both"/>
              <w:rPr>
                <w:b/>
              </w:rPr>
            </w:pPr>
            <w:r w:rsidRPr="001B6BFB">
              <w:rPr>
                <w:b/>
              </w:rPr>
              <w:t>Povinná literatura</w:t>
            </w:r>
          </w:p>
          <w:p w:rsidR="00A158FE" w:rsidRPr="001B6BFB" w:rsidRDefault="00A158FE" w:rsidP="00203547">
            <w:pPr>
              <w:jc w:val="both"/>
            </w:pPr>
            <w:r w:rsidRPr="001B6BFB">
              <w:t xml:space="preserve">de </w:t>
            </w:r>
            <w:r w:rsidRPr="001B6BFB">
              <w:rPr>
                <w:caps/>
              </w:rPr>
              <w:t>Chazal</w:t>
            </w:r>
            <w:r w:rsidRPr="001B6BFB">
              <w:t>, E.</w:t>
            </w:r>
            <w:r>
              <w:t>,</w:t>
            </w:r>
            <w:r w:rsidRPr="001B6BFB">
              <w:t xml:space="preserve"> </w:t>
            </w:r>
            <w:r w:rsidRPr="001B6BFB">
              <w:rPr>
                <w:caps/>
              </w:rPr>
              <w:t>M</w:t>
            </w:r>
            <w:r w:rsidRPr="001B6BFB">
              <w:t>c</w:t>
            </w:r>
            <w:r w:rsidRPr="001B6BFB">
              <w:rPr>
                <w:caps/>
              </w:rPr>
              <w:t>Carter,</w:t>
            </w:r>
            <w:r w:rsidRPr="001B6BFB">
              <w:t xml:space="preserve"> S. </w:t>
            </w:r>
            <w:r w:rsidRPr="001B6BFB">
              <w:rPr>
                <w:i/>
                <w:iCs/>
              </w:rPr>
              <w:t>Oxford EAP, A Course in English for Academic Purposes</w:t>
            </w:r>
            <w:r w:rsidRPr="001B6BFB">
              <w:t>. Oxford, OUP, 2012. ISBN 9780194001786.</w:t>
            </w:r>
          </w:p>
          <w:p w:rsidR="00A158FE" w:rsidRDefault="00A158FE" w:rsidP="00203547">
            <w:pPr>
              <w:jc w:val="both"/>
            </w:pPr>
            <w:r w:rsidRPr="001B6BFB">
              <w:rPr>
                <w:caps/>
              </w:rPr>
              <w:t xml:space="preserve">Swales, </w:t>
            </w:r>
            <w:proofErr w:type="gramStart"/>
            <w:r w:rsidRPr="001B6BFB">
              <w:rPr>
                <w:caps/>
              </w:rPr>
              <w:t>J.M.</w:t>
            </w:r>
            <w:proofErr w:type="gramEnd"/>
            <w:r>
              <w:rPr>
                <w:caps/>
              </w:rPr>
              <w:t>,</w:t>
            </w:r>
            <w:r w:rsidRPr="001B6BFB">
              <w:t xml:space="preserve"> </w:t>
            </w:r>
            <w:r>
              <w:rPr>
                <w:caps/>
              </w:rPr>
              <w:t>Feak B.</w:t>
            </w:r>
            <w:r w:rsidRPr="001B6BFB">
              <w:rPr>
                <w:caps/>
              </w:rPr>
              <w:t>C</w:t>
            </w:r>
            <w:r w:rsidRPr="001B6BFB">
              <w:t xml:space="preserve">. </w:t>
            </w:r>
            <w:r w:rsidRPr="001B6BFB">
              <w:rPr>
                <w:i/>
                <w:iCs/>
              </w:rPr>
              <w:t>Academic Writing for Graduate Students</w:t>
            </w:r>
            <w:r>
              <w:t xml:space="preserve">, </w:t>
            </w:r>
            <w:r w:rsidRPr="00D22A08">
              <w:rPr>
                <w:i/>
              </w:rPr>
              <w:t>Essential Tasks and Skills</w:t>
            </w:r>
            <w:r>
              <w:rPr>
                <w:i/>
              </w:rPr>
              <w:t>.</w:t>
            </w:r>
            <w:r w:rsidRPr="00D22A08">
              <w:t xml:space="preserve"> </w:t>
            </w:r>
            <w:r>
              <w:t>Michigan, 2012. ISBN 978-0472035069.</w:t>
            </w:r>
          </w:p>
          <w:p w:rsidR="00A158FE" w:rsidRPr="001B6BFB" w:rsidRDefault="00A158FE" w:rsidP="00203547">
            <w:pPr>
              <w:jc w:val="both"/>
            </w:pPr>
            <w:r w:rsidRPr="00D22A08">
              <w:t xml:space="preserve">SWALES, </w:t>
            </w:r>
            <w:proofErr w:type="gramStart"/>
            <w:r w:rsidRPr="00D22A08">
              <w:t>J.M.</w:t>
            </w:r>
            <w:proofErr w:type="gramEnd"/>
            <w:r>
              <w:t>,</w:t>
            </w:r>
            <w:r w:rsidRPr="00D22A08">
              <w:t xml:space="preserve"> FEAK, CH.B. </w:t>
            </w:r>
            <w:r w:rsidRPr="00D22A08">
              <w:rPr>
                <w:i/>
              </w:rPr>
              <w:t>Commentary for Academic Writing for Graduate Students</w:t>
            </w:r>
            <w:r w:rsidRPr="00D22A08">
              <w:t xml:space="preserve">, </w:t>
            </w:r>
            <w:r w:rsidRPr="00D22A08">
              <w:rPr>
                <w:i/>
              </w:rPr>
              <w:t>Essential Tasks and Skills</w:t>
            </w:r>
            <w:r>
              <w:t xml:space="preserve">. Michigan: UMP 3 ed. 2012. </w:t>
            </w:r>
            <w:r w:rsidRPr="00D22A08">
              <w:t>ISBN 978-0472034758.</w:t>
            </w:r>
          </w:p>
          <w:p w:rsidR="00A158FE" w:rsidRPr="001B6BFB" w:rsidRDefault="00A158FE" w:rsidP="00203547">
            <w:pPr>
              <w:jc w:val="both"/>
              <w:rPr>
                <w:b/>
              </w:rPr>
            </w:pPr>
            <w:r w:rsidRPr="001B6BFB">
              <w:rPr>
                <w:b/>
              </w:rPr>
              <w:t>Doporučení literatura</w:t>
            </w:r>
          </w:p>
          <w:p w:rsidR="00A158FE" w:rsidRDefault="00A158FE" w:rsidP="00203547">
            <w:pPr>
              <w:jc w:val="both"/>
            </w:pPr>
            <w:r w:rsidRPr="001B6BFB">
              <w:rPr>
                <w:caps/>
              </w:rPr>
              <w:t>Emmerson, P</w:t>
            </w:r>
            <w:r w:rsidRPr="001B6BFB">
              <w:t xml:space="preserve">. </w:t>
            </w:r>
            <w:r w:rsidRPr="001B6BFB">
              <w:rPr>
                <w:i/>
                <w:iCs/>
              </w:rPr>
              <w:t>Business Grammar Builder</w:t>
            </w:r>
            <w:r w:rsidRPr="001B6BFB">
              <w:t>. Macmillan Publishers, Ltd., 2002. ISBN 9780333754924</w:t>
            </w:r>
            <w:r>
              <w:t>.</w:t>
            </w:r>
          </w:p>
          <w:p w:rsidR="00A158FE" w:rsidRDefault="00A44FC5" w:rsidP="00203547">
            <w:pPr>
              <w:jc w:val="both"/>
              <w:rPr>
                <w:rStyle w:val="Hypertextovodkaz"/>
                <w:color w:val="auto"/>
                <w:u w:val="none"/>
              </w:rPr>
            </w:pPr>
            <w:hyperlink r:id="rId14" w:tgtFrame="_blank" w:history="1">
              <w:r w:rsidR="00A158FE" w:rsidRPr="00125E33">
                <w:rPr>
                  <w:rStyle w:val="Hypertextovodkaz"/>
                  <w:caps/>
                  <w:color w:val="auto"/>
                  <w:u w:val="none"/>
                </w:rPr>
                <w:t>Mascull,</w:t>
              </w:r>
              <w:r w:rsidR="00A158FE" w:rsidRPr="00125E33">
                <w:rPr>
                  <w:rStyle w:val="Hypertextovodkaz"/>
                  <w:color w:val="auto"/>
                  <w:u w:val="none"/>
                </w:rPr>
                <w:t xml:space="preserve"> B. </w:t>
              </w:r>
              <w:r w:rsidR="00A158FE" w:rsidRPr="00125E33">
                <w:rPr>
                  <w:rStyle w:val="Hypertextovodkaz"/>
                  <w:i/>
                  <w:iCs/>
                  <w:color w:val="auto"/>
                  <w:u w:val="none"/>
                </w:rPr>
                <w:t xml:space="preserve">Business vocabulary in </w:t>
              </w:r>
              <w:proofErr w:type="gramStart"/>
              <w:r w:rsidR="00A158FE" w:rsidRPr="00125E33">
                <w:rPr>
                  <w:rStyle w:val="Hypertextovodkaz"/>
                  <w:i/>
                  <w:iCs/>
                  <w:color w:val="auto"/>
                  <w:u w:val="none"/>
                </w:rPr>
                <w:t>use : [intermediate</w:t>
              </w:r>
              <w:proofErr w:type="gramEnd"/>
              <w:r w:rsidR="00A158FE" w:rsidRPr="00125E33">
                <w:rPr>
                  <w:rStyle w:val="Hypertextovodkaz"/>
                  <w:i/>
                  <w:iCs/>
                  <w:color w:val="auto"/>
                  <w:u w:val="none"/>
                </w:rPr>
                <w:t>]</w:t>
              </w:r>
              <w:r w:rsidR="00A158FE">
                <w:rPr>
                  <w:rStyle w:val="Hypertextovodkaz"/>
                  <w:color w:val="auto"/>
                  <w:u w:val="none"/>
                </w:rPr>
                <w:t>. 1st ed. Cambridge</w:t>
              </w:r>
              <w:r w:rsidR="00A158FE" w:rsidRPr="00125E33">
                <w:rPr>
                  <w:rStyle w:val="Hypertextovodkaz"/>
                  <w:color w:val="auto"/>
                  <w:u w:val="none"/>
                </w:rPr>
                <w:t xml:space="preserve">: Cambridge University Press, 2002. ISBN 0-521-77529-9. </w:t>
              </w:r>
            </w:hyperlink>
          </w:p>
          <w:p w:rsidR="00A158FE" w:rsidRPr="00125E33" w:rsidRDefault="00A44FC5" w:rsidP="00203547">
            <w:pPr>
              <w:pStyle w:val="Bezmezer"/>
              <w:jc w:val="both"/>
            </w:pPr>
            <w:hyperlink r:id="rId15" w:tgtFrame="_blank" w:history="1">
              <w:r w:rsidR="00A158FE" w:rsidRPr="001B6BFB">
                <w:rPr>
                  <w:caps/>
                </w:rPr>
                <w:t xml:space="preserve">Murphy, </w:t>
              </w:r>
              <w:r w:rsidR="00A158FE" w:rsidRPr="001B6BFB">
                <w:t xml:space="preserve">R. </w:t>
              </w:r>
              <w:r w:rsidR="00A158FE" w:rsidRPr="001B6BFB">
                <w:rPr>
                  <w:i/>
                  <w:iCs/>
                </w:rPr>
                <w:t xml:space="preserve">English Grammar in </w:t>
              </w:r>
              <w:proofErr w:type="gramStart"/>
              <w:r w:rsidR="00A158FE" w:rsidRPr="001B6BFB">
                <w:rPr>
                  <w:i/>
                  <w:iCs/>
                </w:rPr>
                <w:t>Use</w:t>
              </w:r>
              <w:proofErr w:type="gramEnd"/>
              <w:r w:rsidR="00A158FE" w:rsidRPr="001B6BFB">
                <w:t>. Cambridge: Cambridge University Press, 2003. ISBN 0-521-52931-X.</w:t>
              </w:r>
            </w:hyperlink>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Pr="001B6BFB" w:rsidRDefault="00A158FE" w:rsidP="00203547">
            <w:pPr>
              <w:jc w:val="center"/>
              <w:rPr>
                <w:b/>
              </w:rPr>
            </w:pPr>
            <w:r w:rsidRPr="001B6BFB">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833"/>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pPr>
        <w:spacing w:after="160" w:line="259" w:lineRule="auto"/>
      </w:pPr>
    </w:p>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277224">
              <w:t>Expert Communication in English</w:t>
            </w:r>
            <w:r>
              <w:t xml:space="preserve"> (</w:t>
            </w:r>
            <w:r w:rsidRPr="00DF7704">
              <w:t>Academic Presentation</w:t>
            </w:r>
            <w:r>
              <w:t>)</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15s</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seminář</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 xml:space="preserve">Způsob zakončení předmětu - ústní zkouška. Student během semestru plní dílčí úkoly spojené s jednotlivými kroky strukturované prezentace. Procvičuje jazykové schopnosti spojené se správnou skladbou ústního projevu a rozšiřuje si slovní zásobu. Během semestru předvede před skupinou samostatně dvě dílčí prezentace a také vystoupí v párové prezentaci. </w:t>
            </w:r>
          </w:p>
          <w:p w:rsidR="00A158FE" w:rsidRDefault="00A158FE" w:rsidP="00203547">
            <w:pPr>
              <w:jc w:val="both"/>
            </w:pPr>
            <w:r>
              <w:t xml:space="preserve">Ústní zkouška spočívá v prezentaci na odborné téma. Student předkládá v rámci svého tématu také krátkou zprávu z výzkumu nebo návrh tezí. Předpokládá se, že tato prezentace je přípravou na vystoupení na doktorandské konferenci doma nebo v zahraničí, případně na některé další odborné akci. </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Pr="00125E33" w:rsidRDefault="00A44FC5" w:rsidP="00203547">
            <w:pPr>
              <w:pStyle w:val="Bezmezer"/>
            </w:pPr>
            <w:hyperlink r:id="rId16" w:history="1">
              <w:r w:rsidR="00A158FE" w:rsidRPr="00125E33">
                <w:rPr>
                  <w:rStyle w:val="Hypertextovodkaz"/>
                  <w:color w:val="auto"/>
                  <w:u w:val="none"/>
                </w:rPr>
                <w:t>Mgr. Hana Atcheson</w:t>
              </w:r>
            </w:hyperlink>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893B79">
              <w:t>Garant se podílí v rozsahu 100 %, stanovuje koncepci seminářů a dohlíží na jejich jednotné vedení.</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44FC5" w:rsidP="00203547">
            <w:pPr>
              <w:jc w:val="both"/>
            </w:pPr>
            <w:hyperlink r:id="rId17" w:history="1">
              <w:r w:rsidR="00A158FE" w:rsidRPr="00125E33">
                <w:rPr>
                  <w:rStyle w:val="Hypertextovodkaz"/>
                  <w:color w:val="auto"/>
                  <w:u w:val="none"/>
                </w:rPr>
                <w:t>Mgr. Hana Atcheson</w:t>
              </w:r>
            </w:hyperlink>
            <w:r w:rsidR="00A158FE">
              <w:rPr>
                <w:rStyle w:val="Hypertextovodkaz"/>
                <w:color w:val="auto"/>
                <w:u w:val="none"/>
              </w:rPr>
              <w:t xml:space="preserve"> – vedení seminářů (100%)</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2462"/>
        </w:trPr>
        <w:tc>
          <w:tcPr>
            <w:tcW w:w="9855" w:type="dxa"/>
            <w:gridSpan w:val="8"/>
            <w:tcBorders>
              <w:top w:val="nil"/>
              <w:bottom w:val="single" w:sz="12" w:space="0" w:color="auto"/>
            </w:tcBorders>
          </w:tcPr>
          <w:p w:rsidR="00A158FE" w:rsidRDefault="00A158FE" w:rsidP="00203547">
            <w:pPr>
              <w:jc w:val="both"/>
            </w:pPr>
            <w:r>
              <w:t>Cílem předmětu je získání praktických znalostí a dovedností v oblasti akademických prezentací. Student si osvojí nezbytné slovní obraty, fráze a ustálená slovní spojení, která jsou součástí plynulého projevu při prezentování v anglickém jazyce. Student bude schopen prezentovat své teze nebo výzkum, na kterém pracuje v rámci své specializace v doktorském studijním programu.</w:t>
            </w:r>
          </w:p>
          <w:p w:rsidR="00A158FE" w:rsidRDefault="00A158FE" w:rsidP="00CB057E">
            <w:pPr>
              <w:pStyle w:val="Odstavecseseznamem"/>
              <w:numPr>
                <w:ilvl w:val="0"/>
                <w:numId w:val="16"/>
              </w:numPr>
              <w:ind w:left="252" w:hanging="284"/>
            </w:pPr>
            <w:r>
              <w:t>Jazykové zásady pro sestavení strukturované prezentace.</w:t>
            </w:r>
          </w:p>
          <w:p w:rsidR="00A158FE" w:rsidRDefault="00A158FE" w:rsidP="00CB057E">
            <w:pPr>
              <w:pStyle w:val="Odstavecseseznamem"/>
              <w:numPr>
                <w:ilvl w:val="0"/>
                <w:numId w:val="16"/>
              </w:numPr>
              <w:ind w:left="252" w:hanging="284"/>
            </w:pPr>
            <w:r>
              <w:t>Zásady sestavení akademického posteru a jeho prezentace.</w:t>
            </w:r>
          </w:p>
          <w:p w:rsidR="00A158FE" w:rsidRDefault="00A158FE" w:rsidP="00CB057E">
            <w:pPr>
              <w:pStyle w:val="Odstavecseseznamem"/>
              <w:numPr>
                <w:ilvl w:val="0"/>
                <w:numId w:val="16"/>
              </w:numPr>
              <w:ind w:left="252" w:hanging="284"/>
            </w:pPr>
            <w:r>
              <w:t>Způsoby navození kontaktu s posluchači.</w:t>
            </w:r>
          </w:p>
          <w:p w:rsidR="00A158FE" w:rsidRDefault="00A158FE" w:rsidP="00CB057E">
            <w:pPr>
              <w:pStyle w:val="Odstavecseseznamem"/>
              <w:numPr>
                <w:ilvl w:val="0"/>
                <w:numId w:val="16"/>
              </w:numPr>
              <w:ind w:left="252" w:hanging="284"/>
            </w:pPr>
            <w:r>
              <w:t>Užití audiovizuálních pomůcek, dovednosti spojené se správným odkazováním na vizuální podporu.</w:t>
            </w:r>
          </w:p>
          <w:p w:rsidR="00A158FE" w:rsidRDefault="00A158FE" w:rsidP="00CB057E">
            <w:pPr>
              <w:pStyle w:val="Odstavecseseznamem"/>
              <w:numPr>
                <w:ilvl w:val="0"/>
                <w:numId w:val="16"/>
              </w:numPr>
              <w:ind w:left="252" w:hanging="284"/>
            </w:pPr>
            <w:r>
              <w:t>Techniky prezentování.</w:t>
            </w:r>
          </w:p>
          <w:p w:rsidR="00A158FE" w:rsidRDefault="00A158FE" w:rsidP="00CB057E">
            <w:pPr>
              <w:pStyle w:val="Odstavecseseznamem"/>
              <w:numPr>
                <w:ilvl w:val="0"/>
                <w:numId w:val="16"/>
              </w:numPr>
              <w:ind w:left="252" w:hanging="284"/>
            </w:pPr>
            <w:r>
              <w:t>Některé zásady řečnického projevu.</w:t>
            </w:r>
          </w:p>
          <w:p w:rsidR="00A158FE" w:rsidRDefault="00A158FE" w:rsidP="00CB057E">
            <w:pPr>
              <w:pStyle w:val="Odstavecseseznamem"/>
              <w:numPr>
                <w:ilvl w:val="0"/>
                <w:numId w:val="16"/>
              </w:numPr>
              <w:ind w:left="252" w:hanging="284"/>
            </w:pPr>
            <w:r>
              <w:t>Kladení otázek a odpovědi na otázky.</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067FEE" w:rsidRDefault="00A158FE" w:rsidP="00203547">
            <w:pPr>
              <w:jc w:val="both"/>
              <w:rPr>
                <w:b/>
              </w:rPr>
            </w:pPr>
            <w:r w:rsidRPr="00067FEE">
              <w:rPr>
                <w:b/>
              </w:rPr>
              <w:t>Povinná literatura</w:t>
            </w:r>
          </w:p>
          <w:p w:rsidR="00A158FE" w:rsidRDefault="00A158FE" w:rsidP="00203547">
            <w:pPr>
              <w:rPr>
                <w:caps/>
              </w:rPr>
            </w:pPr>
            <w:r w:rsidRPr="00905EAD">
              <w:rPr>
                <w:lang w:val="en-GB"/>
              </w:rPr>
              <w:t xml:space="preserve">MORGAN, M. </w:t>
            </w:r>
            <w:r w:rsidRPr="00905EAD">
              <w:rPr>
                <w:i/>
                <w:lang w:val="en-GB"/>
              </w:rPr>
              <w:t>Effective Presentations</w:t>
            </w:r>
            <w:r w:rsidRPr="00905EAD">
              <w:rPr>
                <w:lang w:val="en-GB"/>
              </w:rPr>
              <w:t>, Van-Griner LLC, 2017. ISBN 978-1617404375.</w:t>
            </w:r>
          </w:p>
          <w:p w:rsidR="00A158FE" w:rsidRDefault="00A158FE" w:rsidP="00203547">
            <w:pPr>
              <w:jc w:val="both"/>
            </w:pPr>
            <w:r w:rsidRPr="00067FEE">
              <w:rPr>
                <w:caps/>
              </w:rPr>
              <w:t>Powell,</w:t>
            </w:r>
            <w:r w:rsidRPr="00067FEE">
              <w:t xml:space="preserve"> M. </w:t>
            </w:r>
            <w:r w:rsidRPr="00067FEE">
              <w:rPr>
                <w:i/>
                <w:iCs/>
              </w:rPr>
              <w:t>Presenting in English</w:t>
            </w:r>
            <w:r w:rsidRPr="00067FEE">
              <w:t xml:space="preserve">. LTP Business, 1997. ISBN 9781899396306. </w:t>
            </w:r>
          </w:p>
          <w:p w:rsidR="00A158FE" w:rsidRPr="00067FEE" w:rsidRDefault="00A44FC5" w:rsidP="00203547">
            <w:pPr>
              <w:jc w:val="both"/>
            </w:pPr>
            <w:hyperlink r:id="rId18" w:tgtFrame="_blank" w:history="1">
              <w:r w:rsidR="00A158FE" w:rsidRPr="00067FEE">
                <w:rPr>
                  <w:caps/>
                </w:rPr>
                <w:t>Williams</w:t>
              </w:r>
              <w:r w:rsidR="00A158FE" w:rsidRPr="00067FEE">
                <w:t xml:space="preserve">, E. J. </w:t>
              </w:r>
              <w:r w:rsidR="00A158FE" w:rsidRPr="00067FEE">
                <w:rPr>
                  <w:i/>
                  <w:iCs/>
                </w:rPr>
                <w:t>Presentations in English</w:t>
              </w:r>
              <w:r w:rsidR="00A158FE" w:rsidRPr="00067FEE">
                <w:t xml:space="preserve">. Macmillan Publishers Ltd., 2008. ISBN 9780230028784. </w:t>
              </w:r>
            </w:hyperlink>
          </w:p>
          <w:p w:rsidR="00A158FE" w:rsidRPr="00067FEE" w:rsidRDefault="00A158FE" w:rsidP="00203547">
            <w:pPr>
              <w:jc w:val="both"/>
              <w:rPr>
                <w:b/>
              </w:rPr>
            </w:pPr>
            <w:r w:rsidRPr="00C40B3D">
              <w:rPr>
                <w:b/>
              </w:rPr>
              <w:t>Doporučení literatura</w:t>
            </w:r>
          </w:p>
          <w:p w:rsidR="00A158FE" w:rsidRDefault="00A158FE" w:rsidP="00203547">
            <w:pPr>
              <w:jc w:val="both"/>
            </w:pPr>
            <w:r w:rsidRPr="00067FEE">
              <w:rPr>
                <w:caps/>
              </w:rPr>
              <w:t>Comfort,</w:t>
            </w:r>
            <w:r>
              <w:t xml:space="preserve"> J. </w:t>
            </w:r>
            <w:r>
              <w:rPr>
                <w:i/>
                <w:iCs/>
              </w:rPr>
              <w:t>Effective Presentations</w:t>
            </w:r>
            <w:r>
              <w:t>. OUP, 2009. ISBN 9780194570657.</w:t>
            </w:r>
          </w:p>
          <w:p w:rsidR="00A158FE" w:rsidRPr="00905EAD" w:rsidRDefault="00A158FE" w:rsidP="00203547">
            <w:pPr>
              <w:jc w:val="both"/>
              <w:rPr>
                <w:lang w:val="en-GB"/>
              </w:rPr>
            </w:pPr>
            <w:r w:rsidRPr="00905EAD">
              <w:rPr>
                <w:lang w:val="en-GB"/>
              </w:rPr>
              <w:t xml:space="preserve">COTTREL, S. </w:t>
            </w:r>
            <w:r w:rsidRPr="00905EAD">
              <w:rPr>
                <w:i/>
                <w:lang w:val="en-GB"/>
              </w:rPr>
              <w:t>Critical Thinking Skills: Developing Effective Analysis and Argument</w:t>
            </w:r>
            <w:r>
              <w:rPr>
                <w:lang w:val="en-GB"/>
              </w:rPr>
              <w:t>.</w:t>
            </w:r>
            <w:r w:rsidRPr="00905EAD">
              <w:rPr>
                <w:lang w:val="en-GB"/>
              </w:rPr>
              <w:t xml:space="preserve"> Macmillan Study Skills Series, Macmillan Publishers Ltd. 3 ed. 2017. ISBN 978-1137550507.</w:t>
            </w:r>
          </w:p>
          <w:p w:rsidR="00A158FE" w:rsidRPr="00905EAD" w:rsidRDefault="00A158FE" w:rsidP="00203547">
            <w:pPr>
              <w:jc w:val="both"/>
              <w:rPr>
                <w:lang w:val="en-GB"/>
              </w:rPr>
            </w:pPr>
            <w:r w:rsidRPr="00905EAD">
              <w:rPr>
                <w:caps/>
                <w:lang w:val="en-GB"/>
              </w:rPr>
              <w:t>Emmerson,</w:t>
            </w:r>
            <w:r w:rsidRPr="00905EAD">
              <w:rPr>
                <w:lang w:val="en-GB"/>
              </w:rPr>
              <w:t xml:space="preserve"> P. </w:t>
            </w:r>
            <w:r w:rsidRPr="00905EAD">
              <w:rPr>
                <w:i/>
                <w:iCs/>
                <w:lang w:val="en-GB"/>
              </w:rPr>
              <w:t>Business Builder, Module 7</w:t>
            </w:r>
            <w:r w:rsidRPr="00905EAD">
              <w:rPr>
                <w:lang w:val="en-GB"/>
              </w:rPr>
              <w:t>. Macmillan Education, 2006. ISBN 978-0521748629.</w:t>
            </w:r>
          </w:p>
          <w:p w:rsidR="00A158FE" w:rsidRPr="00905EAD" w:rsidRDefault="00A158FE" w:rsidP="00203547">
            <w:pPr>
              <w:jc w:val="both"/>
              <w:rPr>
                <w:b/>
                <w:i/>
              </w:rPr>
            </w:pPr>
            <w:r w:rsidRPr="00767C73">
              <w:rPr>
                <w:b/>
              </w:rPr>
              <w:t xml:space="preserve">Rozšiřující </w:t>
            </w:r>
            <w:r>
              <w:rPr>
                <w:b/>
                <w:i/>
              </w:rPr>
              <w:t>literatura</w:t>
            </w:r>
          </w:p>
          <w:p w:rsidR="00A158FE" w:rsidRDefault="00A158FE" w:rsidP="00203547">
            <w:pPr>
              <w:jc w:val="both"/>
              <w:rPr>
                <w:caps/>
              </w:rPr>
            </w:pPr>
            <w:r w:rsidRPr="00905EAD">
              <w:rPr>
                <w:lang w:val="en-GB"/>
              </w:rPr>
              <w:t xml:space="preserve">COUGHTER, P. </w:t>
            </w:r>
            <w:r w:rsidRPr="00905EAD">
              <w:rPr>
                <w:i/>
                <w:lang w:val="en-GB"/>
              </w:rPr>
              <w:t>The Art of the Pitch: Persuasion and Presentation Skills that Win Business</w:t>
            </w:r>
            <w:r>
              <w:rPr>
                <w:i/>
                <w:lang w:val="en-GB"/>
              </w:rPr>
              <w:t>.</w:t>
            </w:r>
            <w:r w:rsidRPr="00905EAD">
              <w:rPr>
                <w:lang w:val="en-GB"/>
              </w:rPr>
              <w:t xml:space="preserve"> Palgrave Mcmillan</w:t>
            </w:r>
            <w:r>
              <w:rPr>
                <w:lang w:val="en-GB"/>
              </w:rPr>
              <w:t>,</w:t>
            </w:r>
            <w:r w:rsidRPr="00905EAD">
              <w:rPr>
                <w:lang w:val="en-GB"/>
              </w:rPr>
              <w:t xml:space="preserve"> 2012</w:t>
            </w:r>
            <w:r>
              <w:rPr>
                <w:lang w:val="en-GB"/>
              </w:rPr>
              <w:t xml:space="preserve">. </w:t>
            </w:r>
            <w:r w:rsidRPr="00150480">
              <w:t>ISBN 978-0230120518</w:t>
            </w:r>
            <w:r>
              <w:t>.</w:t>
            </w:r>
          </w:p>
          <w:p w:rsidR="00A158FE" w:rsidRPr="00905EAD" w:rsidRDefault="00A158FE" w:rsidP="00203547">
            <w:pPr>
              <w:jc w:val="both"/>
              <w:rPr>
                <w:lang w:val="en-GB"/>
              </w:rPr>
            </w:pPr>
            <w:r w:rsidRPr="00A454EC">
              <w:rPr>
                <w:lang w:val="en-GB"/>
              </w:rPr>
              <w:t>STEEL, W.</w:t>
            </w:r>
            <w:r w:rsidRPr="00905EAD">
              <w:rPr>
                <w:i/>
                <w:lang w:val="en-GB"/>
              </w:rPr>
              <w:t xml:space="preserve"> Presentation Skills 201: How to Take It to the Next Level as a Confident, Engaging Presenter</w:t>
            </w:r>
            <w:r>
              <w:rPr>
                <w:i/>
                <w:lang w:val="en-GB"/>
              </w:rPr>
              <w:t xml:space="preserve">. </w:t>
            </w:r>
            <w:r w:rsidRPr="00905EAD">
              <w:rPr>
                <w:lang w:val="en-GB"/>
              </w:rPr>
              <w:t>Kindle Edition</w:t>
            </w:r>
          </w:p>
          <w:p w:rsidR="00A158FE" w:rsidRDefault="00A158FE" w:rsidP="00203547">
            <w:pPr>
              <w:jc w:val="both"/>
            </w:pPr>
            <w:r w:rsidRPr="00905EAD">
              <w:rPr>
                <w:lang w:val="en-GB"/>
              </w:rPr>
              <w:t xml:space="preserve">Erie </w:t>
            </w:r>
            <w:r>
              <w:rPr>
                <w:lang w:val="en-GB"/>
              </w:rPr>
              <w:t>Publishing: 2016.</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833"/>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Pr="00DF7704" w:rsidRDefault="00A158FE" w:rsidP="00203547">
            <w:pPr>
              <w:jc w:val="both"/>
            </w:pPr>
            <w:r w:rsidRPr="00277224">
              <w:t>Expert Communication in English</w:t>
            </w:r>
            <w:r>
              <w:t xml:space="preserve"> (Academic Writing)</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2/Z</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15s</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seminář</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r>
              <w:t>Požadavky ke zkoušce: Povinná účast na seminářích pro studenty prezenční formy studia. Vypracování recenze v rozsahu dvou normostran. Vypracování odpovídající akademické eseje podle studijního zaměření. Esej bude obsahovat úvod, uvedení teze, podpůrné odstavce, závěr, citace v textu a seznam citované literatury.</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Pr="00125E33" w:rsidRDefault="00A44FC5" w:rsidP="00203547">
            <w:pPr>
              <w:pStyle w:val="Bezmezer"/>
            </w:pPr>
            <w:hyperlink r:id="rId19" w:history="1">
              <w:r w:rsidR="00A158FE" w:rsidRPr="00125E33">
                <w:rPr>
                  <w:rStyle w:val="Hypertextovodkaz"/>
                  <w:color w:val="auto"/>
                  <w:u w:val="none"/>
                </w:rPr>
                <w:t>Mgr. Hana Atcheson</w:t>
              </w:r>
            </w:hyperlink>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Pr="00893B79" w:rsidRDefault="00A158FE" w:rsidP="00203547">
            <w:pPr>
              <w:jc w:val="both"/>
            </w:pPr>
            <w:r w:rsidRPr="00893B79">
              <w:t>Garant se podílí v rozsahu 60 %, stanovuje koncepci seminářů a dohlíží na jejich jednotné vedení.</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Pr="00893B79" w:rsidRDefault="00A44FC5" w:rsidP="00203547">
            <w:pPr>
              <w:jc w:val="both"/>
            </w:pPr>
            <w:hyperlink r:id="rId20" w:history="1">
              <w:r w:rsidR="00A158FE" w:rsidRPr="00893B79">
                <w:rPr>
                  <w:rStyle w:val="Hypertextovodkaz"/>
                  <w:color w:val="auto"/>
                  <w:u w:val="none"/>
                </w:rPr>
                <w:t>Mgr. Hana Atcheson</w:t>
              </w:r>
            </w:hyperlink>
            <w:r w:rsidR="00A158FE" w:rsidRPr="00893B79">
              <w:rPr>
                <w:rStyle w:val="Hypertextovodkaz"/>
                <w:color w:val="auto"/>
                <w:u w:val="none"/>
              </w:rPr>
              <w:t xml:space="preserve"> – vedení seminářů (60%), </w:t>
            </w:r>
            <w:r w:rsidR="00A158FE">
              <w:rPr>
                <w:rStyle w:val="Hypertextovodkaz"/>
                <w:color w:val="auto"/>
                <w:u w:val="none"/>
              </w:rPr>
              <w:t>Mgr. Jana Orsavová</w:t>
            </w:r>
            <w:ins w:id="160" w:author="Pavla Trefilová" w:date="2019-09-05T16:10:00Z">
              <w:r w:rsidR="00D545B2">
                <w:rPr>
                  <w:rStyle w:val="Hypertextovodkaz"/>
                  <w:color w:val="auto"/>
                  <w:u w:val="none"/>
                </w:rPr>
                <w:t>, Ph.D.</w:t>
              </w:r>
            </w:ins>
            <w:r w:rsidR="00A158FE">
              <w:rPr>
                <w:rStyle w:val="Hypertextovodkaz"/>
                <w:color w:val="auto"/>
                <w:u w:val="none"/>
              </w:rPr>
              <w:t xml:space="preserve"> – vedení s</w:t>
            </w:r>
            <w:r w:rsidR="00A158FE" w:rsidRPr="00893B79">
              <w:t>eminářů (40%) </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2237"/>
        </w:trPr>
        <w:tc>
          <w:tcPr>
            <w:tcW w:w="9855" w:type="dxa"/>
            <w:gridSpan w:val="8"/>
            <w:tcBorders>
              <w:top w:val="nil"/>
              <w:bottom w:val="single" w:sz="12" w:space="0" w:color="auto"/>
            </w:tcBorders>
          </w:tcPr>
          <w:p w:rsidR="00A158FE" w:rsidRDefault="00A158FE" w:rsidP="00203547">
            <w:pPr>
              <w:ind w:left="36"/>
              <w:jc w:val="both"/>
            </w:pPr>
            <w:r>
              <w:t>Cílem předmětu je psaní akademické eseje v anglickém jazyce na jazykové úrovni B2 až C1, zvláštní pozornost je věnována jazykové stránce a stylu. Esej je připravována s ohledem na její publikaci. Jsou procvičovány jazykové zásady pro sestavení strukturovaného odborného pojednání. Studenti se v rámci výuky učí provádět akademický výzkum. Učí se řádně formulovat argument eseje. Studenti se naučí základy konstrukce odstavců včetně uvádějící tematické věty v odstavci. Na základě konstrukce odstavců se studenti učí jak sestavit a strukturovat akademickou esej včetně úvodu, uvedení teze, podpůrných odstavců, závěru, citací v textu a seznamu citované literatury. Studenti napíší vlastní autorskou akademickou esej a recenzi článku. V rámci kurzu se studenti učí za pomocí procesu vzájemné kritické revize ve skupině, kritiky a korektur.</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266"/>
        </w:trPr>
        <w:tc>
          <w:tcPr>
            <w:tcW w:w="9855" w:type="dxa"/>
            <w:gridSpan w:val="8"/>
            <w:tcBorders>
              <w:top w:val="nil"/>
            </w:tcBorders>
          </w:tcPr>
          <w:p w:rsidR="00A158FE" w:rsidRPr="0032661F" w:rsidRDefault="00A158FE" w:rsidP="00203547">
            <w:pPr>
              <w:jc w:val="both"/>
              <w:rPr>
                <w:b/>
              </w:rPr>
            </w:pPr>
            <w:r w:rsidRPr="0032661F">
              <w:rPr>
                <w:b/>
              </w:rPr>
              <w:t>Povinná literatura</w:t>
            </w:r>
          </w:p>
          <w:p w:rsidR="00A158FE" w:rsidRPr="0032661F" w:rsidRDefault="00A158FE" w:rsidP="00203547">
            <w:pPr>
              <w:jc w:val="both"/>
              <w:rPr>
                <w:lang w:val="en-GB"/>
              </w:rPr>
            </w:pPr>
            <w:r w:rsidRPr="0032661F">
              <w:rPr>
                <w:lang w:val="en-GB"/>
              </w:rPr>
              <w:t xml:space="preserve">SWALES, J.M. and FEAK, CH.B. </w:t>
            </w:r>
            <w:r w:rsidRPr="0032661F">
              <w:rPr>
                <w:i/>
                <w:lang w:val="en-GB"/>
              </w:rPr>
              <w:t>Academic Writing for Graduate Students, Essential Tasks and Skills</w:t>
            </w:r>
            <w:r w:rsidRPr="0032661F">
              <w:rPr>
                <w:lang w:val="en-GB"/>
              </w:rPr>
              <w:t>, Michigan: UMP 3 ed. 2012</w:t>
            </w:r>
            <w:r>
              <w:rPr>
                <w:lang w:val="en-GB"/>
              </w:rPr>
              <w:t>.</w:t>
            </w:r>
            <w:r w:rsidRPr="0032661F">
              <w:rPr>
                <w:lang w:val="en-GB"/>
              </w:rPr>
              <w:t xml:space="preserve">  ISBN 978-0472034758.</w:t>
            </w:r>
          </w:p>
          <w:p w:rsidR="00A158FE" w:rsidRPr="0032661F" w:rsidRDefault="00A158FE" w:rsidP="00203547">
            <w:pPr>
              <w:jc w:val="both"/>
              <w:rPr>
                <w:lang w:val="en-GB"/>
              </w:rPr>
            </w:pPr>
            <w:r w:rsidRPr="0032661F">
              <w:rPr>
                <w:lang w:val="en-GB"/>
              </w:rPr>
              <w:t xml:space="preserve">SWALES, J.M. and FEAK, CH.B. </w:t>
            </w:r>
            <w:r w:rsidRPr="0032661F">
              <w:rPr>
                <w:i/>
                <w:lang w:val="en-GB"/>
              </w:rPr>
              <w:t>Commentary for Academic Writing for Graduate Students, Essential Tasks and Skills</w:t>
            </w:r>
            <w:r w:rsidRPr="0032661F">
              <w:rPr>
                <w:lang w:val="en-GB"/>
              </w:rPr>
              <w:t>, Michigan: UMP 3 ed. 2012</w:t>
            </w:r>
            <w:r>
              <w:rPr>
                <w:lang w:val="en-GB"/>
              </w:rPr>
              <w:t>.  ISBN 978-0472035069</w:t>
            </w:r>
            <w:r w:rsidRPr="0032661F">
              <w:rPr>
                <w:lang w:val="en-GB"/>
              </w:rPr>
              <w:t>.</w:t>
            </w:r>
          </w:p>
          <w:p w:rsidR="00A158FE" w:rsidRPr="0032661F" w:rsidRDefault="00A158FE" w:rsidP="00203547">
            <w:pPr>
              <w:jc w:val="both"/>
              <w:rPr>
                <w:i/>
                <w:lang w:val="en-GB"/>
              </w:rPr>
            </w:pPr>
            <w:r w:rsidRPr="0032661F">
              <w:rPr>
                <w:lang w:val="en-GB"/>
              </w:rPr>
              <w:t xml:space="preserve">PATERSON, K. </w:t>
            </w:r>
            <w:r w:rsidRPr="0032661F">
              <w:rPr>
                <w:i/>
                <w:lang w:val="en-GB"/>
              </w:rPr>
              <w:t>Oxford Grammar for EAP, English Grammar and Practice for Academic Purposes</w:t>
            </w:r>
            <w:r>
              <w:rPr>
                <w:i/>
                <w:lang w:val="en-GB"/>
              </w:rPr>
              <w:t>,</w:t>
            </w:r>
            <w:r>
              <w:rPr>
                <w:lang w:val="en-GB"/>
              </w:rPr>
              <w:t xml:space="preserve"> Oxford:</w:t>
            </w:r>
            <w:r>
              <w:rPr>
                <w:i/>
                <w:lang w:val="en-GB"/>
              </w:rPr>
              <w:t xml:space="preserve"> </w:t>
            </w:r>
            <w:r w:rsidRPr="0032661F">
              <w:rPr>
                <w:lang w:val="en-GB"/>
              </w:rPr>
              <w:t>OUP</w:t>
            </w:r>
            <w:r>
              <w:rPr>
                <w:lang w:val="en-GB"/>
              </w:rPr>
              <w:t xml:space="preserve"> 2013.  ISBN 978-0194329996.</w:t>
            </w:r>
          </w:p>
          <w:p w:rsidR="00A158FE" w:rsidRPr="0032661F" w:rsidRDefault="00A158FE" w:rsidP="00203547">
            <w:pPr>
              <w:rPr>
                <w:b/>
              </w:rPr>
            </w:pPr>
            <w:r w:rsidRPr="0032661F">
              <w:rPr>
                <w:b/>
              </w:rPr>
              <w:t>Doporučení literatura</w:t>
            </w:r>
          </w:p>
          <w:p w:rsidR="00A158FE" w:rsidRPr="0032661F" w:rsidRDefault="00A158FE" w:rsidP="00203547">
            <w:pPr>
              <w:jc w:val="both"/>
              <w:rPr>
                <w:lang w:val="en-GB"/>
              </w:rPr>
            </w:pPr>
            <w:r w:rsidRPr="0032661F">
              <w:rPr>
                <w:lang w:val="en-GB"/>
              </w:rPr>
              <w:t xml:space="preserve">TURABIAN, K.L. </w:t>
            </w:r>
            <w:r w:rsidRPr="0032661F">
              <w:rPr>
                <w:i/>
                <w:iCs/>
                <w:lang w:val="en-GB"/>
              </w:rPr>
              <w:t>A Manual for Writers, 8th Edition</w:t>
            </w:r>
            <w:r w:rsidRPr="0032661F">
              <w:rPr>
                <w:lang w:val="en-GB"/>
              </w:rPr>
              <w:t>. Chicago, 2013. ISBN 978-0226816388.</w:t>
            </w:r>
          </w:p>
          <w:p w:rsidR="00A158FE" w:rsidRPr="0032661F" w:rsidRDefault="00A158FE" w:rsidP="00203547">
            <w:pPr>
              <w:jc w:val="both"/>
              <w:rPr>
                <w:lang w:val="en-GB"/>
              </w:rPr>
            </w:pPr>
            <w:r w:rsidRPr="0032661F">
              <w:rPr>
                <w:lang w:val="en-GB"/>
              </w:rPr>
              <w:t xml:space="preserve">WESTON, A. </w:t>
            </w:r>
            <w:r w:rsidRPr="0032661F">
              <w:rPr>
                <w:i/>
                <w:iCs/>
                <w:lang w:val="en-GB"/>
              </w:rPr>
              <w:t>A Rulebook for Arguments, Fourth Edition</w:t>
            </w:r>
            <w:r w:rsidRPr="0032661F">
              <w:rPr>
                <w:lang w:val="en-GB"/>
              </w:rPr>
              <w:t>. 2009. ISBN 9780872209541.</w:t>
            </w:r>
          </w:p>
          <w:p w:rsidR="00A158FE" w:rsidRPr="0032661F" w:rsidRDefault="00A158FE" w:rsidP="00203547">
            <w:pPr>
              <w:jc w:val="both"/>
              <w:rPr>
                <w:lang w:val="en-GB"/>
              </w:rPr>
            </w:pPr>
            <w:r w:rsidRPr="0032661F">
              <w:rPr>
                <w:lang w:val="en-GB"/>
              </w:rPr>
              <w:t xml:space="preserve">ISO 690: 2010. 2010. </w:t>
            </w:r>
          </w:p>
          <w:p w:rsidR="00A158FE" w:rsidRDefault="00A158FE" w:rsidP="00203547">
            <w:pPr>
              <w:jc w:val="both"/>
            </w:pPr>
            <w:r w:rsidRPr="0032661F">
              <w:rPr>
                <w:lang w:val="en-GB"/>
              </w:rPr>
              <w:t xml:space="preserve">MASCULL, B. </w:t>
            </w:r>
            <w:r w:rsidRPr="0032661F">
              <w:rPr>
                <w:i/>
                <w:lang w:val="en-GB"/>
              </w:rPr>
              <w:t>Business Vocabulary in Use, Advanced</w:t>
            </w:r>
            <w:r w:rsidRPr="0032661F">
              <w:rPr>
                <w:lang w:val="en-GB"/>
              </w:rPr>
              <w:t>, CUP 2010, ISBN 978-0521749404</w:t>
            </w:r>
            <w:r>
              <w:rPr>
                <w:lang w:val="en-GB"/>
              </w:rPr>
              <w:t>.</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833"/>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pPr>
        <w:spacing w:after="160" w:line="259" w:lineRule="auto"/>
      </w:pPr>
    </w:p>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277224">
              <w:t>Expert Communication in English</w:t>
            </w:r>
            <w:r>
              <w:t xml:space="preserve"> (</w:t>
            </w:r>
            <w:r w:rsidRPr="00A11447">
              <w:t>English for Business Correspondence</w:t>
            </w:r>
            <w:r>
              <w:t>)</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2/L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15s</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seminář</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 xml:space="preserve">Způsob zakončení předmětu - písemná zkouška. Student plní písemné úkoly zadávané v průběhu semestru. Před písemnou zkouškou odevzdá vypracovaný obchodní dopis, memorandum, zprávu a krátký reklamní text dle struktury zkoušky EBC Level 2, City and Guilds. Písemná zkouška se skládá z vypracování 4 úkolů </w:t>
            </w:r>
            <w:r>
              <w:br/>
              <w:t xml:space="preserve">z oblasti obchodní korespondence (obchodní dopis, memorandum, krátká strukturovaná zpráva a reklamní článek dle zadání) a jednoho cvičení z vybraných okruhů anglické gramatiky. Student je hodnocen za obsah, úpravu, gramatiku </w:t>
            </w:r>
            <w:r>
              <w:br/>
              <w:t xml:space="preserve">a pravopis. Pro úspěšné absolvování písemné zkoušky je nutno dosáhnout minimálně 65% bodového skóre. Vyučující používá elektronickou verzi kurzu </w:t>
            </w:r>
            <w:r>
              <w:br/>
              <w:t>v Moodlu. Je povinností studenta přihlásit se do kurzu v Moodlu.</w:t>
            </w:r>
          </w:p>
        </w:tc>
      </w:tr>
      <w:tr w:rsidR="00A158FE" w:rsidTr="00203547">
        <w:trPr>
          <w:trHeight w:val="75"/>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Pr="00893B79" w:rsidRDefault="00A44FC5" w:rsidP="00203547">
            <w:pPr>
              <w:pStyle w:val="Bezmezer"/>
            </w:pPr>
            <w:hyperlink r:id="rId21" w:history="1">
              <w:r w:rsidR="00A158FE" w:rsidRPr="00893B79">
                <w:rPr>
                  <w:rStyle w:val="Hypertextovodkaz"/>
                  <w:color w:val="auto"/>
                  <w:u w:val="none"/>
                </w:rPr>
                <w:t>Mgr. Hana Atcheson</w:t>
              </w:r>
            </w:hyperlink>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Pr="00893B79" w:rsidRDefault="00A158FE" w:rsidP="00203547">
            <w:pPr>
              <w:jc w:val="both"/>
            </w:pPr>
            <w:r w:rsidRPr="00893B79">
              <w:t>Garant stanovuje koncepci seminářů a dohlíží na jejich jednotné vedení.</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Pr="00893B79" w:rsidRDefault="00A44FC5" w:rsidP="00203547">
            <w:pPr>
              <w:jc w:val="both"/>
            </w:pPr>
            <w:hyperlink r:id="rId22" w:history="1">
              <w:r w:rsidR="00A158FE" w:rsidRPr="00893B79">
                <w:rPr>
                  <w:rStyle w:val="Hypertextovodkaz"/>
                  <w:color w:val="auto"/>
                  <w:u w:val="none"/>
                </w:rPr>
                <w:t>Ing. Dagmar Svobodová, MSc.</w:t>
              </w:r>
            </w:hyperlink>
            <w:r w:rsidR="00A158FE" w:rsidRPr="00893B79">
              <w:rPr>
                <w:rStyle w:val="Hypertextovodkaz"/>
                <w:color w:val="auto"/>
                <w:u w:val="none"/>
              </w:rPr>
              <w:t xml:space="preserve"> – vedení seminářů (100%)</w:t>
            </w:r>
          </w:p>
        </w:tc>
      </w:tr>
      <w:tr w:rsidR="00A158FE" w:rsidTr="00203547">
        <w:trPr>
          <w:trHeight w:val="70"/>
        </w:trPr>
        <w:tc>
          <w:tcPr>
            <w:tcW w:w="9855" w:type="dxa"/>
            <w:gridSpan w:val="8"/>
            <w:tcBorders>
              <w:top w:val="nil"/>
            </w:tcBorders>
          </w:tcPr>
          <w:p w:rsidR="00A158FE" w:rsidRPr="001C0357"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2811"/>
        </w:trPr>
        <w:tc>
          <w:tcPr>
            <w:tcW w:w="9855" w:type="dxa"/>
            <w:gridSpan w:val="8"/>
            <w:tcBorders>
              <w:top w:val="nil"/>
              <w:bottom w:val="single" w:sz="12" w:space="0" w:color="auto"/>
            </w:tcBorders>
          </w:tcPr>
          <w:p w:rsidR="00A158FE" w:rsidRDefault="00A158FE" w:rsidP="00203547">
            <w:pPr>
              <w:jc w:val="both"/>
            </w:pPr>
            <w:r>
              <w:t xml:space="preserve">Cílem předmětu je získání praktických znalostí potřebných k písemné komunikaci v obchodním styku se zahraničními partnery. Student si osvojí psaní obchodního dopisu, memoranda, krátkého reklamního článku a obchodní zprávy. Student bude schopen formulovat fakta, používat obchodní terminologii, řešit jednoduché problémy a správně je interpretovat </w:t>
            </w:r>
            <w:r>
              <w:br/>
              <w:t>v anglickém jazyce. V rámci předmětu studenti procvičují vybrané okruhy z anglické gramatiky na jazykové úrovni B2. Předmět je určen studentům doktorského studijního programu a vychází z požadavků na oficiální certifikát britské společnosti City and Guilds, zkoušky EBC Level 2.</w:t>
            </w:r>
          </w:p>
          <w:p w:rsidR="00A158FE" w:rsidRDefault="00A158FE" w:rsidP="00CB057E">
            <w:pPr>
              <w:pStyle w:val="Odstavecseseznamem"/>
              <w:numPr>
                <w:ilvl w:val="0"/>
                <w:numId w:val="17"/>
              </w:numPr>
              <w:ind w:left="389" w:hanging="284"/>
            </w:pPr>
            <w:r>
              <w:t>Obchodní dopis.</w:t>
            </w:r>
          </w:p>
          <w:p w:rsidR="00A158FE" w:rsidRDefault="00A158FE" w:rsidP="00CB057E">
            <w:pPr>
              <w:pStyle w:val="Odstavecseseznamem"/>
              <w:numPr>
                <w:ilvl w:val="0"/>
                <w:numId w:val="17"/>
              </w:numPr>
              <w:ind w:left="389" w:hanging="284"/>
            </w:pPr>
            <w:r>
              <w:t>Memorandum.</w:t>
            </w:r>
          </w:p>
          <w:p w:rsidR="00A158FE" w:rsidRDefault="00A158FE" w:rsidP="00CB057E">
            <w:pPr>
              <w:pStyle w:val="Odstavecseseznamem"/>
              <w:numPr>
                <w:ilvl w:val="0"/>
                <w:numId w:val="17"/>
              </w:numPr>
              <w:ind w:left="389" w:hanging="284"/>
            </w:pPr>
            <w:r>
              <w:t>Stručná obchodní zpráva.</w:t>
            </w:r>
          </w:p>
          <w:p w:rsidR="00A158FE" w:rsidRDefault="00A158FE" w:rsidP="00CB057E">
            <w:pPr>
              <w:pStyle w:val="Odstavecseseznamem"/>
              <w:numPr>
                <w:ilvl w:val="0"/>
                <w:numId w:val="17"/>
              </w:numPr>
              <w:ind w:left="389" w:hanging="284"/>
            </w:pPr>
            <w:r>
              <w:t>Články a zprávy do tisku.</w:t>
            </w:r>
          </w:p>
          <w:p w:rsidR="00A158FE" w:rsidRDefault="00A158FE" w:rsidP="00CB057E">
            <w:pPr>
              <w:pStyle w:val="Odstavecseseznamem"/>
              <w:numPr>
                <w:ilvl w:val="0"/>
                <w:numId w:val="17"/>
              </w:numPr>
              <w:ind w:left="389" w:hanging="284"/>
            </w:pPr>
            <w:r>
              <w:t xml:space="preserve">Zápis krátkého vzkazu </w:t>
            </w:r>
          </w:p>
          <w:p w:rsidR="00A158FE" w:rsidRDefault="00A158FE" w:rsidP="00CB057E">
            <w:pPr>
              <w:pStyle w:val="Odstavecseseznamem"/>
              <w:numPr>
                <w:ilvl w:val="0"/>
                <w:numId w:val="17"/>
              </w:numPr>
              <w:ind w:left="389" w:hanging="284"/>
            </w:pPr>
            <w:r>
              <w:t>Emaily.</w:t>
            </w:r>
          </w:p>
          <w:p w:rsidR="00A158FE" w:rsidRDefault="00A158FE" w:rsidP="00CB057E">
            <w:pPr>
              <w:pStyle w:val="Odstavecseseznamem"/>
              <w:numPr>
                <w:ilvl w:val="0"/>
                <w:numId w:val="17"/>
              </w:numPr>
              <w:ind w:left="389" w:hanging="284"/>
            </w:pPr>
            <w:r>
              <w:t>Přehled gramatických časů.</w:t>
            </w:r>
          </w:p>
          <w:p w:rsidR="00A158FE" w:rsidRDefault="00A158FE" w:rsidP="00CB057E">
            <w:pPr>
              <w:pStyle w:val="Odstavecseseznamem"/>
              <w:numPr>
                <w:ilvl w:val="0"/>
                <w:numId w:val="17"/>
              </w:numPr>
              <w:ind w:left="389" w:hanging="284"/>
            </w:pPr>
            <w:r>
              <w:t>Tvoření přímé a nepřímé otázky.</w:t>
            </w:r>
          </w:p>
          <w:p w:rsidR="00A158FE" w:rsidRDefault="00A158FE" w:rsidP="00CB057E">
            <w:pPr>
              <w:pStyle w:val="Odstavecseseznamem"/>
              <w:numPr>
                <w:ilvl w:val="0"/>
                <w:numId w:val="17"/>
              </w:numPr>
              <w:ind w:left="389" w:hanging="284"/>
            </w:pPr>
            <w:r>
              <w:t>Vyjadřování množství a číselných hodnot.</w:t>
            </w:r>
          </w:p>
          <w:p w:rsidR="00A158FE" w:rsidRDefault="00A158FE" w:rsidP="00CB057E">
            <w:pPr>
              <w:pStyle w:val="Odstavecseseznamem"/>
              <w:numPr>
                <w:ilvl w:val="0"/>
                <w:numId w:val="17"/>
              </w:numPr>
              <w:ind w:left="389" w:hanging="284"/>
            </w:pPr>
            <w:r>
              <w:t>Podmínkové věty.</w:t>
            </w:r>
          </w:p>
          <w:p w:rsidR="00A158FE" w:rsidRDefault="00A158FE" w:rsidP="00CB057E">
            <w:pPr>
              <w:pStyle w:val="Odstavecseseznamem"/>
              <w:numPr>
                <w:ilvl w:val="0"/>
                <w:numId w:val="17"/>
              </w:numPr>
              <w:ind w:left="389" w:hanging="284"/>
            </w:pPr>
            <w:r>
              <w:t>Trpný rod.</w:t>
            </w:r>
          </w:p>
          <w:p w:rsidR="00A158FE" w:rsidRDefault="00A158FE" w:rsidP="00CB057E">
            <w:pPr>
              <w:pStyle w:val="Odstavecseseznamem"/>
              <w:numPr>
                <w:ilvl w:val="0"/>
                <w:numId w:val="17"/>
              </w:numPr>
              <w:ind w:left="389" w:hanging="284"/>
            </w:pPr>
            <w:r>
              <w:t>Členy.</w:t>
            </w:r>
          </w:p>
          <w:p w:rsidR="00A158FE" w:rsidRDefault="00A158FE" w:rsidP="00CB057E">
            <w:pPr>
              <w:pStyle w:val="Odstavecseseznamem"/>
              <w:numPr>
                <w:ilvl w:val="0"/>
                <w:numId w:val="17"/>
              </w:numPr>
              <w:ind w:left="389" w:hanging="284"/>
            </w:pPr>
            <w:r>
              <w:t>Interpunkce a spojky.</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567"/>
        </w:trPr>
        <w:tc>
          <w:tcPr>
            <w:tcW w:w="9855" w:type="dxa"/>
            <w:gridSpan w:val="8"/>
            <w:tcBorders>
              <w:top w:val="nil"/>
            </w:tcBorders>
          </w:tcPr>
          <w:p w:rsidR="00A158FE" w:rsidRPr="001C0357" w:rsidRDefault="00A158FE" w:rsidP="00203547">
            <w:pPr>
              <w:rPr>
                <w:b/>
              </w:rPr>
            </w:pPr>
            <w:r w:rsidRPr="001C0357">
              <w:rPr>
                <w:b/>
              </w:rPr>
              <w:t>Povinná literatura</w:t>
            </w:r>
          </w:p>
          <w:p w:rsidR="00A158FE" w:rsidRPr="001C0357" w:rsidRDefault="00A158FE" w:rsidP="00203547">
            <w:pPr>
              <w:jc w:val="both"/>
            </w:pPr>
            <w:r w:rsidRPr="001C0357">
              <w:rPr>
                <w:caps/>
              </w:rPr>
              <w:t>Emmerson, P</w:t>
            </w:r>
            <w:r w:rsidRPr="001C0357">
              <w:t xml:space="preserve">. </w:t>
            </w:r>
            <w:r w:rsidRPr="001C0357">
              <w:rPr>
                <w:i/>
                <w:iCs/>
              </w:rPr>
              <w:t>Business Grammar Builder</w:t>
            </w:r>
            <w:r w:rsidRPr="001C0357">
              <w:t xml:space="preserve">. Macmillan Publishers, Ltd., 2002. ISBN 9780333754924. </w:t>
            </w:r>
          </w:p>
          <w:p w:rsidR="00A158FE" w:rsidRPr="001C0357" w:rsidRDefault="00A158FE" w:rsidP="00203547">
            <w:pPr>
              <w:jc w:val="both"/>
            </w:pPr>
            <w:r w:rsidRPr="001C0357">
              <w:rPr>
                <w:caps/>
              </w:rPr>
              <w:t>Emmerson,</w:t>
            </w:r>
            <w:r w:rsidRPr="001C0357">
              <w:t xml:space="preserve"> P. </w:t>
            </w:r>
            <w:r w:rsidRPr="001C0357">
              <w:rPr>
                <w:i/>
                <w:iCs/>
              </w:rPr>
              <w:t>Email English</w:t>
            </w:r>
            <w:r w:rsidRPr="001C0357">
              <w:t>. Oxford, Macmillan, 2004. ISBN 9781405012942.</w:t>
            </w:r>
          </w:p>
          <w:p w:rsidR="00A158FE" w:rsidRPr="001C0357" w:rsidRDefault="00A158FE" w:rsidP="00203547">
            <w:pPr>
              <w:jc w:val="both"/>
              <w:rPr>
                <w:b/>
              </w:rPr>
            </w:pPr>
            <w:r w:rsidRPr="001C0357">
              <w:rPr>
                <w:b/>
              </w:rPr>
              <w:t>Doporučení literatura</w:t>
            </w:r>
          </w:p>
          <w:p w:rsidR="00A158FE" w:rsidRPr="001C0357" w:rsidRDefault="00A158FE" w:rsidP="00203547">
            <w:pPr>
              <w:jc w:val="both"/>
            </w:pPr>
            <w:r w:rsidRPr="001C0357">
              <w:rPr>
                <w:caps/>
              </w:rPr>
              <w:t xml:space="preserve">Ashley, </w:t>
            </w:r>
            <w:r w:rsidRPr="001C0357">
              <w:t xml:space="preserve">A. </w:t>
            </w:r>
            <w:r w:rsidRPr="001C0357">
              <w:rPr>
                <w:i/>
                <w:iCs/>
              </w:rPr>
              <w:t>A Handbook of Commercial Correspondence</w:t>
            </w:r>
            <w:r w:rsidRPr="001C0357">
              <w:t xml:space="preserve">. Oxford: Oxford University Press, 1995. ISBN 0-19-427406-3. </w:t>
            </w:r>
          </w:p>
          <w:p w:rsidR="00A158FE" w:rsidRPr="00893B79" w:rsidRDefault="00A44FC5" w:rsidP="00203547">
            <w:pPr>
              <w:jc w:val="both"/>
            </w:pPr>
            <w:hyperlink r:id="rId23" w:tgtFrame="_blank" w:history="1">
              <w:r w:rsidR="00A158FE" w:rsidRPr="00893B79">
                <w:rPr>
                  <w:rStyle w:val="Hypertextovodkaz"/>
                  <w:caps/>
                  <w:color w:val="auto"/>
                  <w:u w:val="none"/>
                </w:rPr>
                <w:t>Babáková,</w:t>
              </w:r>
              <w:r w:rsidR="00A158FE" w:rsidRPr="00893B79">
                <w:rPr>
                  <w:rStyle w:val="Hypertextovodkaz"/>
                  <w:color w:val="auto"/>
                  <w:u w:val="none"/>
                </w:rPr>
                <w:t xml:space="preserve"> J. </w:t>
              </w:r>
              <w:r w:rsidR="00A158FE" w:rsidRPr="00893B79">
                <w:rPr>
                  <w:rStyle w:val="Hypertextovodkaz"/>
                  <w:i/>
                  <w:iCs/>
                  <w:color w:val="auto"/>
                  <w:u w:val="none"/>
                </w:rPr>
                <w:t>Anglická obchodní korespondence</w:t>
              </w:r>
              <w:r w:rsidR="00A158FE" w:rsidRPr="00893B79">
                <w:rPr>
                  <w:rStyle w:val="Hypertextovodkaz"/>
                  <w:color w:val="auto"/>
                  <w:u w:val="none"/>
                </w:rPr>
                <w:t xml:space="preserve">. 1. vyd. Plzeň: Fraus, 1999. ISBN 8072380516. </w:t>
              </w:r>
            </w:hyperlink>
          </w:p>
          <w:p w:rsidR="00A158FE" w:rsidRPr="001C0357" w:rsidRDefault="00A158FE" w:rsidP="00203547">
            <w:pPr>
              <w:jc w:val="both"/>
            </w:pPr>
            <w:r w:rsidRPr="001C0357">
              <w:rPr>
                <w:caps/>
              </w:rPr>
              <w:t>Emmerson</w:t>
            </w:r>
            <w:r w:rsidRPr="001C0357">
              <w:t xml:space="preserve">, P. </w:t>
            </w:r>
            <w:r w:rsidRPr="001C0357">
              <w:rPr>
                <w:i/>
                <w:iCs/>
              </w:rPr>
              <w:t>Business Builder, MacMillan Publishers, 2006</w:t>
            </w:r>
            <w:r w:rsidRPr="001C0357">
              <w:t xml:space="preserve">. MacMillan Publishers, 2006. </w:t>
            </w:r>
          </w:p>
          <w:p w:rsidR="00A158FE" w:rsidRPr="001C0357" w:rsidRDefault="00A158FE" w:rsidP="00203547">
            <w:pPr>
              <w:jc w:val="both"/>
            </w:pPr>
            <w:r w:rsidRPr="001C0357">
              <w:rPr>
                <w:caps/>
              </w:rPr>
              <w:t>Goldstein,</w:t>
            </w:r>
            <w:r w:rsidRPr="001C0357">
              <w:t xml:space="preserve"> A. </w:t>
            </w:r>
            <w:r w:rsidRPr="001C0357">
              <w:rPr>
                <w:i/>
                <w:iCs/>
              </w:rPr>
              <w:t>A Guide to Pitman Qualifications´ Examinations:EBC Level One</w:t>
            </w:r>
            <w:r w:rsidRPr="001C0357">
              <w:t xml:space="preserve">. Robert Gibson, 2000. ISBN 0 7169 2010 7. </w:t>
            </w:r>
          </w:p>
          <w:p w:rsidR="00A158FE" w:rsidRPr="001C0357" w:rsidRDefault="00A158FE" w:rsidP="00203547">
            <w:pPr>
              <w:jc w:val="both"/>
            </w:pPr>
            <w:r w:rsidRPr="001C0357">
              <w:rPr>
                <w:caps/>
              </w:rPr>
              <w:t>Goldstein,</w:t>
            </w:r>
            <w:r w:rsidRPr="001C0357">
              <w:t xml:space="preserve"> A. </w:t>
            </w:r>
            <w:r w:rsidRPr="001C0357">
              <w:rPr>
                <w:i/>
                <w:iCs/>
              </w:rPr>
              <w:t>A Guide to Pitman Qualifications´ Examinations:EBC Level Two</w:t>
            </w:r>
            <w:r w:rsidRPr="001C0357">
              <w:t xml:space="preserve">. Robert Gibson, 2000. ISBN 0 7169 2011 5. </w:t>
            </w:r>
          </w:p>
          <w:p w:rsidR="00A158FE" w:rsidRPr="00893B79" w:rsidRDefault="00A44FC5" w:rsidP="00203547">
            <w:pPr>
              <w:jc w:val="both"/>
            </w:pPr>
            <w:hyperlink r:id="rId24" w:tgtFrame="_blank" w:history="1">
              <w:r w:rsidR="00A158FE" w:rsidRPr="00893B79">
                <w:rPr>
                  <w:rStyle w:val="Hypertextovodkaz"/>
                  <w:caps/>
                  <w:color w:val="auto"/>
                  <w:u w:val="none"/>
                </w:rPr>
                <w:t xml:space="preserve">Mascull, </w:t>
              </w:r>
              <w:r w:rsidR="00A158FE" w:rsidRPr="00893B79">
                <w:rPr>
                  <w:rStyle w:val="Hypertextovodkaz"/>
                  <w:color w:val="auto"/>
                  <w:u w:val="none"/>
                </w:rPr>
                <w:t xml:space="preserve">B. </w:t>
              </w:r>
              <w:r w:rsidR="00A158FE" w:rsidRPr="00893B79">
                <w:rPr>
                  <w:rStyle w:val="Hypertextovodkaz"/>
                  <w:i/>
                  <w:iCs/>
                  <w:color w:val="auto"/>
                  <w:u w:val="none"/>
                </w:rPr>
                <w:t xml:space="preserve">Business vocabulary in use </w:t>
              </w:r>
              <w:r w:rsidR="00A158FE">
                <w:rPr>
                  <w:rStyle w:val="Hypertextovodkaz"/>
                  <w:i/>
                  <w:iCs/>
                  <w:color w:val="auto"/>
                  <w:u w:val="none"/>
                </w:rPr>
                <w:t xml:space="preserve">- </w:t>
              </w:r>
              <w:r w:rsidR="00A158FE" w:rsidRPr="00893B79">
                <w:rPr>
                  <w:rStyle w:val="Hypertextovodkaz"/>
                  <w:i/>
                  <w:iCs/>
                  <w:color w:val="auto"/>
                  <w:u w:val="none"/>
                </w:rPr>
                <w:t>intermediate</w:t>
              </w:r>
              <w:r w:rsidR="00A158FE" w:rsidRPr="00893B79">
                <w:rPr>
                  <w:rStyle w:val="Hypertextovodkaz"/>
                  <w:color w:val="auto"/>
                  <w:u w:val="none"/>
                </w:rPr>
                <w:t xml:space="preserve">. 1st ed. Cambridge: Cambridge University Press, 2002. ISBN 0-521-77529-9. </w:t>
              </w:r>
            </w:hyperlink>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lastRenderedPageBreak/>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833"/>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t>Business Economics</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t>p</w:t>
            </w:r>
            <w:r w:rsidRPr="009C11F1">
              <w:t>ovinn</w:t>
            </w:r>
            <w:r>
              <w:t>ě voliteln</w:t>
            </w:r>
            <w:r w:rsidRPr="009C11F1">
              <w:t>ý „P</w:t>
            </w:r>
            <w:r>
              <w:t>V</w:t>
            </w:r>
            <w:r w:rsidRPr="009C11F1">
              <w:t>“</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20p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20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 xml:space="preserve">Ústní zkouška </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r w:rsidRPr="003B30FB">
              <w:t xml:space="preserve">Požadavky ke zkoušce: obhajoba seminární práce a ústní forma zkoušky k ověření získaných znalostí </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del w:id="161" w:author="Pavla Trefilová" w:date="2019-09-05T16:10:00Z">
              <w:r w:rsidDel="00D545B2">
                <w:delText>doc</w:delText>
              </w:r>
            </w:del>
            <w:ins w:id="162" w:author="Pavla Trefilová" w:date="2019-09-05T16:10:00Z">
              <w:r w:rsidR="00D545B2">
                <w:t>prof</w:t>
              </w:r>
            </w:ins>
            <w:r>
              <w:t>. Ing</w:t>
            </w:r>
            <w:ins w:id="163" w:author="Pavla Trefilová" w:date="2019-09-05T16:12:00Z">
              <w:r w:rsidR="005D721D">
                <w:t>.</w:t>
              </w:r>
            </w:ins>
            <w:r>
              <w:t xml:space="preserve"> Boris Popesko,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r w:rsidRPr="00C32E01">
              <w:t>Garant se podílí na přednášení v rozsahu 100% a stanovuje koncepci přednášek.</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pPr>
              <w:jc w:val="both"/>
            </w:pPr>
            <w:del w:id="164" w:author="Pavla Trefilová" w:date="2019-09-05T16:10:00Z">
              <w:r w:rsidDel="00D545B2">
                <w:delText>doc</w:delText>
              </w:r>
            </w:del>
            <w:ins w:id="165" w:author="Pavla Trefilová" w:date="2019-09-05T16:10:00Z">
              <w:r w:rsidR="00D545B2">
                <w:t>prof</w:t>
              </w:r>
            </w:ins>
            <w:r>
              <w:t>. Ing. Boris Popesko, Ph.D. – přednášky (100%)</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RPr="00B42A15" w:rsidTr="00203547">
        <w:trPr>
          <w:trHeight w:val="3251"/>
        </w:trPr>
        <w:tc>
          <w:tcPr>
            <w:tcW w:w="9855" w:type="dxa"/>
            <w:gridSpan w:val="8"/>
            <w:tcBorders>
              <w:top w:val="nil"/>
              <w:bottom w:val="single" w:sz="4" w:space="0" w:color="auto"/>
            </w:tcBorders>
          </w:tcPr>
          <w:p w:rsidR="00A158FE" w:rsidRDefault="00A158FE" w:rsidP="00203547">
            <w:pPr>
              <w:jc w:val="both"/>
            </w:pPr>
            <w:r>
              <w:t xml:space="preserve">Předmět se zaměřuje na pokročilé metody ekonomického řízení firmy s využitím moderních nástrojů manažerského účetnictví a řízení výkonnosti pro účely manažerského rozhodování. Pozornost je věnována pokročilým metodám analýzy nákladů, chování nákladů, teorii přidané hodnoty, měření výkonnosti, behaviorálním aspektům aplikace nástrojů manažerského účetnictví, ekonomickým aspektům podnikové organizace a řadě dalších témat. Předmět se zaměřuje na prezentaci probíraných témat z pohledu aktuálního výzkumu v dané oblasti a ukazuje možnosti aplikace vědeckých metod na rozšíření poznání v oblasti ekonomického řízení organizací. </w:t>
            </w:r>
          </w:p>
          <w:p w:rsidR="00A158FE" w:rsidRDefault="00A158FE" w:rsidP="00203547">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Analýza a chování nákladů.</w:t>
            </w:r>
          </w:p>
          <w:p w:rsidR="00A158FE" w:rsidRDefault="00A158FE" w:rsidP="00203547">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Tvorba přidané hodnoty.</w:t>
            </w:r>
          </w:p>
          <w:p w:rsidR="00A158FE" w:rsidRDefault="00A158FE" w:rsidP="00203547">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Měření výkonnosti.</w:t>
            </w:r>
          </w:p>
          <w:p w:rsidR="00A158FE" w:rsidRDefault="00A158FE" w:rsidP="00203547">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Moderní metody manažerského účetnictví.</w:t>
            </w:r>
          </w:p>
          <w:p w:rsidR="00A158FE" w:rsidRDefault="00A158FE" w:rsidP="00203547">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Beyond Budgeting.</w:t>
            </w:r>
          </w:p>
          <w:p w:rsidR="00A158FE" w:rsidRDefault="00A158FE" w:rsidP="00203547">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Controlling a reporting.</w:t>
            </w:r>
          </w:p>
          <w:p w:rsidR="00A158FE" w:rsidRDefault="00A158FE" w:rsidP="00203547">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Manažerské účetnictví a chování organizace.</w:t>
            </w:r>
          </w:p>
          <w:p w:rsidR="00A158FE" w:rsidRPr="00B42A15" w:rsidRDefault="00A158FE" w:rsidP="00203547">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Podniková organizace a výkonnost.</w:t>
            </w:r>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RPr="00893948" w:rsidTr="00203547">
        <w:trPr>
          <w:trHeight w:val="1497"/>
        </w:trPr>
        <w:tc>
          <w:tcPr>
            <w:tcW w:w="9855" w:type="dxa"/>
            <w:gridSpan w:val="8"/>
            <w:tcBorders>
              <w:top w:val="nil"/>
            </w:tcBorders>
          </w:tcPr>
          <w:p w:rsidR="00A158FE" w:rsidRPr="00FF2CF0" w:rsidRDefault="00A158FE" w:rsidP="00203547">
            <w:pPr>
              <w:jc w:val="both"/>
              <w:rPr>
                <w:b/>
              </w:rPr>
            </w:pPr>
            <w:r>
              <w:rPr>
                <w:b/>
              </w:rPr>
              <w:t>Povinná literatura</w:t>
            </w:r>
          </w:p>
          <w:p w:rsidR="00A158FE" w:rsidRDefault="00A158FE" w:rsidP="00203547">
            <w:pPr>
              <w:jc w:val="both"/>
            </w:pPr>
            <w:r w:rsidRPr="001614D1">
              <w:t xml:space="preserve">DRURY, C. </w:t>
            </w:r>
            <w:r w:rsidRPr="001614D1">
              <w:rPr>
                <w:i/>
              </w:rPr>
              <w:t>Management and cost accounting</w:t>
            </w:r>
            <w:r w:rsidRPr="001614D1">
              <w:t>. Ninth edition. Andover: Cengage Learning, 2015, 827 s. ISBN 978-1-4080-9393-1.</w:t>
            </w:r>
          </w:p>
          <w:p w:rsidR="00A158FE" w:rsidRDefault="00A158FE" w:rsidP="00203547">
            <w:pPr>
              <w:jc w:val="both"/>
            </w:pPr>
            <w:r w:rsidRPr="001614D1">
              <w:t>HOPE, J</w:t>
            </w:r>
            <w:r>
              <w:t>.,</w:t>
            </w:r>
            <w:r w:rsidRPr="001614D1">
              <w:t xml:space="preserve"> FRASER</w:t>
            </w:r>
            <w:r>
              <w:t>, R</w:t>
            </w:r>
            <w:r w:rsidRPr="001614D1">
              <w:t xml:space="preserve">. </w:t>
            </w:r>
            <w:r w:rsidRPr="001614D1">
              <w:rPr>
                <w:i/>
              </w:rPr>
              <w:t>Beyond budgeting: how managers can break free from the annual performance trap.</w:t>
            </w:r>
            <w:r w:rsidRPr="001614D1">
              <w:t xml:space="preserve"> Boston: Harvard Business School Press, 2003, </w:t>
            </w:r>
            <w:r>
              <w:t>2</w:t>
            </w:r>
            <w:r w:rsidRPr="001614D1">
              <w:t xml:space="preserve">32 s. ISBN 1-57851-866-0. </w:t>
            </w:r>
          </w:p>
          <w:p w:rsidR="00A158FE" w:rsidRDefault="00A158FE" w:rsidP="00203547">
            <w:pPr>
              <w:jc w:val="both"/>
            </w:pPr>
            <w:r w:rsidRPr="001614D1">
              <w:t>Dostupné také z: http://www.loc.gov/catdir/enhancements/fy1311/2002015622-d.html</w:t>
            </w:r>
          </w:p>
          <w:p w:rsidR="00A158FE" w:rsidRDefault="00A158FE" w:rsidP="00203547">
            <w:pPr>
              <w:jc w:val="both"/>
            </w:pPr>
            <w:r w:rsidRPr="001614D1">
              <w:t xml:space="preserve">PARMENTER, D. </w:t>
            </w:r>
            <w:r w:rsidRPr="001614D1">
              <w:rPr>
                <w:i/>
              </w:rPr>
              <w:t>Key performance indicators: developing, implementing, and using winning KPIs</w:t>
            </w:r>
            <w:r w:rsidRPr="001614D1">
              <w:t xml:space="preserve">. 2nd ed. Hoboken, </w:t>
            </w:r>
            <w:proofErr w:type="gramStart"/>
            <w:r w:rsidRPr="001614D1">
              <w:t>N.J.</w:t>
            </w:r>
            <w:proofErr w:type="gramEnd"/>
            <w:r w:rsidRPr="001614D1">
              <w:t>: John Wiley, 2010, 299 s. ISBN 978-0-470-54515-7.</w:t>
            </w:r>
          </w:p>
          <w:p w:rsidR="00A158FE" w:rsidRDefault="00A158FE" w:rsidP="00203547">
            <w:pPr>
              <w:jc w:val="both"/>
              <w:rPr>
                <w:b/>
              </w:rPr>
            </w:pPr>
            <w:r>
              <w:rPr>
                <w:b/>
              </w:rPr>
              <w:t>Doporučená literatura</w:t>
            </w:r>
          </w:p>
          <w:p w:rsidR="00A158FE" w:rsidRPr="00893948" w:rsidRDefault="00A158FE" w:rsidP="00203547">
            <w:pPr>
              <w:jc w:val="both"/>
              <w:rPr>
                <w:color w:val="000000"/>
                <w:lang w:eastAsia="en-US"/>
              </w:rPr>
            </w:pPr>
            <w:r>
              <w:rPr>
                <w:color w:val="000000"/>
                <w:lang w:eastAsia="en-US"/>
              </w:rPr>
              <w:t>NOREEN, E. W., BREWER, P. C</w:t>
            </w:r>
            <w:r w:rsidRPr="00BF716B">
              <w:rPr>
                <w:color w:val="000000"/>
                <w:lang w:eastAsia="en-US"/>
              </w:rPr>
              <w:t>.</w:t>
            </w:r>
            <w:r>
              <w:rPr>
                <w:color w:val="000000"/>
                <w:lang w:eastAsia="en-US"/>
              </w:rPr>
              <w:t>,</w:t>
            </w:r>
            <w:r w:rsidRPr="00BF716B">
              <w:rPr>
                <w:color w:val="000000"/>
                <w:lang w:eastAsia="en-US"/>
              </w:rPr>
              <w:t xml:space="preserve"> GARRISON, R. H</w:t>
            </w:r>
            <w:r>
              <w:rPr>
                <w:color w:val="000000"/>
                <w:lang w:eastAsia="en-US"/>
              </w:rPr>
              <w:t xml:space="preserve">. </w:t>
            </w:r>
            <w:r w:rsidRPr="00BF716B">
              <w:rPr>
                <w:i/>
                <w:color w:val="000000"/>
                <w:lang w:eastAsia="en-US"/>
              </w:rPr>
              <w:t>Managerial Accounting for Managers</w:t>
            </w:r>
            <w:r w:rsidRPr="00BF716B">
              <w:rPr>
                <w:color w:val="000000"/>
                <w:lang w:eastAsia="en-US"/>
              </w:rPr>
              <w:t xml:space="preserve">. </w:t>
            </w:r>
            <w:r w:rsidRPr="00C32E01">
              <w:rPr>
                <w:color w:val="000000"/>
                <w:lang w:eastAsia="en-US"/>
              </w:rPr>
              <w:t>3rd ed</w:t>
            </w:r>
            <w:r>
              <w:rPr>
                <w:color w:val="000000"/>
                <w:lang w:eastAsia="en-US"/>
              </w:rPr>
              <w:t>.</w:t>
            </w:r>
            <w:r w:rsidRPr="00C32E01">
              <w:rPr>
                <w:color w:val="000000"/>
                <w:lang w:eastAsia="en-US"/>
              </w:rPr>
              <w:t xml:space="preserve"> </w:t>
            </w:r>
            <w:r w:rsidRPr="00BF716B">
              <w:rPr>
                <w:color w:val="000000"/>
                <w:lang w:eastAsia="en-US"/>
              </w:rPr>
              <w:t>New York: McGraw-Hill Irwin</w:t>
            </w:r>
            <w:r>
              <w:rPr>
                <w:color w:val="000000"/>
                <w:lang w:eastAsia="en-US"/>
              </w:rPr>
              <w:t xml:space="preserve">, 2014, 596 s. ISBN </w:t>
            </w:r>
            <w:r w:rsidRPr="00C32E01">
              <w:rPr>
                <w:color w:val="000000"/>
                <w:lang w:eastAsia="en-US"/>
              </w:rPr>
              <w:t>978-1-25-906073-1</w:t>
            </w:r>
            <w:r>
              <w:rPr>
                <w:color w:val="000000"/>
                <w:lang w:eastAsia="en-US"/>
              </w:rPr>
              <w:t>.</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20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w:t>
            </w:r>
          </w:p>
        </w:tc>
      </w:tr>
    </w:tbl>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9A6661">
              <w:rPr>
                <w:lang w:val="en-GB"/>
              </w:rPr>
              <w:t xml:space="preserve">Financial </w:t>
            </w:r>
            <w:r>
              <w:rPr>
                <w:lang w:val="en-GB"/>
              </w:rPr>
              <w:t>S</w:t>
            </w:r>
            <w:r w:rsidRPr="009A6661">
              <w:rPr>
                <w:lang w:val="en-GB"/>
              </w:rPr>
              <w:t xml:space="preserve">ystem, </w:t>
            </w:r>
            <w:r>
              <w:rPr>
                <w:lang w:val="en-GB"/>
              </w:rPr>
              <w:t>B</w:t>
            </w:r>
            <w:r w:rsidRPr="009A6661">
              <w:rPr>
                <w:lang w:val="en-GB"/>
              </w:rPr>
              <w:t xml:space="preserve">anks and </w:t>
            </w:r>
            <w:r>
              <w:rPr>
                <w:lang w:val="en-GB"/>
              </w:rPr>
              <w:t>M</w:t>
            </w:r>
            <w:r w:rsidRPr="009A6661">
              <w:rPr>
                <w:lang w:val="en-GB"/>
              </w:rPr>
              <w:t xml:space="preserve">onetary </w:t>
            </w:r>
            <w:r>
              <w:rPr>
                <w:lang w:val="en-GB"/>
              </w:rPr>
              <w:t>P</w:t>
            </w:r>
            <w:r w:rsidRPr="009A6661">
              <w:rPr>
                <w:lang w:val="en-GB"/>
              </w:rPr>
              <w:t>olicy</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15p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Ústní zkouška formou kolokvia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 xml:space="preserve">Způsob ukončení předmětu: </w:t>
            </w:r>
            <w:r w:rsidRPr="00624A46">
              <w:t>ústní zkouška ověřující získané znalosti z přednášené látky</w:t>
            </w:r>
          </w:p>
          <w:p w:rsidR="00A158FE" w:rsidRDefault="00A158FE" w:rsidP="00203547">
            <w:pPr>
              <w:jc w:val="both"/>
            </w:pP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prof. Ing. Jaroslav Belás,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Pr="0095136E" w:rsidRDefault="00A158FE" w:rsidP="00203547">
            <w:pPr>
              <w:jc w:val="both"/>
            </w:pPr>
            <w:r w:rsidRPr="000667AD">
              <w:t xml:space="preserve">Garant se podílí na přednášení v rozsahu </w:t>
            </w:r>
            <w:r>
              <w:t xml:space="preserve">50% a </w:t>
            </w:r>
            <w:r w:rsidRPr="000667AD">
              <w:t>stanovuje koncepci</w:t>
            </w:r>
            <w:r>
              <w:t xml:space="preserve"> přednášek.</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pPr>
              <w:jc w:val="both"/>
            </w:pPr>
            <w:r>
              <w:t>prof. Ing. Jaroslav Belás, Ph.D. – přednášky (50%), prof. Ing. Juraj Sipko, Ph</w:t>
            </w:r>
            <w:del w:id="166" w:author="Pavla Trefilová" w:date="2019-09-05T16:10:00Z">
              <w:r w:rsidDel="00D545B2">
                <w:delText>.</w:delText>
              </w:r>
            </w:del>
            <w:r>
              <w:t xml:space="preserve">D. – přednášky (25%), Ing. Mojmír Hampl, </w:t>
            </w:r>
            <w:proofErr w:type="gramStart"/>
            <w:r>
              <w:t>M.Sc</w:t>
            </w:r>
            <w:proofErr w:type="gramEnd"/>
            <w:r>
              <w:t xml:space="preserve">. Ph.D.  </w:t>
            </w:r>
            <w:r w:rsidRPr="00624A46">
              <w:t>–</w:t>
            </w:r>
            <w:r>
              <w:t xml:space="preserve"> přednášky (25%)</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452"/>
        </w:trPr>
        <w:tc>
          <w:tcPr>
            <w:tcW w:w="9855" w:type="dxa"/>
            <w:gridSpan w:val="8"/>
            <w:tcBorders>
              <w:top w:val="nil"/>
              <w:bottom w:val="single" w:sz="4" w:space="0" w:color="auto"/>
            </w:tcBorders>
          </w:tcPr>
          <w:p w:rsidR="00A158FE" w:rsidRDefault="00A158FE" w:rsidP="00203547">
            <w:pPr>
              <w:jc w:val="both"/>
            </w:pPr>
            <w:r>
              <w:t>Cílem předmětu</w:t>
            </w:r>
            <w:r w:rsidRPr="006D4902">
              <w:t xml:space="preserve"> je </w:t>
            </w:r>
            <w:r>
              <w:t xml:space="preserve">prohloubit znalosti studentů v oblasti </w:t>
            </w:r>
            <w:r w:rsidRPr="006D4902">
              <w:t>funkcí a celosvětový</w:t>
            </w:r>
            <w:r>
              <w:t>ch</w:t>
            </w:r>
            <w:r w:rsidRPr="006D4902">
              <w:t xml:space="preserve"> trendů vývoje finančního systému</w:t>
            </w:r>
            <w:r>
              <w:t xml:space="preserve">, </w:t>
            </w:r>
            <w:r w:rsidRPr="006D4902">
              <w:t>jeho institucionální</w:t>
            </w:r>
            <w:r>
              <w:t>ho</w:t>
            </w:r>
            <w:r w:rsidRPr="006D4902">
              <w:t xml:space="preserve"> </w:t>
            </w:r>
            <w:r w:rsidRPr="008F3DD8">
              <w:t xml:space="preserve">zabezpečení a </w:t>
            </w:r>
            <w:r>
              <w:t>nástrojů</w:t>
            </w:r>
            <w:r w:rsidRPr="008F3DD8">
              <w:t xml:space="preserve"> využívaný</w:t>
            </w:r>
            <w:r>
              <w:t>ch</w:t>
            </w:r>
            <w:r w:rsidRPr="008F3DD8">
              <w:t xml:space="preserve"> na peněžních a kapitálových trzích. Oblast bankovnictví je zaměřena na prohloubení znalostí v oblasti bankovních systémů, aktivních a pasivních obchodů bank, zahraničního platebního styku, devizových operací a řízení rizik</w:t>
            </w:r>
            <w:r>
              <w:t>. Studenti získají pokročilé znalosti z problematiky měnové politiky, její současné praxe, operačního rámce, predikčních modelů, měnového systému elastických peněz a aktuálních problémů mezinárodního měnového systému.</w:t>
            </w:r>
          </w:p>
          <w:p w:rsidR="00A158FE" w:rsidRPr="00333275" w:rsidRDefault="00A158FE" w:rsidP="00203547">
            <w:pPr>
              <w:pStyle w:val="Odstavecseseznamem"/>
              <w:numPr>
                <w:ilvl w:val="0"/>
                <w:numId w:val="2"/>
              </w:numPr>
              <w:ind w:left="244" w:hanging="244"/>
              <w:jc w:val="both"/>
              <w:rPr>
                <w:color w:val="000000" w:themeColor="text1"/>
                <w:shd w:val="clear" w:color="auto" w:fill="FFFFFF"/>
                <w:lang w:eastAsia="en-US"/>
              </w:rPr>
            </w:pPr>
            <w:r w:rsidRPr="00333275">
              <w:rPr>
                <w:color w:val="000000" w:themeColor="text1"/>
                <w:shd w:val="clear" w:color="auto" w:fill="FFFFFF"/>
                <w:lang w:eastAsia="en-US"/>
              </w:rPr>
              <w:t>Medzinárodní finanční systém, instituce a nástroje v globálním ekonomickém prostředí a medzinárodní finanční stabilita.</w:t>
            </w:r>
          </w:p>
          <w:p w:rsidR="00A158FE" w:rsidRPr="00333275" w:rsidRDefault="00A158FE" w:rsidP="00203547">
            <w:pPr>
              <w:pStyle w:val="Odstavecseseznamem"/>
              <w:numPr>
                <w:ilvl w:val="0"/>
                <w:numId w:val="2"/>
              </w:numPr>
              <w:ind w:left="244" w:hanging="244"/>
              <w:jc w:val="both"/>
              <w:rPr>
                <w:color w:val="000000" w:themeColor="text1"/>
                <w:shd w:val="clear" w:color="auto" w:fill="FFFFFF"/>
                <w:lang w:eastAsia="en-US"/>
              </w:rPr>
            </w:pPr>
            <w:r w:rsidRPr="00333275">
              <w:rPr>
                <w:color w:val="000000" w:themeColor="text1"/>
                <w:shd w:val="clear" w:color="auto" w:fill="FFFFFF"/>
                <w:lang w:eastAsia="en-US"/>
              </w:rPr>
              <w:t>Analýza trendů, institucí a nástrojů peněžního a kapitálového trhu.</w:t>
            </w:r>
          </w:p>
          <w:p w:rsidR="00A158FE" w:rsidRPr="00333275" w:rsidRDefault="00A158FE" w:rsidP="00203547">
            <w:pPr>
              <w:pStyle w:val="Odstavecseseznamem"/>
              <w:numPr>
                <w:ilvl w:val="0"/>
                <w:numId w:val="2"/>
              </w:numPr>
              <w:ind w:left="244" w:hanging="244"/>
              <w:jc w:val="both"/>
              <w:rPr>
                <w:color w:val="000000" w:themeColor="text1"/>
                <w:shd w:val="clear" w:color="auto" w:fill="FFFFFF"/>
                <w:lang w:eastAsia="en-US"/>
              </w:rPr>
            </w:pPr>
            <w:r w:rsidRPr="00333275">
              <w:rPr>
                <w:color w:val="000000" w:themeColor="text1"/>
                <w:shd w:val="clear" w:color="auto" w:fill="FFFFFF"/>
                <w:lang w:eastAsia="en-US"/>
              </w:rPr>
              <w:t>Nové trendy v systému bankovní regulace a jejich dopady na stabilitu a výkonnost bankovního sektoru v zemích EU.</w:t>
            </w:r>
          </w:p>
          <w:p w:rsidR="00A158FE" w:rsidRPr="00333275" w:rsidRDefault="00A158FE" w:rsidP="00203547">
            <w:pPr>
              <w:pStyle w:val="Odstavecseseznamem"/>
              <w:numPr>
                <w:ilvl w:val="0"/>
                <w:numId w:val="2"/>
              </w:numPr>
              <w:ind w:left="244" w:hanging="244"/>
              <w:jc w:val="both"/>
              <w:rPr>
                <w:color w:val="000000" w:themeColor="text1"/>
                <w:shd w:val="clear" w:color="auto" w:fill="FFFFFF"/>
                <w:lang w:eastAsia="en-US"/>
              </w:rPr>
            </w:pPr>
            <w:r w:rsidRPr="00333275">
              <w:rPr>
                <w:color w:val="000000" w:themeColor="text1"/>
                <w:shd w:val="clear" w:color="auto" w:fill="FFFFFF"/>
                <w:lang w:eastAsia="en-US"/>
              </w:rPr>
              <w:t>Významné trendy, přístupy a nástroje v oblasti řízení výkonnosti komerčních bank v rámci řízení finančních rizik.</w:t>
            </w:r>
          </w:p>
          <w:p w:rsidR="00A158FE" w:rsidRPr="00333275" w:rsidRDefault="00A158FE" w:rsidP="00203547">
            <w:pPr>
              <w:pStyle w:val="Odstavecseseznamem"/>
              <w:numPr>
                <w:ilvl w:val="0"/>
                <w:numId w:val="2"/>
              </w:numPr>
              <w:ind w:left="244" w:hanging="244"/>
              <w:contextualSpacing w:val="0"/>
              <w:jc w:val="both"/>
              <w:rPr>
                <w:color w:val="000000" w:themeColor="text1"/>
                <w:sz w:val="22"/>
                <w:szCs w:val="22"/>
              </w:rPr>
            </w:pPr>
            <w:r w:rsidRPr="00333275">
              <w:rPr>
                <w:bCs/>
                <w:color w:val="000000" w:themeColor="text1"/>
              </w:rPr>
              <w:t>Měnová politika: současná praxe, operační rámce a predikční modely používané v centrálních bankách.</w:t>
            </w:r>
          </w:p>
          <w:p w:rsidR="00A158FE" w:rsidRPr="00333275" w:rsidRDefault="00A158FE" w:rsidP="00203547">
            <w:pPr>
              <w:pStyle w:val="Odstavecseseznamem"/>
              <w:numPr>
                <w:ilvl w:val="0"/>
                <w:numId w:val="2"/>
              </w:numPr>
              <w:ind w:left="244" w:hanging="244"/>
              <w:contextualSpacing w:val="0"/>
              <w:jc w:val="both"/>
              <w:rPr>
                <w:color w:val="000000" w:themeColor="text1"/>
                <w:sz w:val="22"/>
                <w:szCs w:val="22"/>
              </w:rPr>
            </w:pPr>
            <w:r w:rsidRPr="00333275">
              <w:rPr>
                <w:bCs/>
                <w:color w:val="000000" w:themeColor="text1"/>
              </w:rPr>
              <w:t>Měnový systém elastických peněz, jeho vývoj, podstata a aktuální otázky.</w:t>
            </w:r>
          </w:p>
          <w:p w:rsidR="00A158FE" w:rsidRPr="00C4695D" w:rsidRDefault="00A158FE" w:rsidP="00203547">
            <w:pPr>
              <w:pStyle w:val="Odstavecseseznamem"/>
              <w:numPr>
                <w:ilvl w:val="0"/>
                <w:numId w:val="2"/>
              </w:numPr>
              <w:ind w:left="244" w:hanging="244"/>
              <w:contextualSpacing w:val="0"/>
              <w:jc w:val="both"/>
              <w:rPr>
                <w:lang w:eastAsia="en-US"/>
              </w:rPr>
            </w:pPr>
            <w:r w:rsidRPr="00333275">
              <w:rPr>
                <w:bCs/>
                <w:color w:val="000000" w:themeColor="text1"/>
              </w:rPr>
              <w:t>Reforma mezinárodního měnového systému. P</w:t>
            </w:r>
            <w:r w:rsidRPr="00333275">
              <w:rPr>
                <w:color w:val="000000" w:themeColor="text1"/>
                <w:shd w:val="clear" w:color="auto" w:fill="FFFFFF"/>
                <w:lang w:eastAsia="en-US"/>
              </w:rPr>
              <w:t>ř</w:t>
            </w:r>
            <w:r w:rsidRPr="00333275">
              <w:rPr>
                <w:bCs/>
                <w:color w:val="000000" w:themeColor="text1"/>
              </w:rPr>
              <w:t xml:space="preserve">echod od </w:t>
            </w:r>
            <w:r w:rsidRPr="00624A46">
              <w:rPr>
                <w:bCs/>
                <w:color w:val="000000" w:themeColor="text1"/>
              </w:rPr>
              <w:t>jednopolárního k multipolárnímu</w:t>
            </w:r>
            <w:r w:rsidRPr="00333275">
              <w:rPr>
                <w:bCs/>
                <w:color w:val="000000" w:themeColor="text1"/>
              </w:rPr>
              <w:t xml:space="preserve"> medzinarodnímu měnovému systému.</w:t>
            </w:r>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Tr="00203547">
        <w:trPr>
          <w:trHeight w:val="694"/>
        </w:trPr>
        <w:tc>
          <w:tcPr>
            <w:tcW w:w="9855" w:type="dxa"/>
            <w:gridSpan w:val="8"/>
            <w:tcBorders>
              <w:top w:val="nil"/>
            </w:tcBorders>
          </w:tcPr>
          <w:p w:rsidR="00A158FE" w:rsidRPr="00624A46" w:rsidRDefault="00A158FE" w:rsidP="00203547">
            <w:pPr>
              <w:jc w:val="both"/>
              <w:rPr>
                <w:b/>
              </w:rPr>
            </w:pPr>
            <w:r w:rsidRPr="00624A46">
              <w:rPr>
                <w:b/>
              </w:rPr>
              <w:t>Povinná literatura</w:t>
            </w:r>
          </w:p>
          <w:p w:rsidR="00A158FE" w:rsidRPr="00624A46" w:rsidRDefault="00A158FE" w:rsidP="00203547">
            <w:pPr>
              <w:jc w:val="both"/>
              <w:rPr>
                <w:color w:val="000000" w:themeColor="text1"/>
              </w:rPr>
            </w:pPr>
            <w:r w:rsidRPr="00624A46">
              <w:rPr>
                <w:color w:val="000000" w:themeColor="text1"/>
              </w:rPr>
              <w:t>BASEL COMMITTEE ON BANKING SUPERVISION.</w:t>
            </w:r>
            <w:r w:rsidRPr="00624A46">
              <w:rPr>
                <w:rStyle w:val="apple-converted-space"/>
                <w:color w:val="000000" w:themeColor="text1"/>
              </w:rPr>
              <w:t> </w:t>
            </w:r>
            <w:r w:rsidRPr="00624A46">
              <w:rPr>
                <w:i/>
                <w:iCs/>
                <w:color w:val="000000" w:themeColor="text1"/>
              </w:rPr>
              <w:t>Basel III: A Global Regulatory Framework for more Resilient Banks and Banking Systems</w:t>
            </w:r>
            <w:r w:rsidRPr="00624A46">
              <w:rPr>
                <w:color w:val="000000" w:themeColor="text1"/>
              </w:rPr>
              <w:t>. Basel: Bank for International Settlements. December 2010 (rev June 2011). Available at:</w:t>
            </w:r>
            <w:r w:rsidRPr="00624A46">
              <w:rPr>
                <w:rStyle w:val="apple-converted-space"/>
                <w:color w:val="000000" w:themeColor="text1"/>
              </w:rPr>
              <w:t> </w:t>
            </w:r>
            <w:hyperlink r:id="rId25" w:history="1">
              <w:r w:rsidRPr="00624A46">
                <w:rPr>
                  <w:rStyle w:val="Hypertextovodkaz"/>
                  <w:color w:val="000000" w:themeColor="text1"/>
                </w:rPr>
                <w:t>www.bis.org/publ/bcbs189.pdf</w:t>
              </w:r>
            </w:hyperlink>
            <w:r w:rsidRPr="00624A46">
              <w:rPr>
                <w:rStyle w:val="apple-converted-space"/>
                <w:bCs/>
                <w:color w:val="000000" w:themeColor="text1"/>
              </w:rPr>
              <w:t> </w:t>
            </w:r>
            <w:r w:rsidRPr="00624A46">
              <w:rPr>
                <w:color w:val="000000" w:themeColor="text1"/>
              </w:rPr>
              <w:t xml:space="preserve">   </w:t>
            </w:r>
          </w:p>
          <w:p w:rsidR="00A158FE" w:rsidRPr="00624A46" w:rsidRDefault="00A158FE" w:rsidP="00203547">
            <w:pPr>
              <w:jc w:val="both"/>
              <w:rPr>
                <w:color w:val="000000" w:themeColor="text1"/>
              </w:rPr>
            </w:pPr>
            <w:r w:rsidRPr="00624A46">
              <w:rPr>
                <w:color w:val="000000" w:themeColor="text1"/>
              </w:rPr>
              <w:t xml:space="preserve">FABOZZI, J. F. </w:t>
            </w:r>
            <w:r w:rsidRPr="00624A46">
              <w:rPr>
                <w:i/>
                <w:color w:val="000000" w:themeColor="text1"/>
              </w:rPr>
              <w:t xml:space="preserve">Capital Markets, Fifth Edition. Institutions, Instruments, and Risk Management. </w:t>
            </w:r>
            <w:r w:rsidRPr="00624A46">
              <w:rPr>
                <w:color w:val="000000" w:themeColor="text1"/>
              </w:rPr>
              <w:t>MIT Press, 2019.</w:t>
            </w:r>
          </w:p>
          <w:p w:rsidR="00A158FE" w:rsidRPr="00624A46" w:rsidRDefault="00A158FE" w:rsidP="00203547">
            <w:pPr>
              <w:jc w:val="both"/>
              <w:rPr>
                <w:color w:val="000000" w:themeColor="text1"/>
              </w:rPr>
            </w:pPr>
            <w:r w:rsidRPr="00624A46">
              <w:rPr>
                <w:color w:val="000000" w:themeColor="text1"/>
              </w:rPr>
              <w:t>ISBN: 9780262029483</w:t>
            </w:r>
          </w:p>
          <w:p w:rsidR="00A158FE" w:rsidRPr="00624A46" w:rsidRDefault="00A158FE" w:rsidP="00A158FE">
            <w:pPr>
              <w:jc w:val="both"/>
              <w:rPr>
                <w:color w:val="000000" w:themeColor="text1"/>
              </w:rPr>
            </w:pPr>
            <w:r w:rsidRPr="00624A46">
              <w:rPr>
                <w:color w:val="000000" w:themeColor="text1"/>
              </w:rPr>
              <w:t xml:space="preserve">McLEAY, M., AMAR, R., RYLAND, T. Money in the Modern Economy: An Introduction. </w:t>
            </w:r>
            <w:r w:rsidRPr="00624A46">
              <w:rPr>
                <w:i/>
                <w:color w:val="000000" w:themeColor="text1"/>
              </w:rPr>
              <w:t>Bank of England Quarterly Bulletin</w:t>
            </w:r>
            <w:r w:rsidRPr="00624A46">
              <w:rPr>
                <w:color w:val="000000" w:themeColor="text1"/>
              </w:rPr>
              <w:t>, vol. 54(1), 2014.</w:t>
            </w:r>
          </w:p>
          <w:p w:rsidR="00A158FE" w:rsidRPr="00624A46" w:rsidRDefault="00A158FE" w:rsidP="00203547">
            <w:pPr>
              <w:jc w:val="both"/>
              <w:rPr>
                <w:color w:val="000000"/>
                <w:lang w:eastAsia="en-US"/>
              </w:rPr>
            </w:pPr>
            <w:r w:rsidRPr="00624A46">
              <w:rPr>
                <w:color w:val="000000"/>
                <w:lang w:eastAsia="en-US"/>
              </w:rPr>
              <w:t>ROSE, P. S. </w:t>
            </w:r>
            <w:r w:rsidRPr="00624A46">
              <w:rPr>
                <w:i/>
                <w:color w:val="000000"/>
                <w:lang w:eastAsia="en-US"/>
              </w:rPr>
              <w:t>Commercial bank management</w:t>
            </w:r>
            <w:r w:rsidRPr="00624A46">
              <w:rPr>
                <w:color w:val="000000"/>
                <w:lang w:eastAsia="en-US"/>
              </w:rPr>
              <w:t>. New York: The McGraww-Hill Companies, 2002. ISBN 0-7-112122-6. </w:t>
            </w:r>
          </w:p>
          <w:p w:rsidR="00A158FE" w:rsidRPr="00624A46" w:rsidRDefault="00A158FE" w:rsidP="00203547">
            <w:pPr>
              <w:jc w:val="both"/>
              <w:rPr>
                <w:color w:val="000000" w:themeColor="text1"/>
              </w:rPr>
            </w:pPr>
            <w:r w:rsidRPr="00624A46">
              <w:rPr>
                <w:color w:val="000000" w:themeColor="text1"/>
              </w:rPr>
              <w:t xml:space="preserve">TAILOR, J. B. </w:t>
            </w:r>
            <w:r w:rsidRPr="00624A46">
              <w:rPr>
                <w:i/>
                <w:color w:val="000000" w:themeColor="text1"/>
              </w:rPr>
              <w:t>Reforming of the International Monetary System</w:t>
            </w:r>
            <w:r w:rsidRPr="00624A46">
              <w:rPr>
                <w:color w:val="000000" w:themeColor="text1"/>
              </w:rPr>
              <w:t>. MIT Press. 2019. ISBN: 978026536752.</w:t>
            </w:r>
          </w:p>
          <w:p w:rsidR="00A158FE" w:rsidRPr="00624A46" w:rsidRDefault="00A158FE" w:rsidP="00203547">
            <w:pPr>
              <w:jc w:val="both"/>
              <w:rPr>
                <w:b/>
                <w:color w:val="000000" w:themeColor="text1"/>
                <w:lang w:eastAsia="en-US"/>
              </w:rPr>
            </w:pPr>
            <w:r w:rsidRPr="00624A46">
              <w:rPr>
                <w:b/>
                <w:color w:val="000000" w:themeColor="text1"/>
                <w:lang w:eastAsia="en-US"/>
              </w:rPr>
              <w:t>Doporučená literatura</w:t>
            </w:r>
          </w:p>
          <w:p w:rsidR="00A158FE" w:rsidRPr="00624A46" w:rsidRDefault="00A158FE" w:rsidP="00203547">
            <w:pPr>
              <w:jc w:val="both"/>
              <w:rPr>
                <w:color w:val="000000"/>
              </w:rPr>
            </w:pPr>
            <w:r w:rsidRPr="00624A46">
              <w:rPr>
                <w:color w:val="000000"/>
              </w:rPr>
              <w:t>CAOUETTE, J. B., ALTMAN, E. I., NARAYANAN, P., NIMMO, R. W. J.</w:t>
            </w:r>
            <w:r w:rsidRPr="00624A46">
              <w:rPr>
                <w:rStyle w:val="apple-converted-space"/>
                <w:color w:val="000000"/>
              </w:rPr>
              <w:t> </w:t>
            </w:r>
            <w:r w:rsidRPr="00624A46">
              <w:rPr>
                <w:i/>
                <w:iCs/>
                <w:color w:val="000000"/>
              </w:rPr>
              <w:t>Managing credit risk</w:t>
            </w:r>
            <w:r w:rsidRPr="00624A46">
              <w:rPr>
                <w:color w:val="000000"/>
              </w:rPr>
              <w:t>.</w:t>
            </w:r>
            <w:r w:rsidRPr="00624A46">
              <w:rPr>
                <w:rStyle w:val="apple-converted-space"/>
                <w:color w:val="000000"/>
              </w:rPr>
              <w:t> </w:t>
            </w:r>
            <w:r w:rsidRPr="00624A46">
              <w:rPr>
                <w:i/>
                <w:iCs/>
                <w:color w:val="000000"/>
              </w:rPr>
              <w:t>The Great Challenge for Global Financial Markets.</w:t>
            </w:r>
            <w:r w:rsidRPr="00624A46">
              <w:rPr>
                <w:rStyle w:val="apple-converted-space"/>
                <w:color w:val="000000"/>
              </w:rPr>
              <w:t> </w:t>
            </w:r>
            <w:r w:rsidRPr="00624A46">
              <w:rPr>
                <w:color w:val="000000"/>
              </w:rPr>
              <w:t>Second Edition. New Jersey: John Wiley &amp; Sons, 2008. ISBN 978-0-470-11872-6.  </w:t>
            </w:r>
          </w:p>
          <w:p w:rsidR="00A158FE" w:rsidRPr="00624A46" w:rsidRDefault="00A158FE" w:rsidP="00203547">
            <w:pPr>
              <w:jc w:val="both"/>
              <w:rPr>
                <w:color w:val="000000"/>
                <w:lang w:val="en-GB"/>
              </w:rPr>
            </w:pPr>
            <w:r w:rsidRPr="00624A46">
              <w:rPr>
                <w:color w:val="000000"/>
                <w:lang w:val="en-GB"/>
              </w:rPr>
              <w:t xml:space="preserve">HAMPL, M., HAVRÁNEK, T. Should Monetary Policy Pay Attention to House Prices? The Czech National Bank's Approach, </w:t>
            </w:r>
            <w:r w:rsidRPr="00624A46">
              <w:rPr>
                <w:i/>
                <w:color w:val="000000"/>
                <w:lang w:val="en-GB"/>
              </w:rPr>
              <w:t>BIS Papers</w:t>
            </w:r>
            <w:r w:rsidRPr="00624A46">
              <w:rPr>
                <w:color w:val="000000"/>
                <w:lang w:val="en-GB"/>
              </w:rPr>
              <w:t>, No. 94j, 2018.</w:t>
            </w:r>
          </w:p>
          <w:p w:rsidR="00A158FE" w:rsidRPr="006D4902" w:rsidRDefault="00A158FE" w:rsidP="00A158FE">
            <w:pPr>
              <w:jc w:val="both"/>
              <w:rPr>
                <w:color w:val="000000"/>
              </w:rPr>
            </w:pPr>
            <w:r w:rsidRPr="00624A46">
              <w:rPr>
                <w:color w:val="000000"/>
                <w:lang w:val="en-GB"/>
              </w:rPr>
              <w:t xml:space="preserve">JAKAB, Z., KUMHOF, M. Banks Are Not Intermediaries of Loanable Funds – And Why This Matters. </w:t>
            </w:r>
            <w:r w:rsidRPr="00624A46">
              <w:rPr>
                <w:i/>
                <w:color w:val="000000"/>
                <w:lang w:val="en-GB"/>
              </w:rPr>
              <w:t>Working Papers</w:t>
            </w:r>
            <w:r w:rsidRPr="00624A46">
              <w:rPr>
                <w:color w:val="000000"/>
                <w:lang w:val="en-GB"/>
              </w:rPr>
              <w:t xml:space="preserve"> 529/2015, Bank of England, 2015.</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w:t>
            </w:r>
          </w:p>
        </w:tc>
      </w:tr>
    </w:tbl>
    <w:p w:rsidR="00A158FE" w:rsidRDefault="00A158FE" w:rsidP="00A158F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RPr="0095136E" w:rsidTr="00203547">
        <w:trPr>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A158FE" w:rsidRPr="0095136E" w:rsidRDefault="00A158FE" w:rsidP="00203547">
            <w:pPr>
              <w:pStyle w:val="Normlnweb"/>
              <w:rPr>
                <w:b/>
                <w:sz w:val="20"/>
                <w:szCs w:val="20"/>
              </w:rPr>
            </w:pPr>
            <w:r w:rsidRPr="0095136E">
              <w:rPr>
                <w:sz w:val="20"/>
                <w:szCs w:val="20"/>
              </w:rPr>
              <w:lastRenderedPageBreak/>
              <w:br w:type="page"/>
            </w:r>
            <w:r w:rsidRPr="0095136E">
              <w:rPr>
                <w:b/>
                <w:sz w:val="28"/>
                <w:szCs w:val="20"/>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851D47">
              <w:t>Accounting Harmonisation</w:t>
            </w:r>
          </w:p>
        </w:tc>
      </w:tr>
      <w:tr w:rsidR="00A158FE" w:rsidTr="00203547">
        <w:tc>
          <w:tcPr>
            <w:tcW w:w="3086" w:type="dxa"/>
            <w:shd w:val="clear" w:color="auto" w:fill="F7CAAC"/>
          </w:tcPr>
          <w:p w:rsidR="00A158FE" w:rsidRPr="0095136E" w:rsidRDefault="00A158FE" w:rsidP="00203547">
            <w:pPr>
              <w:jc w:val="both"/>
              <w:rPr>
                <w:b/>
              </w:rPr>
            </w:pPr>
            <w:r w:rsidRPr="0095136E">
              <w:rPr>
                <w:b/>
              </w:rPr>
              <w:t>Typ předmětu</w:t>
            </w:r>
          </w:p>
        </w:tc>
        <w:tc>
          <w:tcPr>
            <w:tcW w:w="3406" w:type="dxa"/>
            <w:gridSpan w:val="4"/>
          </w:tcPr>
          <w:p w:rsidR="00A158FE" w:rsidRPr="0095136E" w:rsidRDefault="00A158FE" w:rsidP="00203547">
            <w:pPr>
              <w:jc w:val="both"/>
            </w:pPr>
            <w:r>
              <w:t>povinně volitelný „PV</w:t>
            </w:r>
            <w:r w:rsidRPr="0095136E">
              <w:t>“</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Pr="0095136E" w:rsidRDefault="00A158FE" w:rsidP="00203547">
            <w:pPr>
              <w:jc w:val="both"/>
              <w:rPr>
                <w:b/>
              </w:rPr>
            </w:pPr>
            <w:r w:rsidRPr="0095136E">
              <w:rPr>
                <w:b/>
              </w:rPr>
              <w:t>Rozsah studijního předmětu</w:t>
            </w:r>
          </w:p>
        </w:tc>
        <w:tc>
          <w:tcPr>
            <w:tcW w:w="1701" w:type="dxa"/>
            <w:gridSpan w:val="2"/>
          </w:tcPr>
          <w:p w:rsidR="00A158FE" w:rsidRPr="0095136E" w:rsidRDefault="00A158FE" w:rsidP="00203547">
            <w:pPr>
              <w:jc w:val="both"/>
            </w:pPr>
          </w:p>
        </w:tc>
        <w:tc>
          <w:tcPr>
            <w:tcW w:w="889" w:type="dxa"/>
            <w:shd w:val="clear" w:color="auto" w:fill="F7CAAC"/>
          </w:tcPr>
          <w:p w:rsidR="00A158FE" w:rsidRPr="0095136E" w:rsidRDefault="00A158FE" w:rsidP="00203547">
            <w:pPr>
              <w:jc w:val="both"/>
              <w:rPr>
                <w:b/>
              </w:rPr>
            </w:pPr>
            <w:r w:rsidRPr="0095136E">
              <w:rPr>
                <w:b/>
              </w:rPr>
              <w:t xml:space="preserve">hod. </w:t>
            </w:r>
          </w:p>
        </w:tc>
        <w:tc>
          <w:tcPr>
            <w:tcW w:w="816" w:type="dxa"/>
          </w:tcPr>
          <w:p w:rsidR="00A158FE" w:rsidRPr="0095136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RPr="0095136E" w:rsidTr="00203547">
        <w:tc>
          <w:tcPr>
            <w:tcW w:w="3086" w:type="dxa"/>
            <w:shd w:val="clear" w:color="auto" w:fill="F7CAAC"/>
          </w:tcPr>
          <w:p w:rsidR="00A158FE" w:rsidRPr="0095136E" w:rsidRDefault="00A158FE" w:rsidP="00203547">
            <w:pPr>
              <w:jc w:val="both"/>
              <w:rPr>
                <w:b/>
              </w:rPr>
            </w:pPr>
            <w:r w:rsidRPr="0095136E">
              <w:rPr>
                <w:b/>
              </w:rPr>
              <w:t>Prerekvizity, korekvizity, ekvivalence</w:t>
            </w:r>
          </w:p>
        </w:tc>
        <w:tc>
          <w:tcPr>
            <w:tcW w:w="6769" w:type="dxa"/>
            <w:gridSpan w:val="7"/>
          </w:tcPr>
          <w:p w:rsidR="00A158FE" w:rsidRPr="0095136E" w:rsidRDefault="00A158FE" w:rsidP="00203547">
            <w:pPr>
              <w:jc w:val="both"/>
            </w:pPr>
          </w:p>
        </w:tc>
      </w:tr>
      <w:tr w:rsidR="00A158FE" w:rsidTr="00203547">
        <w:tc>
          <w:tcPr>
            <w:tcW w:w="3086" w:type="dxa"/>
            <w:shd w:val="clear" w:color="auto" w:fill="F7CAAC"/>
          </w:tcPr>
          <w:p w:rsidR="00A158FE" w:rsidRPr="0095136E" w:rsidRDefault="00A158FE" w:rsidP="00203547">
            <w:pPr>
              <w:jc w:val="both"/>
              <w:rPr>
                <w:b/>
              </w:rPr>
            </w:pPr>
            <w:r w:rsidRPr="0095136E">
              <w:rPr>
                <w:b/>
              </w:rPr>
              <w:t>Způsob ověření studijních výsledků</w:t>
            </w:r>
          </w:p>
        </w:tc>
        <w:tc>
          <w:tcPr>
            <w:tcW w:w="3406" w:type="dxa"/>
            <w:gridSpan w:val="4"/>
          </w:tcPr>
          <w:p w:rsidR="00A158FE" w:rsidRPr="0095136E" w:rsidRDefault="00A158FE" w:rsidP="00203547">
            <w:pPr>
              <w:jc w:val="both"/>
            </w:pPr>
            <w:r>
              <w:t>Ústní 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RPr="0095136E" w:rsidTr="00203547">
        <w:tc>
          <w:tcPr>
            <w:tcW w:w="3086" w:type="dxa"/>
            <w:shd w:val="clear" w:color="auto" w:fill="F7CAAC"/>
          </w:tcPr>
          <w:p w:rsidR="00A158FE" w:rsidRPr="0095136E" w:rsidRDefault="00A158FE" w:rsidP="00203547">
            <w:pPr>
              <w:jc w:val="both"/>
              <w:rPr>
                <w:b/>
              </w:rPr>
            </w:pPr>
            <w:r w:rsidRPr="0095136E">
              <w:rPr>
                <w:b/>
              </w:rPr>
              <w:t>Forma způsobu ověření studijních výsledků a další požadavky na studenta</w:t>
            </w:r>
          </w:p>
        </w:tc>
        <w:tc>
          <w:tcPr>
            <w:tcW w:w="6769" w:type="dxa"/>
            <w:gridSpan w:val="7"/>
            <w:tcBorders>
              <w:bottom w:val="nil"/>
            </w:tcBorders>
          </w:tcPr>
          <w:p w:rsidR="00A158FE" w:rsidRPr="0095136E" w:rsidRDefault="00A158FE" w:rsidP="00203547">
            <w:pPr>
              <w:jc w:val="both"/>
            </w:pPr>
            <w:r w:rsidRPr="0095136E">
              <w:t>Způsob zakončení předmětu – zkouška</w:t>
            </w:r>
          </w:p>
          <w:p w:rsidR="00A158FE" w:rsidRPr="0095136E" w:rsidRDefault="00A158FE" w:rsidP="00203547">
            <w:pPr>
              <w:jc w:val="both"/>
            </w:pPr>
            <w:r w:rsidRPr="0000723E">
              <w:t>Požadavky ke zkoušce: zkouška formou vědecké rozpravy na základě zpracované seminární práce</w:t>
            </w:r>
            <w:r>
              <w:t>.</w:t>
            </w:r>
          </w:p>
        </w:tc>
      </w:tr>
      <w:tr w:rsidR="00A158FE" w:rsidRPr="0095136E" w:rsidTr="00203547">
        <w:trPr>
          <w:trHeight w:val="182"/>
        </w:trPr>
        <w:tc>
          <w:tcPr>
            <w:tcW w:w="9855" w:type="dxa"/>
            <w:gridSpan w:val="8"/>
            <w:tcBorders>
              <w:top w:val="nil"/>
            </w:tcBorders>
          </w:tcPr>
          <w:p w:rsidR="00A158FE" w:rsidRPr="0095136E" w:rsidRDefault="00A158FE" w:rsidP="00203547">
            <w:pPr>
              <w:jc w:val="both"/>
            </w:pPr>
          </w:p>
        </w:tc>
      </w:tr>
      <w:tr w:rsidR="00A158FE" w:rsidRPr="0095136E" w:rsidTr="00203547">
        <w:trPr>
          <w:trHeight w:val="197"/>
        </w:trPr>
        <w:tc>
          <w:tcPr>
            <w:tcW w:w="3086" w:type="dxa"/>
            <w:tcBorders>
              <w:top w:val="nil"/>
            </w:tcBorders>
            <w:shd w:val="clear" w:color="auto" w:fill="F7CAAC"/>
          </w:tcPr>
          <w:p w:rsidR="00A158FE" w:rsidRPr="0095136E" w:rsidRDefault="00A158FE" w:rsidP="00203547">
            <w:pPr>
              <w:jc w:val="both"/>
              <w:rPr>
                <w:b/>
              </w:rPr>
            </w:pPr>
            <w:r w:rsidRPr="0095136E">
              <w:rPr>
                <w:b/>
              </w:rPr>
              <w:t>Garant předmětu</w:t>
            </w:r>
          </w:p>
        </w:tc>
        <w:tc>
          <w:tcPr>
            <w:tcW w:w="6769" w:type="dxa"/>
            <w:gridSpan w:val="7"/>
            <w:tcBorders>
              <w:top w:val="nil"/>
            </w:tcBorders>
          </w:tcPr>
          <w:p w:rsidR="00A158FE" w:rsidRPr="0095136E" w:rsidRDefault="00A158FE" w:rsidP="00203547">
            <w:pPr>
              <w:jc w:val="both"/>
            </w:pPr>
            <w:r w:rsidRPr="0095136E">
              <w:t>doc. Ing. Marie Paseková, Ph.D.</w:t>
            </w:r>
          </w:p>
        </w:tc>
      </w:tr>
      <w:tr w:rsidR="00A158FE" w:rsidRPr="0095136E" w:rsidTr="00203547">
        <w:trPr>
          <w:trHeight w:val="243"/>
        </w:trPr>
        <w:tc>
          <w:tcPr>
            <w:tcW w:w="3086" w:type="dxa"/>
            <w:tcBorders>
              <w:top w:val="nil"/>
            </w:tcBorders>
            <w:shd w:val="clear" w:color="auto" w:fill="F7CAAC"/>
          </w:tcPr>
          <w:p w:rsidR="00A158FE" w:rsidRPr="0095136E" w:rsidRDefault="00A158FE" w:rsidP="00203547">
            <w:pPr>
              <w:jc w:val="both"/>
              <w:rPr>
                <w:b/>
              </w:rPr>
            </w:pPr>
            <w:r w:rsidRPr="0095136E">
              <w:rPr>
                <w:b/>
              </w:rPr>
              <w:t>Zapojení garanta do výuky předmětu</w:t>
            </w:r>
          </w:p>
        </w:tc>
        <w:tc>
          <w:tcPr>
            <w:tcW w:w="6769" w:type="dxa"/>
            <w:gridSpan w:val="7"/>
            <w:tcBorders>
              <w:top w:val="nil"/>
            </w:tcBorders>
          </w:tcPr>
          <w:p w:rsidR="00A158FE" w:rsidRPr="0095136E" w:rsidRDefault="00A158FE" w:rsidP="00203547">
            <w:pPr>
              <w:jc w:val="both"/>
            </w:pPr>
            <w:r w:rsidRPr="000667AD">
              <w:t xml:space="preserve">Garant se podílí na přednášení v rozsahu </w:t>
            </w:r>
            <w:r>
              <w:t xml:space="preserve">100% a </w:t>
            </w:r>
            <w:r w:rsidRPr="000667AD">
              <w:t>stanovuje koncepci</w:t>
            </w:r>
            <w:r>
              <w:t xml:space="preserve"> přednášek.</w:t>
            </w:r>
          </w:p>
        </w:tc>
      </w:tr>
      <w:tr w:rsidR="00A158FE" w:rsidRPr="0095136E" w:rsidTr="00203547">
        <w:tc>
          <w:tcPr>
            <w:tcW w:w="3086" w:type="dxa"/>
            <w:shd w:val="clear" w:color="auto" w:fill="F7CAAC"/>
          </w:tcPr>
          <w:p w:rsidR="00A158FE" w:rsidRPr="0095136E" w:rsidRDefault="00A158FE" w:rsidP="00203547">
            <w:pPr>
              <w:jc w:val="both"/>
              <w:rPr>
                <w:b/>
              </w:rPr>
            </w:pPr>
            <w:r w:rsidRPr="0095136E">
              <w:rPr>
                <w:b/>
              </w:rPr>
              <w:t>Vyučující</w:t>
            </w:r>
          </w:p>
        </w:tc>
        <w:tc>
          <w:tcPr>
            <w:tcW w:w="6769" w:type="dxa"/>
            <w:gridSpan w:val="7"/>
            <w:tcBorders>
              <w:bottom w:val="nil"/>
            </w:tcBorders>
          </w:tcPr>
          <w:p w:rsidR="00A158FE" w:rsidRPr="0095136E" w:rsidRDefault="00A158FE" w:rsidP="00203547">
            <w:pPr>
              <w:jc w:val="both"/>
            </w:pPr>
            <w:r w:rsidRPr="0095136E">
              <w:t xml:space="preserve">doc. Ing. Marie Paseková, Ph.D. – přednášející </w:t>
            </w:r>
            <w:r>
              <w:t>(10</w:t>
            </w:r>
            <w:r w:rsidRPr="0095136E">
              <w:t>0%</w:t>
            </w:r>
            <w:r>
              <w:t>)</w:t>
            </w:r>
          </w:p>
        </w:tc>
      </w:tr>
      <w:tr w:rsidR="00A158FE" w:rsidRPr="0095136E" w:rsidTr="00203547">
        <w:trPr>
          <w:trHeight w:val="78"/>
        </w:trPr>
        <w:tc>
          <w:tcPr>
            <w:tcW w:w="9855" w:type="dxa"/>
            <w:gridSpan w:val="8"/>
            <w:tcBorders>
              <w:top w:val="nil"/>
            </w:tcBorders>
          </w:tcPr>
          <w:p w:rsidR="00A158FE" w:rsidRPr="0095136E" w:rsidRDefault="00A158FE" w:rsidP="00203547">
            <w:pPr>
              <w:jc w:val="both"/>
            </w:pPr>
          </w:p>
        </w:tc>
      </w:tr>
      <w:tr w:rsidR="00A158FE" w:rsidRPr="0095136E" w:rsidTr="00203547">
        <w:tc>
          <w:tcPr>
            <w:tcW w:w="3086" w:type="dxa"/>
            <w:shd w:val="clear" w:color="auto" w:fill="F7CAAC"/>
          </w:tcPr>
          <w:p w:rsidR="00A158FE" w:rsidRPr="0095136E" w:rsidRDefault="00A158FE" w:rsidP="00203547">
            <w:pPr>
              <w:jc w:val="both"/>
              <w:rPr>
                <w:b/>
              </w:rPr>
            </w:pPr>
            <w:r w:rsidRPr="0095136E">
              <w:rPr>
                <w:b/>
              </w:rPr>
              <w:t>Stručná anotace předmětu</w:t>
            </w:r>
          </w:p>
        </w:tc>
        <w:tc>
          <w:tcPr>
            <w:tcW w:w="6769" w:type="dxa"/>
            <w:gridSpan w:val="7"/>
            <w:tcBorders>
              <w:bottom w:val="nil"/>
            </w:tcBorders>
          </w:tcPr>
          <w:p w:rsidR="00A158FE" w:rsidRPr="0095136E" w:rsidRDefault="00A158FE" w:rsidP="00203547">
            <w:pPr>
              <w:jc w:val="both"/>
            </w:pPr>
          </w:p>
        </w:tc>
      </w:tr>
      <w:tr w:rsidR="00A158FE" w:rsidRPr="0095136E" w:rsidTr="00203547">
        <w:trPr>
          <w:trHeight w:val="3832"/>
        </w:trPr>
        <w:tc>
          <w:tcPr>
            <w:tcW w:w="9855" w:type="dxa"/>
            <w:gridSpan w:val="8"/>
            <w:tcBorders>
              <w:top w:val="nil"/>
              <w:bottom w:val="single" w:sz="12" w:space="0" w:color="auto"/>
            </w:tcBorders>
          </w:tcPr>
          <w:p w:rsidR="00A158FE" w:rsidRDefault="00A158FE" w:rsidP="00203547">
            <w:pPr>
              <w:jc w:val="both"/>
            </w:pPr>
            <w:r w:rsidRPr="00A54AB3">
              <w:t xml:space="preserve">Cílem předmětu je rozšířit znalosti v oblasti harmonizace účetnictví, problematiky mezinárodních standardů účetního výkaznictví a porozumění účetní závěrce sestavené podle IFRS, které umožní plné využití informací v ní obsažených, ale i odhalení rizik spojených s její vypovídací schopností. </w:t>
            </w:r>
          </w:p>
          <w:p w:rsidR="00A158FE" w:rsidRDefault="00A158FE" w:rsidP="00203547">
            <w:pPr>
              <w:jc w:val="both"/>
            </w:pPr>
            <w:r w:rsidRPr="00A54AB3">
              <w:t>Součástí obsahu předmětu je zdůraznění významu a funkce mezinárodního účetnictví, přístupy k vedení účetnictví používané ve světě, národní úpravy účetnictví ve vybraných zemích s ohledem na dopad do mezinárodního výkaznictví, principy harmonizace a možné přís</w:t>
            </w:r>
            <w:r>
              <w:t>tupy k regulaci účetnictví (</w:t>
            </w:r>
            <w:r w:rsidRPr="00A54AB3">
              <w:t>IFRS, US GAAP, IPSAS, direktivy EU a česká právní úprava účetnictví), současné projekty, vývoj účetní harmonizace v celosvětovém měřítku a očekávaný vývoj české účetní legislativy ve vztahu k mezinárodní harmonizaci.</w:t>
            </w:r>
          </w:p>
          <w:p w:rsidR="00A158FE" w:rsidRPr="00220360" w:rsidRDefault="00A158FE" w:rsidP="00CB057E">
            <w:pPr>
              <w:pStyle w:val="Odstavecseseznamem"/>
              <w:numPr>
                <w:ilvl w:val="0"/>
                <w:numId w:val="26"/>
              </w:numPr>
              <w:spacing w:after="160" w:line="259" w:lineRule="auto"/>
              <w:ind w:left="244" w:hanging="244"/>
              <w:jc w:val="both"/>
            </w:pPr>
            <w:r>
              <w:t xml:space="preserve">Význam a funkce mezinárodního účetnictví, </w:t>
            </w:r>
            <w:r w:rsidRPr="00220360">
              <w:t>národní úpravy účetnictví ve vybraných zemích s ohledem na dopad do mezinárodního výkaznictví</w:t>
            </w:r>
            <w:r>
              <w:t>.</w:t>
            </w:r>
          </w:p>
          <w:p w:rsidR="00A158FE" w:rsidRDefault="00A158FE" w:rsidP="00CB057E">
            <w:pPr>
              <w:pStyle w:val="Odstavecseseznamem"/>
              <w:numPr>
                <w:ilvl w:val="0"/>
                <w:numId w:val="26"/>
              </w:numPr>
              <w:spacing w:after="160" w:line="259" w:lineRule="auto"/>
              <w:ind w:left="244" w:hanging="244"/>
              <w:jc w:val="both"/>
            </w:pPr>
            <w:r>
              <w:t xml:space="preserve">Principy harmonizace a možné přístupy k regulaci účetnictví </w:t>
            </w:r>
            <w:r w:rsidRPr="00220360">
              <w:t>(IFRS, US GAAP, IPSAS, direktivy EU a česká právní úprava účetnictví</w:t>
            </w:r>
            <w:r>
              <w:t>).</w:t>
            </w:r>
          </w:p>
          <w:p w:rsidR="00A158FE" w:rsidRPr="00220360" w:rsidRDefault="00A158FE" w:rsidP="00CB057E">
            <w:pPr>
              <w:pStyle w:val="Odstavecseseznamem"/>
              <w:numPr>
                <w:ilvl w:val="0"/>
                <w:numId w:val="26"/>
              </w:numPr>
              <w:spacing w:after="160" w:line="259" w:lineRule="auto"/>
              <w:ind w:left="244" w:hanging="244"/>
              <w:jc w:val="both"/>
            </w:pPr>
            <w:r>
              <w:t>V</w:t>
            </w:r>
            <w:r w:rsidRPr="00220360">
              <w:t>ývoj účetní harmonizace v celosvětovém měřítku a očekávaný vývoj české účetní legislativy ve vztahu k mezinárodní harmonizaci</w:t>
            </w:r>
            <w:r>
              <w:t>.</w:t>
            </w:r>
          </w:p>
          <w:p w:rsidR="00A158FE" w:rsidRDefault="00A158FE" w:rsidP="00CB057E">
            <w:pPr>
              <w:pStyle w:val="Odstavecseseznamem"/>
              <w:numPr>
                <w:ilvl w:val="0"/>
                <w:numId w:val="26"/>
              </w:numPr>
              <w:spacing w:after="160" w:line="259" w:lineRule="auto"/>
              <w:ind w:left="244" w:hanging="244"/>
              <w:jc w:val="both"/>
            </w:pPr>
            <w:r>
              <w:t>Koncepční rámec účetního výkaznictví podle IFRS, IPSAS a US GAAP.</w:t>
            </w:r>
          </w:p>
          <w:p w:rsidR="00A158FE" w:rsidRPr="0096412E" w:rsidRDefault="00A158FE" w:rsidP="00CB057E">
            <w:pPr>
              <w:pStyle w:val="Odstavecseseznamem"/>
              <w:numPr>
                <w:ilvl w:val="0"/>
                <w:numId w:val="26"/>
              </w:numPr>
              <w:spacing w:line="259" w:lineRule="auto"/>
              <w:ind w:left="244" w:hanging="244"/>
              <w:jc w:val="both"/>
            </w:pPr>
            <w:r>
              <w:t>Účetní závěrka podle IFRS, IPSAS a US GAAP a její uspořádání.</w:t>
            </w:r>
          </w:p>
        </w:tc>
      </w:tr>
      <w:tr w:rsidR="00A158FE" w:rsidRPr="0095136E" w:rsidTr="00203547">
        <w:trPr>
          <w:trHeight w:val="265"/>
        </w:trPr>
        <w:tc>
          <w:tcPr>
            <w:tcW w:w="3653" w:type="dxa"/>
            <w:gridSpan w:val="2"/>
            <w:tcBorders>
              <w:top w:val="nil"/>
            </w:tcBorders>
            <w:shd w:val="clear" w:color="auto" w:fill="F7CAAC"/>
          </w:tcPr>
          <w:p w:rsidR="00A158FE" w:rsidRPr="0095136E" w:rsidRDefault="00A158FE" w:rsidP="00203547">
            <w:pPr>
              <w:jc w:val="both"/>
            </w:pPr>
            <w:r w:rsidRPr="0095136E">
              <w:rPr>
                <w:b/>
              </w:rPr>
              <w:t>Studijní literatura a studijní pomůcky</w:t>
            </w:r>
          </w:p>
        </w:tc>
        <w:tc>
          <w:tcPr>
            <w:tcW w:w="6202" w:type="dxa"/>
            <w:gridSpan w:val="6"/>
            <w:tcBorders>
              <w:top w:val="nil"/>
              <w:bottom w:val="nil"/>
            </w:tcBorders>
          </w:tcPr>
          <w:p w:rsidR="00A158FE" w:rsidRPr="0095136E" w:rsidRDefault="00A158FE" w:rsidP="00203547">
            <w:pPr>
              <w:jc w:val="both"/>
            </w:pPr>
          </w:p>
        </w:tc>
      </w:tr>
      <w:tr w:rsidR="00A158FE" w:rsidRPr="0095136E" w:rsidTr="00203547">
        <w:trPr>
          <w:trHeight w:val="1497"/>
        </w:trPr>
        <w:tc>
          <w:tcPr>
            <w:tcW w:w="9855" w:type="dxa"/>
            <w:gridSpan w:val="8"/>
            <w:tcBorders>
              <w:top w:val="nil"/>
            </w:tcBorders>
          </w:tcPr>
          <w:p w:rsidR="00A158FE" w:rsidRPr="00B72554" w:rsidRDefault="00A158FE" w:rsidP="00203547">
            <w:pPr>
              <w:jc w:val="both"/>
              <w:rPr>
                <w:b/>
              </w:rPr>
            </w:pPr>
            <w:r>
              <w:rPr>
                <w:b/>
              </w:rPr>
              <w:t>Povinná literatura</w:t>
            </w:r>
          </w:p>
          <w:p w:rsidR="00A158FE" w:rsidRDefault="00A158FE" w:rsidP="00203547">
            <w:pPr>
              <w:jc w:val="both"/>
            </w:pPr>
            <w:r w:rsidRPr="00277224">
              <w:rPr>
                <w:i/>
              </w:rPr>
              <w:t>International Financial Reporting Standards</w:t>
            </w:r>
            <w:r>
              <w:t xml:space="preserve"> (IFRS). Wiley-VCH, 2018, 1581 p. ISBN 978-3-527-50954-6. </w:t>
            </w:r>
          </w:p>
          <w:p w:rsidR="00A158FE" w:rsidRDefault="00A158FE" w:rsidP="00203547">
            <w:pPr>
              <w:jc w:val="both"/>
            </w:pPr>
            <w:r>
              <w:t>MIRZA, A. A.,‎ HOLT, G.,‎ KNORR, L.</w:t>
            </w:r>
            <w:r w:rsidRPr="006F2CE7">
              <w:rPr>
                <w:i/>
              </w:rPr>
              <w:t xml:space="preserve"> </w:t>
            </w:r>
            <w:r>
              <w:rPr>
                <w:i/>
              </w:rPr>
              <w:t xml:space="preserve">Wiley </w:t>
            </w:r>
            <w:r w:rsidRPr="006F2CE7">
              <w:rPr>
                <w:i/>
              </w:rPr>
              <w:t>IFRS: Practical Implementation Guide and Workbook</w:t>
            </w:r>
            <w:r>
              <w:rPr>
                <w:i/>
              </w:rPr>
              <w:t>.</w:t>
            </w:r>
            <w:r w:rsidRPr="00E023FC">
              <w:t xml:space="preserve"> </w:t>
            </w:r>
            <w:r>
              <w:t xml:space="preserve">3rd Edition. </w:t>
            </w:r>
            <w:r w:rsidRPr="00E023FC">
              <w:t>Wiley Re</w:t>
            </w:r>
            <w:r>
              <w:t>gulatory Reporting. 2011, 600 p. ISBN 978-0470647912.</w:t>
            </w:r>
          </w:p>
          <w:p w:rsidR="00A158FE" w:rsidRDefault="00A158FE" w:rsidP="00203547">
            <w:pPr>
              <w:jc w:val="both"/>
            </w:pPr>
            <w:r>
              <w:t xml:space="preserve">PACTER, P. </w:t>
            </w:r>
            <w:r w:rsidRPr="006F2CE7">
              <w:rPr>
                <w:i/>
              </w:rPr>
              <w:t>Pocket Guide to IFRS® Standards</w:t>
            </w:r>
            <w:r>
              <w:rPr>
                <w:i/>
              </w:rPr>
              <w:t xml:space="preserve"> - </w:t>
            </w:r>
            <w:r w:rsidRPr="006F2CE7">
              <w:rPr>
                <w:i/>
              </w:rPr>
              <w:t>the global financial reporting language</w:t>
            </w:r>
            <w:r>
              <w:t>. IFRS Foundation, 2017, 216 p. ISBN 978-1-911040-49-1.</w:t>
            </w:r>
          </w:p>
          <w:p w:rsidR="00A158FE" w:rsidRDefault="00A158FE" w:rsidP="00203547">
            <w:pPr>
              <w:jc w:val="both"/>
            </w:pPr>
            <w:r>
              <w:t xml:space="preserve">PKF International Ltd. </w:t>
            </w:r>
            <w:r w:rsidRPr="006F2CE7">
              <w:rPr>
                <w:i/>
              </w:rPr>
              <w:t>Wiley IFRS 2017: Interpretation and Application of IFRS Standards</w:t>
            </w:r>
            <w:r>
              <w:t>. John Wiley &amp; Sons, Ltd. Print, 2017. ISBN 9781119340225. DOI:10.1002/9781119340256.</w:t>
            </w:r>
          </w:p>
          <w:p w:rsidR="00A158FE" w:rsidRPr="00B72554" w:rsidRDefault="00A158FE" w:rsidP="00203547">
            <w:pPr>
              <w:jc w:val="both"/>
              <w:rPr>
                <w:b/>
              </w:rPr>
            </w:pPr>
            <w:r>
              <w:rPr>
                <w:b/>
              </w:rPr>
              <w:t>Doporučená literatura</w:t>
            </w:r>
          </w:p>
          <w:p w:rsidR="00A158FE" w:rsidRDefault="00A158FE" w:rsidP="00203547">
            <w:pPr>
              <w:jc w:val="both"/>
            </w:pPr>
            <w:r w:rsidRPr="00B72554">
              <w:t>HERMANSON, R. H., EDWARDS, J. D</w:t>
            </w:r>
            <w:r w:rsidRPr="00B72554">
              <w:rPr>
                <w:i/>
              </w:rPr>
              <w:t>. Financial Accounting: A Business Perspective</w:t>
            </w:r>
            <w:r>
              <w:rPr>
                <w:i/>
              </w:rPr>
              <w:t>.</w:t>
            </w:r>
            <w:r w:rsidRPr="00B72554">
              <w:t xml:space="preserve"> 7th Edition. Boston: Mcgraw-Hill College, 2000. ISBN 0256247382.</w:t>
            </w:r>
          </w:p>
          <w:p w:rsidR="00A158FE" w:rsidRPr="00423BE0" w:rsidRDefault="00A158FE" w:rsidP="00203547">
            <w:pPr>
              <w:jc w:val="both"/>
              <w:rPr>
                <w:b/>
              </w:rPr>
            </w:pPr>
            <w:r w:rsidRPr="00B72554">
              <w:t xml:space="preserve">WILD, J. J. </w:t>
            </w:r>
            <w:r w:rsidRPr="00B72554">
              <w:rPr>
                <w:i/>
              </w:rPr>
              <w:t>Financial accounting: information for decisions.</w:t>
            </w:r>
            <w:r w:rsidRPr="00B72554">
              <w:t xml:space="preserve"> 4th Edition. Boston: McGraw-Hill, 2008, 736 p. ISBN 0-07-304375-3. </w:t>
            </w:r>
          </w:p>
        </w:tc>
      </w:tr>
      <w:tr w:rsidR="00A158FE" w:rsidRPr="0095136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Pr="0095136E" w:rsidRDefault="00A158FE" w:rsidP="00203547">
            <w:pPr>
              <w:jc w:val="center"/>
              <w:rPr>
                <w:b/>
              </w:rPr>
            </w:pPr>
            <w:r w:rsidRPr="0095136E">
              <w:rPr>
                <w:b/>
              </w:rPr>
              <w:t>Informace ke kombinované nebo distanční formě</w:t>
            </w:r>
          </w:p>
        </w:tc>
      </w:tr>
      <w:tr w:rsidR="00A158FE" w:rsidRPr="0095136E" w:rsidTr="00203547">
        <w:tc>
          <w:tcPr>
            <w:tcW w:w="4787" w:type="dxa"/>
            <w:gridSpan w:val="3"/>
            <w:tcBorders>
              <w:top w:val="single" w:sz="2" w:space="0" w:color="auto"/>
            </w:tcBorders>
            <w:shd w:val="clear" w:color="auto" w:fill="F7CAAC"/>
          </w:tcPr>
          <w:p w:rsidR="00A158FE" w:rsidRPr="0095136E" w:rsidRDefault="00A158FE" w:rsidP="00203547">
            <w:pPr>
              <w:jc w:val="both"/>
            </w:pPr>
            <w:r w:rsidRPr="0095136E">
              <w:rPr>
                <w:b/>
              </w:rPr>
              <w:t>Rozsah konzultací (soustředění)</w:t>
            </w:r>
          </w:p>
        </w:tc>
        <w:tc>
          <w:tcPr>
            <w:tcW w:w="889" w:type="dxa"/>
            <w:tcBorders>
              <w:top w:val="single" w:sz="2" w:space="0" w:color="auto"/>
            </w:tcBorders>
          </w:tcPr>
          <w:p w:rsidR="00A158FE" w:rsidRPr="0095136E" w:rsidRDefault="00A158FE" w:rsidP="00203547">
            <w:pPr>
              <w:jc w:val="both"/>
            </w:pPr>
            <w:r>
              <w:t>15</w:t>
            </w:r>
          </w:p>
        </w:tc>
        <w:tc>
          <w:tcPr>
            <w:tcW w:w="4179" w:type="dxa"/>
            <w:gridSpan w:val="4"/>
            <w:tcBorders>
              <w:top w:val="single" w:sz="2" w:space="0" w:color="auto"/>
            </w:tcBorders>
            <w:shd w:val="clear" w:color="auto" w:fill="F7CAAC"/>
          </w:tcPr>
          <w:p w:rsidR="00A158FE" w:rsidRPr="0095136E" w:rsidRDefault="00A158FE" w:rsidP="00203547">
            <w:pPr>
              <w:jc w:val="both"/>
              <w:rPr>
                <w:b/>
              </w:rPr>
            </w:pPr>
            <w:r w:rsidRPr="0095136E">
              <w:rPr>
                <w:b/>
              </w:rPr>
              <w:t xml:space="preserve">hodin </w:t>
            </w:r>
          </w:p>
        </w:tc>
      </w:tr>
      <w:tr w:rsidR="00A158FE" w:rsidRPr="0095136E" w:rsidTr="00203547">
        <w:tc>
          <w:tcPr>
            <w:tcW w:w="9855" w:type="dxa"/>
            <w:gridSpan w:val="8"/>
            <w:shd w:val="clear" w:color="auto" w:fill="F7CAAC"/>
          </w:tcPr>
          <w:p w:rsidR="00A158FE" w:rsidRPr="0095136E" w:rsidRDefault="00A158FE" w:rsidP="00203547">
            <w:pPr>
              <w:jc w:val="both"/>
              <w:rPr>
                <w:b/>
              </w:rPr>
            </w:pPr>
            <w:r w:rsidRPr="0095136E">
              <w:rPr>
                <w:b/>
              </w:rPr>
              <w:t>Informace o způsobu kontaktu s vyučujícím</w:t>
            </w:r>
          </w:p>
        </w:tc>
      </w:tr>
      <w:tr w:rsidR="00A158FE" w:rsidRPr="0095136E" w:rsidTr="00203547">
        <w:trPr>
          <w:trHeight w:val="701"/>
        </w:trPr>
        <w:tc>
          <w:tcPr>
            <w:tcW w:w="9855" w:type="dxa"/>
            <w:gridSpan w:val="8"/>
          </w:tcPr>
          <w:p w:rsidR="00A158FE" w:rsidRPr="0095136E" w:rsidRDefault="00A158FE" w:rsidP="00203547">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pPr>
        <w:spacing w:after="160" w:line="259" w:lineRule="auto"/>
      </w:pPr>
    </w:p>
    <w:p w:rsidR="00A158FE" w:rsidRDefault="00A158FE" w:rsidP="00A158FE">
      <w:r>
        <w:br w:type="page"/>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Pr="0028634F" w:rsidRDefault="00A158FE" w:rsidP="00203547">
            <w:pPr>
              <w:jc w:val="both"/>
            </w:pPr>
            <w:r>
              <w:t>Tax Systems</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t>povinně volitelný</w:t>
            </w:r>
            <w:r w:rsidRPr="009C11F1">
              <w:t xml:space="preserve"> „P</w:t>
            </w:r>
            <w:r>
              <w:t>V</w:t>
            </w:r>
            <w:r w:rsidRPr="009C11F1">
              <w:t>“</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15p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Ústní zkouška formou kolokvia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doc. Ing. Jana Janoušková,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0667AD">
              <w:t xml:space="preserve">Garant se podílí na přednášení v rozsahu </w:t>
            </w:r>
            <w:r>
              <w:t xml:space="preserve">100% a </w:t>
            </w:r>
            <w:r w:rsidRPr="000667AD">
              <w:t>stanovuje koncepci</w:t>
            </w:r>
            <w:r>
              <w:t xml:space="preserve"> přednášek.</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r>
              <w:t>doc. Ing. Jana Janoušková, Ph.D.</w:t>
            </w:r>
            <w:r w:rsidRPr="00885A73">
              <w:t xml:space="preserve"> (</w:t>
            </w:r>
            <w:r>
              <w:t>100%)</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938"/>
        </w:trPr>
        <w:tc>
          <w:tcPr>
            <w:tcW w:w="9855" w:type="dxa"/>
            <w:gridSpan w:val="8"/>
            <w:tcBorders>
              <w:top w:val="nil"/>
              <w:bottom w:val="single" w:sz="4" w:space="0" w:color="auto"/>
            </w:tcBorders>
          </w:tcPr>
          <w:p w:rsidR="00A158FE" w:rsidRPr="00630D24" w:rsidRDefault="00A158FE" w:rsidP="00203547">
            <w:pPr>
              <w:pStyle w:val="Style2"/>
              <w:widowControl/>
              <w:spacing w:line="240" w:lineRule="auto"/>
              <w:jc w:val="both"/>
              <w:rPr>
                <w:sz w:val="20"/>
                <w:szCs w:val="20"/>
              </w:rPr>
            </w:pPr>
            <w:r w:rsidRPr="00630D24">
              <w:rPr>
                <w:sz w:val="20"/>
                <w:szCs w:val="20"/>
              </w:rPr>
              <w:t>Cílem předmětu je prohloubení znalostí absolventů magisterského studia o současné teoretické přístupy, metodické postupy a praktické poznatky</w:t>
            </w:r>
            <w:r w:rsidRPr="00630D24">
              <w:rPr>
                <w:rStyle w:val="FontStyle15"/>
                <w:sz w:val="20"/>
                <w:szCs w:val="20"/>
              </w:rPr>
              <w:t xml:space="preserve">, které dominují v oblasti daňové politiky v zemích Evropské </w:t>
            </w:r>
            <w:r>
              <w:rPr>
                <w:rStyle w:val="FontStyle15"/>
                <w:sz w:val="20"/>
                <w:szCs w:val="20"/>
              </w:rPr>
              <w:t>u</w:t>
            </w:r>
            <w:r w:rsidRPr="00630D24">
              <w:rPr>
                <w:rStyle w:val="FontStyle15"/>
                <w:sz w:val="20"/>
                <w:szCs w:val="20"/>
              </w:rPr>
              <w:t xml:space="preserve">nie a ve světě. </w:t>
            </w:r>
            <w:r w:rsidRPr="00630D24">
              <w:rPr>
                <w:sz w:val="20"/>
                <w:szCs w:val="20"/>
              </w:rPr>
              <w:t xml:space="preserve">V rámci předmětu bude studentům poskytnut ekonomický teoretický základ zaměřený na daňové systémy, na úlohu daní v ekonomice, vývoj daní a daňových teorií. Studenti si ověří různá řešení daňové politiky s ohledem na poznatky daňové teorie. Budou schopni posoudit řešení vhodná pro dosažení konkrétních cílů daňové politiky. Pozornost je věnována i mezinárodním aspektům zdaňování v souvislosti s daňovou politikou ČR. </w:t>
            </w:r>
          </w:p>
          <w:p w:rsidR="00A158FE" w:rsidRPr="00630D24" w:rsidRDefault="00A158FE" w:rsidP="00203547">
            <w:pPr>
              <w:pStyle w:val="Style2"/>
              <w:widowControl/>
              <w:spacing w:line="240" w:lineRule="auto"/>
              <w:jc w:val="both"/>
              <w:rPr>
                <w:sz w:val="20"/>
                <w:szCs w:val="20"/>
              </w:rPr>
            </w:pPr>
            <w:r w:rsidRPr="00630D24">
              <w:rPr>
                <w:rStyle w:val="FontStyle15"/>
                <w:sz w:val="20"/>
                <w:szCs w:val="20"/>
              </w:rPr>
              <w:t>Náplní předmětu jsou d</w:t>
            </w:r>
            <w:r w:rsidRPr="00630D24">
              <w:rPr>
                <w:sz w:val="20"/>
                <w:szCs w:val="20"/>
              </w:rPr>
              <w:t>aňové souvislosti zapojení ČR do mezinárodních hospodářských struktur, problematika daňové politiky EU, harmonizace daní a daňová konkurence (přímé a nepřímé daně), daně sdílené a svěřené. Výklad je zaměřen i na dopady zdanění na ekonomiku a společnost.</w:t>
            </w:r>
          </w:p>
          <w:p w:rsidR="00A158FE" w:rsidRPr="00630D24" w:rsidRDefault="00A158FE" w:rsidP="00203547">
            <w:pPr>
              <w:pStyle w:val="Odstavecseseznamem"/>
              <w:numPr>
                <w:ilvl w:val="0"/>
                <w:numId w:val="2"/>
              </w:numPr>
              <w:spacing w:line="276" w:lineRule="auto"/>
              <w:ind w:left="209" w:hanging="209"/>
            </w:pPr>
            <w:r w:rsidRPr="00630D24">
              <w:t>Daňové systémy zemí EU a ukazatele mezinárodního daňového srovnávání</w:t>
            </w:r>
            <w:r>
              <w:t>.</w:t>
            </w:r>
          </w:p>
          <w:p w:rsidR="00A158FE" w:rsidRPr="00630D24" w:rsidRDefault="00A158FE" w:rsidP="00203547">
            <w:pPr>
              <w:pStyle w:val="Odstavecseseznamem"/>
              <w:numPr>
                <w:ilvl w:val="0"/>
                <w:numId w:val="2"/>
              </w:numPr>
              <w:spacing w:line="276" w:lineRule="auto"/>
              <w:ind w:left="209" w:hanging="209"/>
            </w:pPr>
            <w:r w:rsidRPr="00630D24">
              <w:rPr>
                <w:rFonts w:eastAsiaTheme="minorHAnsi"/>
                <w:lang w:eastAsia="en-US"/>
              </w:rPr>
              <w:t>Osobní důchodová daň</w:t>
            </w:r>
            <w:r>
              <w:rPr>
                <w:rFonts w:eastAsiaTheme="minorHAnsi"/>
                <w:lang w:eastAsia="en-US"/>
              </w:rPr>
              <w:t>.</w:t>
            </w:r>
            <w:r w:rsidRPr="00630D24">
              <w:rPr>
                <w:rFonts w:eastAsiaTheme="minorHAnsi"/>
                <w:lang w:eastAsia="en-US"/>
              </w:rPr>
              <w:t xml:space="preserve"> </w:t>
            </w:r>
          </w:p>
          <w:p w:rsidR="00A158FE" w:rsidRPr="00630D24" w:rsidRDefault="00A158FE" w:rsidP="00203547">
            <w:pPr>
              <w:pStyle w:val="Odstavecseseznamem"/>
              <w:numPr>
                <w:ilvl w:val="0"/>
                <w:numId w:val="2"/>
              </w:numPr>
              <w:spacing w:line="276" w:lineRule="auto"/>
              <w:ind w:left="209" w:hanging="209"/>
            </w:pPr>
            <w:r w:rsidRPr="00630D24">
              <w:rPr>
                <w:rFonts w:eastAsiaTheme="minorHAnsi"/>
                <w:lang w:eastAsia="en-US"/>
              </w:rPr>
              <w:t>Zdanění osobních důchodů</w:t>
            </w:r>
            <w:r>
              <w:rPr>
                <w:rFonts w:eastAsiaTheme="minorHAnsi"/>
                <w:lang w:eastAsia="en-US"/>
              </w:rPr>
              <w:t>.</w:t>
            </w:r>
          </w:p>
          <w:p w:rsidR="00A158FE" w:rsidRPr="00630D24" w:rsidRDefault="00A158FE" w:rsidP="00203547">
            <w:pPr>
              <w:pStyle w:val="Odstavecseseznamem"/>
              <w:numPr>
                <w:ilvl w:val="0"/>
                <w:numId w:val="2"/>
              </w:numPr>
              <w:spacing w:line="276" w:lineRule="auto"/>
              <w:ind w:left="209" w:hanging="209"/>
            </w:pPr>
            <w:r w:rsidRPr="00630D24">
              <w:rPr>
                <w:rFonts w:eastAsiaTheme="minorHAnsi"/>
                <w:lang w:eastAsia="en-US"/>
              </w:rPr>
              <w:t>Kvazi daně v daňových systémech</w:t>
            </w:r>
            <w:r>
              <w:rPr>
                <w:rFonts w:eastAsiaTheme="minorHAnsi"/>
                <w:lang w:eastAsia="en-US"/>
              </w:rPr>
              <w:t>.</w:t>
            </w:r>
          </w:p>
          <w:p w:rsidR="00A158FE" w:rsidRPr="00630D24" w:rsidRDefault="00A158FE" w:rsidP="00203547">
            <w:pPr>
              <w:pStyle w:val="Odstavecseseznamem"/>
              <w:numPr>
                <w:ilvl w:val="0"/>
                <w:numId w:val="2"/>
              </w:numPr>
              <w:spacing w:line="276" w:lineRule="auto"/>
              <w:ind w:left="209" w:hanging="209"/>
            </w:pPr>
            <w:r w:rsidRPr="00630D24">
              <w:rPr>
                <w:rFonts w:eastAsiaTheme="minorHAnsi"/>
                <w:lang w:eastAsia="en-US"/>
              </w:rPr>
              <w:t>Zdanění korporací v ČR a zemích EU</w:t>
            </w:r>
            <w:r>
              <w:rPr>
                <w:rFonts w:eastAsiaTheme="minorHAnsi"/>
                <w:lang w:eastAsia="en-US"/>
              </w:rPr>
              <w:t>.</w:t>
            </w:r>
          </w:p>
          <w:p w:rsidR="00A158FE" w:rsidRPr="00630D24" w:rsidRDefault="00A158FE" w:rsidP="00203547">
            <w:pPr>
              <w:pStyle w:val="Normlnweb"/>
              <w:numPr>
                <w:ilvl w:val="0"/>
                <w:numId w:val="2"/>
              </w:numPr>
              <w:spacing w:before="0" w:beforeAutospacing="0" w:after="0" w:afterAutospacing="0"/>
              <w:ind w:left="209" w:hanging="209"/>
              <w:jc w:val="both"/>
              <w:rPr>
                <w:sz w:val="20"/>
                <w:szCs w:val="20"/>
              </w:rPr>
            </w:pPr>
            <w:r w:rsidRPr="00630D24">
              <w:rPr>
                <w:bCs/>
                <w:sz w:val="20"/>
                <w:szCs w:val="20"/>
              </w:rPr>
              <w:t>Diskriminační účinky sys</w:t>
            </w:r>
            <w:r>
              <w:rPr>
                <w:bCs/>
                <w:sz w:val="20"/>
                <w:szCs w:val="20"/>
              </w:rPr>
              <w:t>témů zdaňování příjmů korporací.</w:t>
            </w:r>
          </w:p>
          <w:p w:rsidR="00A158FE" w:rsidRPr="00630D24" w:rsidRDefault="00A158FE" w:rsidP="00203547">
            <w:pPr>
              <w:pStyle w:val="Normlnobsahkurzu"/>
              <w:numPr>
                <w:ilvl w:val="0"/>
                <w:numId w:val="2"/>
              </w:numPr>
              <w:ind w:left="209" w:hanging="209"/>
              <w:rPr>
                <w:rFonts w:ascii="Times New Roman" w:hAnsi="Times New Roman"/>
                <w:b/>
              </w:rPr>
            </w:pPr>
            <w:r w:rsidRPr="00630D24">
              <w:rPr>
                <w:rFonts w:ascii="Times New Roman" w:hAnsi="Times New Roman"/>
              </w:rPr>
              <w:t>Zdanění spotřeby a ekologické</w:t>
            </w:r>
            <w:r w:rsidRPr="00630D24">
              <w:rPr>
                <w:rFonts w:ascii="Times New Roman" w:hAnsi="Times New Roman"/>
                <w:b/>
              </w:rPr>
              <w:t xml:space="preserve"> </w:t>
            </w:r>
            <w:r w:rsidRPr="00630D24">
              <w:rPr>
                <w:rFonts w:ascii="Times New Roman" w:hAnsi="Times New Roman"/>
              </w:rPr>
              <w:t>daně</w:t>
            </w:r>
            <w:r>
              <w:rPr>
                <w:rFonts w:ascii="Times New Roman" w:hAnsi="Times New Roman"/>
              </w:rPr>
              <w:t>.</w:t>
            </w:r>
          </w:p>
          <w:p w:rsidR="00A158FE" w:rsidRPr="00926BDA" w:rsidRDefault="00A158FE" w:rsidP="00203547">
            <w:pPr>
              <w:pStyle w:val="Odstavecseseznamem"/>
              <w:numPr>
                <w:ilvl w:val="0"/>
                <w:numId w:val="2"/>
              </w:numPr>
              <w:spacing w:line="276" w:lineRule="auto"/>
              <w:ind w:left="209" w:hanging="209"/>
            </w:pPr>
            <w:r w:rsidRPr="00630D24">
              <w:rPr>
                <w:rFonts w:eastAsiaTheme="minorHAnsi"/>
                <w:lang w:eastAsia="en-US"/>
              </w:rPr>
              <w:t>Zdanění nemovitostí a fiskální autonomie v ČR a zemích EU</w:t>
            </w:r>
            <w:r>
              <w:rPr>
                <w:rFonts w:eastAsiaTheme="minorHAnsi"/>
                <w:lang w:eastAsia="en-US"/>
              </w:rPr>
              <w:t>.</w:t>
            </w:r>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067FEE" w:rsidRDefault="00A158FE" w:rsidP="00203547">
            <w:pPr>
              <w:jc w:val="both"/>
              <w:rPr>
                <w:b/>
              </w:rPr>
            </w:pPr>
            <w:r w:rsidRPr="00067FEE">
              <w:rPr>
                <w:b/>
              </w:rPr>
              <w:t>Povinná literatura</w:t>
            </w:r>
          </w:p>
          <w:p w:rsidR="00A158FE" w:rsidRPr="00926BDA" w:rsidRDefault="00A158FE" w:rsidP="00203547">
            <w:pPr>
              <w:pStyle w:val="Style5"/>
              <w:widowControl/>
              <w:spacing w:line="240" w:lineRule="auto"/>
              <w:jc w:val="both"/>
              <w:rPr>
                <w:rStyle w:val="FontStyle15"/>
                <w:sz w:val="20"/>
                <w:szCs w:val="20"/>
              </w:rPr>
            </w:pPr>
            <w:r w:rsidRPr="00926BDA">
              <w:rPr>
                <w:rStyle w:val="FontStyle15"/>
                <w:sz w:val="20"/>
                <w:szCs w:val="20"/>
              </w:rPr>
              <w:t>BORIA, P.</w:t>
            </w:r>
            <w:r w:rsidRPr="00926BDA">
              <w:rPr>
                <w:rStyle w:val="FontStyle15"/>
                <w:i/>
                <w:sz w:val="20"/>
                <w:szCs w:val="20"/>
              </w:rPr>
              <w:t xml:space="preserve"> Taxation in European Union. </w:t>
            </w:r>
            <w:r w:rsidRPr="00926BDA">
              <w:rPr>
                <w:sz w:val="20"/>
                <w:szCs w:val="20"/>
              </w:rPr>
              <w:t xml:space="preserve">Springer International Publishing. </w:t>
            </w:r>
            <w:r>
              <w:rPr>
                <w:sz w:val="20"/>
                <w:szCs w:val="20"/>
              </w:rPr>
              <w:t xml:space="preserve">2017. </w:t>
            </w:r>
            <w:r w:rsidRPr="00926BDA">
              <w:rPr>
                <w:rStyle w:val="FontStyle15"/>
                <w:sz w:val="20"/>
                <w:szCs w:val="20"/>
              </w:rPr>
              <w:t>ISBN 978-3-319-53919-5</w:t>
            </w:r>
          </w:p>
          <w:p w:rsidR="00A158FE" w:rsidRPr="00926BDA" w:rsidRDefault="00A158FE" w:rsidP="00203547">
            <w:pPr>
              <w:autoSpaceDE w:val="0"/>
              <w:autoSpaceDN w:val="0"/>
              <w:adjustRightInd w:val="0"/>
              <w:jc w:val="both"/>
            </w:pPr>
            <w:r w:rsidRPr="00926BDA">
              <w:t>JAMES, S.</w:t>
            </w:r>
            <w:r>
              <w:t>,</w:t>
            </w:r>
            <w:r w:rsidRPr="00926BDA">
              <w:t xml:space="preserve"> NOBE</w:t>
            </w:r>
            <w:r>
              <w:t xml:space="preserve">S, Ch. </w:t>
            </w:r>
            <w:r w:rsidRPr="00926BDA">
              <w:rPr>
                <w:i/>
              </w:rPr>
              <w:t>The Economics of Taxation: Principles, policy and Pra</w:t>
            </w:r>
            <w:r w:rsidRPr="00926BDA">
              <w:t xml:space="preserve">ctice. 12th ed. Birmingham: Fiscal Publications. </w:t>
            </w:r>
            <w:r>
              <w:t xml:space="preserve">2012. </w:t>
            </w:r>
            <w:r w:rsidRPr="00926BDA">
              <w:t>ISBN 978-1-906201-19-7.</w:t>
            </w:r>
          </w:p>
          <w:p w:rsidR="00A158FE" w:rsidRPr="00926BDA" w:rsidRDefault="00A158FE" w:rsidP="00203547">
            <w:pPr>
              <w:jc w:val="both"/>
              <w:rPr>
                <w:color w:val="000000"/>
                <w:lang w:val="en-US" w:eastAsia="en-US"/>
              </w:rPr>
            </w:pPr>
            <w:r>
              <w:rPr>
                <w:b/>
                <w:bCs/>
                <w:color w:val="000000"/>
                <w:lang w:val="en-US" w:eastAsia="en-US"/>
              </w:rPr>
              <w:t>Doporučená</w:t>
            </w:r>
            <w:r w:rsidRPr="00926BDA">
              <w:rPr>
                <w:b/>
                <w:bCs/>
                <w:color w:val="000000"/>
                <w:lang w:val="en-US" w:eastAsia="en-US"/>
              </w:rPr>
              <w:t xml:space="preserve"> literatura</w:t>
            </w:r>
          </w:p>
          <w:p w:rsidR="00A158FE" w:rsidRPr="00926BDA" w:rsidRDefault="00A158FE" w:rsidP="00203547">
            <w:pPr>
              <w:autoSpaceDE w:val="0"/>
              <w:autoSpaceDN w:val="0"/>
              <w:adjustRightInd w:val="0"/>
              <w:jc w:val="both"/>
              <w:rPr>
                <w:rStyle w:val="FontStyle15"/>
              </w:rPr>
            </w:pPr>
            <w:r w:rsidRPr="00926BDA">
              <w:t>HALL, R. E.</w:t>
            </w:r>
            <w:r>
              <w:t>,</w:t>
            </w:r>
            <w:r w:rsidRPr="00926BDA">
              <w:t xml:space="preserve"> RABUSHKA</w:t>
            </w:r>
            <w:r>
              <w:t>, A</w:t>
            </w:r>
            <w:r w:rsidRPr="00926BDA">
              <w:t xml:space="preserve">. </w:t>
            </w:r>
            <w:r w:rsidRPr="008760D2">
              <w:rPr>
                <w:i/>
              </w:rPr>
              <w:t>The Flat Tax: Updated Revised Edition</w:t>
            </w:r>
            <w:r w:rsidRPr="00926BDA">
              <w:t xml:space="preserve">. Stanford: Hoover Press. </w:t>
            </w:r>
            <w:r>
              <w:t xml:space="preserve">2007. </w:t>
            </w:r>
            <w:r w:rsidRPr="00926BDA">
              <w:t>ISBN 978-0-8179-9311-5.</w:t>
            </w:r>
          </w:p>
          <w:p w:rsidR="00A158FE" w:rsidRPr="00926BDA" w:rsidRDefault="00A158FE" w:rsidP="00203547">
            <w:pPr>
              <w:pStyle w:val="Style5"/>
              <w:widowControl/>
              <w:spacing w:line="240" w:lineRule="auto"/>
              <w:jc w:val="both"/>
              <w:rPr>
                <w:i/>
                <w:color w:val="000000"/>
                <w:sz w:val="20"/>
                <w:szCs w:val="20"/>
              </w:rPr>
            </w:pPr>
            <w:r w:rsidRPr="00926BDA">
              <w:rPr>
                <w:sz w:val="20"/>
                <w:szCs w:val="20"/>
              </w:rPr>
              <w:t>JANOUŠKOVÁ, J</w:t>
            </w:r>
            <w:r>
              <w:rPr>
                <w:sz w:val="20"/>
                <w:szCs w:val="20"/>
              </w:rPr>
              <w:t>.</w:t>
            </w:r>
            <w:r w:rsidRPr="00926BDA">
              <w:rPr>
                <w:i/>
                <w:sz w:val="20"/>
                <w:szCs w:val="20"/>
              </w:rPr>
              <w:t xml:space="preserve"> Taxes and tax policy: Personal income tax. </w:t>
            </w:r>
            <w:r w:rsidRPr="00926BDA">
              <w:rPr>
                <w:sz w:val="20"/>
                <w:szCs w:val="20"/>
              </w:rPr>
              <w:t xml:space="preserve">Karviná: SU OPF v Karviné. </w:t>
            </w:r>
            <w:r>
              <w:rPr>
                <w:sz w:val="20"/>
                <w:szCs w:val="20"/>
              </w:rPr>
              <w:t xml:space="preserve">2012, </w:t>
            </w:r>
            <w:r w:rsidRPr="00926BDA">
              <w:rPr>
                <w:sz w:val="20"/>
                <w:szCs w:val="20"/>
              </w:rPr>
              <w:t>106 s. ISBN 978-80-7248-765-3</w:t>
            </w:r>
          </w:p>
          <w:p w:rsidR="00A158FE" w:rsidRPr="00926BDA" w:rsidRDefault="00A158FE" w:rsidP="00203547">
            <w:pPr>
              <w:autoSpaceDE w:val="0"/>
              <w:autoSpaceDN w:val="0"/>
              <w:adjustRightInd w:val="0"/>
              <w:jc w:val="both"/>
            </w:pPr>
            <w:r>
              <w:t xml:space="preserve">MIRRLEES, J. </w:t>
            </w:r>
            <w:r w:rsidRPr="00926BDA">
              <w:rPr>
                <w:rFonts w:eastAsia="Times New Roman,Italic"/>
                <w:i/>
                <w:iCs/>
              </w:rPr>
              <w:t>Welfare, Incentives, and Taxation</w:t>
            </w:r>
            <w:r>
              <w:rPr>
                <w:rFonts w:eastAsia="Times New Roman,Italic"/>
                <w:i/>
                <w:iCs/>
              </w:rPr>
              <w:t xml:space="preserve">. </w:t>
            </w:r>
            <w:r w:rsidRPr="00926BDA">
              <w:t xml:space="preserve">Oxford University Press, 2006. ISBN </w:t>
            </w:r>
            <w:r>
              <w:t>9780198295211.</w:t>
            </w:r>
          </w:p>
          <w:p w:rsidR="00A158FE" w:rsidRPr="00926BDA" w:rsidRDefault="00A158FE" w:rsidP="00203547">
            <w:pPr>
              <w:autoSpaceDE w:val="0"/>
              <w:autoSpaceDN w:val="0"/>
              <w:adjustRightInd w:val="0"/>
              <w:jc w:val="both"/>
              <w:rPr>
                <w:b/>
              </w:rPr>
            </w:pPr>
            <w:r w:rsidRPr="00926BDA">
              <w:t xml:space="preserve">OATES, W., E. </w:t>
            </w:r>
            <w:r w:rsidRPr="00926BDA">
              <w:rPr>
                <w:i/>
              </w:rPr>
              <w:t xml:space="preserve"> Property Taxation and Local Government Finance</w:t>
            </w:r>
            <w:r w:rsidRPr="00926BDA">
              <w:t>. Lincoln Institute of Land Policy.</w:t>
            </w:r>
            <w:r>
              <w:t xml:space="preserve"> 2001. </w:t>
            </w:r>
            <w:r w:rsidRPr="00926BDA">
              <w:t>ISBN 978-1558441446</w:t>
            </w:r>
          </w:p>
          <w:p w:rsidR="00A158FE" w:rsidRPr="00926BDA" w:rsidRDefault="00A158FE" w:rsidP="00203547">
            <w:pPr>
              <w:autoSpaceDE w:val="0"/>
              <w:autoSpaceDN w:val="0"/>
              <w:adjustRightInd w:val="0"/>
              <w:jc w:val="both"/>
            </w:pPr>
            <w:r>
              <w:t>SCHNEIDER, F., COLIN, W</w:t>
            </w:r>
            <w:r w:rsidRPr="00926BDA">
              <w:t xml:space="preserve">. </w:t>
            </w:r>
            <w:r w:rsidRPr="008760D2">
              <w:rPr>
                <w:i/>
              </w:rPr>
              <w:t>The Shadow Economy.</w:t>
            </w:r>
            <w:r w:rsidRPr="00926BDA">
              <w:t xml:space="preserve"> Institute of Economic Affairs, </w:t>
            </w:r>
            <w:r>
              <w:t xml:space="preserve">2013. </w:t>
            </w:r>
            <w:r w:rsidRPr="00926BDA">
              <w:t>ISBN 978-255-36674-8.</w:t>
            </w:r>
          </w:p>
          <w:p w:rsidR="00A158FE" w:rsidRPr="00926BDA" w:rsidRDefault="00A158FE" w:rsidP="00203547">
            <w:pPr>
              <w:jc w:val="both"/>
              <w:rPr>
                <w:color w:val="000000"/>
                <w:lang w:val="en-US" w:eastAsia="en-US"/>
              </w:rPr>
            </w:pPr>
            <w:r w:rsidRPr="00926BDA">
              <w:t>Webové portály Evropské unie, OECD, Ministerstva financí ČR a Finanční správy ČR</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w:t>
            </w:r>
          </w:p>
        </w:tc>
      </w:tr>
    </w:tbl>
    <w:p w:rsidR="00A158FE" w:rsidRDefault="00A158FE" w:rsidP="00A158FE">
      <w:r>
        <w:br w:type="page"/>
      </w:r>
    </w:p>
    <w:tbl>
      <w:tblPr>
        <w:tblW w:w="9855"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7"/>
        <w:gridCol w:w="889"/>
        <w:gridCol w:w="4179"/>
      </w:tblGrid>
      <w:tr w:rsidR="00E43BA0" w:rsidTr="00477F6A">
        <w:tc>
          <w:tcPr>
            <w:tcW w:w="9855" w:type="dxa"/>
            <w:gridSpan w:val="3"/>
            <w:tcBorders>
              <w:top w:val="single" w:sz="12" w:space="0" w:color="auto"/>
              <w:left w:val="single" w:sz="2" w:space="0" w:color="auto"/>
              <w:bottom w:val="single" w:sz="2" w:space="0" w:color="auto"/>
              <w:right w:val="single" w:sz="2" w:space="0" w:color="auto"/>
            </w:tcBorders>
            <w:shd w:val="clear" w:color="auto" w:fill="F7CAAC"/>
          </w:tcPr>
          <w:p w:rsidR="00E43BA0" w:rsidRDefault="00E43BA0" w:rsidP="00E43BA0">
            <w:pPr>
              <w:jc w:val="center"/>
              <w:rPr>
                <w:b/>
              </w:rPr>
            </w:pPr>
            <w:r>
              <w:rPr>
                <w:b/>
              </w:rPr>
              <w:lastRenderedPageBreak/>
              <w:t>Informace ke kombinované nebo distanční formě</w:t>
            </w:r>
          </w:p>
        </w:tc>
      </w:tr>
      <w:tr w:rsidR="00E43BA0" w:rsidTr="00477F6A">
        <w:tc>
          <w:tcPr>
            <w:tcW w:w="4787" w:type="dxa"/>
            <w:tcBorders>
              <w:top w:val="single" w:sz="2" w:space="0" w:color="auto"/>
            </w:tcBorders>
            <w:shd w:val="clear" w:color="auto" w:fill="F7CAAC"/>
          </w:tcPr>
          <w:p w:rsidR="00E43BA0" w:rsidRDefault="00E43BA0" w:rsidP="00E43BA0">
            <w:pPr>
              <w:jc w:val="both"/>
            </w:pPr>
            <w:r>
              <w:rPr>
                <w:b/>
              </w:rPr>
              <w:t>Rozsah konzultací (soustředění)</w:t>
            </w:r>
          </w:p>
        </w:tc>
        <w:tc>
          <w:tcPr>
            <w:tcW w:w="889" w:type="dxa"/>
            <w:tcBorders>
              <w:top w:val="single" w:sz="2" w:space="0" w:color="auto"/>
            </w:tcBorders>
          </w:tcPr>
          <w:p w:rsidR="00E43BA0" w:rsidRDefault="00E43BA0" w:rsidP="00E43BA0">
            <w:pPr>
              <w:jc w:val="both"/>
            </w:pPr>
            <w:r>
              <w:t>20</w:t>
            </w:r>
          </w:p>
        </w:tc>
        <w:tc>
          <w:tcPr>
            <w:tcW w:w="4179" w:type="dxa"/>
            <w:tcBorders>
              <w:top w:val="single" w:sz="2" w:space="0" w:color="auto"/>
            </w:tcBorders>
            <w:shd w:val="clear" w:color="auto" w:fill="F7CAAC"/>
          </w:tcPr>
          <w:p w:rsidR="00E43BA0" w:rsidRDefault="00E43BA0" w:rsidP="00E43BA0">
            <w:pPr>
              <w:jc w:val="both"/>
              <w:rPr>
                <w:b/>
              </w:rPr>
            </w:pPr>
            <w:r>
              <w:rPr>
                <w:b/>
              </w:rPr>
              <w:t xml:space="preserve">hodin </w:t>
            </w:r>
          </w:p>
        </w:tc>
      </w:tr>
      <w:tr w:rsidR="00E43BA0" w:rsidTr="00477F6A">
        <w:tc>
          <w:tcPr>
            <w:tcW w:w="9855" w:type="dxa"/>
            <w:gridSpan w:val="3"/>
            <w:shd w:val="clear" w:color="auto" w:fill="F7CAAC"/>
          </w:tcPr>
          <w:p w:rsidR="00E43BA0" w:rsidRDefault="00E43BA0" w:rsidP="00E43BA0">
            <w:pPr>
              <w:jc w:val="both"/>
              <w:rPr>
                <w:b/>
              </w:rPr>
            </w:pPr>
            <w:r>
              <w:rPr>
                <w:b/>
              </w:rPr>
              <w:t>Informace o způsobu kontaktu s vyučujícím</w:t>
            </w:r>
          </w:p>
        </w:tc>
      </w:tr>
      <w:tr w:rsidR="00E43BA0" w:rsidTr="00477F6A">
        <w:trPr>
          <w:trHeight w:val="621"/>
        </w:trPr>
        <w:tc>
          <w:tcPr>
            <w:tcW w:w="9855" w:type="dxa"/>
            <w:gridSpan w:val="3"/>
          </w:tcPr>
          <w:p w:rsidR="00E43BA0" w:rsidRDefault="00E43BA0" w:rsidP="00E43BA0">
            <w:pPr>
              <w:jc w:val="both"/>
            </w:pPr>
            <w:r>
              <w:t>Podle Vnitřního předpisu FaME má každý akademický pracovník stanoveny konzultační hodiny v rozsahu 2h týdně. Dále je možno komunikovat s vyučujícím prostřednictvím e-mailu nebo v rámci LMS Moodle.</w:t>
            </w:r>
          </w:p>
        </w:tc>
      </w:tr>
    </w:tbl>
    <w:p w:rsidR="009276D6" w:rsidRDefault="00DE4D8A">
      <w:r>
        <w:br w:type="page"/>
      </w:r>
    </w:p>
    <w:p w:rsidR="00F16A64" w:rsidRDefault="00F16A64" w:rsidP="006808BF">
      <w:pPr>
        <w:spacing w:before="4000" w:after="3400"/>
        <w:jc w:val="center"/>
        <w:rPr>
          <w:rFonts w:asciiTheme="minorHAnsi" w:hAnsiTheme="minorHAnsi"/>
          <w:b/>
          <w:sz w:val="52"/>
          <w:szCs w:val="52"/>
        </w:rPr>
      </w:pPr>
    </w:p>
    <w:p w:rsidR="005D0966" w:rsidRDefault="006808BF" w:rsidP="006808BF">
      <w:pPr>
        <w:spacing w:before="4000" w:after="3400"/>
        <w:jc w:val="center"/>
        <w:rPr>
          <w:rFonts w:asciiTheme="minorHAnsi" w:hAnsiTheme="minorHAnsi"/>
          <w:b/>
          <w:sz w:val="52"/>
          <w:szCs w:val="52"/>
        </w:rPr>
      </w:pPr>
      <w:r w:rsidRPr="00BC3E72">
        <w:rPr>
          <w:rFonts w:asciiTheme="minorHAnsi" w:hAnsiTheme="minorHAnsi"/>
          <w:b/>
          <w:sz w:val="52"/>
          <w:szCs w:val="52"/>
        </w:rPr>
        <w:t>C</w:t>
      </w:r>
      <w:r w:rsidR="00F27FE5">
        <w:rPr>
          <w:rFonts w:asciiTheme="minorHAnsi" w:hAnsiTheme="minorHAnsi"/>
          <w:b/>
          <w:sz w:val="52"/>
          <w:szCs w:val="52"/>
        </w:rPr>
        <w:t>-</w:t>
      </w:r>
      <w:r w:rsidRPr="00BC3E72">
        <w:rPr>
          <w:rFonts w:asciiTheme="minorHAnsi" w:hAnsiTheme="minorHAnsi"/>
          <w:b/>
          <w:sz w:val="52"/>
          <w:szCs w:val="52"/>
        </w:rPr>
        <w:t xml:space="preserve">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w:t>
      </w:r>
      <w:r w:rsidR="00953280">
        <w:rPr>
          <w:rFonts w:asciiTheme="minorHAnsi" w:hAnsiTheme="minorHAnsi"/>
          <w:b/>
          <w:sz w:val="52"/>
          <w:szCs w:val="52"/>
        </w:rPr>
        <w:t xml:space="preserve"> Finance</w:t>
      </w:r>
      <w:r w:rsidRPr="00376153">
        <w:rPr>
          <w:rFonts w:asciiTheme="minorHAnsi" w:hAnsiTheme="minorHAnsi"/>
          <w:b/>
          <w:sz w:val="52"/>
          <w:szCs w:val="52"/>
        </w:rPr>
        <w:t xml:space="preserve"> </w:t>
      </w:r>
    </w:p>
    <w:p w:rsidR="001D07D7" w:rsidRDefault="001D07D7" w:rsidP="006808BF">
      <w:pPr>
        <w:spacing w:before="4000" w:after="3400"/>
        <w:jc w:val="center"/>
        <w:rPr>
          <w:rFonts w:asciiTheme="minorHAnsi" w:hAnsiTheme="minorHAnsi"/>
          <w:b/>
          <w:sz w:val="52"/>
          <w:szCs w:val="52"/>
        </w:rPr>
      </w:pPr>
    </w:p>
    <w:p w:rsidR="005D0966" w:rsidRDefault="005D0966" w:rsidP="005D0966">
      <w:pPr>
        <w:jc w:val="center"/>
        <w:rPr>
          <w:rFonts w:asciiTheme="minorHAnsi" w:hAnsiTheme="minorHAnsi"/>
          <w:i/>
        </w:rPr>
      </w:pPr>
    </w:p>
    <w:p w:rsidR="001D07D7" w:rsidRPr="001D07D7" w:rsidRDefault="001D07D7" w:rsidP="001D07D7">
      <w:pPr>
        <w:rPr>
          <w:rFonts w:asciiTheme="minorHAnsi" w:hAnsiTheme="minorHAnsi"/>
          <w:b/>
          <w:sz w:val="22"/>
          <w:szCs w:val="22"/>
        </w:rPr>
      </w:pPr>
      <w:r w:rsidRPr="001D07D7">
        <w:rPr>
          <w:rFonts w:asciiTheme="minorHAnsi" w:hAnsiTheme="minorHAnsi"/>
          <w:b/>
          <w:sz w:val="22"/>
          <w:szCs w:val="22"/>
          <w:u w:val="single"/>
        </w:rPr>
        <w:t xml:space="preserve">Přednášející </w:t>
      </w:r>
      <w:r w:rsidRPr="001D07D7">
        <w:rPr>
          <w:rFonts w:asciiTheme="minorHAnsi" w:hAnsiTheme="minorHAnsi"/>
          <w:b/>
          <w:sz w:val="22"/>
          <w:szCs w:val="22"/>
        </w:rPr>
        <w:t>ve studijním programu Finance</w:t>
      </w:r>
      <w:r>
        <w:rPr>
          <w:rFonts w:asciiTheme="minorHAnsi" w:hAnsiTheme="minorHAnsi"/>
          <w:b/>
          <w:sz w:val="22"/>
          <w:szCs w:val="22"/>
        </w:rPr>
        <w:t>:</w:t>
      </w:r>
    </w:p>
    <w:p w:rsidR="001D07D7" w:rsidRPr="00EA3338" w:rsidRDefault="001D07D7" w:rsidP="005D0966">
      <w:pPr>
        <w:jc w:val="center"/>
        <w:rPr>
          <w:rFonts w:asciiTheme="minorHAnsi" w:hAnsiTheme="minorHAnsi"/>
          <w:i/>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5D0966" w:rsidRPr="008760D2" w:rsidTr="001A7A57">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5D0966" w:rsidRPr="008760D2" w:rsidRDefault="005D0966" w:rsidP="008F5E55">
            <w:pPr>
              <w:rPr>
                <w:rFonts w:asciiTheme="minorHAnsi" w:hAnsiTheme="minorHAnsi" w:cstheme="minorHAnsi"/>
                <w:b/>
                <w:bCs/>
              </w:rPr>
            </w:pPr>
            <w:r w:rsidRPr="008760D2">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Pracovní poměr</w:t>
            </w:r>
          </w:p>
        </w:tc>
      </w:tr>
      <w:tr w:rsidR="005D0966" w:rsidRPr="008760D2"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5D0966" w:rsidRPr="008760D2" w:rsidRDefault="005D0966" w:rsidP="008F5E55">
            <w:pPr>
              <w:rPr>
                <w:rFonts w:asciiTheme="minorHAnsi" w:hAnsiTheme="minorHAnsi" w:cstheme="minorHAnsi"/>
                <w:b/>
                <w:bCs/>
              </w:rPr>
            </w:pPr>
            <w:r w:rsidRPr="008760D2">
              <w:rPr>
                <w:rFonts w:asciiTheme="minorHAnsi" w:hAnsiTheme="minorHAnsi" w:cstheme="minorHAnsi"/>
                <w:b/>
                <w:bCs/>
              </w:rPr>
              <w:t>Profesoři</w:t>
            </w:r>
          </w:p>
        </w:tc>
      </w:tr>
      <w:tr w:rsidR="00C12CAB" w:rsidRPr="008760D2"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C12CAB" w:rsidRPr="008760D2" w:rsidRDefault="00203547">
            <w:pPr>
              <w:rPr>
                <w:rFonts w:asciiTheme="minorHAnsi" w:hAnsiTheme="minorHAnsi" w:cstheme="minorHAnsi"/>
              </w:rPr>
            </w:pPr>
            <w:r>
              <w:rPr>
                <w:rFonts w:asciiTheme="minorHAnsi" w:hAnsiTheme="minorHAnsi" w:cstheme="minorHAnsi"/>
              </w:rPr>
              <w:t>prof. Ing. Jaroslav Belás, Ph</w:t>
            </w:r>
            <w:r w:rsidR="006D79BB" w:rsidRPr="008760D2">
              <w:rPr>
                <w:rFonts w:asciiTheme="minorHAnsi" w:hAnsiTheme="minorHAnsi" w:cstheme="minorHAnsi"/>
              </w:rPr>
              <w:t>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C12CAB" w:rsidRPr="008760D2" w:rsidRDefault="00CA24D4">
            <w:pPr>
              <w:jc w:val="center"/>
              <w:rPr>
                <w:rFonts w:asciiTheme="minorHAnsi" w:hAnsiTheme="minorHAnsi" w:cstheme="minorHAnsi"/>
              </w:rPr>
            </w:pPr>
            <w:r w:rsidRPr="008760D2">
              <w:rPr>
                <w:rFonts w:asciiTheme="minorHAnsi" w:hAnsiTheme="minorHAnsi" w:cstheme="minorHAnsi"/>
              </w:rPr>
              <w:t>1960</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C12CAB" w:rsidRPr="008760D2" w:rsidRDefault="006D79BB" w:rsidP="00AE5924">
            <w:pPr>
              <w:jc w:val="center"/>
              <w:rPr>
                <w:rFonts w:asciiTheme="minorHAnsi" w:hAnsiTheme="minorHAnsi" w:cstheme="minorHAnsi"/>
              </w:rPr>
            </w:pPr>
            <w:r w:rsidRPr="008760D2">
              <w:rPr>
                <w:rFonts w:asciiTheme="minorHAnsi" w:hAnsiTheme="minorHAnsi" w:cstheme="minorHAnsi"/>
              </w:rPr>
              <w:t>4</w:t>
            </w:r>
            <w:r w:rsidR="00AE5924" w:rsidRPr="008760D2">
              <w:rPr>
                <w:rFonts w:asciiTheme="minorHAnsi" w:hAnsiTheme="minorHAnsi" w:cstheme="minorHAnsi"/>
              </w:rPr>
              <w:t>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C12CAB" w:rsidRPr="008760D2" w:rsidRDefault="006D79BB">
            <w:pPr>
              <w:jc w:val="center"/>
              <w:rPr>
                <w:rFonts w:asciiTheme="minorHAnsi" w:hAnsiTheme="minorHAnsi" w:cstheme="minorHAnsi"/>
              </w:rPr>
            </w:pPr>
            <w:r w:rsidRPr="008760D2">
              <w:rPr>
                <w:rFonts w:asciiTheme="minorHAnsi" w:hAnsiTheme="minorHAnsi" w:cstheme="minorHAnsi"/>
              </w:rPr>
              <w:t>N</w:t>
            </w:r>
          </w:p>
        </w:tc>
      </w:tr>
      <w:tr w:rsidR="00330456" w:rsidRPr="008760D2" w:rsidTr="001A7A57">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330456" w:rsidRPr="008760D2" w:rsidRDefault="00330456">
            <w:pPr>
              <w:rPr>
                <w:rFonts w:asciiTheme="minorHAnsi" w:hAnsiTheme="minorHAnsi" w:cstheme="minorHAnsi"/>
              </w:rPr>
            </w:pPr>
            <w:r w:rsidRPr="008760D2">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N</w:t>
            </w:r>
          </w:p>
        </w:tc>
      </w:tr>
      <w:tr w:rsidR="00D545B2" w:rsidRPr="008760D2" w:rsidTr="001A7A57">
        <w:trPr>
          <w:trHeight w:val="315"/>
          <w:jc w:val="center"/>
          <w:ins w:id="167" w:author="Pavla Trefilová" w:date="2019-09-05T16:09:00Z"/>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D545B2" w:rsidRPr="008760D2" w:rsidRDefault="00D545B2" w:rsidP="00D545B2">
            <w:pPr>
              <w:rPr>
                <w:ins w:id="168" w:author="Pavla Trefilová" w:date="2019-09-05T16:09:00Z"/>
                <w:rFonts w:asciiTheme="minorHAnsi" w:hAnsiTheme="minorHAnsi" w:cstheme="minorHAnsi"/>
              </w:rPr>
            </w:pPr>
            <w:ins w:id="169" w:author="Pavla Trefilová" w:date="2019-09-05T16:09:00Z">
              <w:r>
                <w:rPr>
                  <w:rFonts w:asciiTheme="minorHAnsi" w:hAnsiTheme="minorHAnsi" w:cstheme="minorHAnsi"/>
                </w:rPr>
                <w:t>prof</w:t>
              </w:r>
              <w:r w:rsidRPr="008760D2">
                <w:rPr>
                  <w:rFonts w:asciiTheme="minorHAnsi" w:hAnsiTheme="minorHAnsi" w:cstheme="minorHAnsi"/>
                </w:rPr>
                <w:t>. Ing. Boris Popesko, Ph.D.</w:t>
              </w:r>
            </w:ins>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D545B2" w:rsidRPr="008760D2" w:rsidRDefault="00D545B2" w:rsidP="00D545B2">
            <w:pPr>
              <w:jc w:val="center"/>
              <w:rPr>
                <w:ins w:id="170" w:author="Pavla Trefilová" w:date="2019-09-05T16:09:00Z"/>
                <w:rFonts w:asciiTheme="minorHAnsi" w:hAnsiTheme="minorHAnsi" w:cstheme="minorHAnsi"/>
              </w:rPr>
            </w:pPr>
            <w:ins w:id="171" w:author="Pavla Trefilová" w:date="2019-09-05T16:09:00Z">
              <w:r w:rsidRPr="008760D2">
                <w:rPr>
                  <w:rFonts w:asciiTheme="minorHAnsi" w:hAnsiTheme="minorHAnsi" w:cstheme="minorHAnsi"/>
                </w:rPr>
                <w:t>1978</w:t>
              </w:r>
            </w:ins>
          </w:p>
        </w:tc>
        <w:tc>
          <w:tcPr>
            <w:tcW w:w="1214" w:type="dxa"/>
            <w:tcBorders>
              <w:top w:val="single" w:sz="4" w:space="0" w:color="auto"/>
              <w:left w:val="nil"/>
              <w:bottom w:val="nil"/>
              <w:right w:val="single" w:sz="4" w:space="0" w:color="auto"/>
            </w:tcBorders>
            <w:shd w:val="clear" w:color="auto" w:fill="auto"/>
            <w:noWrap/>
            <w:vAlign w:val="center"/>
          </w:tcPr>
          <w:p w:rsidR="00D545B2" w:rsidRPr="008760D2" w:rsidRDefault="00D545B2" w:rsidP="00D545B2">
            <w:pPr>
              <w:jc w:val="center"/>
              <w:rPr>
                <w:ins w:id="172" w:author="Pavla Trefilová" w:date="2019-09-05T16:09:00Z"/>
                <w:rFonts w:asciiTheme="minorHAnsi" w:hAnsiTheme="minorHAnsi" w:cstheme="minorHAnsi"/>
              </w:rPr>
            </w:pPr>
            <w:ins w:id="173" w:author="Pavla Trefilová" w:date="2019-09-05T16:09:00Z">
              <w:r w:rsidRPr="008760D2">
                <w:rPr>
                  <w:rFonts w:asciiTheme="minorHAnsi" w:hAnsiTheme="minorHAnsi" w:cstheme="minorHAnsi"/>
                </w:rPr>
                <w:t>40</w:t>
              </w:r>
            </w:ins>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D545B2" w:rsidRPr="008760D2" w:rsidRDefault="00D545B2" w:rsidP="00D545B2">
            <w:pPr>
              <w:jc w:val="center"/>
              <w:rPr>
                <w:ins w:id="174" w:author="Pavla Trefilová" w:date="2019-09-05T16:09:00Z"/>
                <w:rFonts w:asciiTheme="minorHAnsi" w:hAnsiTheme="minorHAnsi" w:cstheme="minorHAnsi"/>
              </w:rPr>
            </w:pPr>
            <w:ins w:id="175" w:author="Pavla Trefilová" w:date="2019-09-05T16:09:00Z">
              <w:r w:rsidRPr="008760D2">
                <w:rPr>
                  <w:rFonts w:asciiTheme="minorHAnsi" w:hAnsiTheme="minorHAnsi" w:cstheme="minorHAnsi"/>
                </w:rPr>
                <w:t>N</w:t>
              </w:r>
            </w:ins>
          </w:p>
        </w:tc>
      </w:tr>
      <w:tr w:rsidR="00D545B2" w:rsidRPr="008760D2"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D545B2" w:rsidRPr="008760D2" w:rsidRDefault="00D545B2" w:rsidP="00D545B2">
            <w:pPr>
              <w:rPr>
                <w:rFonts w:asciiTheme="minorHAnsi" w:hAnsiTheme="minorHAnsi" w:cstheme="minorHAnsi"/>
                <w:b/>
                <w:bCs/>
              </w:rPr>
            </w:pPr>
            <w:r w:rsidRPr="008760D2">
              <w:rPr>
                <w:rFonts w:asciiTheme="minorHAnsi" w:hAnsiTheme="minorHAnsi" w:cstheme="minorHAnsi"/>
                <w:b/>
                <w:bCs/>
              </w:rPr>
              <w:t>Docenti</w:t>
            </w:r>
          </w:p>
        </w:tc>
      </w:tr>
      <w:tr w:rsidR="00D545B2" w:rsidRPr="008760D2" w:rsidTr="001A7A57">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doc. Ing. Zuzana Dohnalová,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1966</w:t>
            </w:r>
          </w:p>
        </w:tc>
        <w:tc>
          <w:tcPr>
            <w:tcW w:w="1214" w:type="dxa"/>
            <w:tcBorders>
              <w:top w:val="single" w:sz="4" w:space="0" w:color="auto"/>
              <w:left w:val="nil"/>
              <w:bottom w:val="nil"/>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doc. Ing. Adriana Knápková,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Tr="00F16A64">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doc. Ing. Marie Paseková, Ph.D.</w:t>
            </w:r>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1960</w:t>
            </w:r>
          </w:p>
        </w:tc>
        <w:tc>
          <w:tcPr>
            <w:tcW w:w="1214" w:type="dxa"/>
            <w:tcBorders>
              <w:top w:val="nil"/>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Del="00D545B2" w:rsidTr="00F16A64">
        <w:trPr>
          <w:trHeight w:val="345"/>
          <w:jc w:val="center"/>
          <w:del w:id="176" w:author="Pavla Trefilová" w:date="2019-09-05T16:09:00Z"/>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D545B2" w:rsidRPr="008760D2" w:rsidDel="00D545B2" w:rsidRDefault="00D545B2" w:rsidP="00D545B2">
            <w:pPr>
              <w:rPr>
                <w:del w:id="177" w:author="Pavla Trefilová" w:date="2019-09-05T16:09:00Z"/>
                <w:rFonts w:asciiTheme="minorHAnsi" w:hAnsiTheme="minorHAnsi" w:cstheme="minorHAnsi"/>
              </w:rPr>
            </w:pPr>
            <w:del w:id="178" w:author="Pavla Trefilová" w:date="2019-09-05T16:09:00Z">
              <w:r w:rsidRPr="008760D2" w:rsidDel="00D545B2">
                <w:rPr>
                  <w:rFonts w:asciiTheme="minorHAnsi" w:hAnsiTheme="minorHAnsi" w:cstheme="minorHAnsi"/>
                </w:rPr>
                <w:delText>doc. Ing. Boris Popesko, Ph.D.</w:delText>
              </w:r>
            </w:del>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D545B2" w:rsidRPr="008760D2" w:rsidDel="00D545B2" w:rsidRDefault="00D545B2" w:rsidP="00D545B2">
            <w:pPr>
              <w:jc w:val="center"/>
              <w:rPr>
                <w:del w:id="179" w:author="Pavla Trefilová" w:date="2019-09-05T16:09:00Z"/>
                <w:rFonts w:asciiTheme="minorHAnsi" w:hAnsiTheme="minorHAnsi" w:cstheme="minorHAnsi"/>
              </w:rPr>
            </w:pPr>
            <w:del w:id="180" w:author="Pavla Trefilová" w:date="2019-09-05T16:09:00Z">
              <w:r w:rsidRPr="008760D2" w:rsidDel="00D545B2">
                <w:rPr>
                  <w:rFonts w:asciiTheme="minorHAnsi" w:hAnsiTheme="minorHAnsi" w:cstheme="minorHAnsi"/>
                </w:rPr>
                <w:delText>1978</w:delText>
              </w:r>
            </w:del>
          </w:p>
        </w:tc>
        <w:tc>
          <w:tcPr>
            <w:tcW w:w="1214" w:type="dxa"/>
            <w:tcBorders>
              <w:top w:val="nil"/>
              <w:left w:val="nil"/>
              <w:bottom w:val="single" w:sz="4" w:space="0" w:color="auto"/>
              <w:right w:val="single" w:sz="4" w:space="0" w:color="auto"/>
            </w:tcBorders>
            <w:shd w:val="clear" w:color="auto" w:fill="auto"/>
            <w:noWrap/>
            <w:vAlign w:val="center"/>
          </w:tcPr>
          <w:p w:rsidR="00D545B2" w:rsidRPr="008760D2" w:rsidDel="00D545B2" w:rsidRDefault="00D545B2" w:rsidP="00D545B2">
            <w:pPr>
              <w:jc w:val="center"/>
              <w:rPr>
                <w:del w:id="181" w:author="Pavla Trefilová" w:date="2019-09-05T16:09:00Z"/>
                <w:rFonts w:asciiTheme="minorHAnsi" w:hAnsiTheme="minorHAnsi" w:cstheme="minorHAnsi"/>
              </w:rPr>
            </w:pPr>
            <w:del w:id="182" w:author="Pavla Trefilová" w:date="2019-09-05T16:09:00Z">
              <w:r w:rsidRPr="008760D2" w:rsidDel="00D545B2">
                <w:rPr>
                  <w:rFonts w:asciiTheme="minorHAnsi" w:hAnsiTheme="minorHAnsi" w:cstheme="minorHAnsi"/>
                </w:rPr>
                <w:delText>40</w:delText>
              </w:r>
            </w:del>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D545B2" w:rsidRPr="008760D2" w:rsidDel="00D545B2" w:rsidRDefault="00D545B2" w:rsidP="00D545B2">
            <w:pPr>
              <w:jc w:val="center"/>
              <w:rPr>
                <w:del w:id="183" w:author="Pavla Trefilová" w:date="2019-09-05T16:09:00Z"/>
                <w:rFonts w:asciiTheme="minorHAnsi" w:hAnsiTheme="minorHAnsi" w:cstheme="minorHAnsi"/>
              </w:rPr>
            </w:pPr>
            <w:del w:id="184" w:author="Pavla Trefilová" w:date="2019-09-05T16:09:00Z">
              <w:r w:rsidRPr="008760D2" w:rsidDel="00D545B2">
                <w:rPr>
                  <w:rFonts w:asciiTheme="minorHAnsi" w:hAnsiTheme="minorHAnsi" w:cstheme="minorHAnsi"/>
                </w:rPr>
                <w:delText>N</w:delText>
              </w:r>
            </w:del>
          </w:p>
        </w:tc>
      </w:tr>
      <w:tr w:rsidR="00D545B2" w:rsidRPr="008760D2"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Tr="001A7A57">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D545B2" w:rsidRPr="008760D2" w:rsidRDefault="00D545B2" w:rsidP="00D545B2">
            <w:pPr>
              <w:rPr>
                <w:rFonts w:asciiTheme="minorHAnsi" w:hAnsiTheme="minorHAnsi" w:cstheme="minorHAnsi"/>
                <w:b/>
                <w:bCs/>
              </w:rPr>
            </w:pPr>
            <w:r w:rsidRPr="008760D2">
              <w:rPr>
                <w:rFonts w:asciiTheme="minorHAnsi" w:hAnsiTheme="minorHAnsi" w:cstheme="minorHAnsi"/>
                <w:b/>
                <w:bCs/>
              </w:rPr>
              <w:t>Odborní asistenti</w:t>
            </w:r>
          </w:p>
        </w:tc>
      </w:tr>
      <w:tr w:rsidR="00D545B2" w:rsidRPr="008760D2" w:rsidTr="001A7A57">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Ing. Mojmír Hampl,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1975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rPr>
              <w:t>U-31.8.2020</w:t>
            </w:r>
          </w:p>
        </w:tc>
      </w:tr>
      <w:tr w:rsidR="00D545B2" w:rsidRPr="008760D2"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Tr="001A7A57">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b/>
                <w:bCs/>
              </w:rPr>
              <w:t>Lektoři</w:t>
            </w:r>
          </w:p>
        </w:tc>
      </w:tr>
      <w:tr w:rsidR="00D545B2" w:rsidRPr="008760D2"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Pr>
                <w:rFonts w:asciiTheme="minorHAnsi" w:hAnsiTheme="minorHAnsi" w:cstheme="minorHAnsi"/>
              </w:rPr>
              <w:t>U-31.8.2021</w:t>
            </w:r>
          </w:p>
        </w:tc>
      </w:tr>
      <w:tr w:rsidR="00D545B2" w:rsidRPr="008760D2" w:rsidTr="001A7A57">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Mgr. Jana Orsavová</w:t>
            </w:r>
            <w:ins w:id="185" w:author="Pavla Trefilová" w:date="2019-09-05T16:09:00Z">
              <w:r>
                <w:rPr>
                  <w:rFonts w:asciiTheme="minorHAnsi" w:hAnsiTheme="minorHAnsi" w:cstheme="minorHAnsi"/>
                </w:rPr>
                <w:t>, Ph.D.</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U-31.10.2021</w:t>
            </w:r>
          </w:p>
        </w:tc>
      </w:tr>
      <w:tr w:rsidR="00D545B2" w:rsidRPr="008760D2" w:rsidTr="00F477FC">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b/>
              </w:rPr>
            </w:pPr>
            <w:r w:rsidRPr="008760D2">
              <w:rPr>
                <w:rFonts w:asciiTheme="minorHAnsi" w:hAnsiTheme="minorHAnsi" w:cstheme="minorHAnsi"/>
              </w:rPr>
              <w:t>U-</w:t>
            </w:r>
            <w:r w:rsidRPr="008760D2">
              <w:rPr>
                <w:rFonts w:asciiTheme="minorHAnsi" w:hAnsiTheme="minorHAnsi"/>
              </w:rPr>
              <w:t>31.1.2023</w:t>
            </w:r>
          </w:p>
        </w:tc>
      </w:tr>
      <w:tr w:rsidR="00D545B2" w:rsidRPr="008760D2" w:rsidTr="00F477FC">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D545B2" w:rsidRPr="008760D2" w:rsidRDefault="00D545B2" w:rsidP="00D545B2">
            <w:pPr>
              <w:rPr>
                <w:rFonts w:asciiTheme="minorHAnsi" w:hAnsiTheme="minorHAnsi" w:cstheme="minorHAnsi"/>
              </w:rPr>
            </w:pPr>
            <w:r>
              <w:rPr>
                <w:rFonts w:ascii="Calibri" w:hAnsi="Calibri" w:cs="Calibri"/>
                <w:b/>
                <w:bCs/>
              </w:rPr>
              <w:t>Externí spolupracovníci</w:t>
            </w:r>
            <w:r w:rsidRPr="008735BA">
              <w:rPr>
                <w:rFonts w:ascii="Calibri" w:hAnsi="Calibri" w:cs="Calibri"/>
                <w:color w:val="000000"/>
              </w:rPr>
              <w:t> </w:t>
            </w:r>
          </w:p>
        </w:tc>
      </w:tr>
      <w:tr w:rsidR="00D545B2" w:rsidRPr="008760D2" w:rsidTr="00F477FC">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prof. Ing. Juraj Sipko,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1952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Pr>
                <w:rFonts w:asciiTheme="minorHAnsi" w:hAnsiTheme="minorHAnsi" w:cstheme="minorHAnsi"/>
              </w:rPr>
              <w:t>DPP</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p>
        </w:tc>
      </w:tr>
      <w:tr w:rsidR="00D545B2" w:rsidRPr="008760D2" w:rsidTr="001A7A57">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doc. Ing. Jana Janoušková,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Pr>
                <w:rFonts w:asciiTheme="minorHAnsi" w:hAnsiTheme="minorHAnsi" w:cstheme="minorHAnsi"/>
              </w:rPr>
              <w:t>DPP</w:t>
            </w:r>
            <w:ins w:id="186" w:author="Drahomíra Pavelková" w:date="2019-09-13T15:31:00Z">
              <w:r w:rsidR="00797C09">
                <w:rPr>
                  <w:rFonts w:asciiTheme="minorHAnsi" w:hAnsiTheme="minorHAnsi" w:cstheme="minorHAnsi"/>
                </w:rPr>
                <w:t>, změna při získání akreditace na 10 h/týdně</w:t>
              </w:r>
            </w:ins>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D545B2" w:rsidRPr="008760D2" w:rsidRDefault="00797C09" w:rsidP="00D545B2">
            <w:pPr>
              <w:jc w:val="center"/>
              <w:rPr>
                <w:rFonts w:asciiTheme="minorHAnsi" w:hAnsiTheme="minorHAnsi" w:cstheme="minorHAnsi"/>
              </w:rPr>
            </w:pPr>
            <w:ins w:id="187" w:author="Drahomíra Pavelková" w:date="2019-09-13T15:31:00Z">
              <w:r>
                <w:rPr>
                  <w:rFonts w:asciiTheme="minorHAnsi" w:hAnsiTheme="minorHAnsi" w:cstheme="minorHAnsi"/>
                </w:rPr>
                <w:t>platnost</w:t>
              </w:r>
            </w:ins>
            <w:ins w:id="188" w:author="Drahomíra Pavelková" w:date="2019-09-13T17:30:00Z">
              <w:r w:rsidR="003E4F61">
                <w:rPr>
                  <w:rFonts w:asciiTheme="minorHAnsi" w:hAnsiTheme="minorHAnsi" w:cstheme="minorHAnsi"/>
                </w:rPr>
                <w:t xml:space="preserve"> </w:t>
              </w:r>
            </w:ins>
            <w:ins w:id="189" w:author="Drahomíra Pavelková" w:date="2019-09-13T15:31:00Z">
              <w:r>
                <w:rPr>
                  <w:rFonts w:asciiTheme="minorHAnsi" w:hAnsiTheme="minorHAnsi" w:cstheme="minorHAnsi"/>
                </w:rPr>
                <w:t>akreditace</w:t>
              </w:r>
            </w:ins>
          </w:p>
        </w:tc>
      </w:tr>
    </w:tbl>
    <w:p w:rsidR="006808BF" w:rsidRDefault="006808BF">
      <w:pPr>
        <w:rPr>
          <w:rFonts w:asciiTheme="minorHAnsi" w:hAnsiTheme="minorHAnsi" w:cstheme="minorHAnsi"/>
          <w:vertAlign w:val="superscript"/>
        </w:rPr>
      </w:pPr>
    </w:p>
    <w:p w:rsidR="00F16A64" w:rsidRDefault="00F16A64">
      <w:pPr>
        <w:rPr>
          <w:rFonts w:asciiTheme="minorHAnsi" w:hAnsiTheme="minorHAnsi" w:cstheme="minorHAnsi"/>
          <w:vertAlign w:val="superscript"/>
        </w:rPr>
      </w:pPr>
    </w:p>
    <w:p w:rsidR="001D07D7" w:rsidRDefault="001D07D7">
      <w:pPr>
        <w:rPr>
          <w:rFonts w:asciiTheme="minorHAnsi" w:hAnsiTheme="minorHAnsi" w:cstheme="minorHAnsi"/>
          <w:b/>
          <w:sz w:val="22"/>
          <w:szCs w:val="22"/>
        </w:rPr>
      </w:pPr>
    </w:p>
    <w:p w:rsidR="00F16A64" w:rsidRPr="00C9588E" w:rsidRDefault="00C9588E">
      <w:pPr>
        <w:rPr>
          <w:rFonts w:asciiTheme="minorHAnsi" w:hAnsiTheme="minorHAnsi" w:cstheme="minorHAnsi"/>
          <w:b/>
          <w:sz w:val="22"/>
          <w:szCs w:val="22"/>
        </w:rPr>
      </w:pPr>
      <w:r w:rsidRPr="00C9588E">
        <w:rPr>
          <w:rFonts w:asciiTheme="minorHAnsi" w:hAnsiTheme="minorHAnsi" w:cstheme="minorHAnsi"/>
          <w:b/>
          <w:sz w:val="22"/>
          <w:szCs w:val="22"/>
        </w:rPr>
        <w:t xml:space="preserve">Návrh </w:t>
      </w:r>
      <w:r w:rsidRPr="001D07D7">
        <w:rPr>
          <w:rFonts w:asciiTheme="minorHAnsi" w:hAnsiTheme="minorHAnsi" w:cstheme="minorHAnsi"/>
          <w:b/>
          <w:sz w:val="22"/>
          <w:szCs w:val="22"/>
          <w:u w:val="single"/>
        </w:rPr>
        <w:t>členů oborové rady</w:t>
      </w:r>
      <w:r w:rsidRPr="00C9588E">
        <w:rPr>
          <w:rFonts w:asciiTheme="minorHAnsi" w:hAnsiTheme="minorHAnsi" w:cstheme="minorHAnsi"/>
          <w:b/>
          <w:sz w:val="22"/>
          <w:szCs w:val="22"/>
        </w:rPr>
        <w:t xml:space="preserve"> studijního programu Finance:</w:t>
      </w:r>
    </w:p>
    <w:p w:rsidR="004E4280" w:rsidRDefault="004E4280" w:rsidP="00203547">
      <w:pPr>
        <w:jc w:val="both"/>
        <w:rPr>
          <w:rFonts w:asciiTheme="minorHAnsi" w:hAnsiTheme="minorHAnsi" w:cstheme="minorHAnsi"/>
          <w:vertAlign w:val="superscript"/>
        </w:rPr>
      </w:pP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prof. Dr. Ing. Drahomíra Pavelková</w:t>
      </w:r>
      <w:r w:rsidRPr="001D07D7">
        <w:rPr>
          <w:rFonts w:asciiTheme="minorHAnsi" w:hAnsiTheme="minorHAnsi" w:cstheme="minorHAnsi"/>
          <w:sz w:val="22"/>
        </w:rPr>
        <w:tab/>
        <w:t xml:space="preserve">předsedkyně oborové rady, garantka doktorského studijního programu Finance, Univerzita Tomáše Bati ve Zlíně, Fakulta managementu a ekonomiky, Ústav financí a účetnictví </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prof. Ing. Jaroslav Belás, PhD.</w:t>
      </w:r>
      <w:r w:rsidRPr="001D07D7">
        <w:rPr>
          <w:rFonts w:asciiTheme="minorHAnsi" w:hAnsiTheme="minorHAnsi" w:cstheme="minorHAnsi"/>
          <w:sz w:val="22"/>
        </w:rPr>
        <w:tab/>
        <w:t>člen oborové rady, Univerzita Tomáše Bati ve Zlíně, Fakulta managementu a ekonomiky, Ústav podnikové ekonomiky</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Ing. Mojmír Hampl, MSc., Ph.D.</w:t>
      </w:r>
      <w:r w:rsidRPr="001D07D7">
        <w:rPr>
          <w:rFonts w:asciiTheme="minorHAnsi" w:hAnsiTheme="minorHAnsi" w:cstheme="minorHAnsi"/>
          <w:sz w:val="22"/>
        </w:rPr>
        <w:tab/>
        <w:t>člen oborové rady, Univerzita Tomáše Bati ve Zlíně, Fakulta managementu a ekonomiky, Ústav financí a účetnictví</w:t>
      </w:r>
    </w:p>
    <w:p w:rsidR="00C9588E" w:rsidRPr="001D07D7" w:rsidRDefault="00C9588E" w:rsidP="00203547">
      <w:pPr>
        <w:ind w:left="3540" w:hanging="3540"/>
        <w:jc w:val="both"/>
      </w:pPr>
      <w:r w:rsidRPr="001D07D7">
        <w:rPr>
          <w:rFonts w:asciiTheme="minorHAnsi" w:hAnsiTheme="minorHAnsi" w:cstheme="minorHAnsi"/>
          <w:sz w:val="22"/>
        </w:rPr>
        <w:t>doc. Ing. Václav Janeček, CSc.</w:t>
      </w:r>
      <w:r w:rsidRPr="001D07D7">
        <w:rPr>
          <w:rFonts w:asciiTheme="minorHAnsi" w:hAnsiTheme="minorHAnsi" w:cstheme="minorHAnsi"/>
          <w:sz w:val="22"/>
        </w:rPr>
        <w:tab/>
        <w:t>člen oborové rady, Univerzita Hradec Králové, Fakulta informatiky a managementu</w:t>
      </w:r>
      <w:r w:rsidRPr="001D07D7">
        <w:t xml:space="preserve">  </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doc. Ing. Adriana Knápková, Ph.D.</w:t>
      </w:r>
      <w:r w:rsidRPr="001D07D7">
        <w:rPr>
          <w:rFonts w:asciiTheme="minorHAnsi" w:hAnsiTheme="minorHAnsi" w:cstheme="minorHAnsi"/>
          <w:sz w:val="22"/>
        </w:rPr>
        <w:tab/>
        <w:t>členka oborové rady, Univerzita Tomáše Bati ve Zlíně, Fakulta managementu a ekonomiky, Ústav financí a účetnictví</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lastRenderedPageBreak/>
        <w:t>doc. Ing. Marie Paseková, Ph.D.</w:t>
      </w:r>
      <w:r w:rsidRPr="001D07D7">
        <w:rPr>
          <w:rFonts w:asciiTheme="minorHAnsi" w:hAnsiTheme="minorHAnsi" w:cstheme="minorHAnsi"/>
          <w:sz w:val="22"/>
        </w:rPr>
        <w:tab/>
        <w:t>členka oborové rady, Univerzita Tomáše Bati ve Zlíně, Fakulta managementu a ekonomiky, Ústav financí a účetnictví</w:t>
      </w:r>
    </w:p>
    <w:p w:rsidR="00C9588E" w:rsidRPr="001D07D7" w:rsidRDefault="00C9588E" w:rsidP="00203547">
      <w:pPr>
        <w:ind w:left="3540" w:hanging="3540"/>
        <w:jc w:val="both"/>
        <w:rPr>
          <w:rFonts w:asciiTheme="minorHAnsi" w:hAnsiTheme="minorHAnsi" w:cstheme="minorHAnsi"/>
          <w:sz w:val="22"/>
        </w:rPr>
      </w:pPr>
      <w:del w:id="190" w:author="Pavla Trefilová" w:date="2019-09-05T16:09:00Z">
        <w:r w:rsidRPr="001D07D7" w:rsidDel="00D545B2">
          <w:rPr>
            <w:rFonts w:asciiTheme="minorHAnsi" w:hAnsiTheme="minorHAnsi" w:cstheme="minorHAnsi"/>
            <w:sz w:val="22"/>
          </w:rPr>
          <w:delText>doc</w:delText>
        </w:r>
      </w:del>
      <w:ins w:id="191" w:author="Pavla Trefilová" w:date="2019-09-05T16:09:00Z">
        <w:r w:rsidR="00D545B2">
          <w:rPr>
            <w:rFonts w:asciiTheme="minorHAnsi" w:hAnsiTheme="minorHAnsi" w:cstheme="minorHAnsi"/>
            <w:sz w:val="22"/>
          </w:rPr>
          <w:t>prof</w:t>
        </w:r>
      </w:ins>
      <w:r w:rsidRPr="001D07D7">
        <w:rPr>
          <w:rFonts w:asciiTheme="minorHAnsi" w:hAnsiTheme="minorHAnsi" w:cstheme="minorHAnsi"/>
          <w:sz w:val="22"/>
        </w:rPr>
        <w:t>. Ing. Boris Popesko, Ph.D.</w:t>
      </w:r>
      <w:r w:rsidRPr="001D07D7">
        <w:rPr>
          <w:rFonts w:asciiTheme="minorHAnsi" w:hAnsiTheme="minorHAnsi" w:cstheme="minorHAnsi"/>
          <w:sz w:val="22"/>
        </w:rPr>
        <w:tab/>
        <w:t>člen oborové rady, Univerzita Tomáše Bati ve Zlíně, Fakulta managementu a ekonomiky, Ústav podnikové ekonomiky</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prof. Ing. Mária Režňáková, CSc.</w:t>
      </w:r>
      <w:r w:rsidRPr="001D07D7">
        <w:rPr>
          <w:rFonts w:asciiTheme="minorHAnsi" w:hAnsiTheme="minorHAnsi" w:cstheme="minorHAnsi"/>
          <w:sz w:val="22"/>
        </w:rPr>
        <w:tab/>
        <w:t>členka oborové rady, VUT v Brně, Fakulta podnikatelská</w:t>
      </w:r>
    </w:p>
    <w:p w:rsidR="00C9588E" w:rsidRPr="001D07D7" w:rsidRDefault="00C9588E" w:rsidP="00203547">
      <w:pPr>
        <w:ind w:left="3540" w:hanging="3540"/>
        <w:jc w:val="both"/>
      </w:pPr>
      <w:r w:rsidRPr="001D07D7">
        <w:rPr>
          <w:rFonts w:asciiTheme="minorHAnsi" w:hAnsiTheme="minorHAnsi" w:cstheme="minorHAnsi"/>
          <w:sz w:val="22"/>
        </w:rPr>
        <w:t>doc. RNDr. Ing.</w:t>
      </w:r>
      <w:r w:rsidRPr="001D07D7">
        <w:t xml:space="preserve"> </w:t>
      </w:r>
      <w:r w:rsidRPr="001D07D7">
        <w:rPr>
          <w:rFonts w:asciiTheme="minorHAnsi" w:hAnsiTheme="minorHAnsi" w:cstheme="minorHAnsi"/>
          <w:sz w:val="22"/>
        </w:rPr>
        <w:t>Hana Scholleová, Ph.D.</w:t>
      </w:r>
      <w:r w:rsidRPr="001D07D7">
        <w:rPr>
          <w:rFonts w:asciiTheme="minorHAnsi" w:hAnsiTheme="minorHAnsi" w:cstheme="minorHAnsi"/>
          <w:sz w:val="22"/>
        </w:rPr>
        <w:tab/>
        <w:t>členka oborové rady, ČVUT v Praze, Masarykův ústav vyšších studií</w:t>
      </w:r>
      <w:r w:rsidRPr="001D07D7">
        <w:t xml:space="preserve"> </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prof. Ing. Juraj Sipko, PhD.</w:t>
      </w:r>
      <w:r w:rsidRPr="001D07D7">
        <w:rPr>
          <w:rFonts w:asciiTheme="minorHAnsi" w:hAnsiTheme="minorHAnsi" w:cstheme="minorHAnsi"/>
          <w:sz w:val="22"/>
        </w:rPr>
        <w:tab/>
        <w:t>člen oborové rady, Slovenská akademie věd, Ekonomický ústav</w:t>
      </w:r>
      <w:r w:rsidRPr="001D07D7">
        <w:t xml:space="preserve"> </w:t>
      </w:r>
    </w:p>
    <w:p w:rsidR="00C9588E" w:rsidRPr="00EA3338"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prof. Ing. Daniel Stavárek, Ph.D.</w:t>
      </w:r>
      <w:r w:rsidRPr="001D07D7">
        <w:rPr>
          <w:rFonts w:asciiTheme="minorHAnsi" w:hAnsiTheme="minorHAnsi" w:cstheme="minorHAnsi"/>
          <w:sz w:val="22"/>
        </w:rPr>
        <w:tab/>
        <w:t>člen oborové rady, Slezská univerzita v Opavě, Obchodně</w:t>
      </w:r>
      <w:r w:rsidRPr="000606C6">
        <w:rPr>
          <w:rFonts w:asciiTheme="minorHAnsi" w:hAnsiTheme="minorHAnsi" w:cstheme="minorHAnsi"/>
          <w:sz w:val="22"/>
        </w:rPr>
        <w:t xml:space="preserve"> podnikatelská fakulta v Karviné</w:t>
      </w: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Pr="001D07D7" w:rsidRDefault="00C9588E">
      <w:pPr>
        <w:rPr>
          <w:rFonts w:asciiTheme="minorHAnsi" w:hAnsiTheme="minorHAnsi" w:cstheme="minorHAnsi"/>
          <w:b/>
          <w:sz w:val="22"/>
          <w:szCs w:val="22"/>
        </w:rPr>
      </w:pPr>
      <w:r w:rsidRPr="001D07D7">
        <w:rPr>
          <w:rFonts w:asciiTheme="minorHAnsi" w:hAnsiTheme="minorHAnsi" w:cstheme="minorHAnsi"/>
          <w:b/>
          <w:sz w:val="22"/>
          <w:szCs w:val="22"/>
        </w:rPr>
        <w:t xml:space="preserve">Návrh </w:t>
      </w:r>
      <w:r w:rsidRPr="001D07D7">
        <w:rPr>
          <w:rFonts w:asciiTheme="minorHAnsi" w:hAnsiTheme="minorHAnsi" w:cstheme="minorHAnsi"/>
          <w:b/>
          <w:sz w:val="22"/>
          <w:szCs w:val="22"/>
          <w:u w:val="single"/>
        </w:rPr>
        <w:t>školitelů</w:t>
      </w:r>
      <w:r w:rsidRPr="001D07D7">
        <w:rPr>
          <w:rFonts w:asciiTheme="minorHAnsi" w:hAnsiTheme="minorHAnsi" w:cstheme="minorHAnsi"/>
          <w:b/>
          <w:sz w:val="22"/>
          <w:szCs w:val="22"/>
        </w:rPr>
        <w:t xml:space="preserve"> studentů doktorského studia ve studijním programu Finance:</w:t>
      </w:r>
    </w:p>
    <w:p w:rsidR="00C9588E" w:rsidRDefault="00C9588E">
      <w:pPr>
        <w:rPr>
          <w:rFonts w:asciiTheme="minorHAnsi" w:hAnsiTheme="minorHAnsi" w:cstheme="minorHAnsi"/>
        </w:rPr>
      </w:pPr>
    </w:p>
    <w:p w:rsidR="00C9588E" w:rsidRPr="001D07D7" w:rsidRDefault="00C9588E">
      <w:pPr>
        <w:rPr>
          <w:rFonts w:asciiTheme="minorHAnsi" w:hAnsiTheme="minorHAnsi" w:cstheme="minorHAnsi"/>
          <w:sz w:val="22"/>
        </w:rPr>
      </w:pPr>
      <w:r w:rsidRPr="001D07D7">
        <w:rPr>
          <w:rFonts w:asciiTheme="minorHAnsi" w:hAnsiTheme="minorHAnsi" w:cstheme="minorHAnsi"/>
          <w:sz w:val="22"/>
        </w:rPr>
        <w:t>prof. Ing. Jaroslav Belás,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 xml:space="preserve">doc. </w:t>
      </w:r>
      <w:r w:rsidR="001D07D7" w:rsidRPr="001D07D7">
        <w:rPr>
          <w:rFonts w:asciiTheme="minorHAnsi" w:hAnsiTheme="minorHAnsi" w:cstheme="minorHAnsi"/>
          <w:sz w:val="22"/>
        </w:rPr>
        <w:t xml:space="preserve">Yuriy </w:t>
      </w:r>
      <w:r w:rsidRPr="001D07D7">
        <w:rPr>
          <w:rFonts w:asciiTheme="minorHAnsi" w:hAnsiTheme="minorHAnsi" w:cstheme="minorHAnsi"/>
          <w:sz w:val="22"/>
        </w:rPr>
        <w:t>Bilan,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assoc. prof. Bruce Dehning, Ph.D.</w:t>
      </w:r>
    </w:p>
    <w:p w:rsidR="00C9588E" w:rsidRPr="001D07D7" w:rsidRDefault="00C9588E">
      <w:pPr>
        <w:rPr>
          <w:rFonts w:asciiTheme="minorHAnsi" w:hAnsiTheme="minorHAnsi" w:cstheme="minorHAnsi"/>
        </w:rPr>
      </w:pPr>
      <w:r w:rsidRPr="001D07D7">
        <w:rPr>
          <w:rFonts w:asciiTheme="minorHAnsi" w:hAnsiTheme="minorHAnsi" w:cstheme="minorHAnsi"/>
          <w:sz w:val="22"/>
        </w:rPr>
        <w:t>Ing. Mojmír Hampl, MSc., Ph.D.</w:t>
      </w:r>
    </w:p>
    <w:p w:rsidR="004E4280" w:rsidRPr="001D07D7" w:rsidRDefault="00C9588E">
      <w:pPr>
        <w:rPr>
          <w:rFonts w:asciiTheme="minorHAnsi" w:hAnsiTheme="minorHAnsi" w:cstheme="minorHAnsi"/>
          <w:vertAlign w:val="superscript"/>
        </w:rPr>
      </w:pPr>
      <w:r w:rsidRPr="001D07D7">
        <w:rPr>
          <w:rFonts w:asciiTheme="minorHAnsi" w:hAnsiTheme="minorHAnsi" w:cstheme="minorHAnsi"/>
          <w:sz w:val="22"/>
        </w:rPr>
        <w:t>doc. Ing. Adriana Knápková, Ph.D.</w:t>
      </w:r>
    </w:p>
    <w:p w:rsidR="004E4280" w:rsidRPr="001D07D7" w:rsidRDefault="00C9588E">
      <w:pPr>
        <w:rPr>
          <w:rFonts w:asciiTheme="minorHAnsi" w:hAnsiTheme="minorHAnsi" w:cstheme="minorHAnsi"/>
          <w:vertAlign w:val="superscript"/>
        </w:rPr>
      </w:pPr>
      <w:r w:rsidRPr="001D07D7">
        <w:rPr>
          <w:rFonts w:asciiTheme="minorHAnsi" w:hAnsiTheme="minorHAnsi" w:cstheme="minorHAnsi"/>
          <w:sz w:val="22"/>
        </w:rPr>
        <w:t>doc. Ing. Marie Paseková,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 xml:space="preserve">prof. Dr. Ing. Drahomíra Pavelková </w:t>
      </w:r>
    </w:p>
    <w:p w:rsidR="004E4280" w:rsidRPr="001D07D7" w:rsidRDefault="00C9588E">
      <w:pPr>
        <w:rPr>
          <w:rFonts w:asciiTheme="minorHAnsi" w:hAnsiTheme="minorHAnsi" w:cstheme="minorHAnsi"/>
          <w:vertAlign w:val="superscript"/>
        </w:rPr>
      </w:pPr>
      <w:del w:id="192" w:author="Pavla Trefilová" w:date="2019-09-05T16:09:00Z">
        <w:r w:rsidRPr="001D07D7" w:rsidDel="00D545B2">
          <w:rPr>
            <w:rFonts w:asciiTheme="minorHAnsi" w:hAnsiTheme="minorHAnsi" w:cstheme="minorHAnsi"/>
            <w:sz w:val="22"/>
          </w:rPr>
          <w:delText>doc.</w:delText>
        </w:r>
      </w:del>
      <w:ins w:id="193" w:author="Pavla Trefilová" w:date="2019-09-05T16:09:00Z">
        <w:r w:rsidR="00D545B2">
          <w:rPr>
            <w:rFonts w:asciiTheme="minorHAnsi" w:hAnsiTheme="minorHAnsi" w:cstheme="minorHAnsi"/>
            <w:sz w:val="22"/>
          </w:rPr>
          <w:t>prof.</w:t>
        </w:r>
      </w:ins>
      <w:r w:rsidRPr="001D07D7">
        <w:rPr>
          <w:rFonts w:asciiTheme="minorHAnsi" w:hAnsiTheme="minorHAnsi" w:cstheme="minorHAnsi"/>
          <w:sz w:val="22"/>
        </w:rPr>
        <w:t xml:space="preserve"> Ing. Boris Popesko, Ph.D.</w:t>
      </w:r>
    </w:p>
    <w:p w:rsidR="00C9588E" w:rsidRPr="001D07D7" w:rsidRDefault="00203547">
      <w:pPr>
        <w:rPr>
          <w:rFonts w:asciiTheme="minorHAnsi" w:hAnsiTheme="minorHAnsi" w:cstheme="minorHAnsi"/>
          <w:sz w:val="22"/>
        </w:rPr>
      </w:pPr>
      <w:r>
        <w:rPr>
          <w:rFonts w:asciiTheme="minorHAnsi" w:hAnsiTheme="minorHAnsi" w:cstheme="minorHAnsi"/>
          <w:sz w:val="22"/>
        </w:rPr>
        <w:t>prof. Ing. Juraj Sipko, Ph</w:t>
      </w:r>
      <w:r w:rsidR="00C9588E" w:rsidRPr="001D07D7">
        <w:rPr>
          <w:rFonts w:asciiTheme="minorHAnsi" w:hAnsiTheme="minorHAnsi" w:cstheme="minorHAnsi"/>
          <w:sz w:val="22"/>
        </w:rPr>
        <w:t>D.</w:t>
      </w:r>
    </w:p>
    <w:p w:rsidR="004E4280" w:rsidRPr="001D07D7" w:rsidRDefault="00C9588E">
      <w:pPr>
        <w:rPr>
          <w:rFonts w:asciiTheme="minorHAnsi" w:hAnsiTheme="minorHAnsi" w:cstheme="minorHAnsi"/>
          <w:vertAlign w:val="superscript"/>
        </w:rPr>
      </w:pPr>
      <w:r w:rsidRPr="001D07D7">
        <w:rPr>
          <w:rFonts w:asciiTheme="minorHAnsi" w:hAnsiTheme="minorHAnsi" w:cstheme="minorHAnsi"/>
          <w:sz w:val="22"/>
        </w:rPr>
        <w:t>doc. Ing. Roman Zámečník, PhD.</w:t>
      </w:r>
      <w:r w:rsidRPr="001D07D7">
        <w:rPr>
          <w:rFonts w:asciiTheme="minorHAnsi" w:hAnsiTheme="minorHAnsi" w:cstheme="minorHAnsi"/>
          <w:sz w:val="22"/>
        </w:rPr>
        <w:tab/>
      </w: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1D07D7" w:rsidRDefault="001D07D7">
      <w:pPr>
        <w:rPr>
          <w:rFonts w:asciiTheme="minorHAnsi" w:hAnsiTheme="minorHAnsi" w:cstheme="minorHAnsi"/>
          <w:vertAlign w:val="superscript"/>
        </w:rPr>
      </w:pPr>
    </w:p>
    <w:p w:rsidR="001D07D7" w:rsidRDefault="001D07D7">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F16A64" w:rsidRDefault="00F16A6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872A0" w:rsidTr="001872A0">
        <w:tc>
          <w:tcPr>
            <w:tcW w:w="9859" w:type="dxa"/>
            <w:gridSpan w:val="11"/>
            <w:tcBorders>
              <w:bottom w:val="double" w:sz="4" w:space="0" w:color="auto"/>
            </w:tcBorders>
            <w:shd w:val="clear" w:color="auto" w:fill="BDD6EE"/>
          </w:tcPr>
          <w:p w:rsidR="001872A0" w:rsidRDefault="001872A0" w:rsidP="001872A0">
            <w:pPr>
              <w:jc w:val="both"/>
              <w:rPr>
                <w:b/>
                <w:sz w:val="28"/>
              </w:rPr>
            </w:pPr>
            <w:r>
              <w:rPr>
                <w:b/>
                <w:sz w:val="28"/>
              </w:rPr>
              <w:t>C-I – Personální zabezpečení</w:t>
            </w:r>
          </w:p>
        </w:tc>
      </w:tr>
      <w:tr w:rsidR="001872A0" w:rsidTr="001872A0">
        <w:tc>
          <w:tcPr>
            <w:tcW w:w="2518" w:type="dxa"/>
            <w:tcBorders>
              <w:top w:val="double" w:sz="4" w:space="0" w:color="auto"/>
            </w:tcBorders>
            <w:shd w:val="clear" w:color="auto" w:fill="F7CAAC"/>
          </w:tcPr>
          <w:p w:rsidR="001872A0" w:rsidRDefault="001872A0" w:rsidP="001872A0">
            <w:pPr>
              <w:jc w:val="both"/>
              <w:rPr>
                <w:b/>
              </w:rPr>
            </w:pPr>
            <w:r>
              <w:rPr>
                <w:b/>
              </w:rPr>
              <w:t>Vysoká škola</w:t>
            </w:r>
          </w:p>
        </w:tc>
        <w:tc>
          <w:tcPr>
            <w:tcW w:w="7341" w:type="dxa"/>
            <w:gridSpan w:val="10"/>
          </w:tcPr>
          <w:p w:rsidR="001872A0" w:rsidRDefault="001872A0" w:rsidP="001872A0">
            <w:pPr>
              <w:jc w:val="both"/>
            </w:pPr>
            <w:r>
              <w:t>Univerzita Tomáše Bati ve Zlíně</w:t>
            </w:r>
          </w:p>
        </w:tc>
      </w:tr>
      <w:tr w:rsidR="001872A0" w:rsidTr="001872A0">
        <w:tc>
          <w:tcPr>
            <w:tcW w:w="2518" w:type="dxa"/>
            <w:shd w:val="clear" w:color="auto" w:fill="F7CAAC"/>
          </w:tcPr>
          <w:p w:rsidR="001872A0" w:rsidRDefault="001872A0" w:rsidP="001872A0">
            <w:pPr>
              <w:jc w:val="both"/>
              <w:rPr>
                <w:b/>
              </w:rPr>
            </w:pPr>
            <w:r>
              <w:rPr>
                <w:b/>
              </w:rPr>
              <w:t>Součást vysoké školy</w:t>
            </w:r>
          </w:p>
        </w:tc>
        <w:tc>
          <w:tcPr>
            <w:tcW w:w="7341" w:type="dxa"/>
            <w:gridSpan w:val="10"/>
          </w:tcPr>
          <w:p w:rsidR="001872A0" w:rsidRDefault="001872A0" w:rsidP="001872A0">
            <w:pPr>
              <w:jc w:val="both"/>
            </w:pPr>
            <w:r>
              <w:t>Fakulta managementu a ekonomiky</w:t>
            </w:r>
          </w:p>
        </w:tc>
      </w:tr>
      <w:tr w:rsidR="001872A0" w:rsidTr="001872A0">
        <w:tc>
          <w:tcPr>
            <w:tcW w:w="2518" w:type="dxa"/>
            <w:shd w:val="clear" w:color="auto" w:fill="F7CAAC"/>
          </w:tcPr>
          <w:p w:rsidR="001872A0" w:rsidRDefault="001872A0" w:rsidP="001872A0">
            <w:pPr>
              <w:jc w:val="both"/>
              <w:rPr>
                <w:b/>
              </w:rPr>
            </w:pPr>
            <w:r>
              <w:rPr>
                <w:b/>
              </w:rPr>
              <w:t>Název studijního programu</w:t>
            </w:r>
          </w:p>
        </w:tc>
        <w:tc>
          <w:tcPr>
            <w:tcW w:w="7341" w:type="dxa"/>
            <w:gridSpan w:val="10"/>
          </w:tcPr>
          <w:p w:rsidR="001872A0" w:rsidRDefault="008A303C" w:rsidP="001872A0">
            <w:pPr>
              <w:jc w:val="both"/>
            </w:pPr>
            <w:r>
              <w:t>Finance</w:t>
            </w:r>
          </w:p>
        </w:tc>
      </w:tr>
      <w:tr w:rsidR="001872A0" w:rsidTr="001872A0">
        <w:tc>
          <w:tcPr>
            <w:tcW w:w="2518" w:type="dxa"/>
            <w:shd w:val="clear" w:color="auto" w:fill="F7CAAC"/>
          </w:tcPr>
          <w:p w:rsidR="001872A0" w:rsidRDefault="001872A0" w:rsidP="001872A0">
            <w:pPr>
              <w:jc w:val="both"/>
              <w:rPr>
                <w:b/>
              </w:rPr>
            </w:pPr>
            <w:r>
              <w:rPr>
                <w:b/>
              </w:rPr>
              <w:t>Jméno a příjmení</w:t>
            </w:r>
          </w:p>
        </w:tc>
        <w:tc>
          <w:tcPr>
            <w:tcW w:w="4536" w:type="dxa"/>
            <w:gridSpan w:val="5"/>
          </w:tcPr>
          <w:p w:rsidR="001872A0" w:rsidRDefault="001872A0" w:rsidP="001872A0">
            <w:pPr>
              <w:jc w:val="both"/>
            </w:pPr>
            <w:r>
              <w:t>Hana ATCHESON</w:t>
            </w:r>
          </w:p>
        </w:tc>
        <w:tc>
          <w:tcPr>
            <w:tcW w:w="709" w:type="dxa"/>
            <w:shd w:val="clear" w:color="auto" w:fill="F7CAAC"/>
          </w:tcPr>
          <w:p w:rsidR="001872A0" w:rsidRDefault="001872A0" w:rsidP="001872A0">
            <w:pPr>
              <w:jc w:val="both"/>
              <w:rPr>
                <w:b/>
              </w:rPr>
            </w:pPr>
            <w:r>
              <w:rPr>
                <w:b/>
              </w:rPr>
              <w:t>Tituly</w:t>
            </w:r>
          </w:p>
        </w:tc>
        <w:tc>
          <w:tcPr>
            <w:tcW w:w="2096" w:type="dxa"/>
            <w:gridSpan w:val="4"/>
          </w:tcPr>
          <w:p w:rsidR="001872A0" w:rsidRDefault="001872A0" w:rsidP="001872A0">
            <w:pPr>
              <w:jc w:val="both"/>
            </w:pPr>
            <w:r>
              <w:t>Mgr.</w:t>
            </w:r>
          </w:p>
        </w:tc>
      </w:tr>
      <w:tr w:rsidR="001872A0" w:rsidTr="001872A0">
        <w:tc>
          <w:tcPr>
            <w:tcW w:w="2518" w:type="dxa"/>
            <w:shd w:val="clear" w:color="auto" w:fill="F7CAAC"/>
          </w:tcPr>
          <w:p w:rsidR="001872A0" w:rsidRDefault="001872A0" w:rsidP="001872A0">
            <w:pPr>
              <w:jc w:val="both"/>
              <w:rPr>
                <w:b/>
              </w:rPr>
            </w:pPr>
            <w:r>
              <w:rPr>
                <w:b/>
              </w:rPr>
              <w:t>Rok narození</w:t>
            </w:r>
          </w:p>
        </w:tc>
        <w:tc>
          <w:tcPr>
            <w:tcW w:w="829" w:type="dxa"/>
          </w:tcPr>
          <w:p w:rsidR="001872A0" w:rsidRDefault="001872A0" w:rsidP="001872A0">
            <w:pPr>
              <w:jc w:val="both"/>
            </w:pPr>
            <w:r>
              <w:t>1971</w:t>
            </w:r>
          </w:p>
        </w:tc>
        <w:tc>
          <w:tcPr>
            <w:tcW w:w="1721" w:type="dxa"/>
            <w:shd w:val="clear" w:color="auto" w:fill="F7CAAC"/>
          </w:tcPr>
          <w:p w:rsidR="001872A0" w:rsidRDefault="001872A0" w:rsidP="001872A0">
            <w:pPr>
              <w:jc w:val="both"/>
              <w:rPr>
                <w:b/>
              </w:rPr>
            </w:pPr>
            <w:r>
              <w:rPr>
                <w:b/>
              </w:rPr>
              <w:t>typ vztahu k VŠ</w:t>
            </w:r>
          </w:p>
        </w:tc>
        <w:tc>
          <w:tcPr>
            <w:tcW w:w="992" w:type="dxa"/>
            <w:gridSpan w:val="2"/>
          </w:tcPr>
          <w:p w:rsidR="001872A0" w:rsidRDefault="001872A0" w:rsidP="001872A0">
            <w:pPr>
              <w:jc w:val="both"/>
            </w:pPr>
            <w:r>
              <w:t>pp</w:t>
            </w: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r>
              <w:t>40</w:t>
            </w: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2037E5" w:rsidP="001872A0">
            <w:pPr>
              <w:jc w:val="both"/>
            </w:pPr>
            <w:r>
              <w:t>08/2021</w:t>
            </w:r>
          </w:p>
        </w:tc>
      </w:tr>
      <w:tr w:rsidR="001872A0" w:rsidTr="001872A0">
        <w:tc>
          <w:tcPr>
            <w:tcW w:w="5068" w:type="dxa"/>
            <w:gridSpan w:val="3"/>
            <w:shd w:val="clear" w:color="auto" w:fill="F7CAAC"/>
          </w:tcPr>
          <w:p w:rsidR="001872A0" w:rsidRDefault="001872A0" w:rsidP="001872A0">
            <w:pPr>
              <w:jc w:val="both"/>
              <w:rPr>
                <w:b/>
              </w:rPr>
            </w:pPr>
            <w:r>
              <w:rPr>
                <w:b/>
              </w:rPr>
              <w:t>Typ vztahu na součásti VŠ, která uskutečňuje st. program</w:t>
            </w:r>
          </w:p>
        </w:tc>
        <w:tc>
          <w:tcPr>
            <w:tcW w:w="992" w:type="dxa"/>
            <w:gridSpan w:val="2"/>
          </w:tcPr>
          <w:p w:rsidR="001872A0" w:rsidRDefault="001872A0" w:rsidP="001872A0">
            <w:pPr>
              <w:jc w:val="both"/>
            </w:pP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1872A0" w:rsidP="001872A0">
            <w:pPr>
              <w:jc w:val="both"/>
            </w:pPr>
          </w:p>
        </w:tc>
      </w:tr>
      <w:tr w:rsidR="001872A0" w:rsidTr="001872A0">
        <w:tc>
          <w:tcPr>
            <w:tcW w:w="6060" w:type="dxa"/>
            <w:gridSpan w:val="5"/>
            <w:shd w:val="clear" w:color="auto" w:fill="F7CAAC"/>
          </w:tcPr>
          <w:p w:rsidR="001872A0" w:rsidRDefault="001872A0" w:rsidP="001872A0">
            <w:pPr>
              <w:jc w:val="both"/>
            </w:pPr>
            <w:r>
              <w:rPr>
                <w:b/>
              </w:rPr>
              <w:t>Další současná působení jako akademický pracovník na jiných VŠ</w:t>
            </w:r>
          </w:p>
        </w:tc>
        <w:tc>
          <w:tcPr>
            <w:tcW w:w="1703" w:type="dxa"/>
            <w:gridSpan w:val="2"/>
            <w:shd w:val="clear" w:color="auto" w:fill="F7CAAC"/>
          </w:tcPr>
          <w:p w:rsidR="001872A0" w:rsidRDefault="001872A0" w:rsidP="001872A0">
            <w:pPr>
              <w:jc w:val="both"/>
              <w:rPr>
                <w:b/>
              </w:rPr>
            </w:pPr>
            <w:r>
              <w:rPr>
                <w:b/>
              </w:rPr>
              <w:t xml:space="preserve">typ prac. </w:t>
            </w:r>
            <w:proofErr w:type="gramStart"/>
            <w:r>
              <w:rPr>
                <w:b/>
              </w:rPr>
              <w:t>vztahu</w:t>
            </w:r>
            <w:proofErr w:type="gramEnd"/>
          </w:p>
        </w:tc>
        <w:tc>
          <w:tcPr>
            <w:tcW w:w="2096" w:type="dxa"/>
            <w:gridSpan w:val="4"/>
            <w:shd w:val="clear" w:color="auto" w:fill="F7CAAC"/>
          </w:tcPr>
          <w:p w:rsidR="001872A0" w:rsidRDefault="001872A0" w:rsidP="001872A0">
            <w:pPr>
              <w:jc w:val="both"/>
              <w:rPr>
                <w:b/>
              </w:rPr>
            </w:pPr>
            <w:r>
              <w:rPr>
                <w:b/>
              </w:rPr>
              <w:t>rozsah</w:t>
            </w:r>
          </w:p>
        </w:tc>
      </w:tr>
      <w:tr w:rsidR="001872A0" w:rsidTr="001872A0">
        <w:tc>
          <w:tcPr>
            <w:tcW w:w="6060" w:type="dxa"/>
            <w:gridSpan w:val="5"/>
          </w:tcPr>
          <w:p w:rsidR="001872A0" w:rsidRDefault="001872A0" w:rsidP="001872A0">
            <w:pPr>
              <w:jc w:val="both"/>
            </w:pPr>
          </w:p>
        </w:tc>
        <w:tc>
          <w:tcPr>
            <w:tcW w:w="1703" w:type="dxa"/>
            <w:gridSpan w:val="2"/>
          </w:tcPr>
          <w:p w:rsidR="001872A0" w:rsidRDefault="001872A0" w:rsidP="001872A0">
            <w:pPr>
              <w:jc w:val="both"/>
            </w:pPr>
          </w:p>
        </w:tc>
        <w:tc>
          <w:tcPr>
            <w:tcW w:w="2096" w:type="dxa"/>
            <w:gridSpan w:val="4"/>
          </w:tcPr>
          <w:p w:rsidR="001872A0" w:rsidRDefault="001872A0" w:rsidP="001872A0">
            <w:pPr>
              <w:jc w:val="both"/>
            </w:pPr>
          </w:p>
        </w:tc>
      </w:tr>
      <w:tr w:rsidR="001872A0" w:rsidTr="001872A0">
        <w:tc>
          <w:tcPr>
            <w:tcW w:w="9859" w:type="dxa"/>
            <w:gridSpan w:val="11"/>
            <w:shd w:val="clear" w:color="auto" w:fill="F7CAAC"/>
          </w:tcPr>
          <w:p w:rsidR="001872A0" w:rsidRDefault="001872A0" w:rsidP="001872A0">
            <w:pPr>
              <w:jc w:val="both"/>
            </w:pPr>
            <w:r>
              <w:rPr>
                <w:b/>
              </w:rPr>
              <w:t>Předměty příslušného studijního programu a způsob zapojení do jejich výuky, příp. další zapojení do uskutečňování studijního programu</w:t>
            </w:r>
          </w:p>
        </w:tc>
      </w:tr>
      <w:tr w:rsidR="001872A0" w:rsidTr="001872A0">
        <w:trPr>
          <w:trHeight w:val="182"/>
        </w:trPr>
        <w:tc>
          <w:tcPr>
            <w:tcW w:w="9859" w:type="dxa"/>
            <w:gridSpan w:val="11"/>
            <w:tcBorders>
              <w:top w:val="nil"/>
            </w:tcBorders>
          </w:tcPr>
          <w:p w:rsidR="008760D2" w:rsidRDefault="008760D2" w:rsidP="008760D2">
            <w:pPr>
              <w:jc w:val="both"/>
            </w:pPr>
            <w:r w:rsidRPr="00804B6E">
              <w:t xml:space="preserve">Odborná komunikace v angličtině </w:t>
            </w:r>
            <w:r>
              <w:t>(Čtení odborných textů v angličtině) – garant, vedení seminářů (100%)</w:t>
            </w:r>
          </w:p>
          <w:p w:rsidR="008760D2" w:rsidRDefault="008760D2" w:rsidP="008760D2">
            <w:pPr>
              <w:jc w:val="both"/>
            </w:pPr>
            <w:r w:rsidRPr="00804B6E">
              <w:t xml:space="preserve">Odborná komunikace v angličtině </w:t>
            </w:r>
            <w:r>
              <w:t>(Akademická prezentace v angličtině)- garant, vedení seminářů (100%)</w:t>
            </w:r>
          </w:p>
          <w:p w:rsidR="008760D2" w:rsidRDefault="008760D2" w:rsidP="008760D2">
            <w:pPr>
              <w:jc w:val="both"/>
            </w:pPr>
            <w:r w:rsidRPr="00804B6E">
              <w:t xml:space="preserve">Odborná komunikace v angličtině </w:t>
            </w:r>
            <w:r>
              <w:t>(Akademické psaní v angličtině) - garant, vedení seminářů (60%)</w:t>
            </w:r>
          </w:p>
          <w:p w:rsidR="00D830DC" w:rsidRDefault="008760D2" w:rsidP="008760D2">
            <w:pPr>
              <w:jc w:val="both"/>
            </w:pPr>
            <w:r w:rsidRPr="00804B6E">
              <w:t xml:space="preserve">Odborná komunikace v angličtině </w:t>
            </w:r>
            <w:r>
              <w:t>(Anglická obchodní korespondence) - garant</w:t>
            </w:r>
          </w:p>
        </w:tc>
      </w:tr>
      <w:tr w:rsidR="001872A0" w:rsidTr="001872A0">
        <w:tc>
          <w:tcPr>
            <w:tcW w:w="9859" w:type="dxa"/>
            <w:gridSpan w:val="11"/>
            <w:shd w:val="clear" w:color="auto" w:fill="F7CAAC"/>
          </w:tcPr>
          <w:p w:rsidR="001872A0" w:rsidRDefault="001872A0" w:rsidP="001872A0">
            <w:pPr>
              <w:jc w:val="both"/>
            </w:pPr>
            <w:r>
              <w:rPr>
                <w:b/>
              </w:rPr>
              <w:t xml:space="preserve">Údaje o vzdělání na VŠ </w:t>
            </w:r>
          </w:p>
        </w:tc>
      </w:tr>
      <w:tr w:rsidR="001872A0" w:rsidTr="001872A0">
        <w:trPr>
          <w:trHeight w:val="306"/>
        </w:trPr>
        <w:tc>
          <w:tcPr>
            <w:tcW w:w="9859" w:type="dxa"/>
            <w:gridSpan w:val="11"/>
          </w:tcPr>
          <w:p w:rsidR="001872A0" w:rsidRPr="00A818FA" w:rsidRDefault="001872A0" w:rsidP="001872A0">
            <w:pPr>
              <w:jc w:val="both"/>
            </w:pPr>
            <w:r w:rsidRPr="00A06F71">
              <w:rPr>
                <w:b/>
              </w:rPr>
              <w:t>1990−1995</w:t>
            </w:r>
            <w:r>
              <w:t xml:space="preserve">   </w:t>
            </w:r>
            <w:r w:rsidRPr="00A818FA">
              <w:t xml:space="preserve"> Pedagogická fakulta, Ka</w:t>
            </w:r>
            <w:r>
              <w:t>rlova univerzita v</w:t>
            </w:r>
            <w:r w:rsidR="009E64B7">
              <w:t> </w:t>
            </w:r>
            <w:r>
              <w:t>Praze</w:t>
            </w:r>
            <w:r w:rsidR="009E64B7">
              <w:t>, studijní program: výuka anglického jazyka pro SŠ</w:t>
            </w:r>
            <w:r>
              <w:t xml:space="preserve"> (</w:t>
            </w:r>
            <w:r w:rsidRPr="00A06F71">
              <w:rPr>
                <w:b/>
              </w:rPr>
              <w:t>Mgr.</w:t>
            </w:r>
            <w:r>
              <w:t>)</w:t>
            </w:r>
          </w:p>
        </w:tc>
      </w:tr>
      <w:tr w:rsidR="001872A0" w:rsidTr="001872A0">
        <w:tc>
          <w:tcPr>
            <w:tcW w:w="9859" w:type="dxa"/>
            <w:gridSpan w:val="11"/>
            <w:shd w:val="clear" w:color="auto" w:fill="F7CAAC"/>
          </w:tcPr>
          <w:p w:rsidR="001872A0" w:rsidRDefault="001872A0" w:rsidP="001872A0">
            <w:pPr>
              <w:jc w:val="both"/>
              <w:rPr>
                <w:b/>
              </w:rPr>
            </w:pPr>
            <w:r>
              <w:rPr>
                <w:b/>
              </w:rPr>
              <w:t>Údaje o odborném působení od absolvování VŠ</w:t>
            </w:r>
          </w:p>
        </w:tc>
      </w:tr>
      <w:tr w:rsidR="001872A0" w:rsidTr="001872A0">
        <w:trPr>
          <w:trHeight w:val="1090"/>
        </w:trPr>
        <w:tc>
          <w:tcPr>
            <w:tcW w:w="9859" w:type="dxa"/>
            <w:gridSpan w:val="11"/>
          </w:tcPr>
          <w:p w:rsidR="00623FCF" w:rsidRDefault="00623FCF" w:rsidP="00623FCF">
            <w:r>
              <w:t>2004-dosud: Univerzita Tomáše Bati ve Zlíně, Fakulta humanitních studií, CJV, lektorka</w:t>
            </w:r>
          </w:p>
          <w:p w:rsidR="00623FCF" w:rsidRDefault="00623FCF" w:rsidP="00623FCF">
            <w:r>
              <w:t>2001-2004: Nevada Museum of Arts, odborné semináře a výtvarné dílny pro veřejnost</w:t>
            </w:r>
          </w:p>
          <w:p w:rsidR="00623FCF" w:rsidRDefault="00623FCF" w:rsidP="00623FCF">
            <w:r>
              <w:t xml:space="preserve">2001-2004: VSA Arts of </w:t>
            </w:r>
            <w:proofErr w:type="gramStart"/>
            <w:r>
              <w:t>Nevada</w:t>
            </w:r>
            <w:proofErr w:type="gramEnd"/>
            <w:r>
              <w:t>, výtvarné dílny pro dospělé, střední školy a děti se specifickými vzdělávacími potřebami</w:t>
            </w:r>
          </w:p>
          <w:p w:rsidR="001872A0" w:rsidRDefault="00623FCF" w:rsidP="001872A0">
            <w:pPr>
              <w:jc w:val="both"/>
            </w:pPr>
            <w:r>
              <w:t>1995-1997: První obnovené reálné gymnázium, Praha, vyučující v předmětech angličtina a výtvarná výchova</w:t>
            </w:r>
          </w:p>
        </w:tc>
      </w:tr>
      <w:tr w:rsidR="001872A0" w:rsidTr="001872A0">
        <w:trPr>
          <w:trHeight w:val="250"/>
        </w:trPr>
        <w:tc>
          <w:tcPr>
            <w:tcW w:w="9859" w:type="dxa"/>
            <w:gridSpan w:val="11"/>
            <w:shd w:val="clear" w:color="auto" w:fill="F7CAAC"/>
          </w:tcPr>
          <w:p w:rsidR="001872A0" w:rsidRDefault="001872A0" w:rsidP="001872A0">
            <w:pPr>
              <w:jc w:val="both"/>
            </w:pPr>
            <w:r>
              <w:rPr>
                <w:b/>
              </w:rPr>
              <w:t>Zkušenosti s vedením kvalifikačních a rigorózních prací</w:t>
            </w:r>
          </w:p>
        </w:tc>
      </w:tr>
      <w:tr w:rsidR="001872A0" w:rsidTr="001872A0">
        <w:trPr>
          <w:trHeight w:val="1105"/>
        </w:trPr>
        <w:tc>
          <w:tcPr>
            <w:tcW w:w="9859" w:type="dxa"/>
            <w:gridSpan w:val="11"/>
          </w:tcPr>
          <w:p w:rsidR="00623FCF" w:rsidRDefault="00623FCF" w:rsidP="00623FCF">
            <w:pPr>
              <w:jc w:val="both"/>
            </w:pPr>
            <w:r>
              <w:t xml:space="preserve">Počet vedených bakalářských prací – 17 </w:t>
            </w:r>
          </w:p>
          <w:p w:rsidR="001872A0" w:rsidRPr="00CD2639" w:rsidRDefault="00623FCF" w:rsidP="001872A0">
            <w:pPr>
              <w:jc w:val="both"/>
            </w:pPr>
            <w:r>
              <w:t>Počet vedených diplomových prací – 0</w:t>
            </w:r>
          </w:p>
        </w:tc>
      </w:tr>
      <w:tr w:rsidR="001872A0" w:rsidTr="001872A0">
        <w:trPr>
          <w:cantSplit/>
        </w:trPr>
        <w:tc>
          <w:tcPr>
            <w:tcW w:w="3347" w:type="dxa"/>
            <w:gridSpan w:val="2"/>
            <w:tcBorders>
              <w:top w:val="single" w:sz="12" w:space="0" w:color="auto"/>
            </w:tcBorders>
            <w:shd w:val="clear" w:color="auto" w:fill="F7CAAC"/>
          </w:tcPr>
          <w:p w:rsidR="001872A0" w:rsidRDefault="001872A0" w:rsidP="001872A0">
            <w:pPr>
              <w:jc w:val="both"/>
            </w:pPr>
            <w:r>
              <w:rPr>
                <w:b/>
              </w:rPr>
              <w:t xml:space="preserve">Obor habilitačního řízení </w:t>
            </w:r>
          </w:p>
        </w:tc>
        <w:tc>
          <w:tcPr>
            <w:tcW w:w="2245" w:type="dxa"/>
            <w:gridSpan w:val="2"/>
            <w:tcBorders>
              <w:top w:val="single" w:sz="12" w:space="0" w:color="auto"/>
            </w:tcBorders>
            <w:shd w:val="clear" w:color="auto" w:fill="F7CAAC"/>
          </w:tcPr>
          <w:p w:rsidR="001872A0" w:rsidRDefault="001872A0" w:rsidP="001872A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872A0" w:rsidRDefault="001872A0" w:rsidP="001872A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872A0" w:rsidRDefault="001872A0" w:rsidP="001872A0">
            <w:pPr>
              <w:jc w:val="both"/>
              <w:rPr>
                <w:b/>
              </w:rPr>
            </w:pPr>
            <w:r>
              <w:rPr>
                <w:b/>
              </w:rPr>
              <w:t>Ohlasy publikací</w:t>
            </w:r>
          </w:p>
        </w:tc>
      </w:tr>
      <w:tr w:rsidR="001872A0" w:rsidTr="001872A0">
        <w:trPr>
          <w:cantSplit/>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tcBorders>
              <w:left w:val="single" w:sz="12" w:space="0" w:color="auto"/>
            </w:tcBorders>
            <w:shd w:val="clear" w:color="auto" w:fill="F7CAAC"/>
          </w:tcPr>
          <w:p w:rsidR="001872A0" w:rsidRDefault="001872A0" w:rsidP="001872A0">
            <w:pPr>
              <w:jc w:val="both"/>
            </w:pPr>
            <w:r>
              <w:rPr>
                <w:b/>
              </w:rPr>
              <w:t>WOS</w:t>
            </w:r>
          </w:p>
        </w:tc>
        <w:tc>
          <w:tcPr>
            <w:tcW w:w="693" w:type="dxa"/>
            <w:shd w:val="clear" w:color="auto" w:fill="F7CAAC"/>
          </w:tcPr>
          <w:p w:rsidR="001872A0" w:rsidRDefault="001872A0" w:rsidP="001872A0">
            <w:pPr>
              <w:jc w:val="both"/>
              <w:rPr>
                <w:sz w:val="18"/>
              </w:rPr>
            </w:pPr>
            <w:r>
              <w:rPr>
                <w:b/>
                <w:sz w:val="18"/>
              </w:rPr>
              <w:t>Scopus</w:t>
            </w:r>
          </w:p>
        </w:tc>
        <w:tc>
          <w:tcPr>
            <w:tcW w:w="694" w:type="dxa"/>
            <w:shd w:val="clear" w:color="auto" w:fill="F7CAAC"/>
          </w:tcPr>
          <w:p w:rsidR="001872A0" w:rsidRDefault="001872A0" w:rsidP="001872A0">
            <w:pPr>
              <w:jc w:val="both"/>
            </w:pPr>
            <w:r>
              <w:rPr>
                <w:b/>
                <w:sz w:val="18"/>
              </w:rPr>
              <w:t>ostatní</w:t>
            </w:r>
          </w:p>
        </w:tc>
      </w:tr>
      <w:tr w:rsidR="001872A0" w:rsidTr="001872A0">
        <w:trPr>
          <w:cantSplit/>
          <w:trHeight w:val="70"/>
        </w:trPr>
        <w:tc>
          <w:tcPr>
            <w:tcW w:w="3347" w:type="dxa"/>
            <w:gridSpan w:val="2"/>
            <w:shd w:val="clear" w:color="auto" w:fill="F7CAAC"/>
          </w:tcPr>
          <w:p w:rsidR="001872A0" w:rsidRDefault="001872A0" w:rsidP="001872A0">
            <w:pPr>
              <w:jc w:val="both"/>
            </w:pPr>
            <w:r>
              <w:rPr>
                <w:b/>
              </w:rPr>
              <w:t>Obor jmenovacího řízení</w:t>
            </w:r>
          </w:p>
        </w:tc>
        <w:tc>
          <w:tcPr>
            <w:tcW w:w="2245" w:type="dxa"/>
            <w:gridSpan w:val="2"/>
            <w:shd w:val="clear" w:color="auto" w:fill="F7CAAC"/>
          </w:tcPr>
          <w:p w:rsidR="001872A0" w:rsidRDefault="001872A0" w:rsidP="001872A0">
            <w:pPr>
              <w:jc w:val="both"/>
            </w:pPr>
            <w:r>
              <w:rPr>
                <w:b/>
              </w:rPr>
              <w:t>Rok udělení hodnosti</w:t>
            </w:r>
          </w:p>
        </w:tc>
        <w:tc>
          <w:tcPr>
            <w:tcW w:w="2248" w:type="dxa"/>
            <w:gridSpan w:val="4"/>
            <w:tcBorders>
              <w:right w:val="single" w:sz="12" w:space="0" w:color="auto"/>
            </w:tcBorders>
            <w:shd w:val="clear" w:color="auto" w:fill="F7CAAC"/>
          </w:tcPr>
          <w:p w:rsidR="001872A0" w:rsidRDefault="001872A0" w:rsidP="001872A0">
            <w:pPr>
              <w:jc w:val="both"/>
            </w:pPr>
            <w:r>
              <w:rPr>
                <w:b/>
              </w:rPr>
              <w:t>Řízení konáno na VŠ</w:t>
            </w:r>
          </w:p>
        </w:tc>
        <w:tc>
          <w:tcPr>
            <w:tcW w:w="632" w:type="dxa"/>
            <w:vMerge w:val="restart"/>
            <w:tcBorders>
              <w:left w:val="single" w:sz="12" w:space="0" w:color="auto"/>
            </w:tcBorders>
          </w:tcPr>
          <w:p w:rsidR="001872A0" w:rsidRDefault="003368B3" w:rsidP="001872A0">
            <w:pPr>
              <w:jc w:val="both"/>
              <w:rPr>
                <w:b/>
              </w:rPr>
            </w:pPr>
            <w:r>
              <w:rPr>
                <w:b/>
              </w:rPr>
              <w:t>0</w:t>
            </w:r>
          </w:p>
        </w:tc>
        <w:tc>
          <w:tcPr>
            <w:tcW w:w="693" w:type="dxa"/>
            <w:vMerge w:val="restart"/>
          </w:tcPr>
          <w:p w:rsidR="001872A0" w:rsidRDefault="003368B3" w:rsidP="001872A0">
            <w:pPr>
              <w:jc w:val="both"/>
              <w:rPr>
                <w:b/>
              </w:rPr>
            </w:pPr>
            <w:r>
              <w:rPr>
                <w:b/>
              </w:rPr>
              <w:t>0</w:t>
            </w:r>
          </w:p>
        </w:tc>
        <w:tc>
          <w:tcPr>
            <w:tcW w:w="694" w:type="dxa"/>
            <w:vMerge w:val="restart"/>
          </w:tcPr>
          <w:p w:rsidR="001872A0" w:rsidRDefault="003368B3" w:rsidP="001872A0">
            <w:pPr>
              <w:jc w:val="both"/>
              <w:rPr>
                <w:b/>
              </w:rPr>
            </w:pPr>
            <w:r>
              <w:rPr>
                <w:b/>
              </w:rPr>
              <w:t>0</w:t>
            </w:r>
          </w:p>
        </w:tc>
      </w:tr>
      <w:tr w:rsidR="001872A0" w:rsidTr="001872A0">
        <w:trPr>
          <w:trHeight w:val="205"/>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vMerge/>
            <w:tcBorders>
              <w:left w:val="single" w:sz="12" w:space="0" w:color="auto"/>
            </w:tcBorders>
            <w:vAlign w:val="center"/>
          </w:tcPr>
          <w:p w:rsidR="001872A0" w:rsidRDefault="001872A0" w:rsidP="001872A0">
            <w:pPr>
              <w:rPr>
                <w:b/>
              </w:rPr>
            </w:pPr>
          </w:p>
        </w:tc>
        <w:tc>
          <w:tcPr>
            <w:tcW w:w="693" w:type="dxa"/>
            <w:vMerge/>
            <w:vAlign w:val="center"/>
          </w:tcPr>
          <w:p w:rsidR="001872A0" w:rsidRDefault="001872A0" w:rsidP="001872A0">
            <w:pPr>
              <w:rPr>
                <w:b/>
              </w:rPr>
            </w:pPr>
          </w:p>
        </w:tc>
        <w:tc>
          <w:tcPr>
            <w:tcW w:w="694" w:type="dxa"/>
            <w:vMerge/>
            <w:vAlign w:val="center"/>
          </w:tcPr>
          <w:p w:rsidR="001872A0" w:rsidRDefault="001872A0" w:rsidP="001872A0">
            <w:pPr>
              <w:rPr>
                <w:b/>
              </w:rPr>
            </w:pPr>
          </w:p>
        </w:tc>
      </w:tr>
      <w:tr w:rsidR="001872A0" w:rsidTr="001872A0">
        <w:tc>
          <w:tcPr>
            <w:tcW w:w="9859" w:type="dxa"/>
            <w:gridSpan w:val="11"/>
            <w:shd w:val="clear" w:color="auto" w:fill="F7CAAC"/>
          </w:tcPr>
          <w:p w:rsidR="001872A0" w:rsidRDefault="001872A0" w:rsidP="001872A0">
            <w:pPr>
              <w:jc w:val="both"/>
              <w:rPr>
                <w:b/>
              </w:rPr>
            </w:pPr>
            <w:r>
              <w:rPr>
                <w:b/>
              </w:rPr>
              <w:t xml:space="preserve">Přehled o nejvýznamnější publikační a další tvůrčí činnosti nebo další profesní činnosti u odborníků z praxe vztahující se k zabezpečovaným předmětům </w:t>
            </w:r>
          </w:p>
        </w:tc>
      </w:tr>
      <w:tr w:rsidR="001872A0" w:rsidTr="001872A0">
        <w:trPr>
          <w:trHeight w:val="268"/>
        </w:trPr>
        <w:tc>
          <w:tcPr>
            <w:tcW w:w="9859" w:type="dxa"/>
            <w:gridSpan w:val="11"/>
          </w:tcPr>
          <w:p w:rsidR="00623FCF" w:rsidRDefault="003368B3" w:rsidP="003368B3">
            <w:pPr>
              <w:jc w:val="both"/>
            </w:pPr>
            <w:r>
              <w:t xml:space="preserve">ATCHESON, H. </w:t>
            </w:r>
            <w:r w:rsidRPr="003368B3">
              <w:rPr>
                <w:i/>
              </w:rPr>
              <w:t>Language Testing in a Vocational Context:</w:t>
            </w:r>
            <w:r>
              <w:rPr>
                <w:i/>
              </w:rPr>
              <w:t xml:space="preserve"> </w:t>
            </w:r>
            <w:r w:rsidRPr="003368B3">
              <w:rPr>
                <w:i/>
              </w:rPr>
              <w:t>English for Art, Design and Multimedia</w:t>
            </w:r>
            <w:r>
              <w:t xml:space="preserve">. Sborník příspěvků z konference </w:t>
            </w:r>
            <w:r w:rsidRPr="003368B3">
              <w:t>Testování jazykových dovedností studentů v terciární sféře pro jazykovou výuku typu LSP (Language for Specific Purposes)</w:t>
            </w:r>
            <w:r>
              <w:t xml:space="preserve">. </w:t>
            </w:r>
            <w:r w:rsidR="00623FCF">
              <w:t>Hradec Králové</w:t>
            </w:r>
            <w:r>
              <w:t>:</w:t>
            </w:r>
            <w:r w:rsidR="00623FCF">
              <w:t xml:space="preserve"> Lékařská fakulta v HK, Univerzita Karlova Praha</w:t>
            </w:r>
            <w:r>
              <w:t>. 2014. Bez ISBN</w:t>
            </w:r>
            <w:r w:rsidR="00623FCF">
              <w:t xml:space="preserve"> </w:t>
            </w:r>
          </w:p>
          <w:p w:rsidR="00623FCF" w:rsidRPr="001A7A57" w:rsidRDefault="00623FCF" w:rsidP="00623FCF">
            <w:pPr>
              <w:jc w:val="both"/>
              <w:rPr>
                <w:i/>
              </w:rPr>
            </w:pPr>
            <w:r w:rsidRPr="001A7A57">
              <w:rPr>
                <w:i/>
              </w:rPr>
              <w:t>Spolupráce na grantových projektech:</w:t>
            </w:r>
          </w:p>
          <w:p w:rsidR="00623FCF" w:rsidRDefault="00623FCF" w:rsidP="00623FCF">
            <w:pPr>
              <w:jc w:val="both"/>
            </w:pPr>
            <w:r>
              <w:t>2006-2007: Založení zkouškového centra City and Guilds, řešitelka grantu FRVŠ.</w:t>
            </w:r>
          </w:p>
          <w:p w:rsidR="00623FCF" w:rsidRDefault="00623FCF" w:rsidP="00623FCF">
            <w:pPr>
              <w:jc w:val="both"/>
            </w:pPr>
            <w:r>
              <w:t>2007-2012 zkouškový tajemník centra při FHS, UTB Zlín.</w:t>
            </w:r>
          </w:p>
          <w:p w:rsidR="00623FCF" w:rsidRDefault="00623FCF" w:rsidP="00623FCF">
            <w:pPr>
              <w:jc w:val="both"/>
            </w:pPr>
            <w:r>
              <w:t>2009-2010: Grant EU – OP Vzdělávání pro konkurenceschopnost, Inovace výuky angličtiny pro výtvarná umění – spoluúčast jako metodolog, lektor. Příprava učebních materiálů. Atcheson, H. Janasova, H. Skořepová, T. English for Art, Design and Multimedia. Zlín: UTB, 2011. ISBN 978 80 7454 120</w:t>
            </w:r>
          </w:p>
          <w:p w:rsidR="001872A0" w:rsidRPr="001A7A57" w:rsidRDefault="00623FCF" w:rsidP="001872A0">
            <w:pPr>
              <w:jc w:val="both"/>
            </w:pPr>
            <w:r>
              <w:t xml:space="preserve">2018-2022: spoluřešitelka v rozvojovém projektu OP VVV UTB, </w:t>
            </w:r>
            <w:r w:rsidRPr="00CC08A2">
              <w:t>Rozvoj odborných, pedagogických a na praxi orientovaných kompetencí akademických pracovníků FHS</w:t>
            </w:r>
            <w:r>
              <w:t>, Aktivita DA2.7</w:t>
            </w:r>
            <w:r w:rsidRPr="00CC08A2">
              <w:t>: Zvyšování jazykových kompetencí pro přednášení v</w:t>
            </w:r>
            <w:r>
              <w:t> </w:t>
            </w:r>
            <w:r w:rsidRPr="00CC08A2">
              <w:t>zahraničí</w:t>
            </w:r>
            <w:r>
              <w:t>.</w:t>
            </w:r>
          </w:p>
        </w:tc>
      </w:tr>
      <w:tr w:rsidR="001872A0" w:rsidTr="001872A0">
        <w:trPr>
          <w:trHeight w:val="218"/>
        </w:trPr>
        <w:tc>
          <w:tcPr>
            <w:tcW w:w="9859" w:type="dxa"/>
            <w:gridSpan w:val="11"/>
            <w:shd w:val="clear" w:color="auto" w:fill="F7CAAC"/>
          </w:tcPr>
          <w:p w:rsidR="001872A0" w:rsidRDefault="001872A0" w:rsidP="001872A0">
            <w:pPr>
              <w:rPr>
                <w:b/>
              </w:rPr>
            </w:pPr>
            <w:r>
              <w:rPr>
                <w:b/>
              </w:rPr>
              <w:t>Působení v zahraničí</w:t>
            </w:r>
          </w:p>
        </w:tc>
      </w:tr>
      <w:tr w:rsidR="001872A0" w:rsidTr="001872A0">
        <w:trPr>
          <w:trHeight w:val="56"/>
        </w:trPr>
        <w:tc>
          <w:tcPr>
            <w:tcW w:w="9859" w:type="dxa"/>
            <w:gridSpan w:val="11"/>
          </w:tcPr>
          <w:p w:rsidR="003368B3" w:rsidRPr="001A7A57" w:rsidRDefault="003368B3" w:rsidP="001872A0">
            <w:r w:rsidRPr="001A7A57">
              <w:t xml:space="preserve">1992-1993: University of </w:t>
            </w:r>
            <w:proofErr w:type="gramStart"/>
            <w:r w:rsidRPr="001A7A57">
              <w:t>Nevada</w:t>
            </w:r>
            <w:proofErr w:type="gramEnd"/>
            <w:r w:rsidRPr="001A7A57">
              <w:t>, Reno, prezenční studium, Lingvistika, Pedagogika</w:t>
            </w:r>
          </w:p>
        </w:tc>
      </w:tr>
      <w:tr w:rsidR="001872A0" w:rsidTr="001872A0">
        <w:trPr>
          <w:cantSplit/>
          <w:trHeight w:val="127"/>
        </w:trPr>
        <w:tc>
          <w:tcPr>
            <w:tcW w:w="2518" w:type="dxa"/>
            <w:shd w:val="clear" w:color="auto" w:fill="F7CAAC"/>
          </w:tcPr>
          <w:p w:rsidR="001872A0" w:rsidRDefault="001872A0" w:rsidP="001872A0">
            <w:pPr>
              <w:jc w:val="both"/>
              <w:rPr>
                <w:b/>
              </w:rPr>
            </w:pPr>
            <w:r>
              <w:rPr>
                <w:b/>
              </w:rPr>
              <w:t xml:space="preserve">Podpis </w:t>
            </w:r>
          </w:p>
        </w:tc>
        <w:tc>
          <w:tcPr>
            <w:tcW w:w="4536" w:type="dxa"/>
            <w:gridSpan w:val="5"/>
          </w:tcPr>
          <w:p w:rsidR="001872A0" w:rsidRDefault="001872A0" w:rsidP="001872A0">
            <w:pPr>
              <w:jc w:val="both"/>
            </w:pPr>
          </w:p>
        </w:tc>
        <w:tc>
          <w:tcPr>
            <w:tcW w:w="786" w:type="dxa"/>
            <w:gridSpan w:val="2"/>
            <w:shd w:val="clear" w:color="auto" w:fill="F7CAAC"/>
          </w:tcPr>
          <w:p w:rsidR="001872A0" w:rsidRDefault="001872A0" w:rsidP="001872A0">
            <w:pPr>
              <w:jc w:val="both"/>
            </w:pPr>
            <w:r>
              <w:rPr>
                <w:b/>
              </w:rPr>
              <w:t>datum</w:t>
            </w:r>
          </w:p>
        </w:tc>
        <w:tc>
          <w:tcPr>
            <w:tcW w:w="2019" w:type="dxa"/>
            <w:gridSpan w:val="3"/>
          </w:tcPr>
          <w:p w:rsidR="001872A0" w:rsidRDefault="001872A0" w:rsidP="001872A0">
            <w:pPr>
              <w:jc w:val="both"/>
            </w:pPr>
          </w:p>
        </w:tc>
      </w:tr>
    </w:tbl>
    <w:p w:rsidR="00CA24D4" w:rsidRDefault="00CA24D4"/>
    <w:p w:rsidR="00CA24D4" w:rsidRDefault="00CA24D4"/>
    <w:p w:rsidR="001D07D7" w:rsidRDefault="001D07D7"/>
    <w:p w:rsidR="00CA24D4" w:rsidRDefault="00CA24D4"/>
    <w:p w:rsidR="00CD2639" w:rsidRDefault="00CD2639"/>
    <w:p w:rsidR="00CA24D4" w:rsidRDefault="00CA24D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Tr="00CA24D4">
        <w:tc>
          <w:tcPr>
            <w:tcW w:w="9859" w:type="dxa"/>
            <w:gridSpan w:val="11"/>
            <w:tcBorders>
              <w:bottom w:val="double" w:sz="4" w:space="0" w:color="auto"/>
            </w:tcBorders>
            <w:shd w:val="clear" w:color="auto" w:fill="BDD6EE"/>
          </w:tcPr>
          <w:p w:rsidR="00CA24D4" w:rsidRDefault="00CA24D4" w:rsidP="00CA24D4">
            <w:pPr>
              <w:jc w:val="both"/>
              <w:rPr>
                <w:b/>
                <w:sz w:val="28"/>
              </w:rPr>
            </w:pPr>
            <w:r>
              <w:rPr>
                <w:b/>
                <w:sz w:val="28"/>
              </w:rPr>
              <w:t>C-I – Personální zabezpečení</w:t>
            </w:r>
          </w:p>
        </w:tc>
      </w:tr>
      <w:tr w:rsidR="00CA24D4" w:rsidTr="00CA24D4">
        <w:tc>
          <w:tcPr>
            <w:tcW w:w="2518" w:type="dxa"/>
            <w:tcBorders>
              <w:top w:val="double" w:sz="4" w:space="0" w:color="auto"/>
            </w:tcBorders>
            <w:shd w:val="clear" w:color="auto" w:fill="F7CAAC"/>
          </w:tcPr>
          <w:p w:rsidR="00CA24D4" w:rsidRDefault="00CA24D4" w:rsidP="00CA24D4">
            <w:pPr>
              <w:jc w:val="both"/>
              <w:rPr>
                <w:b/>
              </w:rPr>
            </w:pPr>
            <w:r>
              <w:rPr>
                <w:b/>
              </w:rPr>
              <w:t>Vysoká škola</w:t>
            </w:r>
          </w:p>
        </w:tc>
        <w:tc>
          <w:tcPr>
            <w:tcW w:w="7341" w:type="dxa"/>
            <w:gridSpan w:val="10"/>
          </w:tcPr>
          <w:p w:rsidR="00CA24D4" w:rsidRDefault="00CA24D4" w:rsidP="00CA24D4">
            <w:pPr>
              <w:jc w:val="both"/>
            </w:pPr>
            <w:r>
              <w:t>Univerzita Tomáše Bati ve Zlíně</w:t>
            </w:r>
          </w:p>
        </w:tc>
      </w:tr>
      <w:tr w:rsidR="00CA24D4" w:rsidTr="00CA24D4">
        <w:tc>
          <w:tcPr>
            <w:tcW w:w="2518" w:type="dxa"/>
            <w:shd w:val="clear" w:color="auto" w:fill="F7CAAC"/>
          </w:tcPr>
          <w:p w:rsidR="00CA24D4" w:rsidRDefault="00CA24D4" w:rsidP="00CA24D4">
            <w:pPr>
              <w:jc w:val="both"/>
              <w:rPr>
                <w:b/>
              </w:rPr>
            </w:pPr>
            <w:r>
              <w:rPr>
                <w:b/>
              </w:rPr>
              <w:t>Součást vysoké školy</w:t>
            </w:r>
          </w:p>
        </w:tc>
        <w:tc>
          <w:tcPr>
            <w:tcW w:w="7341" w:type="dxa"/>
            <w:gridSpan w:val="10"/>
          </w:tcPr>
          <w:p w:rsidR="00CA24D4" w:rsidRDefault="00CA24D4" w:rsidP="00CA24D4">
            <w:pPr>
              <w:jc w:val="both"/>
            </w:pPr>
            <w:r>
              <w:t>Fakulta managementu a ekonomiky</w:t>
            </w:r>
          </w:p>
        </w:tc>
      </w:tr>
      <w:tr w:rsidR="00CA24D4" w:rsidTr="00CA24D4">
        <w:tc>
          <w:tcPr>
            <w:tcW w:w="2518" w:type="dxa"/>
            <w:shd w:val="clear" w:color="auto" w:fill="F7CAAC"/>
          </w:tcPr>
          <w:p w:rsidR="00CA24D4" w:rsidRDefault="00CA24D4" w:rsidP="00CA24D4">
            <w:pPr>
              <w:jc w:val="both"/>
              <w:rPr>
                <w:b/>
              </w:rPr>
            </w:pPr>
            <w:r>
              <w:rPr>
                <w:b/>
              </w:rPr>
              <w:t>Název studijního programu</w:t>
            </w:r>
          </w:p>
        </w:tc>
        <w:tc>
          <w:tcPr>
            <w:tcW w:w="7341" w:type="dxa"/>
            <w:gridSpan w:val="10"/>
          </w:tcPr>
          <w:p w:rsidR="00CA24D4" w:rsidRDefault="00CA24D4" w:rsidP="00CA24D4">
            <w:pPr>
              <w:jc w:val="both"/>
            </w:pPr>
            <w:r>
              <w:t>Finance</w:t>
            </w:r>
          </w:p>
        </w:tc>
      </w:tr>
      <w:tr w:rsidR="00CA24D4" w:rsidTr="00CA24D4">
        <w:tc>
          <w:tcPr>
            <w:tcW w:w="2518" w:type="dxa"/>
            <w:shd w:val="clear" w:color="auto" w:fill="F7CAAC"/>
          </w:tcPr>
          <w:p w:rsidR="00CA24D4" w:rsidRDefault="00CA24D4" w:rsidP="00CA24D4">
            <w:pPr>
              <w:jc w:val="both"/>
              <w:rPr>
                <w:b/>
              </w:rPr>
            </w:pPr>
            <w:r>
              <w:rPr>
                <w:b/>
              </w:rPr>
              <w:t>Jméno a příjmení</w:t>
            </w:r>
          </w:p>
        </w:tc>
        <w:tc>
          <w:tcPr>
            <w:tcW w:w="4536" w:type="dxa"/>
            <w:gridSpan w:val="5"/>
          </w:tcPr>
          <w:p w:rsidR="00CA24D4" w:rsidRDefault="00CA24D4" w:rsidP="00CA24D4">
            <w:pPr>
              <w:jc w:val="both"/>
            </w:pPr>
            <w:r>
              <w:t>Jaroslav BELÁS</w:t>
            </w:r>
          </w:p>
        </w:tc>
        <w:tc>
          <w:tcPr>
            <w:tcW w:w="709" w:type="dxa"/>
            <w:shd w:val="clear" w:color="auto" w:fill="F7CAAC"/>
          </w:tcPr>
          <w:p w:rsidR="00CA24D4" w:rsidRDefault="00CA24D4" w:rsidP="00CA24D4">
            <w:pPr>
              <w:jc w:val="both"/>
              <w:rPr>
                <w:b/>
              </w:rPr>
            </w:pPr>
            <w:r>
              <w:rPr>
                <w:b/>
              </w:rPr>
              <w:t>Tituly</w:t>
            </w:r>
          </w:p>
        </w:tc>
        <w:tc>
          <w:tcPr>
            <w:tcW w:w="2096" w:type="dxa"/>
            <w:gridSpan w:val="4"/>
          </w:tcPr>
          <w:p w:rsidR="00CA24D4" w:rsidRDefault="00CA24D4" w:rsidP="00CA24D4">
            <w:pPr>
              <w:jc w:val="both"/>
            </w:pPr>
            <w:r>
              <w:t>prof. Ing. PhD.</w:t>
            </w:r>
          </w:p>
        </w:tc>
      </w:tr>
      <w:tr w:rsidR="00CA24D4" w:rsidTr="00CA24D4">
        <w:tc>
          <w:tcPr>
            <w:tcW w:w="2518" w:type="dxa"/>
            <w:shd w:val="clear" w:color="auto" w:fill="F7CAAC"/>
          </w:tcPr>
          <w:p w:rsidR="00CA24D4" w:rsidRDefault="00CA24D4" w:rsidP="00CA24D4">
            <w:pPr>
              <w:jc w:val="both"/>
              <w:rPr>
                <w:b/>
              </w:rPr>
            </w:pPr>
            <w:r>
              <w:rPr>
                <w:b/>
              </w:rPr>
              <w:t>Rok narození</w:t>
            </w:r>
          </w:p>
        </w:tc>
        <w:tc>
          <w:tcPr>
            <w:tcW w:w="829" w:type="dxa"/>
          </w:tcPr>
          <w:p w:rsidR="00CA24D4" w:rsidRDefault="00CA24D4" w:rsidP="00CA24D4">
            <w:pPr>
              <w:jc w:val="both"/>
            </w:pPr>
            <w:r>
              <w:t>1960</w:t>
            </w:r>
          </w:p>
        </w:tc>
        <w:tc>
          <w:tcPr>
            <w:tcW w:w="1721" w:type="dxa"/>
            <w:shd w:val="clear" w:color="auto" w:fill="F7CAAC"/>
          </w:tcPr>
          <w:p w:rsidR="00CA24D4" w:rsidRDefault="00CA24D4" w:rsidP="00CA24D4">
            <w:pPr>
              <w:jc w:val="both"/>
              <w:rPr>
                <w:b/>
              </w:rPr>
            </w:pPr>
            <w:r>
              <w:rPr>
                <w:b/>
              </w:rPr>
              <w:t>typ vztahu k VŠ</w:t>
            </w:r>
          </w:p>
        </w:tc>
        <w:tc>
          <w:tcPr>
            <w:tcW w:w="992" w:type="dxa"/>
            <w:gridSpan w:val="2"/>
          </w:tcPr>
          <w:p w:rsidR="00CA24D4" w:rsidRDefault="00CA24D4" w:rsidP="00CA24D4">
            <w:pPr>
              <w:jc w:val="both"/>
            </w:pPr>
            <w:r>
              <w:t>PP</w:t>
            </w:r>
          </w:p>
        </w:tc>
        <w:tc>
          <w:tcPr>
            <w:tcW w:w="994" w:type="dxa"/>
            <w:shd w:val="clear" w:color="auto" w:fill="F7CAAC"/>
          </w:tcPr>
          <w:p w:rsidR="00CA24D4" w:rsidRDefault="00CA24D4" w:rsidP="00CA24D4">
            <w:pPr>
              <w:jc w:val="both"/>
              <w:rPr>
                <w:b/>
              </w:rPr>
            </w:pPr>
            <w:r>
              <w:rPr>
                <w:b/>
              </w:rPr>
              <w:t>rozsah</w:t>
            </w:r>
          </w:p>
        </w:tc>
        <w:tc>
          <w:tcPr>
            <w:tcW w:w="709" w:type="dxa"/>
          </w:tcPr>
          <w:p w:rsidR="00CA24D4" w:rsidRDefault="00CA24D4" w:rsidP="00CA24D4">
            <w:pPr>
              <w:jc w:val="both"/>
            </w:pPr>
            <w:r>
              <w:t>40</w:t>
            </w:r>
          </w:p>
        </w:tc>
        <w:tc>
          <w:tcPr>
            <w:tcW w:w="709" w:type="dxa"/>
            <w:gridSpan w:val="2"/>
            <w:shd w:val="clear" w:color="auto" w:fill="F7CAAC"/>
          </w:tcPr>
          <w:p w:rsidR="00CA24D4" w:rsidRDefault="00CA24D4" w:rsidP="00CA24D4">
            <w:pPr>
              <w:jc w:val="both"/>
              <w:rPr>
                <w:b/>
              </w:rPr>
            </w:pPr>
            <w:r>
              <w:rPr>
                <w:b/>
              </w:rPr>
              <w:t>do kdy</w:t>
            </w:r>
          </w:p>
        </w:tc>
        <w:tc>
          <w:tcPr>
            <w:tcW w:w="1387" w:type="dxa"/>
            <w:gridSpan w:val="2"/>
          </w:tcPr>
          <w:p w:rsidR="00CA24D4" w:rsidRDefault="00CA24D4" w:rsidP="00CA24D4">
            <w:pPr>
              <w:jc w:val="both"/>
            </w:pPr>
            <w:r>
              <w:t>N</w:t>
            </w:r>
          </w:p>
        </w:tc>
      </w:tr>
      <w:tr w:rsidR="00CA24D4" w:rsidTr="00CA24D4">
        <w:tc>
          <w:tcPr>
            <w:tcW w:w="5068" w:type="dxa"/>
            <w:gridSpan w:val="3"/>
            <w:shd w:val="clear" w:color="auto" w:fill="F7CAAC"/>
          </w:tcPr>
          <w:p w:rsidR="00CA24D4" w:rsidRDefault="00CA24D4" w:rsidP="00CA24D4">
            <w:pPr>
              <w:jc w:val="both"/>
              <w:rPr>
                <w:b/>
              </w:rPr>
            </w:pPr>
            <w:r>
              <w:rPr>
                <w:b/>
              </w:rPr>
              <w:t>Typ vztahu na součásti VŠ, která uskutečňuje st. program</w:t>
            </w:r>
          </w:p>
        </w:tc>
        <w:tc>
          <w:tcPr>
            <w:tcW w:w="992" w:type="dxa"/>
            <w:gridSpan w:val="2"/>
          </w:tcPr>
          <w:p w:rsidR="00CA24D4" w:rsidRDefault="00CA24D4" w:rsidP="00CA24D4">
            <w:pPr>
              <w:jc w:val="both"/>
            </w:pPr>
            <w:r>
              <w:t>PP</w:t>
            </w:r>
          </w:p>
        </w:tc>
        <w:tc>
          <w:tcPr>
            <w:tcW w:w="994" w:type="dxa"/>
            <w:shd w:val="clear" w:color="auto" w:fill="F7CAAC"/>
          </w:tcPr>
          <w:p w:rsidR="00CA24D4" w:rsidRDefault="00CA24D4" w:rsidP="00CA24D4">
            <w:pPr>
              <w:jc w:val="both"/>
              <w:rPr>
                <w:b/>
              </w:rPr>
            </w:pPr>
            <w:r>
              <w:rPr>
                <w:b/>
              </w:rPr>
              <w:t>rozsah</w:t>
            </w:r>
          </w:p>
        </w:tc>
        <w:tc>
          <w:tcPr>
            <w:tcW w:w="709" w:type="dxa"/>
          </w:tcPr>
          <w:p w:rsidR="00CA24D4" w:rsidRDefault="00CA24D4" w:rsidP="00CA24D4">
            <w:pPr>
              <w:jc w:val="both"/>
            </w:pPr>
            <w:r>
              <w:t>40</w:t>
            </w:r>
          </w:p>
        </w:tc>
        <w:tc>
          <w:tcPr>
            <w:tcW w:w="709" w:type="dxa"/>
            <w:gridSpan w:val="2"/>
            <w:shd w:val="clear" w:color="auto" w:fill="F7CAAC"/>
          </w:tcPr>
          <w:p w:rsidR="00CA24D4" w:rsidRDefault="00CA24D4" w:rsidP="00CA24D4">
            <w:pPr>
              <w:jc w:val="both"/>
              <w:rPr>
                <w:b/>
              </w:rPr>
            </w:pPr>
            <w:r>
              <w:rPr>
                <w:b/>
              </w:rPr>
              <w:t>do kdy</w:t>
            </w:r>
          </w:p>
        </w:tc>
        <w:tc>
          <w:tcPr>
            <w:tcW w:w="1387" w:type="dxa"/>
            <w:gridSpan w:val="2"/>
          </w:tcPr>
          <w:p w:rsidR="00CA24D4" w:rsidRDefault="00CA24D4" w:rsidP="00CA24D4">
            <w:pPr>
              <w:jc w:val="both"/>
            </w:pPr>
            <w:r>
              <w:t>N</w:t>
            </w:r>
          </w:p>
        </w:tc>
      </w:tr>
      <w:tr w:rsidR="00CA24D4" w:rsidTr="00CA24D4">
        <w:tc>
          <w:tcPr>
            <w:tcW w:w="6060" w:type="dxa"/>
            <w:gridSpan w:val="5"/>
            <w:shd w:val="clear" w:color="auto" w:fill="F7CAAC"/>
          </w:tcPr>
          <w:p w:rsidR="00CA24D4" w:rsidRDefault="00CA24D4" w:rsidP="00CA24D4">
            <w:pPr>
              <w:jc w:val="both"/>
            </w:pPr>
            <w:r>
              <w:rPr>
                <w:b/>
              </w:rPr>
              <w:t>Další současná působení jako akademický pracovník na jiných VŠ</w:t>
            </w:r>
          </w:p>
        </w:tc>
        <w:tc>
          <w:tcPr>
            <w:tcW w:w="1703" w:type="dxa"/>
            <w:gridSpan w:val="2"/>
            <w:shd w:val="clear" w:color="auto" w:fill="F7CAAC"/>
          </w:tcPr>
          <w:p w:rsidR="00CA24D4" w:rsidRDefault="00CA24D4" w:rsidP="00CA24D4">
            <w:pPr>
              <w:jc w:val="both"/>
              <w:rPr>
                <w:b/>
              </w:rPr>
            </w:pPr>
            <w:r>
              <w:rPr>
                <w:b/>
              </w:rPr>
              <w:t xml:space="preserve">typ prac. </w:t>
            </w:r>
            <w:proofErr w:type="gramStart"/>
            <w:r>
              <w:rPr>
                <w:b/>
              </w:rPr>
              <w:t>vztahu</w:t>
            </w:r>
            <w:proofErr w:type="gramEnd"/>
          </w:p>
        </w:tc>
        <w:tc>
          <w:tcPr>
            <w:tcW w:w="2096" w:type="dxa"/>
            <w:gridSpan w:val="4"/>
            <w:shd w:val="clear" w:color="auto" w:fill="F7CAAC"/>
          </w:tcPr>
          <w:p w:rsidR="00CA24D4" w:rsidRDefault="00CA24D4" w:rsidP="00CA24D4">
            <w:pPr>
              <w:jc w:val="both"/>
              <w:rPr>
                <w:b/>
              </w:rPr>
            </w:pPr>
            <w:r>
              <w:rPr>
                <w:b/>
              </w:rPr>
              <w:t>rozsah</w:t>
            </w:r>
          </w:p>
        </w:tc>
      </w:tr>
      <w:tr w:rsidR="00CA24D4" w:rsidTr="00CA24D4">
        <w:tc>
          <w:tcPr>
            <w:tcW w:w="6060" w:type="dxa"/>
            <w:gridSpan w:val="5"/>
          </w:tcPr>
          <w:p w:rsidR="00CA24D4" w:rsidRDefault="00CA24D4" w:rsidP="00CA24D4">
            <w:pPr>
              <w:jc w:val="both"/>
            </w:pPr>
            <w:r>
              <w:t>Paneurópska vysoká škola Bratislava</w:t>
            </w:r>
          </w:p>
        </w:tc>
        <w:tc>
          <w:tcPr>
            <w:tcW w:w="1703" w:type="dxa"/>
            <w:gridSpan w:val="2"/>
          </w:tcPr>
          <w:p w:rsidR="00CA24D4" w:rsidRDefault="00CA24D4" w:rsidP="00CA24D4">
            <w:pPr>
              <w:jc w:val="both"/>
            </w:pPr>
            <w:r>
              <w:t>PP</w:t>
            </w:r>
          </w:p>
        </w:tc>
        <w:tc>
          <w:tcPr>
            <w:tcW w:w="2096" w:type="dxa"/>
            <w:gridSpan w:val="4"/>
          </w:tcPr>
          <w:p w:rsidR="00CA24D4" w:rsidRDefault="00CA24D4" w:rsidP="00CA24D4">
            <w:pPr>
              <w:jc w:val="both"/>
            </w:pPr>
            <w:r>
              <w:t>20</w:t>
            </w: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9859" w:type="dxa"/>
            <w:gridSpan w:val="11"/>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CA24D4">
        <w:trPr>
          <w:trHeight w:val="338"/>
        </w:trPr>
        <w:tc>
          <w:tcPr>
            <w:tcW w:w="9859" w:type="dxa"/>
            <w:gridSpan w:val="11"/>
            <w:tcBorders>
              <w:top w:val="nil"/>
            </w:tcBorders>
          </w:tcPr>
          <w:p w:rsidR="00CA24D4" w:rsidRDefault="00CA24D4" w:rsidP="00CA24D4">
            <w:r w:rsidRPr="006D4902">
              <w:t xml:space="preserve">Finanční </w:t>
            </w:r>
            <w:r>
              <w:t>systém, banky a měnová politika – garant a přednášející (50%)</w:t>
            </w:r>
          </w:p>
          <w:p w:rsidR="00CA24D4" w:rsidRPr="00A54E34" w:rsidRDefault="00CA24D4" w:rsidP="00CA24D4">
            <w:r>
              <w:t>Člen Oborové rady, školitel</w:t>
            </w:r>
          </w:p>
          <w:p w:rsidR="00CA24D4" w:rsidRPr="00574EC5" w:rsidRDefault="00CA24D4" w:rsidP="00CA24D4">
            <w:pPr>
              <w:jc w:val="both"/>
            </w:pPr>
          </w:p>
        </w:tc>
      </w:tr>
      <w:tr w:rsidR="00CA24D4" w:rsidTr="00CA24D4">
        <w:tc>
          <w:tcPr>
            <w:tcW w:w="9859" w:type="dxa"/>
            <w:gridSpan w:val="11"/>
            <w:shd w:val="clear" w:color="auto" w:fill="F7CAAC"/>
          </w:tcPr>
          <w:p w:rsidR="00CA24D4" w:rsidRDefault="00CA24D4" w:rsidP="00CA24D4">
            <w:pPr>
              <w:jc w:val="both"/>
            </w:pPr>
            <w:r>
              <w:rPr>
                <w:b/>
              </w:rPr>
              <w:t xml:space="preserve">Údaje o vzdělání na VŠ </w:t>
            </w:r>
          </w:p>
        </w:tc>
      </w:tr>
      <w:tr w:rsidR="00CA24D4" w:rsidTr="00CA24D4">
        <w:trPr>
          <w:trHeight w:val="603"/>
        </w:trPr>
        <w:tc>
          <w:tcPr>
            <w:tcW w:w="9859" w:type="dxa"/>
            <w:gridSpan w:val="11"/>
          </w:tcPr>
          <w:p w:rsidR="00CA24D4" w:rsidRPr="00254306" w:rsidRDefault="00CA24D4" w:rsidP="00CA24D4">
            <w:pPr>
              <w:pStyle w:val="Odstavecseseznamem"/>
              <w:overflowPunct w:val="0"/>
              <w:autoSpaceDE w:val="0"/>
              <w:autoSpaceDN w:val="0"/>
              <w:adjustRightInd w:val="0"/>
              <w:ind w:left="0"/>
            </w:pPr>
            <w:r w:rsidRPr="00254306">
              <w:rPr>
                <w:b/>
              </w:rPr>
              <w:t>1996-1999</w:t>
            </w:r>
            <w:r w:rsidRPr="00254306">
              <w:t xml:space="preserve"> - Ekonomická univerzita Bratislava, Fakulta národohospodářská, obor Finance (</w:t>
            </w:r>
            <w:r w:rsidRPr="00254306">
              <w:rPr>
                <w:b/>
              </w:rPr>
              <w:t>PhD.</w:t>
            </w:r>
            <w:r w:rsidRPr="00254306">
              <w:t>)</w:t>
            </w:r>
          </w:p>
          <w:p w:rsidR="00CA24D4" w:rsidRPr="00FC0D98" w:rsidRDefault="00CA24D4" w:rsidP="00CA24D4">
            <w:pPr>
              <w:overflowPunct w:val="0"/>
              <w:autoSpaceDE w:val="0"/>
              <w:autoSpaceDN w:val="0"/>
              <w:adjustRightInd w:val="0"/>
            </w:pPr>
            <w:r w:rsidRPr="00254306">
              <w:rPr>
                <w:b/>
              </w:rPr>
              <w:t>1979-1983</w:t>
            </w:r>
            <w:r w:rsidRPr="00254306">
              <w:t xml:space="preserve"> - Ekonomická univerzita Bratislava, Fakulta národohospodářská, obor Finance (</w:t>
            </w:r>
            <w:r w:rsidRPr="00254306">
              <w:rPr>
                <w:b/>
              </w:rPr>
              <w:t>Ing.</w:t>
            </w:r>
            <w:r w:rsidRPr="00254306">
              <w:t>)</w:t>
            </w:r>
          </w:p>
        </w:tc>
      </w:tr>
      <w:tr w:rsidR="00CA24D4" w:rsidTr="00CA24D4">
        <w:tc>
          <w:tcPr>
            <w:tcW w:w="9859" w:type="dxa"/>
            <w:gridSpan w:val="11"/>
            <w:shd w:val="clear" w:color="auto" w:fill="F7CAAC"/>
          </w:tcPr>
          <w:p w:rsidR="00CA24D4" w:rsidRDefault="00CA24D4" w:rsidP="00CA24D4">
            <w:pPr>
              <w:jc w:val="both"/>
              <w:rPr>
                <w:b/>
              </w:rPr>
            </w:pPr>
            <w:r>
              <w:rPr>
                <w:b/>
              </w:rPr>
              <w:t>Údaje o odborném působení od absolvování VŠ</w:t>
            </w:r>
          </w:p>
        </w:tc>
      </w:tr>
      <w:tr w:rsidR="00CA24D4" w:rsidTr="00CA24D4">
        <w:trPr>
          <w:trHeight w:val="1090"/>
        </w:trPr>
        <w:tc>
          <w:tcPr>
            <w:tcW w:w="9859" w:type="dxa"/>
            <w:gridSpan w:val="11"/>
          </w:tcPr>
          <w:p w:rsidR="00CA24D4" w:rsidRDefault="00CA24D4" w:rsidP="00CA24D4">
            <w:pPr>
              <w:tabs>
                <w:tab w:val="left" w:pos="2127"/>
              </w:tabs>
              <w:autoSpaceDE w:val="0"/>
              <w:autoSpaceDN w:val="0"/>
              <w:adjustRightInd w:val="0"/>
            </w:pPr>
            <w:r w:rsidRPr="00404AC6">
              <w:rPr>
                <w:b/>
              </w:rPr>
              <w:t>1983-2000</w:t>
            </w:r>
            <w:r w:rsidRPr="00611E2C">
              <w:t xml:space="preserve"> –</w:t>
            </w:r>
            <w:r>
              <w:t xml:space="preserve"> ŠBČS, Všeobecná úvěrová banka Bratislava, Obor praxe: komerčné bankovníctvo</w:t>
            </w:r>
          </w:p>
          <w:p w:rsidR="00CA24D4" w:rsidRPr="00611E2C" w:rsidRDefault="00CA24D4" w:rsidP="00CA24D4">
            <w:pPr>
              <w:jc w:val="both"/>
            </w:pPr>
            <w:r w:rsidRPr="00404AC6">
              <w:rPr>
                <w:b/>
              </w:rPr>
              <w:t>2000-2001</w:t>
            </w:r>
            <w:r w:rsidRPr="00611E2C">
              <w:t xml:space="preserve"> – Investičn</w:t>
            </w:r>
            <w:r>
              <w:t>í</w:t>
            </w:r>
            <w:r w:rsidRPr="00611E2C">
              <w:t xml:space="preserve"> a rozvojová banka Bra</w:t>
            </w:r>
            <w:r>
              <w:t>tislava, Odbor praxe: komerčné bankovníctvo</w:t>
            </w:r>
          </w:p>
          <w:p w:rsidR="00CA24D4" w:rsidRPr="00611E2C" w:rsidRDefault="00CA24D4" w:rsidP="00CA24D4">
            <w:pPr>
              <w:jc w:val="both"/>
            </w:pPr>
            <w:r w:rsidRPr="00404AC6">
              <w:rPr>
                <w:b/>
              </w:rPr>
              <w:t>2001-2010</w:t>
            </w:r>
            <w:r w:rsidRPr="00611E2C">
              <w:t xml:space="preserve"> – JBC Považ</w:t>
            </w:r>
            <w:r>
              <w:t xml:space="preserve">ská Bystrica, Obor praxe: </w:t>
            </w:r>
            <w:r w:rsidRPr="00611E2C">
              <w:t>management</w:t>
            </w:r>
          </w:p>
          <w:p w:rsidR="00CA24D4" w:rsidRDefault="00CA24D4" w:rsidP="00CA24D4">
            <w:pPr>
              <w:tabs>
                <w:tab w:val="left" w:pos="2127"/>
              </w:tabs>
              <w:autoSpaceDE w:val="0"/>
              <w:autoSpaceDN w:val="0"/>
              <w:adjustRightInd w:val="0"/>
            </w:pPr>
            <w:r w:rsidRPr="00404AC6">
              <w:rPr>
                <w:b/>
              </w:rPr>
              <w:t>2010-dosud</w:t>
            </w:r>
            <w:r w:rsidRPr="00611E2C">
              <w:t xml:space="preserve"> – </w:t>
            </w:r>
            <w:r w:rsidRPr="00611E2C">
              <w:rPr>
                <w:color w:val="000000"/>
                <w:szCs w:val="24"/>
              </w:rPr>
              <w:t>UTB ve Zlíně, Fakulta managementu a ekonomiky, akademický pracovník</w:t>
            </w:r>
          </w:p>
        </w:tc>
      </w:tr>
      <w:tr w:rsidR="00CA24D4" w:rsidTr="00CA24D4">
        <w:trPr>
          <w:trHeight w:val="250"/>
        </w:trPr>
        <w:tc>
          <w:tcPr>
            <w:tcW w:w="9859" w:type="dxa"/>
            <w:gridSpan w:val="11"/>
            <w:shd w:val="clear" w:color="auto" w:fill="F7CAAC"/>
          </w:tcPr>
          <w:p w:rsidR="00CA24D4" w:rsidRDefault="00CA24D4" w:rsidP="00CA24D4">
            <w:pPr>
              <w:jc w:val="both"/>
            </w:pPr>
            <w:r>
              <w:rPr>
                <w:b/>
              </w:rPr>
              <w:t>Zkušenosti s vedením kvalifikačních a rigorózních prací</w:t>
            </w:r>
          </w:p>
        </w:tc>
      </w:tr>
      <w:tr w:rsidR="00CA24D4" w:rsidTr="00CA24D4">
        <w:trPr>
          <w:trHeight w:val="224"/>
        </w:trPr>
        <w:tc>
          <w:tcPr>
            <w:tcW w:w="9859" w:type="dxa"/>
            <w:gridSpan w:val="11"/>
          </w:tcPr>
          <w:p w:rsidR="00CA24D4" w:rsidRDefault="00CA24D4" w:rsidP="00CA24D4">
            <w:pPr>
              <w:jc w:val="both"/>
            </w:pPr>
            <w:r>
              <w:t>Počet vedených bakalářských prací – 59</w:t>
            </w:r>
          </w:p>
          <w:p w:rsidR="00CA24D4" w:rsidRDefault="00CA24D4" w:rsidP="00CA24D4">
            <w:pPr>
              <w:jc w:val="both"/>
            </w:pPr>
            <w:r>
              <w:t>Počet vedených diplomových prací – 60</w:t>
            </w:r>
          </w:p>
          <w:p w:rsidR="00CA24D4" w:rsidRDefault="00CA24D4" w:rsidP="00CA24D4">
            <w:pPr>
              <w:jc w:val="both"/>
            </w:pPr>
            <w:r>
              <w:t xml:space="preserve">Počet vedených disertačních prací – 5 </w:t>
            </w:r>
          </w:p>
        </w:tc>
      </w:tr>
      <w:tr w:rsidR="00CA24D4" w:rsidTr="00CA24D4">
        <w:trPr>
          <w:cantSplit/>
        </w:trPr>
        <w:tc>
          <w:tcPr>
            <w:tcW w:w="3347" w:type="dxa"/>
            <w:gridSpan w:val="2"/>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5" w:type="dxa"/>
            <w:gridSpan w:val="2"/>
            <w:tcBorders>
              <w:top w:val="single" w:sz="12" w:space="0" w:color="auto"/>
            </w:tcBorders>
            <w:shd w:val="clear" w:color="auto" w:fill="F7CAAC"/>
          </w:tcPr>
          <w:p w:rsidR="00CA24D4" w:rsidRDefault="00CA24D4" w:rsidP="00CA24D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CA24D4">
        <w:trPr>
          <w:cantSplit/>
        </w:trPr>
        <w:tc>
          <w:tcPr>
            <w:tcW w:w="3347" w:type="dxa"/>
            <w:gridSpan w:val="2"/>
          </w:tcPr>
          <w:p w:rsidR="00CA24D4" w:rsidRDefault="00CA24D4" w:rsidP="00CA24D4">
            <w:pPr>
              <w:jc w:val="both"/>
            </w:pPr>
            <w:r>
              <w:t>Management a ekonomika podniku</w:t>
            </w:r>
          </w:p>
        </w:tc>
        <w:tc>
          <w:tcPr>
            <w:tcW w:w="2245" w:type="dxa"/>
            <w:gridSpan w:val="2"/>
          </w:tcPr>
          <w:p w:rsidR="00CA24D4" w:rsidRDefault="00CA24D4" w:rsidP="00CA24D4">
            <w:pPr>
              <w:jc w:val="both"/>
            </w:pPr>
            <w:r>
              <w:t>2010</w:t>
            </w:r>
          </w:p>
        </w:tc>
        <w:tc>
          <w:tcPr>
            <w:tcW w:w="2248" w:type="dxa"/>
            <w:gridSpan w:val="4"/>
            <w:tcBorders>
              <w:right w:val="single" w:sz="12" w:space="0" w:color="auto"/>
            </w:tcBorders>
          </w:tcPr>
          <w:p w:rsidR="00CA24D4" w:rsidRDefault="00CA24D4" w:rsidP="00CA24D4">
            <w:pPr>
              <w:jc w:val="both"/>
            </w:pPr>
            <w:r>
              <w:t>UTB ve Zlíně</w:t>
            </w:r>
          </w:p>
        </w:tc>
        <w:tc>
          <w:tcPr>
            <w:tcW w:w="632" w:type="dxa"/>
            <w:tcBorders>
              <w:left w:val="single" w:sz="12" w:space="0" w:color="auto"/>
            </w:tcBorders>
            <w:shd w:val="clear" w:color="auto" w:fill="F7CAAC"/>
          </w:tcPr>
          <w:p w:rsidR="00CA24D4" w:rsidRDefault="00CA24D4" w:rsidP="00CA24D4">
            <w:pPr>
              <w:jc w:val="both"/>
            </w:pPr>
            <w:r>
              <w:rPr>
                <w:b/>
              </w:rPr>
              <w:t>WOS</w:t>
            </w:r>
          </w:p>
        </w:tc>
        <w:tc>
          <w:tcPr>
            <w:tcW w:w="693" w:type="dxa"/>
            <w:shd w:val="clear" w:color="auto" w:fill="F7CAAC"/>
          </w:tcPr>
          <w:p w:rsidR="00CA24D4" w:rsidRDefault="00CA24D4" w:rsidP="00CA24D4">
            <w:pPr>
              <w:jc w:val="both"/>
              <w:rPr>
                <w:sz w:val="18"/>
              </w:rPr>
            </w:pPr>
            <w:r>
              <w:rPr>
                <w:b/>
                <w:sz w:val="18"/>
              </w:rPr>
              <w:t>Scopus</w:t>
            </w:r>
          </w:p>
        </w:tc>
        <w:tc>
          <w:tcPr>
            <w:tcW w:w="694" w:type="dxa"/>
            <w:shd w:val="clear" w:color="auto" w:fill="F7CAAC"/>
          </w:tcPr>
          <w:p w:rsidR="00CA24D4" w:rsidRDefault="00CA24D4" w:rsidP="00CA24D4">
            <w:pPr>
              <w:jc w:val="both"/>
            </w:pPr>
            <w:r>
              <w:rPr>
                <w:b/>
                <w:sz w:val="18"/>
              </w:rPr>
              <w:t>ostatní</w:t>
            </w:r>
          </w:p>
        </w:tc>
      </w:tr>
      <w:tr w:rsidR="00CA24D4" w:rsidTr="00CA24D4">
        <w:trPr>
          <w:cantSplit/>
          <w:trHeight w:val="70"/>
        </w:trPr>
        <w:tc>
          <w:tcPr>
            <w:tcW w:w="3347" w:type="dxa"/>
            <w:gridSpan w:val="2"/>
            <w:shd w:val="clear" w:color="auto" w:fill="F7CAAC"/>
          </w:tcPr>
          <w:p w:rsidR="00CA24D4" w:rsidRDefault="00CA24D4" w:rsidP="00CA24D4">
            <w:pPr>
              <w:jc w:val="both"/>
            </w:pPr>
            <w:r>
              <w:rPr>
                <w:b/>
              </w:rPr>
              <w:t>Obor jmenovacího řízení</w:t>
            </w:r>
          </w:p>
        </w:tc>
        <w:tc>
          <w:tcPr>
            <w:tcW w:w="2245" w:type="dxa"/>
            <w:gridSpan w:val="2"/>
            <w:shd w:val="clear" w:color="auto" w:fill="F7CAAC"/>
          </w:tcPr>
          <w:p w:rsidR="00CA24D4" w:rsidRDefault="00CA24D4" w:rsidP="00CA24D4">
            <w:pPr>
              <w:jc w:val="both"/>
            </w:pPr>
            <w:r>
              <w:rPr>
                <w:b/>
              </w:rPr>
              <w:t>Rok udělení hodnosti</w:t>
            </w:r>
          </w:p>
        </w:tc>
        <w:tc>
          <w:tcPr>
            <w:tcW w:w="2248" w:type="dxa"/>
            <w:gridSpan w:val="4"/>
            <w:tcBorders>
              <w:right w:val="single" w:sz="12" w:space="0" w:color="auto"/>
            </w:tcBorders>
            <w:shd w:val="clear" w:color="auto" w:fill="F7CAAC"/>
          </w:tcPr>
          <w:p w:rsidR="00CA24D4" w:rsidRDefault="00CA24D4" w:rsidP="00CA24D4">
            <w:pPr>
              <w:jc w:val="both"/>
            </w:pPr>
            <w:r>
              <w:rPr>
                <w:b/>
              </w:rPr>
              <w:t>Řízení konáno na VŠ</w:t>
            </w:r>
          </w:p>
        </w:tc>
        <w:tc>
          <w:tcPr>
            <w:tcW w:w="632" w:type="dxa"/>
            <w:vMerge w:val="restart"/>
            <w:tcBorders>
              <w:left w:val="single" w:sz="12" w:space="0" w:color="auto"/>
            </w:tcBorders>
          </w:tcPr>
          <w:p w:rsidR="00CA24D4" w:rsidRDefault="00CA24D4" w:rsidP="00CA24D4">
            <w:pPr>
              <w:jc w:val="both"/>
              <w:rPr>
                <w:b/>
              </w:rPr>
            </w:pPr>
            <w:r>
              <w:rPr>
                <w:b/>
              </w:rPr>
              <w:t>255</w:t>
            </w:r>
          </w:p>
        </w:tc>
        <w:tc>
          <w:tcPr>
            <w:tcW w:w="693" w:type="dxa"/>
            <w:vMerge w:val="restart"/>
          </w:tcPr>
          <w:p w:rsidR="00CA24D4" w:rsidRDefault="00CA24D4" w:rsidP="00CA24D4">
            <w:pPr>
              <w:jc w:val="both"/>
              <w:rPr>
                <w:b/>
              </w:rPr>
            </w:pPr>
            <w:r>
              <w:rPr>
                <w:b/>
              </w:rPr>
              <w:t>309</w:t>
            </w:r>
          </w:p>
        </w:tc>
        <w:tc>
          <w:tcPr>
            <w:tcW w:w="694" w:type="dxa"/>
            <w:vMerge w:val="restart"/>
          </w:tcPr>
          <w:p w:rsidR="00CA24D4" w:rsidRPr="005F754A" w:rsidRDefault="00CA24D4" w:rsidP="00CA24D4">
            <w:pPr>
              <w:jc w:val="both"/>
              <w:rPr>
                <w:b/>
              </w:rPr>
            </w:pPr>
            <w:r>
              <w:rPr>
                <w:b/>
              </w:rPr>
              <w:t>740</w:t>
            </w:r>
          </w:p>
        </w:tc>
      </w:tr>
      <w:tr w:rsidR="00CA24D4" w:rsidTr="00CA24D4">
        <w:trPr>
          <w:trHeight w:val="205"/>
        </w:trPr>
        <w:tc>
          <w:tcPr>
            <w:tcW w:w="3347" w:type="dxa"/>
            <w:gridSpan w:val="2"/>
          </w:tcPr>
          <w:p w:rsidR="00CA24D4" w:rsidRDefault="00CA24D4" w:rsidP="00CA24D4">
            <w:pPr>
              <w:jc w:val="both"/>
            </w:pPr>
            <w:r>
              <w:t>Management a ekonomika podniku</w:t>
            </w:r>
          </w:p>
        </w:tc>
        <w:tc>
          <w:tcPr>
            <w:tcW w:w="2245" w:type="dxa"/>
            <w:gridSpan w:val="2"/>
          </w:tcPr>
          <w:p w:rsidR="00CA24D4" w:rsidRDefault="00CA24D4" w:rsidP="00CA24D4">
            <w:pPr>
              <w:jc w:val="both"/>
            </w:pPr>
            <w:r>
              <w:t>2015</w:t>
            </w:r>
          </w:p>
        </w:tc>
        <w:tc>
          <w:tcPr>
            <w:tcW w:w="2248" w:type="dxa"/>
            <w:gridSpan w:val="4"/>
            <w:tcBorders>
              <w:right w:val="single" w:sz="12" w:space="0" w:color="auto"/>
            </w:tcBorders>
          </w:tcPr>
          <w:p w:rsidR="00CA24D4" w:rsidRDefault="00CA24D4" w:rsidP="00CA24D4">
            <w:pPr>
              <w:jc w:val="both"/>
            </w:pPr>
            <w:r>
              <w:t>UTB ve Zlíně</w:t>
            </w:r>
          </w:p>
        </w:tc>
        <w:tc>
          <w:tcPr>
            <w:tcW w:w="632" w:type="dxa"/>
            <w:vMerge/>
            <w:tcBorders>
              <w:left w:val="single" w:sz="12" w:space="0" w:color="auto"/>
            </w:tcBorders>
            <w:vAlign w:val="center"/>
          </w:tcPr>
          <w:p w:rsidR="00CA24D4" w:rsidRDefault="00CA24D4" w:rsidP="00CA24D4">
            <w:pPr>
              <w:rPr>
                <w:b/>
              </w:rPr>
            </w:pPr>
          </w:p>
        </w:tc>
        <w:tc>
          <w:tcPr>
            <w:tcW w:w="693" w:type="dxa"/>
            <w:vMerge/>
            <w:vAlign w:val="center"/>
          </w:tcPr>
          <w:p w:rsidR="00CA24D4" w:rsidRDefault="00CA24D4" w:rsidP="00CA24D4">
            <w:pPr>
              <w:rPr>
                <w:b/>
              </w:rPr>
            </w:pPr>
          </w:p>
        </w:tc>
        <w:tc>
          <w:tcPr>
            <w:tcW w:w="694" w:type="dxa"/>
            <w:vMerge/>
            <w:vAlign w:val="center"/>
          </w:tcPr>
          <w:p w:rsidR="00CA24D4" w:rsidRDefault="00CA24D4" w:rsidP="00CA24D4">
            <w:pPr>
              <w:rPr>
                <w:b/>
              </w:rPr>
            </w:pPr>
          </w:p>
        </w:tc>
      </w:tr>
      <w:tr w:rsidR="00CA24D4" w:rsidTr="00CA24D4">
        <w:tc>
          <w:tcPr>
            <w:tcW w:w="9859" w:type="dxa"/>
            <w:gridSpan w:val="11"/>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Tr="00CA24D4">
        <w:trPr>
          <w:trHeight w:val="2347"/>
        </w:trPr>
        <w:tc>
          <w:tcPr>
            <w:tcW w:w="9859" w:type="dxa"/>
            <w:gridSpan w:val="11"/>
          </w:tcPr>
          <w:p w:rsidR="00CA24D4" w:rsidRPr="00574EC5" w:rsidRDefault="00CA24D4" w:rsidP="00CA24D4">
            <w:pPr>
              <w:jc w:val="both"/>
            </w:pPr>
            <w:r>
              <w:t>BELAS</w:t>
            </w:r>
            <w:r w:rsidRPr="00574EC5">
              <w:t>, J., S</w:t>
            </w:r>
            <w:r>
              <w:t>MRCKA</w:t>
            </w:r>
            <w:r w:rsidRPr="00574EC5">
              <w:t xml:space="preserve">, L., </w:t>
            </w:r>
            <w:r>
              <w:t>GAVUROVA</w:t>
            </w:r>
            <w:r w:rsidRPr="00574EC5">
              <w:t>, B.</w:t>
            </w:r>
            <w:r>
              <w:t>, DVORSKY, J</w:t>
            </w:r>
            <w:r w:rsidRPr="00574EC5">
              <w:t xml:space="preserve">. The Impact of Social and Economic Factors in the Credit Risk Management of SME. </w:t>
            </w:r>
            <w:r w:rsidRPr="00574EC5">
              <w:rPr>
                <w:i/>
              </w:rPr>
              <w:t xml:space="preserve">Technological and Economic Development of Economy,  </w:t>
            </w:r>
            <w:r w:rsidRPr="00574EC5">
              <w:t xml:space="preserve">Volume </w:t>
            </w:r>
            <w:r w:rsidRPr="00C4326E">
              <w:t>24</w:t>
            </w:r>
            <w:r w:rsidR="00C51AD5" w:rsidRPr="00C4326E">
              <w:t>,</w:t>
            </w:r>
            <w:r w:rsidRPr="00C4326E">
              <w:t xml:space="preserve"> Issue</w:t>
            </w:r>
            <w:r w:rsidRPr="00574EC5">
              <w:t xml:space="preserve"> 3: </w:t>
            </w:r>
            <w:r>
              <w:t xml:space="preserve">pp. </w:t>
            </w:r>
            <w:r w:rsidRPr="00574EC5">
              <w:t>1215–1230</w:t>
            </w:r>
            <w:r>
              <w:t xml:space="preserve">, 2018. ISSN </w:t>
            </w:r>
            <w:r w:rsidRPr="00445970">
              <w:rPr>
                <w:shd w:val="clear" w:color="auto" w:fill="FFFFFF"/>
              </w:rPr>
              <w:t>2029-4913</w:t>
            </w:r>
            <w:r>
              <w:t>.</w:t>
            </w:r>
            <w:r w:rsidRPr="00445970">
              <w:t> </w:t>
            </w:r>
            <w:r>
              <w:t xml:space="preserve"> (47,5%)</w:t>
            </w:r>
          </w:p>
          <w:p w:rsidR="00CA24D4" w:rsidRPr="00445970" w:rsidRDefault="00CA24D4" w:rsidP="00CA24D4">
            <w:pPr>
              <w:jc w:val="both"/>
            </w:pPr>
            <w:r>
              <w:rPr>
                <w:lang w:val="sk-SK"/>
              </w:rPr>
              <w:t>BELAS, J.</w:t>
            </w:r>
            <w:r w:rsidRPr="00574EC5">
              <w:rPr>
                <w:lang w:val="sk-SK"/>
              </w:rPr>
              <w:t>, G</w:t>
            </w:r>
            <w:r>
              <w:rPr>
                <w:lang w:val="sk-SK"/>
              </w:rPr>
              <w:t>AVUROVA</w:t>
            </w:r>
            <w:r w:rsidRPr="00574EC5">
              <w:rPr>
                <w:lang w:val="sk-SK"/>
              </w:rPr>
              <w:t>, B., K</w:t>
            </w:r>
            <w:r>
              <w:rPr>
                <w:lang w:val="sk-SK"/>
              </w:rPr>
              <w:t>OCISOVA</w:t>
            </w:r>
            <w:r w:rsidRPr="00574EC5">
              <w:rPr>
                <w:lang w:val="sk-SK"/>
              </w:rPr>
              <w:t>, K., D</w:t>
            </w:r>
            <w:r>
              <w:rPr>
                <w:lang w:val="sk-SK"/>
              </w:rPr>
              <w:t>ELIBASIC</w:t>
            </w:r>
            <w:r w:rsidRPr="00574EC5">
              <w:rPr>
                <w:lang w:val="sk-SK"/>
              </w:rPr>
              <w:t xml:space="preserve">, M. The Relationship between Asset Diversification and The Efficiency of Banking Sectors in EU Coutries. </w:t>
            </w:r>
            <w:r w:rsidRPr="00574EC5">
              <w:rPr>
                <w:i/>
              </w:rPr>
              <w:t>Transformations in Business &amp; Economics</w:t>
            </w:r>
            <w:r w:rsidRPr="00574EC5">
              <w:t>, Vol. 17, No 3C(45C), pp. 479-496.</w:t>
            </w:r>
            <w:r>
              <w:t xml:space="preserve"> 2018. ISSN 1648-4460. (60%)</w:t>
            </w:r>
          </w:p>
          <w:p w:rsidR="00CA24D4" w:rsidRPr="00445970" w:rsidRDefault="00CA24D4" w:rsidP="00CA24D4">
            <w:pPr>
              <w:jc w:val="both"/>
            </w:pPr>
            <w:r>
              <w:t>GAVUROVA</w:t>
            </w:r>
            <w:r w:rsidRPr="00574EC5">
              <w:t>, B., B</w:t>
            </w:r>
            <w:r>
              <w:t>ELAS</w:t>
            </w:r>
            <w:r w:rsidRPr="00574EC5">
              <w:t>, J., K</w:t>
            </w:r>
            <w:r>
              <w:t>OCISOVA</w:t>
            </w:r>
            <w:r w:rsidRPr="00574EC5">
              <w:t>, K., D</w:t>
            </w:r>
            <w:r>
              <w:t>APKUS, R., BARTKUTE, R.</w:t>
            </w:r>
            <w:r w:rsidRPr="00574EC5">
              <w:t xml:space="preserve"> Revenue and Cost Efficiency of Banking Sectors in The European Union Countries: Do </w:t>
            </w:r>
            <w:proofErr w:type="gramStart"/>
            <w:r w:rsidRPr="00574EC5">
              <w:t>They</w:t>
            </w:r>
            <w:proofErr w:type="gramEnd"/>
            <w:r w:rsidRPr="00574EC5">
              <w:t xml:space="preserve"> Depend on Size, Location or Crisis Period? </w:t>
            </w:r>
            <w:r w:rsidRPr="00574EC5">
              <w:rPr>
                <w:i/>
                <w:iCs/>
              </w:rPr>
              <w:t>Transformations in Business &amp; Economics</w:t>
            </w:r>
            <w:r w:rsidRPr="00574EC5">
              <w:t xml:space="preserve">, Vol. 16, No 2 (41), </w:t>
            </w:r>
            <w:proofErr w:type="gramStart"/>
            <w:r w:rsidRPr="00574EC5">
              <w:t>pp</w:t>
            </w:r>
            <w:proofErr w:type="gramEnd"/>
            <w:r w:rsidRPr="00574EC5">
              <w:t>.</w:t>
            </w:r>
            <w:proofErr w:type="gramStart"/>
            <w:r w:rsidRPr="00574EC5">
              <w:t>124</w:t>
            </w:r>
            <w:proofErr w:type="gramEnd"/>
            <w:r w:rsidRPr="00574EC5">
              <w:t xml:space="preserve">-146. </w:t>
            </w:r>
            <w:r>
              <w:t>2017. ISSN 1648-4460. (40%)</w:t>
            </w:r>
          </w:p>
          <w:p w:rsidR="00CA24D4" w:rsidRPr="00445970" w:rsidRDefault="00CA24D4" w:rsidP="00CA24D4">
            <w:pPr>
              <w:jc w:val="both"/>
            </w:pPr>
            <w:r w:rsidRPr="00445970">
              <w:t>R</w:t>
            </w:r>
            <w:r>
              <w:t>AHMAN</w:t>
            </w:r>
            <w:r w:rsidRPr="00445970">
              <w:t>, A., B</w:t>
            </w:r>
            <w:r>
              <w:t>ELAS</w:t>
            </w:r>
            <w:r w:rsidRPr="00445970">
              <w:t>, J., K</w:t>
            </w:r>
            <w:r>
              <w:t>LIESTIK</w:t>
            </w:r>
            <w:r w:rsidRPr="00445970">
              <w:t>, T., T</w:t>
            </w:r>
            <w:r>
              <w:t>YLL</w:t>
            </w:r>
            <w:r w:rsidRPr="00445970">
              <w:t xml:space="preserve">, L. Collateral requirements for SME loans: empirical evidence from the Visegrad countries, </w:t>
            </w:r>
            <w:r w:rsidRPr="00445970">
              <w:rPr>
                <w:i/>
              </w:rPr>
              <w:t>Journal of Business Economics and Management,</w:t>
            </w:r>
            <w:r>
              <w:t xml:space="preserve"> 18:4, pp. 650-675. 2017. </w:t>
            </w:r>
            <w:r w:rsidRPr="00445970">
              <w:t>ISSN</w:t>
            </w:r>
            <w:r>
              <w:t xml:space="preserve"> </w:t>
            </w:r>
            <w:r w:rsidRPr="006A0CE1">
              <w:rPr>
                <w:color w:val="333333"/>
              </w:rPr>
              <w:t>1611-1699</w:t>
            </w:r>
            <w:r w:rsidRPr="006A0CE1">
              <w:t>.</w:t>
            </w:r>
            <w:r w:rsidRPr="00445970">
              <w:t xml:space="preserve"> (30%)</w:t>
            </w:r>
          </w:p>
          <w:p w:rsidR="00CA24D4" w:rsidRPr="00445970" w:rsidRDefault="00CA24D4" w:rsidP="00CA24D4">
            <w:pPr>
              <w:jc w:val="both"/>
            </w:pPr>
            <w:r>
              <w:t>BELAS, J.</w:t>
            </w:r>
            <w:r w:rsidRPr="00574EC5">
              <w:rPr>
                <w:color w:val="FF0000"/>
              </w:rPr>
              <w:t>,</w:t>
            </w:r>
            <w:r w:rsidRPr="00574EC5">
              <w:t xml:space="preserve"> </w:t>
            </w:r>
            <w:r>
              <w:t>RAHMAN, A.</w:t>
            </w:r>
            <w:r w:rsidRPr="00574EC5">
              <w:rPr>
                <w:color w:val="FF0000"/>
              </w:rPr>
              <w:t>,</w:t>
            </w:r>
            <w:r>
              <w:t xml:space="preserve"> RAHMAN, T.</w:t>
            </w:r>
            <w:r w:rsidRPr="00574EC5">
              <w:rPr>
                <w:color w:val="FF0000"/>
              </w:rPr>
              <w:t>,</w:t>
            </w:r>
            <w:r>
              <w:t xml:space="preserve"> SCHONFELD, J.</w:t>
            </w:r>
            <w:r w:rsidRPr="00574EC5">
              <w:t xml:space="preserve"> Financial Constraints on Innovative SMEs: Empirical Evidence from the Visegrad Countries. </w:t>
            </w:r>
            <w:r w:rsidRPr="00574EC5">
              <w:rPr>
                <w:i/>
              </w:rPr>
              <w:t>Inzinerine Ekonomika-Engineering Economics,</w:t>
            </w:r>
            <w:r>
              <w:t xml:space="preserve"> 28(5), pp. 552–563. 2017. ISSN </w:t>
            </w:r>
            <w:r w:rsidRPr="00D25362">
              <w:rPr>
                <w:bCs/>
                <w:iCs/>
              </w:rPr>
              <w:t>1392-2785</w:t>
            </w:r>
            <w:r>
              <w:t>. (30%)</w:t>
            </w:r>
          </w:p>
        </w:tc>
      </w:tr>
      <w:tr w:rsidR="00CA24D4" w:rsidTr="00CA24D4">
        <w:trPr>
          <w:trHeight w:val="218"/>
        </w:trPr>
        <w:tc>
          <w:tcPr>
            <w:tcW w:w="9859" w:type="dxa"/>
            <w:gridSpan w:val="11"/>
            <w:shd w:val="clear" w:color="auto" w:fill="F7CAAC"/>
          </w:tcPr>
          <w:p w:rsidR="00CA24D4" w:rsidRDefault="00CA24D4" w:rsidP="00CA24D4">
            <w:pPr>
              <w:rPr>
                <w:b/>
              </w:rPr>
            </w:pPr>
            <w:r>
              <w:rPr>
                <w:b/>
              </w:rPr>
              <w:t>Působení v zahraničí</w:t>
            </w:r>
          </w:p>
        </w:tc>
      </w:tr>
      <w:tr w:rsidR="00CA24D4" w:rsidTr="00CA24D4">
        <w:trPr>
          <w:trHeight w:val="328"/>
        </w:trPr>
        <w:tc>
          <w:tcPr>
            <w:tcW w:w="9859" w:type="dxa"/>
            <w:gridSpan w:val="11"/>
          </w:tcPr>
          <w:p w:rsidR="00CA24D4" w:rsidRPr="00611E2C" w:rsidRDefault="00CA24D4" w:rsidP="00CA24D4">
            <w:r>
              <w:lastRenderedPageBreak/>
              <w:t>Slovenská republika: Ekonomická univerzita Bratislava (1998-2010), PEVŠ Bratislava (2012-doteraz)</w:t>
            </w:r>
          </w:p>
        </w:tc>
      </w:tr>
      <w:tr w:rsidR="00CA24D4" w:rsidTr="00CA24D4">
        <w:trPr>
          <w:cantSplit/>
          <w:trHeight w:val="162"/>
        </w:trPr>
        <w:tc>
          <w:tcPr>
            <w:tcW w:w="2518" w:type="dxa"/>
            <w:shd w:val="clear" w:color="auto" w:fill="F7CAAC"/>
          </w:tcPr>
          <w:p w:rsidR="00CA24D4" w:rsidRDefault="00CA24D4" w:rsidP="00CA24D4">
            <w:pPr>
              <w:jc w:val="both"/>
              <w:rPr>
                <w:b/>
              </w:rPr>
            </w:pPr>
            <w:r>
              <w:rPr>
                <w:b/>
              </w:rPr>
              <w:t xml:space="preserve">Podpis </w:t>
            </w:r>
          </w:p>
        </w:tc>
        <w:tc>
          <w:tcPr>
            <w:tcW w:w="4536" w:type="dxa"/>
            <w:gridSpan w:val="5"/>
          </w:tcPr>
          <w:p w:rsidR="00CA24D4" w:rsidRDefault="00CA24D4" w:rsidP="00CA24D4">
            <w:pPr>
              <w:jc w:val="both"/>
            </w:pPr>
          </w:p>
        </w:tc>
        <w:tc>
          <w:tcPr>
            <w:tcW w:w="786" w:type="dxa"/>
            <w:gridSpan w:val="2"/>
            <w:shd w:val="clear" w:color="auto" w:fill="F7CAAC"/>
          </w:tcPr>
          <w:p w:rsidR="00CA24D4" w:rsidRDefault="00CA24D4" w:rsidP="00CA24D4">
            <w:pPr>
              <w:jc w:val="both"/>
            </w:pPr>
            <w:r>
              <w:rPr>
                <w:b/>
              </w:rPr>
              <w:t>datum</w:t>
            </w:r>
          </w:p>
        </w:tc>
        <w:tc>
          <w:tcPr>
            <w:tcW w:w="2019" w:type="dxa"/>
            <w:gridSpan w:val="3"/>
          </w:tcPr>
          <w:p w:rsidR="00CA24D4" w:rsidRDefault="00CA24D4" w:rsidP="00CA24D4">
            <w:pPr>
              <w:jc w:val="both"/>
            </w:pPr>
          </w:p>
        </w:tc>
      </w:tr>
    </w:tbl>
    <w:p w:rsidR="00203547" w:rsidRDefault="00203547"/>
    <w:p w:rsidR="00203547" w:rsidRDefault="0020354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4326E" w:rsidRPr="00C4326E" w:rsidTr="00FE2769">
        <w:tc>
          <w:tcPr>
            <w:tcW w:w="9859" w:type="dxa"/>
            <w:gridSpan w:val="11"/>
            <w:tcBorders>
              <w:bottom w:val="double" w:sz="4" w:space="0" w:color="auto"/>
            </w:tcBorders>
            <w:shd w:val="clear" w:color="auto" w:fill="BDD6EE"/>
          </w:tcPr>
          <w:p w:rsidR="00C4326E" w:rsidRPr="00C4326E" w:rsidRDefault="00C4326E" w:rsidP="00C4326E">
            <w:pPr>
              <w:jc w:val="both"/>
              <w:rPr>
                <w:b/>
                <w:sz w:val="28"/>
              </w:rPr>
            </w:pPr>
            <w:r w:rsidRPr="00C4326E">
              <w:rPr>
                <w:b/>
                <w:sz w:val="28"/>
              </w:rPr>
              <w:lastRenderedPageBreak/>
              <w:t>C-I – Personální zabezpečení</w:t>
            </w:r>
          </w:p>
        </w:tc>
      </w:tr>
      <w:tr w:rsidR="00C4326E" w:rsidRPr="00C4326E" w:rsidTr="00FE2769">
        <w:tc>
          <w:tcPr>
            <w:tcW w:w="2518" w:type="dxa"/>
            <w:tcBorders>
              <w:top w:val="double" w:sz="4" w:space="0" w:color="auto"/>
            </w:tcBorders>
            <w:shd w:val="clear" w:color="auto" w:fill="F7CAAC"/>
          </w:tcPr>
          <w:p w:rsidR="00C4326E" w:rsidRPr="00C4326E" w:rsidRDefault="00C4326E" w:rsidP="00C4326E">
            <w:pPr>
              <w:jc w:val="both"/>
              <w:rPr>
                <w:b/>
              </w:rPr>
            </w:pPr>
            <w:r w:rsidRPr="00C4326E">
              <w:rPr>
                <w:b/>
              </w:rPr>
              <w:t>Vysoká škola</w:t>
            </w:r>
          </w:p>
        </w:tc>
        <w:tc>
          <w:tcPr>
            <w:tcW w:w="7341" w:type="dxa"/>
            <w:gridSpan w:val="10"/>
          </w:tcPr>
          <w:p w:rsidR="00C4326E" w:rsidRPr="00C4326E" w:rsidRDefault="00C4326E" w:rsidP="00C4326E">
            <w:pPr>
              <w:jc w:val="both"/>
            </w:pPr>
            <w:r w:rsidRPr="00C4326E">
              <w:t>Univerzita Tomáše Bati ve Zlíně</w:t>
            </w:r>
          </w:p>
        </w:tc>
      </w:tr>
      <w:tr w:rsidR="00C4326E" w:rsidRPr="00C4326E" w:rsidTr="00FE2769">
        <w:tc>
          <w:tcPr>
            <w:tcW w:w="2518" w:type="dxa"/>
            <w:shd w:val="clear" w:color="auto" w:fill="F7CAAC"/>
          </w:tcPr>
          <w:p w:rsidR="00C4326E" w:rsidRPr="00C4326E" w:rsidRDefault="00C4326E" w:rsidP="00C4326E">
            <w:pPr>
              <w:jc w:val="both"/>
              <w:rPr>
                <w:b/>
              </w:rPr>
            </w:pPr>
            <w:r w:rsidRPr="00C4326E">
              <w:rPr>
                <w:b/>
              </w:rPr>
              <w:t>Součást vysoké školy</w:t>
            </w:r>
          </w:p>
        </w:tc>
        <w:tc>
          <w:tcPr>
            <w:tcW w:w="7341" w:type="dxa"/>
            <w:gridSpan w:val="10"/>
          </w:tcPr>
          <w:p w:rsidR="00C4326E" w:rsidRPr="00C4326E" w:rsidRDefault="00C4326E" w:rsidP="00C4326E">
            <w:pPr>
              <w:jc w:val="both"/>
            </w:pPr>
            <w:r w:rsidRPr="00C4326E">
              <w:t>Fakulta managementu a ekonomiky</w:t>
            </w:r>
          </w:p>
        </w:tc>
      </w:tr>
      <w:tr w:rsidR="00C4326E" w:rsidRPr="00C4326E" w:rsidTr="00FE2769">
        <w:tc>
          <w:tcPr>
            <w:tcW w:w="2518" w:type="dxa"/>
            <w:shd w:val="clear" w:color="auto" w:fill="F7CAAC"/>
          </w:tcPr>
          <w:p w:rsidR="00C4326E" w:rsidRPr="00C4326E" w:rsidRDefault="00C4326E" w:rsidP="00C4326E">
            <w:pPr>
              <w:jc w:val="both"/>
              <w:rPr>
                <w:b/>
              </w:rPr>
            </w:pPr>
            <w:r w:rsidRPr="00C4326E">
              <w:rPr>
                <w:b/>
              </w:rPr>
              <w:t>Název studijního programu</w:t>
            </w:r>
          </w:p>
        </w:tc>
        <w:tc>
          <w:tcPr>
            <w:tcW w:w="7341" w:type="dxa"/>
            <w:gridSpan w:val="10"/>
          </w:tcPr>
          <w:p w:rsidR="00C4326E" w:rsidRPr="00C4326E" w:rsidRDefault="00C4326E" w:rsidP="00C4326E">
            <w:pPr>
              <w:jc w:val="both"/>
            </w:pPr>
            <w:r w:rsidRPr="00C4326E">
              <w:t>Finance</w:t>
            </w:r>
          </w:p>
        </w:tc>
      </w:tr>
      <w:tr w:rsidR="00C4326E" w:rsidRPr="00C4326E" w:rsidTr="00FE2769">
        <w:tc>
          <w:tcPr>
            <w:tcW w:w="2518" w:type="dxa"/>
            <w:shd w:val="clear" w:color="auto" w:fill="F7CAAC"/>
          </w:tcPr>
          <w:p w:rsidR="00C4326E" w:rsidRPr="00C4326E" w:rsidRDefault="00C4326E" w:rsidP="00C4326E">
            <w:pPr>
              <w:jc w:val="both"/>
              <w:rPr>
                <w:b/>
              </w:rPr>
            </w:pPr>
            <w:r w:rsidRPr="00C4326E">
              <w:rPr>
                <w:b/>
              </w:rPr>
              <w:t>Jméno a příjmení</w:t>
            </w:r>
          </w:p>
        </w:tc>
        <w:tc>
          <w:tcPr>
            <w:tcW w:w="4536" w:type="dxa"/>
            <w:gridSpan w:val="5"/>
          </w:tcPr>
          <w:p w:rsidR="00C4326E" w:rsidRPr="00C4326E" w:rsidRDefault="00C4326E" w:rsidP="00C4326E">
            <w:pPr>
              <w:jc w:val="both"/>
            </w:pPr>
            <w:r w:rsidRPr="00C4326E">
              <w:t>Yurij BILAN</w:t>
            </w:r>
          </w:p>
        </w:tc>
        <w:tc>
          <w:tcPr>
            <w:tcW w:w="709" w:type="dxa"/>
            <w:shd w:val="clear" w:color="auto" w:fill="F7CAAC"/>
          </w:tcPr>
          <w:p w:rsidR="00C4326E" w:rsidRPr="00C4326E" w:rsidRDefault="00C4326E" w:rsidP="00C4326E">
            <w:pPr>
              <w:jc w:val="both"/>
              <w:rPr>
                <w:b/>
              </w:rPr>
            </w:pPr>
            <w:r w:rsidRPr="00C4326E">
              <w:rPr>
                <w:b/>
              </w:rPr>
              <w:t>Tituly</w:t>
            </w:r>
          </w:p>
        </w:tc>
        <w:tc>
          <w:tcPr>
            <w:tcW w:w="2096" w:type="dxa"/>
            <w:gridSpan w:val="4"/>
          </w:tcPr>
          <w:p w:rsidR="00C4326E" w:rsidRPr="00C4326E" w:rsidRDefault="00C4326E" w:rsidP="00C4326E">
            <w:pPr>
              <w:jc w:val="both"/>
            </w:pPr>
            <w:r w:rsidRPr="00C4326E">
              <w:t>doc. Ph.D.</w:t>
            </w:r>
          </w:p>
        </w:tc>
      </w:tr>
      <w:tr w:rsidR="00C4326E" w:rsidRPr="00C4326E" w:rsidTr="00FE2769">
        <w:tc>
          <w:tcPr>
            <w:tcW w:w="2518" w:type="dxa"/>
            <w:shd w:val="clear" w:color="auto" w:fill="F7CAAC"/>
          </w:tcPr>
          <w:p w:rsidR="00C4326E" w:rsidRPr="00C4326E" w:rsidRDefault="00C4326E" w:rsidP="00C4326E">
            <w:pPr>
              <w:jc w:val="both"/>
              <w:rPr>
                <w:b/>
              </w:rPr>
            </w:pPr>
            <w:r w:rsidRPr="00C4326E">
              <w:rPr>
                <w:b/>
              </w:rPr>
              <w:t>Rok narození</w:t>
            </w:r>
          </w:p>
        </w:tc>
        <w:tc>
          <w:tcPr>
            <w:tcW w:w="829" w:type="dxa"/>
          </w:tcPr>
          <w:p w:rsidR="00C4326E" w:rsidRPr="00C4326E" w:rsidRDefault="00C4326E" w:rsidP="00C4326E">
            <w:pPr>
              <w:jc w:val="both"/>
            </w:pPr>
            <w:r w:rsidRPr="00C4326E">
              <w:t>1978</w:t>
            </w:r>
          </w:p>
        </w:tc>
        <w:tc>
          <w:tcPr>
            <w:tcW w:w="1721" w:type="dxa"/>
            <w:shd w:val="clear" w:color="auto" w:fill="F7CAAC"/>
          </w:tcPr>
          <w:p w:rsidR="00C4326E" w:rsidRPr="00C4326E" w:rsidRDefault="00C4326E" w:rsidP="00C4326E">
            <w:pPr>
              <w:jc w:val="both"/>
              <w:rPr>
                <w:b/>
              </w:rPr>
            </w:pPr>
            <w:r w:rsidRPr="00C4326E">
              <w:rPr>
                <w:b/>
              </w:rPr>
              <w:t>typ vztahu k VŠ</w:t>
            </w:r>
          </w:p>
        </w:tc>
        <w:tc>
          <w:tcPr>
            <w:tcW w:w="992" w:type="dxa"/>
            <w:gridSpan w:val="2"/>
          </w:tcPr>
          <w:p w:rsidR="00C4326E" w:rsidRPr="00C4326E" w:rsidRDefault="00C4326E" w:rsidP="00C4326E">
            <w:pPr>
              <w:jc w:val="both"/>
            </w:pPr>
            <w:r w:rsidRPr="00C4326E">
              <w:t>pp</w:t>
            </w:r>
          </w:p>
        </w:tc>
        <w:tc>
          <w:tcPr>
            <w:tcW w:w="994" w:type="dxa"/>
            <w:shd w:val="clear" w:color="auto" w:fill="F7CAAC"/>
          </w:tcPr>
          <w:p w:rsidR="00C4326E" w:rsidRPr="00C4326E" w:rsidRDefault="00C4326E" w:rsidP="00C4326E">
            <w:pPr>
              <w:jc w:val="both"/>
              <w:rPr>
                <w:b/>
              </w:rPr>
            </w:pPr>
            <w:r w:rsidRPr="00C4326E">
              <w:rPr>
                <w:b/>
              </w:rPr>
              <w:t>rozsah</w:t>
            </w:r>
          </w:p>
        </w:tc>
        <w:tc>
          <w:tcPr>
            <w:tcW w:w="709" w:type="dxa"/>
          </w:tcPr>
          <w:p w:rsidR="00C4326E" w:rsidRPr="00C4326E" w:rsidRDefault="00C4326E" w:rsidP="00C4326E">
            <w:pPr>
              <w:jc w:val="both"/>
            </w:pPr>
            <w:r w:rsidRPr="00C4326E">
              <w:t>20</w:t>
            </w:r>
          </w:p>
        </w:tc>
        <w:tc>
          <w:tcPr>
            <w:tcW w:w="709" w:type="dxa"/>
            <w:gridSpan w:val="2"/>
            <w:shd w:val="clear" w:color="auto" w:fill="F7CAAC"/>
          </w:tcPr>
          <w:p w:rsidR="00C4326E" w:rsidRPr="00C4326E" w:rsidRDefault="00C4326E" w:rsidP="00C4326E">
            <w:pPr>
              <w:jc w:val="both"/>
              <w:rPr>
                <w:b/>
              </w:rPr>
            </w:pPr>
            <w:r w:rsidRPr="00C4326E">
              <w:rPr>
                <w:b/>
              </w:rPr>
              <w:t>do kdy</w:t>
            </w:r>
          </w:p>
        </w:tc>
        <w:tc>
          <w:tcPr>
            <w:tcW w:w="1387" w:type="dxa"/>
            <w:gridSpan w:val="2"/>
          </w:tcPr>
          <w:p w:rsidR="00C4326E" w:rsidRPr="00C4326E" w:rsidRDefault="00C4326E" w:rsidP="00C4326E">
            <w:pPr>
              <w:jc w:val="both"/>
            </w:pPr>
            <w:r w:rsidRPr="00C4326E">
              <w:t>08/2020</w:t>
            </w:r>
          </w:p>
        </w:tc>
      </w:tr>
      <w:tr w:rsidR="00C4326E" w:rsidRPr="00C4326E" w:rsidTr="00FE2769">
        <w:tc>
          <w:tcPr>
            <w:tcW w:w="5068" w:type="dxa"/>
            <w:gridSpan w:val="3"/>
            <w:shd w:val="clear" w:color="auto" w:fill="F7CAAC"/>
          </w:tcPr>
          <w:p w:rsidR="00C4326E" w:rsidRPr="00C4326E" w:rsidRDefault="00C4326E" w:rsidP="00C4326E">
            <w:pPr>
              <w:jc w:val="both"/>
              <w:rPr>
                <w:b/>
              </w:rPr>
            </w:pPr>
            <w:r w:rsidRPr="00C4326E">
              <w:rPr>
                <w:b/>
              </w:rPr>
              <w:t>Typ vztahu na součásti VŠ, která uskutečňuje st. program</w:t>
            </w:r>
          </w:p>
        </w:tc>
        <w:tc>
          <w:tcPr>
            <w:tcW w:w="992" w:type="dxa"/>
            <w:gridSpan w:val="2"/>
          </w:tcPr>
          <w:p w:rsidR="00C4326E" w:rsidRPr="00C4326E" w:rsidRDefault="00C4326E" w:rsidP="00C4326E">
            <w:pPr>
              <w:jc w:val="both"/>
            </w:pPr>
            <w:r w:rsidRPr="00C4326E">
              <w:t>pp</w:t>
            </w:r>
          </w:p>
        </w:tc>
        <w:tc>
          <w:tcPr>
            <w:tcW w:w="994" w:type="dxa"/>
            <w:shd w:val="clear" w:color="auto" w:fill="F7CAAC"/>
          </w:tcPr>
          <w:p w:rsidR="00C4326E" w:rsidRPr="00C4326E" w:rsidRDefault="00C4326E" w:rsidP="00C4326E">
            <w:pPr>
              <w:jc w:val="both"/>
              <w:rPr>
                <w:b/>
              </w:rPr>
            </w:pPr>
            <w:r w:rsidRPr="00C4326E">
              <w:rPr>
                <w:b/>
              </w:rPr>
              <w:t>rozsah</w:t>
            </w:r>
          </w:p>
        </w:tc>
        <w:tc>
          <w:tcPr>
            <w:tcW w:w="709" w:type="dxa"/>
          </w:tcPr>
          <w:p w:rsidR="00C4326E" w:rsidRPr="00C4326E" w:rsidRDefault="00C4326E" w:rsidP="00C4326E">
            <w:pPr>
              <w:jc w:val="both"/>
            </w:pPr>
            <w:r w:rsidRPr="00C4326E">
              <w:t>20</w:t>
            </w:r>
          </w:p>
        </w:tc>
        <w:tc>
          <w:tcPr>
            <w:tcW w:w="709" w:type="dxa"/>
            <w:gridSpan w:val="2"/>
            <w:shd w:val="clear" w:color="auto" w:fill="F7CAAC"/>
          </w:tcPr>
          <w:p w:rsidR="00C4326E" w:rsidRPr="00C4326E" w:rsidRDefault="00C4326E" w:rsidP="00C4326E">
            <w:pPr>
              <w:jc w:val="both"/>
              <w:rPr>
                <w:b/>
              </w:rPr>
            </w:pPr>
            <w:r w:rsidRPr="00C4326E">
              <w:rPr>
                <w:b/>
              </w:rPr>
              <w:t>do kdy</w:t>
            </w:r>
          </w:p>
        </w:tc>
        <w:tc>
          <w:tcPr>
            <w:tcW w:w="1387" w:type="dxa"/>
            <w:gridSpan w:val="2"/>
          </w:tcPr>
          <w:p w:rsidR="00C4326E" w:rsidRPr="00C4326E" w:rsidRDefault="00C4326E" w:rsidP="00C4326E">
            <w:pPr>
              <w:jc w:val="both"/>
            </w:pPr>
            <w:r w:rsidRPr="00C4326E">
              <w:t>08/2020</w:t>
            </w:r>
          </w:p>
        </w:tc>
      </w:tr>
      <w:tr w:rsidR="00C4326E" w:rsidRPr="00C4326E" w:rsidTr="00FE2769">
        <w:tc>
          <w:tcPr>
            <w:tcW w:w="6060" w:type="dxa"/>
            <w:gridSpan w:val="5"/>
            <w:shd w:val="clear" w:color="auto" w:fill="F7CAAC"/>
          </w:tcPr>
          <w:p w:rsidR="00C4326E" w:rsidRPr="00C4326E" w:rsidRDefault="00C4326E" w:rsidP="00C4326E">
            <w:pPr>
              <w:jc w:val="both"/>
            </w:pPr>
            <w:r w:rsidRPr="00C4326E">
              <w:rPr>
                <w:b/>
              </w:rPr>
              <w:t>Další současná působení jako akademický pracovník na jiných VŠ</w:t>
            </w:r>
          </w:p>
        </w:tc>
        <w:tc>
          <w:tcPr>
            <w:tcW w:w="1703" w:type="dxa"/>
            <w:gridSpan w:val="2"/>
            <w:shd w:val="clear" w:color="auto" w:fill="F7CAAC"/>
          </w:tcPr>
          <w:p w:rsidR="00C4326E" w:rsidRPr="00C4326E" w:rsidRDefault="00C4326E" w:rsidP="00C4326E">
            <w:pPr>
              <w:jc w:val="both"/>
              <w:rPr>
                <w:b/>
              </w:rPr>
            </w:pPr>
            <w:r w:rsidRPr="00C4326E">
              <w:rPr>
                <w:b/>
              </w:rPr>
              <w:t xml:space="preserve">typ prac. </w:t>
            </w:r>
            <w:proofErr w:type="gramStart"/>
            <w:r w:rsidRPr="00C4326E">
              <w:rPr>
                <w:b/>
              </w:rPr>
              <w:t>vztahu</w:t>
            </w:r>
            <w:proofErr w:type="gramEnd"/>
          </w:p>
        </w:tc>
        <w:tc>
          <w:tcPr>
            <w:tcW w:w="2096" w:type="dxa"/>
            <w:gridSpan w:val="4"/>
            <w:shd w:val="clear" w:color="auto" w:fill="F7CAAC"/>
          </w:tcPr>
          <w:p w:rsidR="00C4326E" w:rsidRPr="00C4326E" w:rsidRDefault="00C4326E" w:rsidP="00C4326E">
            <w:pPr>
              <w:jc w:val="both"/>
              <w:rPr>
                <w:b/>
              </w:rPr>
            </w:pPr>
            <w:r w:rsidRPr="00C4326E">
              <w:rPr>
                <w:b/>
              </w:rPr>
              <w:t>rozsah</w:t>
            </w:r>
          </w:p>
        </w:tc>
      </w:tr>
      <w:tr w:rsidR="00C4326E" w:rsidRPr="00C4326E" w:rsidTr="00FE2769">
        <w:tc>
          <w:tcPr>
            <w:tcW w:w="6060" w:type="dxa"/>
            <w:gridSpan w:val="5"/>
          </w:tcPr>
          <w:p w:rsidR="00C4326E" w:rsidRPr="00C4326E" w:rsidRDefault="00C4326E" w:rsidP="00C4326E">
            <w:pPr>
              <w:jc w:val="both"/>
            </w:pPr>
            <w:r w:rsidRPr="00C4326E">
              <w:t>University of Szczecin Poland, Department of Microeconomics</w:t>
            </w:r>
          </w:p>
        </w:tc>
        <w:tc>
          <w:tcPr>
            <w:tcW w:w="1703" w:type="dxa"/>
            <w:gridSpan w:val="2"/>
          </w:tcPr>
          <w:p w:rsidR="00C4326E" w:rsidRPr="00C4326E" w:rsidRDefault="00C4326E" w:rsidP="00C4326E">
            <w:pPr>
              <w:jc w:val="both"/>
            </w:pPr>
            <w:r>
              <w:t>pp</w:t>
            </w:r>
          </w:p>
        </w:tc>
        <w:tc>
          <w:tcPr>
            <w:tcW w:w="2096" w:type="dxa"/>
            <w:gridSpan w:val="4"/>
          </w:tcPr>
          <w:p w:rsidR="00C4326E" w:rsidRPr="00C4326E" w:rsidRDefault="00C4326E" w:rsidP="00C4326E">
            <w:pPr>
              <w:jc w:val="both"/>
            </w:pPr>
            <w:r>
              <w:t>40</w:t>
            </w:r>
          </w:p>
        </w:tc>
      </w:tr>
      <w:tr w:rsidR="00C4326E" w:rsidRPr="00C4326E" w:rsidTr="00FE2769">
        <w:tc>
          <w:tcPr>
            <w:tcW w:w="6060" w:type="dxa"/>
            <w:gridSpan w:val="5"/>
          </w:tcPr>
          <w:p w:rsidR="00C4326E" w:rsidRPr="00C4326E" w:rsidRDefault="00C4326E" w:rsidP="00C4326E">
            <w:pPr>
              <w:jc w:val="both"/>
            </w:pPr>
          </w:p>
        </w:tc>
        <w:tc>
          <w:tcPr>
            <w:tcW w:w="1703" w:type="dxa"/>
            <w:gridSpan w:val="2"/>
          </w:tcPr>
          <w:p w:rsidR="00C4326E" w:rsidRPr="00C4326E" w:rsidRDefault="00C4326E" w:rsidP="00C4326E">
            <w:pPr>
              <w:jc w:val="both"/>
            </w:pPr>
          </w:p>
        </w:tc>
        <w:tc>
          <w:tcPr>
            <w:tcW w:w="2096" w:type="dxa"/>
            <w:gridSpan w:val="4"/>
          </w:tcPr>
          <w:p w:rsidR="00C4326E" w:rsidRPr="00C4326E" w:rsidRDefault="00C4326E" w:rsidP="00C4326E">
            <w:pPr>
              <w:jc w:val="both"/>
            </w:pPr>
          </w:p>
        </w:tc>
      </w:tr>
      <w:tr w:rsidR="00C4326E" w:rsidRPr="00C4326E" w:rsidTr="00FE2769">
        <w:tc>
          <w:tcPr>
            <w:tcW w:w="6060" w:type="dxa"/>
            <w:gridSpan w:val="5"/>
          </w:tcPr>
          <w:p w:rsidR="00C4326E" w:rsidRPr="00C4326E" w:rsidRDefault="00C4326E" w:rsidP="00C4326E">
            <w:pPr>
              <w:jc w:val="both"/>
            </w:pPr>
          </w:p>
        </w:tc>
        <w:tc>
          <w:tcPr>
            <w:tcW w:w="1703" w:type="dxa"/>
            <w:gridSpan w:val="2"/>
          </w:tcPr>
          <w:p w:rsidR="00C4326E" w:rsidRPr="00C4326E" w:rsidRDefault="00C4326E" w:rsidP="00C4326E">
            <w:pPr>
              <w:jc w:val="both"/>
            </w:pPr>
          </w:p>
        </w:tc>
        <w:tc>
          <w:tcPr>
            <w:tcW w:w="2096" w:type="dxa"/>
            <w:gridSpan w:val="4"/>
          </w:tcPr>
          <w:p w:rsidR="00C4326E" w:rsidRPr="00C4326E" w:rsidRDefault="00C4326E" w:rsidP="00C4326E">
            <w:pPr>
              <w:jc w:val="both"/>
            </w:pPr>
          </w:p>
        </w:tc>
      </w:tr>
      <w:tr w:rsidR="00C4326E" w:rsidRPr="00C4326E" w:rsidTr="00FE2769">
        <w:tc>
          <w:tcPr>
            <w:tcW w:w="9859" w:type="dxa"/>
            <w:gridSpan w:val="11"/>
            <w:shd w:val="clear" w:color="auto" w:fill="F7CAAC"/>
          </w:tcPr>
          <w:p w:rsidR="00C4326E" w:rsidRPr="00C4326E" w:rsidRDefault="00C4326E" w:rsidP="00C4326E">
            <w:pPr>
              <w:jc w:val="both"/>
            </w:pPr>
            <w:r w:rsidRPr="00C4326E">
              <w:rPr>
                <w:b/>
              </w:rPr>
              <w:t>Předměty příslušného studijního programu a způsob zapojení do jejich výuky, příp. další zapojení do uskutečňování studijního programu</w:t>
            </w:r>
          </w:p>
        </w:tc>
      </w:tr>
      <w:tr w:rsidR="00C4326E" w:rsidRPr="00C4326E" w:rsidTr="00FE2769">
        <w:trPr>
          <w:trHeight w:val="338"/>
        </w:trPr>
        <w:tc>
          <w:tcPr>
            <w:tcW w:w="9859" w:type="dxa"/>
            <w:gridSpan w:val="11"/>
            <w:tcBorders>
              <w:top w:val="nil"/>
            </w:tcBorders>
          </w:tcPr>
          <w:p w:rsidR="00C4326E" w:rsidRPr="00C4326E" w:rsidRDefault="00C4326E" w:rsidP="00C4326E">
            <w:r w:rsidRPr="00C4326E">
              <w:t>Školitel</w:t>
            </w:r>
          </w:p>
          <w:p w:rsidR="00C4326E" w:rsidRPr="00C4326E" w:rsidRDefault="00C4326E" w:rsidP="00C4326E">
            <w:pPr>
              <w:jc w:val="both"/>
            </w:pPr>
          </w:p>
        </w:tc>
      </w:tr>
      <w:tr w:rsidR="00C4326E" w:rsidRPr="00C4326E" w:rsidTr="00FE2769">
        <w:tc>
          <w:tcPr>
            <w:tcW w:w="9859" w:type="dxa"/>
            <w:gridSpan w:val="11"/>
            <w:shd w:val="clear" w:color="auto" w:fill="F7CAAC"/>
          </w:tcPr>
          <w:p w:rsidR="00C4326E" w:rsidRPr="00C4326E" w:rsidRDefault="00C4326E" w:rsidP="00C4326E">
            <w:pPr>
              <w:jc w:val="both"/>
            </w:pPr>
            <w:r w:rsidRPr="00C4326E">
              <w:rPr>
                <w:b/>
              </w:rPr>
              <w:t xml:space="preserve">Údaje o vzdělání na VŠ </w:t>
            </w:r>
          </w:p>
        </w:tc>
      </w:tr>
      <w:tr w:rsidR="00C4326E" w:rsidRPr="00C4326E" w:rsidTr="00FE2769">
        <w:trPr>
          <w:trHeight w:val="603"/>
        </w:trPr>
        <w:tc>
          <w:tcPr>
            <w:tcW w:w="9859" w:type="dxa"/>
            <w:gridSpan w:val="11"/>
          </w:tcPr>
          <w:p w:rsidR="00C4326E" w:rsidRPr="00C4326E" w:rsidRDefault="00C4326E" w:rsidP="00C4326E">
            <w:pPr>
              <w:overflowPunct w:val="0"/>
              <w:autoSpaceDE w:val="0"/>
              <w:autoSpaceDN w:val="0"/>
              <w:adjustRightInd w:val="0"/>
              <w:contextualSpacing/>
            </w:pPr>
            <w:r w:rsidRPr="00C4326E">
              <w:rPr>
                <w:b/>
              </w:rPr>
              <w:t>2006</w:t>
            </w:r>
            <w:r w:rsidRPr="00C4326E">
              <w:t xml:space="preserve"> – University of Szczecin, obor Economics (</w:t>
            </w:r>
            <w:r w:rsidRPr="00C4326E">
              <w:rPr>
                <w:b/>
              </w:rPr>
              <w:t>Ph.D.</w:t>
            </w:r>
            <w:r w:rsidRPr="00C4326E">
              <w:t>)</w:t>
            </w:r>
          </w:p>
          <w:p w:rsidR="00C4326E" w:rsidRPr="00C4326E" w:rsidRDefault="00C4326E" w:rsidP="00C4326E">
            <w:pPr>
              <w:overflowPunct w:val="0"/>
              <w:autoSpaceDE w:val="0"/>
              <w:autoSpaceDN w:val="0"/>
              <w:adjustRightInd w:val="0"/>
            </w:pPr>
            <w:r w:rsidRPr="00C4326E">
              <w:rPr>
                <w:b/>
              </w:rPr>
              <w:t>2000</w:t>
            </w:r>
            <w:r w:rsidRPr="00C4326E">
              <w:t xml:space="preserve"> - University of Szczecin, obor Economics (</w:t>
            </w:r>
            <w:r w:rsidRPr="00C4326E">
              <w:rPr>
                <w:b/>
              </w:rPr>
              <w:t>Ing.</w:t>
            </w:r>
            <w:r w:rsidRPr="00C4326E">
              <w:t>)</w:t>
            </w:r>
          </w:p>
        </w:tc>
      </w:tr>
      <w:tr w:rsidR="00C4326E" w:rsidRPr="00C4326E" w:rsidTr="00FE2769">
        <w:tc>
          <w:tcPr>
            <w:tcW w:w="9859" w:type="dxa"/>
            <w:gridSpan w:val="11"/>
            <w:shd w:val="clear" w:color="auto" w:fill="F7CAAC"/>
          </w:tcPr>
          <w:p w:rsidR="00C4326E" w:rsidRPr="00C4326E" w:rsidRDefault="00C4326E" w:rsidP="00C4326E">
            <w:pPr>
              <w:jc w:val="both"/>
              <w:rPr>
                <w:b/>
              </w:rPr>
            </w:pPr>
            <w:r w:rsidRPr="00C4326E">
              <w:rPr>
                <w:b/>
              </w:rPr>
              <w:t>Údaje o odborném působení od absolvování VŠ</w:t>
            </w:r>
          </w:p>
        </w:tc>
      </w:tr>
      <w:tr w:rsidR="00C4326E" w:rsidRPr="00C4326E" w:rsidTr="00FE2769">
        <w:trPr>
          <w:trHeight w:val="1736"/>
        </w:trPr>
        <w:tc>
          <w:tcPr>
            <w:tcW w:w="9859" w:type="dxa"/>
            <w:gridSpan w:val="11"/>
          </w:tcPr>
          <w:p w:rsidR="00C4326E" w:rsidRPr="00C4326E" w:rsidRDefault="00C4326E" w:rsidP="00C4326E">
            <w:pPr>
              <w:tabs>
                <w:tab w:val="left" w:pos="2127"/>
              </w:tabs>
              <w:autoSpaceDE w:val="0"/>
              <w:autoSpaceDN w:val="0"/>
              <w:adjustRightInd w:val="0"/>
            </w:pPr>
            <w:r w:rsidRPr="00C4326E">
              <w:rPr>
                <w:b/>
              </w:rPr>
              <w:t>2003-2007</w:t>
            </w:r>
            <w:r w:rsidRPr="00C4326E">
              <w:t xml:space="preserve"> – Ukrainian-Polish Institute of Social and Informational Technology (TISIT), přednášející</w:t>
            </w:r>
          </w:p>
          <w:p w:rsidR="00C4326E" w:rsidRPr="00C4326E" w:rsidRDefault="00C4326E" w:rsidP="00C4326E">
            <w:pPr>
              <w:jc w:val="both"/>
            </w:pPr>
            <w:r w:rsidRPr="00C4326E">
              <w:rPr>
                <w:b/>
              </w:rPr>
              <w:t>2006-2009</w:t>
            </w:r>
            <w:r w:rsidRPr="00C4326E">
              <w:t xml:space="preserve"> – Kyiv National University of Technologies and Design, Ukraine, Marketing Department, docent</w:t>
            </w:r>
          </w:p>
          <w:p w:rsidR="00C4326E" w:rsidRPr="00C4326E" w:rsidRDefault="00C4326E" w:rsidP="00C4326E">
            <w:pPr>
              <w:jc w:val="both"/>
            </w:pPr>
            <w:r w:rsidRPr="00C4326E">
              <w:rPr>
                <w:b/>
              </w:rPr>
              <w:t>2006-dosud</w:t>
            </w:r>
            <w:r w:rsidRPr="00C4326E">
              <w:t xml:space="preserve"> – prezident neziskové organizace „Centre of Sociologies Research“ Ternopil</w:t>
            </w:r>
          </w:p>
          <w:p w:rsidR="00C4326E" w:rsidRPr="00C4326E" w:rsidRDefault="00C4326E" w:rsidP="00C4326E">
            <w:pPr>
              <w:tabs>
                <w:tab w:val="left" w:pos="2127"/>
              </w:tabs>
              <w:autoSpaceDE w:val="0"/>
              <w:autoSpaceDN w:val="0"/>
              <w:adjustRightInd w:val="0"/>
            </w:pPr>
            <w:r w:rsidRPr="00C4326E">
              <w:rPr>
                <w:b/>
              </w:rPr>
              <w:t>2008-dosud</w:t>
            </w:r>
            <w:r w:rsidRPr="00C4326E">
              <w:t xml:space="preserve"> – Scientific Papers „Economics&amp;Sociology“ – šéfredaktor</w:t>
            </w:r>
          </w:p>
          <w:p w:rsidR="00C4326E" w:rsidRPr="00C4326E" w:rsidRDefault="00C4326E" w:rsidP="00C4326E">
            <w:pPr>
              <w:tabs>
                <w:tab w:val="left" w:pos="2127"/>
              </w:tabs>
              <w:autoSpaceDE w:val="0"/>
              <w:autoSpaceDN w:val="0"/>
              <w:adjustRightInd w:val="0"/>
            </w:pPr>
            <w:r w:rsidRPr="00C4326E">
              <w:rPr>
                <w:b/>
              </w:rPr>
              <w:t>2008-dosud</w:t>
            </w:r>
            <w:r w:rsidRPr="00C4326E">
              <w:t xml:space="preserve"> – Journal of Interenational Studies – zástupce šéfredaktora</w:t>
            </w:r>
          </w:p>
          <w:p w:rsidR="00C4326E" w:rsidRPr="00C4326E" w:rsidRDefault="00C4326E" w:rsidP="00C4326E">
            <w:pPr>
              <w:tabs>
                <w:tab w:val="left" w:pos="2127"/>
              </w:tabs>
              <w:autoSpaceDE w:val="0"/>
              <w:autoSpaceDN w:val="0"/>
              <w:adjustRightInd w:val="0"/>
            </w:pPr>
            <w:r w:rsidRPr="00C4326E">
              <w:rPr>
                <w:b/>
              </w:rPr>
              <w:t>2009-dosud</w:t>
            </w:r>
            <w:r w:rsidRPr="00C4326E">
              <w:t xml:space="preserve"> – University of Szczecin Poland, Department of Microeconomics, přednášející</w:t>
            </w:r>
          </w:p>
          <w:p w:rsidR="00C4326E" w:rsidRPr="00C4326E" w:rsidRDefault="00C4326E" w:rsidP="00C4326E">
            <w:pPr>
              <w:tabs>
                <w:tab w:val="left" w:pos="2127"/>
              </w:tabs>
              <w:autoSpaceDE w:val="0"/>
              <w:autoSpaceDN w:val="0"/>
              <w:adjustRightInd w:val="0"/>
            </w:pPr>
            <w:r w:rsidRPr="00C4326E">
              <w:rPr>
                <w:b/>
              </w:rPr>
              <w:t>2016-dosud</w:t>
            </w:r>
            <w:r w:rsidRPr="00C4326E">
              <w:t xml:space="preserve"> - </w:t>
            </w:r>
            <w:r w:rsidRPr="00C4326E">
              <w:rPr>
                <w:color w:val="000000"/>
                <w:szCs w:val="24"/>
              </w:rPr>
              <w:t>UTB ve Zlíně, Fakulta managementu a ekonomiky, vědecko-výzkumný pracovník</w:t>
            </w:r>
          </w:p>
        </w:tc>
      </w:tr>
      <w:tr w:rsidR="00C4326E" w:rsidRPr="00C4326E" w:rsidTr="00FE2769">
        <w:trPr>
          <w:trHeight w:val="250"/>
        </w:trPr>
        <w:tc>
          <w:tcPr>
            <w:tcW w:w="9859" w:type="dxa"/>
            <w:gridSpan w:val="11"/>
            <w:shd w:val="clear" w:color="auto" w:fill="F7CAAC"/>
          </w:tcPr>
          <w:p w:rsidR="00C4326E" w:rsidRPr="00C4326E" w:rsidRDefault="00C4326E" w:rsidP="00C4326E">
            <w:pPr>
              <w:jc w:val="both"/>
            </w:pPr>
            <w:r w:rsidRPr="00C4326E">
              <w:rPr>
                <w:b/>
              </w:rPr>
              <w:t>Zkušenosti s vedením kvalifikačních a rigorózních prací</w:t>
            </w:r>
          </w:p>
        </w:tc>
      </w:tr>
      <w:tr w:rsidR="00C4326E" w:rsidRPr="00C4326E" w:rsidTr="00FE2769">
        <w:trPr>
          <w:trHeight w:val="729"/>
        </w:trPr>
        <w:tc>
          <w:tcPr>
            <w:tcW w:w="9859" w:type="dxa"/>
            <w:gridSpan w:val="11"/>
          </w:tcPr>
          <w:p w:rsidR="00C4326E" w:rsidRPr="00C4326E" w:rsidRDefault="00C4326E" w:rsidP="00C4326E">
            <w:pPr>
              <w:jc w:val="both"/>
            </w:pPr>
            <w:r w:rsidRPr="00C4326E">
              <w:t>Počet vedených bakalářských prací – 0</w:t>
            </w:r>
          </w:p>
          <w:p w:rsidR="00C4326E" w:rsidRPr="00C4326E" w:rsidRDefault="00C4326E" w:rsidP="00C4326E">
            <w:pPr>
              <w:jc w:val="both"/>
            </w:pPr>
            <w:r w:rsidRPr="00C4326E">
              <w:t>Počet vedených diplomových prací – 0</w:t>
            </w:r>
          </w:p>
          <w:p w:rsidR="00C4326E" w:rsidRPr="00C4326E" w:rsidRDefault="00C4326E" w:rsidP="00C4326E">
            <w:pPr>
              <w:jc w:val="both"/>
            </w:pPr>
            <w:r w:rsidRPr="00C4326E">
              <w:t xml:space="preserve">Počet vedených disertačních prací – 1 </w:t>
            </w:r>
          </w:p>
        </w:tc>
      </w:tr>
      <w:tr w:rsidR="00C4326E" w:rsidRPr="00C4326E" w:rsidTr="00FE2769">
        <w:trPr>
          <w:cantSplit/>
        </w:trPr>
        <w:tc>
          <w:tcPr>
            <w:tcW w:w="3347" w:type="dxa"/>
            <w:gridSpan w:val="2"/>
            <w:tcBorders>
              <w:top w:val="single" w:sz="12" w:space="0" w:color="auto"/>
            </w:tcBorders>
            <w:shd w:val="clear" w:color="auto" w:fill="F7CAAC"/>
          </w:tcPr>
          <w:p w:rsidR="00C4326E" w:rsidRPr="00C4326E" w:rsidRDefault="00C4326E" w:rsidP="00C4326E">
            <w:pPr>
              <w:jc w:val="both"/>
            </w:pPr>
            <w:r w:rsidRPr="00C4326E">
              <w:rPr>
                <w:b/>
              </w:rPr>
              <w:t xml:space="preserve">Obor habilitačního řízení </w:t>
            </w:r>
          </w:p>
        </w:tc>
        <w:tc>
          <w:tcPr>
            <w:tcW w:w="2245" w:type="dxa"/>
            <w:gridSpan w:val="2"/>
            <w:tcBorders>
              <w:top w:val="single" w:sz="12" w:space="0" w:color="auto"/>
            </w:tcBorders>
            <w:shd w:val="clear" w:color="auto" w:fill="F7CAAC"/>
          </w:tcPr>
          <w:p w:rsidR="00C4326E" w:rsidRPr="00C4326E" w:rsidRDefault="00C4326E" w:rsidP="00C4326E">
            <w:pPr>
              <w:jc w:val="both"/>
            </w:pPr>
            <w:r w:rsidRPr="00C4326E">
              <w:rPr>
                <w:b/>
              </w:rPr>
              <w:t>Rok udělení hodnosti</w:t>
            </w:r>
          </w:p>
        </w:tc>
        <w:tc>
          <w:tcPr>
            <w:tcW w:w="2248" w:type="dxa"/>
            <w:gridSpan w:val="4"/>
            <w:tcBorders>
              <w:top w:val="single" w:sz="12" w:space="0" w:color="auto"/>
              <w:right w:val="single" w:sz="12" w:space="0" w:color="auto"/>
            </w:tcBorders>
            <w:shd w:val="clear" w:color="auto" w:fill="F7CAAC"/>
          </w:tcPr>
          <w:p w:rsidR="00C4326E" w:rsidRPr="00C4326E" w:rsidRDefault="00C4326E" w:rsidP="00C4326E">
            <w:pPr>
              <w:jc w:val="both"/>
            </w:pPr>
            <w:r w:rsidRPr="00C4326E">
              <w:rPr>
                <w:b/>
              </w:rPr>
              <w:t>Řízení konáno na VŠ</w:t>
            </w:r>
          </w:p>
        </w:tc>
        <w:tc>
          <w:tcPr>
            <w:tcW w:w="2019" w:type="dxa"/>
            <w:gridSpan w:val="3"/>
            <w:tcBorders>
              <w:top w:val="single" w:sz="12" w:space="0" w:color="auto"/>
              <w:left w:val="single" w:sz="12" w:space="0" w:color="auto"/>
            </w:tcBorders>
            <w:shd w:val="clear" w:color="auto" w:fill="F7CAAC"/>
          </w:tcPr>
          <w:p w:rsidR="00C4326E" w:rsidRPr="00C4326E" w:rsidRDefault="00C4326E" w:rsidP="00C4326E">
            <w:pPr>
              <w:jc w:val="both"/>
              <w:rPr>
                <w:b/>
              </w:rPr>
            </w:pPr>
            <w:r w:rsidRPr="00C4326E">
              <w:rPr>
                <w:b/>
              </w:rPr>
              <w:t>Ohlasy publikací</w:t>
            </w:r>
          </w:p>
        </w:tc>
      </w:tr>
      <w:tr w:rsidR="00C4326E" w:rsidRPr="00C4326E" w:rsidTr="00FE2769">
        <w:trPr>
          <w:cantSplit/>
        </w:trPr>
        <w:tc>
          <w:tcPr>
            <w:tcW w:w="3347" w:type="dxa"/>
            <w:gridSpan w:val="2"/>
          </w:tcPr>
          <w:p w:rsidR="00C4326E" w:rsidRPr="00C4326E" w:rsidRDefault="00C4326E" w:rsidP="00C4326E">
            <w:pPr>
              <w:jc w:val="both"/>
            </w:pPr>
            <w:r w:rsidRPr="00C4326E">
              <w:t>Management a ekonomika podniku</w:t>
            </w:r>
          </w:p>
        </w:tc>
        <w:tc>
          <w:tcPr>
            <w:tcW w:w="2245" w:type="dxa"/>
            <w:gridSpan w:val="2"/>
          </w:tcPr>
          <w:p w:rsidR="00C4326E" w:rsidRPr="00C4326E" w:rsidRDefault="00C4326E" w:rsidP="00C4326E">
            <w:pPr>
              <w:jc w:val="both"/>
            </w:pPr>
            <w:r w:rsidRPr="00C4326E">
              <w:t>2016</w:t>
            </w:r>
          </w:p>
        </w:tc>
        <w:tc>
          <w:tcPr>
            <w:tcW w:w="2248" w:type="dxa"/>
            <w:gridSpan w:val="4"/>
            <w:tcBorders>
              <w:right w:val="single" w:sz="12" w:space="0" w:color="auto"/>
            </w:tcBorders>
          </w:tcPr>
          <w:p w:rsidR="00C4326E" w:rsidRPr="00C4326E" w:rsidRDefault="00C4326E" w:rsidP="00C4326E">
            <w:pPr>
              <w:jc w:val="both"/>
            </w:pPr>
            <w:r w:rsidRPr="00C4326E">
              <w:t>UTB ve Zlíně</w:t>
            </w:r>
          </w:p>
        </w:tc>
        <w:tc>
          <w:tcPr>
            <w:tcW w:w="632" w:type="dxa"/>
            <w:tcBorders>
              <w:left w:val="single" w:sz="12" w:space="0" w:color="auto"/>
            </w:tcBorders>
            <w:shd w:val="clear" w:color="auto" w:fill="F7CAAC"/>
          </w:tcPr>
          <w:p w:rsidR="00C4326E" w:rsidRPr="00C4326E" w:rsidRDefault="00C4326E" w:rsidP="00C4326E">
            <w:pPr>
              <w:jc w:val="both"/>
            </w:pPr>
            <w:r w:rsidRPr="00C4326E">
              <w:rPr>
                <w:b/>
              </w:rPr>
              <w:t>WOS</w:t>
            </w:r>
          </w:p>
        </w:tc>
        <w:tc>
          <w:tcPr>
            <w:tcW w:w="693" w:type="dxa"/>
            <w:shd w:val="clear" w:color="auto" w:fill="F7CAAC"/>
          </w:tcPr>
          <w:p w:rsidR="00C4326E" w:rsidRPr="00C4326E" w:rsidRDefault="00C4326E" w:rsidP="00C4326E">
            <w:pPr>
              <w:jc w:val="both"/>
              <w:rPr>
                <w:sz w:val="18"/>
              </w:rPr>
            </w:pPr>
            <w:r w:rsidRPr="00C4326E">
              <w:rPr>
                <w:b/>
                <w:sz w:val="18"/>
              </w:rPr>
              <w:t>Scopus</w:t>
            </w:r>
          </w:p>
        </w:tc>
        <w:tc>
          <w:tcPr>
            <w:tcW w:w="694" w:type="dxa"/>
            <w:shd w:val="clear" w:color="auto" w:fill="F7CAAC"/>
          </w:tcPr>
          <w:p w:rsidR="00C4326E" w:rsidRPr="00C4326E" w:rsidRDefault="00C4326E" w:rsidP="00C4326E">
            <w:pPr>
              <w:jc w:val="both"/>
            </w:pPr>
            <w:r w:rsidRPr="00C4326E">
              <w:rPr>
                <w:b/>
                <w:sz w:val="18"/>
              </w:rPr>
              <w:t>ostatní</w:t>
            </w:r>
          </w:p>
        </w:tc>
      </w:tr>
      <w:tr w:rsidR="00C4326E" w:rsidRPr="00C4326E" w:rsidTr="00FE2769">
        <w:trPr>
          <w:cantSplit/>
          <w:trHeight w:val="70"/>
        </w:trPr>
        <w:tc>
          <w:tcPr>
            <w:tcW w:w="3347" w:type="dxa"/>
            <w:gridSpan w:val="2"/>
            <w:shd w:val="clear" w:color="auto" w:fill="F7CAAC"/>
          </w:tcPr>
          <w:p w:rsidR="00C4326E" w:rsidRPr="00C4326E" w:rsidRDefault="00C4326E" w:rsidP="00C4326E">
            <w:pPr>
              <w:jc w:val="both"/>
            </w:pPr>
            <w:r w:rsidRPr="00C4326E">
              <w:rPr>
                <w:b/>
              </w:rPr>
              <w:t>Obor jmenovacího řízení</w:t>
            </w:r>
          </w:p>
        </w:tc>
        <w:tc>
          <w:tcPr>
            <w:tcW w:w="2245" w:type="dxa"/>
            <w:gridSpan w:val="2"/>
            <w:shd w:val="clear" w:color="auto" w:fill="F7CAAC"/>
          </w:tcPr>
          <w:p w:rsidR="00C4326E" w:rsidRPr="00C4326E" w:rsidRDefault="00C4326E" w:rsidP="00C4326E">
            <w:pPr>
              <w:jc w:val="both"/>
            </w:pPr>
            <w:r w:rsidRPr="00C4326E">
              <w:rPr>
                <w:b/>
              </w:rPr>
              <w:t>Rok udělení hodnosti</w:t>
            </w:r>
          </w:p>
        </w:tc>
        <w:tc>
          <w:tcPr>
            <w:tcW w:w="2248" w:type="dxa"/>
            <w:gridSpan w:val="4"/>
            <w:tcBorders>
              <w:right w:val="single" w:sz="12" w:space="0" w:color="auto"/>
            </w:tcBorders>
            <w:shd w:val="clear" w:color="auto" w:fill="F7CAAC"/>
          </w:tcPr>
          <w:p w:rsidR="00C4326E" w:rsidRPr="00C4326E" w:rsidRDefault="00C4326E" w:rsidP="00C4326E">
            <w:pPr>
              <w:jc w:val="both"/>
            </w:pPr>
            <w:r w:rsidRPr="00C4326E">
              <w:rPr>
                <w:b/>
              </w:rPr>
              <w:t>Řízení konáno na VŠ</w:t>
            </w:r>
          </w:p>
        </w:tc>
        <w:tc>
          <w:tcPr>
            <w:tcW w:w="632" w:type="dxa"/>
            <w:vMerge w:val="restart"/>
            <w:tcBorders>
              <w:left w:val="single" w:sz="12" w:space="0" w:color="auto"/>
            </w:tcBorders>
          </w:tcPr>
          <w:p w:rsidR="00C4326E" w:rsidRPr="00C4326E" w:rsidRDefault="00C4326E" w:rsidP="00C4326E">
            <w:pPr>
              <w:jc w:val="both"/>
              <w:rPr>
                <w:b/>
              </w:rPr>
            </w:pPr>
            <w:r w:rsidRPr="00C4326E">
              <w:rPr>
                <w:b/>
              </w:rPr>
              <w:t>227</w:t>
            </w:r>
          </w:p>
        </w:tc>
        <w:tc>
          <w:tcPr>
            <w:tcW w:w="693" w:type="dxa"/>
            <w:vMerge w:val="restart"/>
          </w:tcPr>
          <w:p w:rsidR="00C4326E" w:rsidRPr="00C4326E" w:rsidRDefault="00C4326E" w:rsidP="00C4326E">
            <w:pPr>
              <w:jc w:val="both"/>
              <w:rPr>
                <w:b/>
              </w:rPr>
            </w:pPr>
            <w:r w:rsidRPr="00C4326E">
              <w:rPr>
                <w:b/>
              </w:rPr>
              <w:t>449</w:t>
            </w:r>
          </w:p>
        </w:tc>
        <w:tc>
          <w:tcPr>
            <w:tcW w:w="694" w:type="dxa"/>
            <w:vMerge w:val="restart"/>
          </w:tcPr>
          <w:p w:rsidR="00C4326E" w:rsidRPr="00C4326E" w:rsidRDefault="00C4326E" w:rsidP="00C4326E">
            <w:pPr>
              <w:jc w:val="both"/>
              <w:rPr>
                <w:b/>
              </w:rPr>
            </w:pPr>
            <w:r w:rsidRPr="00C4326E">
              <w:rPr>
                <w:b/>
                <w:sz w:val="18"/>
              </w:rPr>
              <w:t>neevid.</w:t>
            </w:r>
          </w:p>
        </w:tc>
      </w:tr>
      <w:tr w:rsidR="00C4326E" w:rsidRPr="00C4326E" w:rsidTr="00FE2769">
        <w:trPr>
          <w:trHeight w:val="205"/>
        </w:trPr>
        <w:tc>
          <w:tcPr>
            <w:tcW w:w="3347" w:type="dxa"/>
            <w:gridSpan w:val="2"/>
          </w:tcPr>
          <w:p w:rsidR="00C4326E" w:rsidRPr="00C4326E" w:rsidRDefault="00C4326E" w:rsidP="00C4326E">
            <w:pPr>
              <w:jc w:val="both"/>
            </w:pPr>
          </w:p>
        </w:tc>
        <w:tc>
          <w:tcPr>
            <w:tcW w:w="2245" w:type="dxa"/>
            <w:gridSpan w:val="2"/>
          </w:tcPr>
          <w:p w:rsidR="00C4326E" w:rsidRPr="00C4326E" w:rsidRDefault="00C4326E" w:rsidP="00C4326E">
            <w:pPr>
              <w:jc w:val="both"/>
            </w:pPr>
          </w:p>
        </w:tc>
        <w:tc>
          <w:tcPr>
            <w:tcW w:w="2248" w:type="dxa"/>
            <w:gridSpan w:val="4"/>
            <w:tcBorders>
              <w:right w:val="single" w:sz="12" w:space="0" w:color="auto"/>
            </w:tcBorders>
          </w:tcPr>
          <w:p w:rsidR="00C4326E" w:rsidRPr="00C4326E" w:rsidRDefault="00C4326E" w:rsidP="00C4326E">
            <w:pPr>
              <w:jc w:val="both"/>
            </w:pPr>
          </w:p>
        </w:tc>
        <w:tc>
          <w:tcPr>
            <w:tcW w:w="632" w:type="dxa"/>
            <w:vMerge/>
            <w:tcBorders>
              <w:left w:val="single" w:sz="12" w:space="0" w:color="auto"/>
            </w:tcBorders>
            <w:vAlign w:val="center"/>
          </w:tcPr>
          <w:p w:rsidR="00C4326E" w:rsidRPr="00C4326E" w:rsidRDefault="00C4326E" w:rsidP="00C4326E">
            <w:pPr>
              <w:rPr>
                <w:b/>
              </w:rPr>
            </w:pPr>
          </w:p>
        </w:tc>
        <w:tc>
          <w:tcPr>
            <w:tcW w:w="693" w:type="dxa"/>
            <w:vMerge/>
            <w:vAlign w:val="center"/>
          </w:tcPr>
          <w:p w:rsidR="00C4326E" w:rsidRPr="00C4326E" w:rsidRDefault="00C4326E" w:rsidP="00C4326E">
            <w:pPr>
              <w:rPr>
                <w:b/>
              </w:rPr>
            </w:pPr>
          </w:p>
        </w:tc>
        <w:tc>
          <w:tcPr>
            <w:tcW w:w="694" w:type="dxa"/>
            <w:vMerge/>
            <w:vAlign w:val="center"/>
          </w:tcPr>
          <w:p w:rsidR="00C4326E" w:rsidRPr="00C4326E" w:rsidRDefault="00C4326E" w:rsidP="00C4326E">
            <w:pPr>
              <w:rPr>
                <w:b/>
              </w:rPr>
            </w:pPr>
          </w:p>
        </w:tc>
      </w:tr>
      <w:tr w:rsidR="00C4326E" w:rsidRPr="00C4326E" w:rsidTr="00FE2769">
        <w:tc>
          <w:tcPr>
            <w:tcW w:w="9859" w:type="dxa"/>
            <w:gridSpan w:val="11"/>
            <w:shd w:val="clear" w:color="auto" w:fill="F7CAAC"/>
          </w:tcPr>
          <w:p w:rsidR="00C4326E" w:rsidRPr="00C4326E" w:rsidRDefault="00C4326E" w:rsidP="00C4326E">
            <w:pPr>
              <w:jc w:val="both"/>
              <w:rPr>
                <w:b/>
              </w:rPr>
            </w:pPr>
            <w:r w:rsidRPr="00C4326E">
              <w:rPr>
                <w:b/>
              </w:rPr>
              <w:t xml:space="preserve">Přehled o nejvýznamnější publikační a další tvůrčí činnosti nebo další profesní činnosti u odborníků z praxe vztahující se k zabezpečovaným předmětům </w:t>
            </w:r>
          </w:p>
        </w:tc>
      </w:tr>
      <w:tr w:rsidR="00C4326E" w:rsidRPr="00C4326E" w:rsidTr="00FE2769">
        <w:trPr>
          <w:trHeight w:val="2347"/>
        </w:trPr>
        <w:tc>
          <w:tcPr>
            <w:tcW w:w="9859" w:type="dxa"/>
            <w:gridSpan w:val="11"/>
          </w:tcPr>
          <w:p w:rsidR="00C4326E" w:rsidRPr="00C4326E" w:rsidRDefault="00C4326E" w:rsidP="00C4326E">
            <w:pPr>
              <w:jc w:val="both"/>
            </w:pPr>
            <w:r w:rsidRPr="00C4326E">
              <w:t xml:space="preserve">BILAN, Y., LYEONOV, S., VASYLIEVA, T., SAMUSEVYCH, Y. Does tax competition for capital define entrepreneurship trends in Eastern Europe?. </w:t>
            </w:r>
            <w:r w:rsidRPr="00C4326E">
              <w:rPr>
                <w:i/>
              </w:rPr>
              <w:t>Online Journal Modelling the New Europe</w:t>
            </w:r>
            <w:r w:rsidRPr="00C4326E">
              <w:t xml:space="preserve">. 2018, iss. 27, s. 34-66. ISSN 2247-0514. </w:t>
            </w:r>
            <w:hyperlink r:id="rId26" w:history="1">
              <w:r w:rsidRPr="00C4326E">
                <w:rPr>
                  <w:color w:val="0000FF"/>
                  <w:u w:val="single"/>
                </w:rPr>
                <w:t>https://doi.org/10.24193/OJMNE.2018.27.02</w:t>
              </w:r>
            </w:hyperlink>
            <w:r w:rsidRPr="00C4326E">
              <w:t xml:space="preserve"> (40%)</w:t>
            </w:r>
          </w:p>
          <w:p w:rsidR="00C4326E" w:rsidRPr="00C4326E" w:rsidRDefault="00C4326E" w:rsidP="00C4326E">
            <w:pPr>
              <w:jc w:val="both"/>
            </w:pPr>
            <w:r w:rsidRPr="00C4326E">
              <w:t xml:space="preserve">SIMIONESCU, M., BALCERZAK, </w:t>
            </w:r>
            <w:proofErr w:type="gramStart"/>
            <w:r w:rsidRPr="00C4326E">
              <w:t>A.P.</w:t>
            </w:r>
            <w:proofErr w:type="gramEnd"/>
            <w:r w:rsidRPr="00C4326E">
              <w:t xml:space="preserve">, BILAN, Y., KOTÁSKOVÁ, A. The impact of money on output in Czech Republic and Romania. </w:t>
            </w:r>
            <w:r w:rsidRPr="00C4326E">
              <w:rPr>
                <w:i/>
              </w:rPr>
              <w:t>Journal of Business Economics and Management</w:t>
            </w:r>
            <w:r w:rsidRPr="00C4326E">
              <w:t xml:space="preserve">. 2018, vol. 19, iss. 1, s. 20-41. ISSN 1611-1699. </w:t>
            </w:r>
            <w:hyperlink r:id="rId27" w:history="1">
              <w:r w:rsidRPr="00C4326E">
                <w:rPr>
                  <w:color w:val="0000FF"/>
                  <w:u w:val="single"/>
                </w:rPr>
                <w:t>https://doi.org/10.3846/jbem.2018.1480</w:t>
              </w:r>
            </w:hyperlink>
            <w:r w:rsidRPr="00C4326E">
              <w:t xml:space="preserve"> (20%)</w:t>
            </w:r>
          </w:p>
          <w:p w:rsidR="00C4326E" w:rsidRPr="00C4326E" w:rsidRDefault="00C4326E" w:rsidP="00C4326E">
            <w:pPr>
              <w:jc w:val="both"/>
            </w:pPr>
            <w:r w:rsidRPr="00C4326E">
              <w:t xml:space="preserve">BILAN, Y., MISHCHUK, H., DZHYHAR, T. Human capital factors and remuneration: Analysis of relations, modelling of influence. </w:t>
            </w:r>
            <w:r w:rsidRPr="00C4326E">
              <w:rPr>
                <w:i/>
              </w:rPr>
              <w:t>Business: Theory and Practice</w:t>
            </w:r>
            <w:r w:rsidRPr="00C4326E">
              <w:t xml:space="preserve">. 2017, vol. 18, s. 208-214. ISSN 1648-0627. </w:t>
            </w:r>
          </w:p>
          <w:p w:rsidR="00C4326E" w:rsidRPr="00C4326E" w:rsidRDefault="00A44FC5" w:rsidP="00C4326E">
            <w:pPr>
              <w:jc w:val="both"/>
            </w:pPr>
            <w:hyperlink r:id="rId28" w:history="1">
              <w:r w:rsidR="00C4326E" w:rsidRPr="00C4326E">
                <w:rPr>
                  <w:u w:val="single"/>
                </w:rPr>
                <w:t>https://doi.org/10.3846/btp.2017.022</w:t>
              </w:r>
            </w:hyperlink>
            <w:r w:rsidR="00C4326E" w:rsidRPr="00C4326E">
              <w:t xml:space="preserve"> (50%)</w:t>
            </w:r>
          </w:p>
          <w:p w:rsidR="00C4326E" w:rsidRPr="00C4326E" w:rsidRDefault="00C4326E" w:rsidP="00C4326E">
            <w:pPr>
              <w:jc w:val="both"/>
            </w:pPr>
            <w:r w:rsidRPr="00C4326E">
              <w:t xml:space="preserve">KORAUŠ, A., SIMIONESCU, M., BILAN, Y., SCHÖNFELD, J. The impact of monetary variables on the economic growth and sustainable development: Case of selected countries. </w:t>
            </w:r>
            <w:r w:rsidRPr="00C4326E">
              <w:rPr>
                <w:i/>
              </w:rPr>
              <w:t>Journal of Security and Sustainability Issues</w:t>
            </w:r>
            <w:r w:rsidRPr="00C4326E">
              <w:t xml:space="preserve">. 2017, vol. 6, iss. 3, s. 383-390. ISSN 2029-7017. </w:t>
            </w:r>
            <w:hyperlink r:id="rId29" w:history="1">
              <w:r w:rsidRPr="00C4326E">
                <w:rPr>
                  <w:u w:val="single"/>
                </w:rPr>
                <w:t>https://doi.org/10.9770/jssi.2017.6.3(5)</w:t>
              </w:r>
            </w:hyperlink>
            <w:r w:rsidRPr="00C4326E">
              <w:t xml:space="preserve"> (20%)</w:t>
            </w:r>
          </w:p>
          <w:p w:rsidR="00C4326E" w:rsidRPr="00C4326E" w:rsidRDefault="00C4326E" w:rsidP="00C4326E">
            <w:pPr>
              <w:jc w:val="both"/>
            </w:pPr>
            <w:r w:rsidRPr="00C4326E">
              <w:t xml:space="preserve">SIMIONESCU, M., BILAN, Y., SMRČKA, L., VINCÚROVÁ, Z. The effects of European economic integration and the impact of brexit on the UK immigrants from the CEE countries. </w:t>
            </w:r>
            <w:r w:rsidRPr="00C4326E">
              <w:rPr>
                <w:i/>
              </w:rPr>
              <w:t>E+M Ekonomie a Management</w:t>
            </w:r>
            <w:r w:rsidRPr="00C4326E">
              <w:t xml:space="preserve">. 2017, vol. 20, iss. 1, s. 29-47. ISSN 1212-3609. </w:t>
            </w:r>
            <w:hyperlink r:id="rId30" w:history="1">
              <w:r w:rsidRPr="00C4326E">
                <w:rPr>
                  <w:u w:val="single"/>
                </w:rPr>
                <w:t>https://doi.org/10.15240/tul/001/2017-1-003</w:t>
              </w:r>
            </w:hyperlink>
            <w:r w:rsidRPr="00C4326E">
              <w:t xml:space="preserve"> (25%)</w:t>
            </w:r>
          </w:p>
        </w:tc>
      </w:tr>
      <w:tr w:rsidR="00C4326E" w:rsidRPr="00C4326E" w:rsidTr="00FE2769">
        <w:trPr>
          <w:trHeight w:val="218"/>
        </w:trPr>
        <w:tc>
          <w:tcPr>
            <w:tcW w:w="9859" w:type="dxa"/>
            <w:gridSpan w:val="11"/>
            <w:shd w:val="clear" w:color="auto" w:fill="F7CAAC"/>
          </w:tcPr>
          <w:p w:rsidR="00C4326E" w:rsidRPr="00C4326E" w:rsidRDefault="00C4326E" w:rsidP="00C4326E">
            <w:pPr>
              <w:rPr>
                <w:b/>
              </w:rPr>
            </w:pPr>
            <w:r w:rsidRPr="00C4326E">
              <w:rPr>
                <w:b/>
              </w:rPr>
              <w:t>Působení v zahraničí</w:t>
            </w:r>
          </w:p>
        </w:tc>
      </w:tr>
      <w:tr w:rsidR="00C4326E" w:rsidRPr="00C4326E" w:rsidTr="00FE2769">
        <w:trPr>
          <w:trHeight w:val="233"/>
        </w:trPr>
        <w:tc>
          <w:tcPr>
            <w:tcW w:w="9859" w:type="dxa"/>
            <w:gridSpan w:val="11"/>
          </w:tcPr>
          <w:p w:rsidR="00C4326E" w:rsidRPr="00C4326E" w:rsidRDefault="00C4326E" w:rsidP="00C4326E"/>
        </w:tc>
      </w:tr>
      <w:tr w:rsidR="00C4326E" w:rsidRPr="00C4326E" w:rsidTr="00FE2769">
        <w:trPr>
          <w:cantSplit/>
          <w:trHeight w:val="162"/>
        </w:trPr>
        <w:tc>
          <w:tcPr>
            <w:tcW w:w="2518" w:type="dxa"/>
            <w:shd w:val="clear" w:color="auto" w:fill="F7CAAC"/>
          </w:tcPr>
          <w:p w:rsidR="00C4326E" w:rsidRPr="00C4326E" w:rsidRDefault="00C4326E" w:rsidP="00C4326E">
            <w:pPr>
              <w:jc w:val="both"/>
              <w:rPr>
                <w:b/>
              </w:rPr>
            </w:pPr>
            <w:r w:rsidRPr="00C4326E">
              <w:rPr>
                <w:b/>
              </w:rPr>
              <w:t xml:space="preserve">Podpis </w:t>
            </w:r>
          </w:p>
        </w:tc>
        <w:tc>
          <w:tcPr>
            <w:tcW w:w="4536" w:type="dxa"/>
            <w:gridSpan w:val="5"/>
          </w:tcPr>
          <w:p w:rsidR="00C4326E" w:rsidRPr="00C4326E" w:rsidRDefault="00C4326E" w:rsidP="00C4326E">
            <w:pPr>
              <w:jc w:val="both"/>
            </w:pPr>
          </w:p>
        </w:tc>
        <w:tc>
          <w:tcPr>
            <w:tcW w:w="786" w:type="dxa"/>
            <w:gridSpan w:val="2"/>
            <w:shd w:val="clear" w:color="auto" w:fill="F7CAAC"/>
          </w:tcPr>
          <w:p w:rsidR="00C4326E" w:rsidRPr="00C4326E" w:rsidRDefault="00C4326E" w:rsidP="00C4326E">
            <w:pPr>
              <w:jc w:val="both"/>
            </w:pPr>
            <w:r w:rsidRPr="00C4326E">
              <w:rPr>
                <w:b/>
              </w:rPr>
              <w:t>datum</w:t>
            </w:r>
          </w:p>
        </w:tc>
        <w:tc>
          <w:tcPr>
            <w:tcW w:w="2019" w:type="dxa"/>
            <w:gridSpan w:val="3"/>
          </w:tcPr>
          <w:p w:rsidR="00C4326E" w:rsidRPr="00C4326E" w:rsidRDefault="00C4326E" w:rsidP="00C4326E">
            <w:pPr>
              <w:jc w:val="both"/>
            </w:pPr>
          </w:p>
        </w:tc>
      </w:tr>
    </w:tbl>
    <w:p w:rsidR="00CF03F9" w:rsidRDefault="00DA266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F03F9" w:rsidTr="00A474E2">
        <w:tc>
          <w:tcPr>
            <w:tcW w:w="9859" w:type="dxa"/>
            <w:gridSpan w:val="11"/>
            <w:tcBorders>
              <w:bottom w:val="double" w:sz="4" w:space="0" w:color="auto"/>
            </w:tcBorders>
            <w:shd w:val="clear" w:color="auto" w:fill="BDD6EE"/>
          </w:tcPr>
          <w:p w:rsidR="00CF03F9" w:rsidRDefault="00CF03F9" w:rsidP="00A474E2">
            <w:pPr>
              <w:jc w:val="both"/>
              <w:rPr>
                <w:b/>
                <w:sz w:val="28"/>
              </w:rPr>
            </w:pPr>
            <w:r>
              <w:rPr>
                <w:b/>
                <w:sz w:val="28"/>
              </w:rPr>
              <w:lastRenderedPageBreak/>
              <w:t>C-I – Personální zabezpečení</w:t>
            </w:r>
          </w:p>
        </w:tc>
      </w:tr>
      <w:tr w:rsidR="00CF03F9" w:rsidTr="00A474E2">
        <w:tc>
          <w:tcPr>
            <w:tcW w:w="2518" w:type="dxa"/>
            <w:tcBorders>
              <w:top w:val="double" w:sz="4" w:space="0" w:color="auto"/>
            </w:tcBorders>
            <w:shd w:val="clear" w:color="auto" w:fill="F7CAAC"/>
          </w:tcPr>
          <w:p w:rsidR="00CF03F9" w:rsidRDefault="00CF03F9" w:rsidP="00A474E2">
            <w:pPr>
              <w:jc w:val="both"/>
              <w:rPr>
                <w:b/>
              </w:rPr>
            </w:pPr>
            <w:r>
              <w:rPr>
                <w:b/>
              </w:rPr>
              <w:t>Vysoká škola</w:t>
            </w:r>
          </w:p>
        </w:tc>
        <w:tc>
          <w:tcPr>
            <w:tcW w:w="7341" w:type="dxa"/>
            <w:gridSpan w:val="10"/>
          </w:tcPr>
          <w:p w:rsidR="00CF03F9" w:rsidRDefault="00CF03F9" w:rsidP="00A474E2">
            <w:pPr>
              <w:jc w:val="both"/>
            </w:pPr>
            <w:r>
              <w:t>Univerzita Tomáše Bati ve Zlíně</w:t>
            </w:r>
          </w:p>
        </w:tc>
      </w:tr>
      <w:tr w:rsidR="00CF03F9" w:rsidTr="00A474E2">
        <w:tc>
          <w:tcPr>
            <w:tcW w:w="2518" w:type="dxa"/>
            <w:shd w:val="clear" w:color="auto" w:fill="F7CAAC"/>
          </w:tcPr>
          <w:p w:rsidR="00CF03F9" w:rsidRDefault="00CF03F9" w:rsidP="00A474E2">
            <w:pPr>
              <w:jc w:val="both"/>
              <w:rPr>
                <w:b/>
              </w:rPr>
            </w:pPr>
            <w:r>
              <w:rPr>
                <w:b/>
              </w:rPr>
              <w:t>Součást vysoké školy</w:t>
            </w:r>
          </w:p>
        </w:tc>
        <w:tc>
          <w:tcPr>
            <w:tcW w:w="7341" w:type="dxa"/>
            <w:gridSpan w:val="10"/>
          </w:tcPr>
          <w:p w:rsidR="00CF03F9" w:rsidRDefault="00CF03F9" w:rsidP="00A474E2">
            <w:pPr>
              <w:jc w:val="both"/>
            </w:pPr>
            <w:r>
              <w:t>Fakulta managementu a ekonomiky</w:t>
            </w:r>
          </w:p>
        </w:tc>
      </w:tr>
      <w:tr w:rsidR="00CF03F9" w:rsidTr="00A474E2">
        <w:tc>
          <w:tcPr>
            <w:tcW w:w="2518" w:type="dxa"/>
            <w:shd w:val="clear" w:color="auto" w:fill="F7CAAC"/>
          </w:tcPr>
          <w:p w:rsidR="00CF03F9" w:rsidRDefault="00CF03F9" w:rsidP="00A474E2">
            <w:pPr>
              <w:jc w:val="both"/>
              <w:rPr>
                <w:b/>
              </w:rPr>
            </w:pPr>
            <w:r>
              <w:rPr>
                <w:b/>
              </w:rPr>
              <w:t>Název studijního programu</w:t>
            </w:r>
          </w:p>
        </w:tc>
        <w:tc>
          <w:tcPr>
            <w:tcW w:w="7341" w:type="dxa"/>
            <w:gridSpan w:val="10"/>
          </w:tcPr>
          <w:p w:rsidR="00CF03F9" w:rsidRDefault="00CF03F9" w:rsidP="00A474E2">
            <w:pPr>
              <w:jc w:val="both"/>
            </w:pPr>
            <w:r>
              <w:t>Finance</w:t>
            </w:r>
          </w:p>
        </w:tc>
      </w:tr>
      <w:tr w:rsidR="00CF03F9" w:rsidTr="00A474E2">
        <w:tc>
          <w:tcPr>
            <w:tcW w:w="2518" w:type="dxa"/>
            <w:shd w:val="clear" w:color="auto" w:fill="F7CAAC"/>
          </w:tcPr>
          <w:p w:rsidR="00CF03F9" w:rsidRDefault="00CF03F9" w:rsidP="00A474E2">
            <w:pPr>
              <w:jc w:val="both"/>
              <w:rPr>
                <w:b/>
              </w:rPr>
            </w:pPr>
            <w:r>
              <w:rPr>
                <w:b/>
              </w:rPr>
              <w:t>Jméno a příjmení</w:t>
            </w:r>
          </w:p>
        </w:tc>
        <w:tc>
          <w:tcPr>
            <w:tcW w:w="4536" w:type="dxa"/>
            <w:gridSpan w:val="5"/>
          </w:tcPr>
          <w:p w:rsidR="00CF03F9" w:rsidRDefault="00CF03F9" w:rsidP="00A474E2">
            <w:pPr>
              <w:jc w:val="both"/>
            </w:pPr>
            <w:r>
              <w:t xml:space="preserve">Bruce </w:t>
            </w:r>
            <w:r w:rsidR="00C4326E">
              <w:t>DEHNING</w:t>
            </w:r>
          </w:p>
        </w:tc>
        <w:tc>
          <w:tcPr>
            <w:tcW w:w="709" w:type="dxa"/>
            <w:shd w:val="clear" w:color="auto" w:fill="F7CAAC"/>
          </w:tcPr>
          <w:p w:rsidR="00CF03F9" w:rsidRDefault="00CF03F9" w:rsidP="00A474E2">
            <w:pPr>
              <w:jc w:val="both"/>
              <w:rPr>
                <w:b/>
              </w:rPr>
            </w:pPr>
            <w:r>
              <w:rPr>
                <w:b/>
              </w:rPr>
              <w:t>Tituly</w:t>
            </w:r>
          </w:p>
        </w:tc>
        <w:tc>
          <w:tcPr>
            <w:tcW w:w="2096" w:type="dxa"/>
            <w:gridSpan w:val="4"/>
          </w:tcPr>
          <w:p w:rsidR="00CF03F9" w:rsidRDefault="00CF03F9" w:rsidP="00A474E2">
            <w:pPr>
              <w:jc w:val="both"/>
            </w:pPr>
            <w:r>
              <w:t>Assoc. prof.</w:t>
            </w:r>
          </w:p>
        </w:tc>
      </w:tr>
      <w:tr w:rsidR="00CF03F9" w:rsidTr="00A474E2">
        <w:tc>
          <w:tcPr>
            <w:tcW w:w="2518" w:type="dxa"/>
            <w:shd w:val="clear" w:color="auto" w:fill="F7CAAC"/>
          </w:tcPr>
          <w:p w:rsidR="00CF03F9" w:rsidRDefault="00CF03F9" w:rsidP="00A474E2">
            <w:pPr>
              <w:jc w:val="both"/>
              <w:rPr>
                <w:b/>
              </w:rPr>
            </w:pPr>
            <w:r>
              <w:rPr>
                <w:b/>
              </w:rPr>
              <w:t>Rok narození</w:t>
            </w:r>
          </w:p>
        </w:tc>
        <w:tc>
          <w:tcPr>
            <w:tcW w:w="829" w:type="dxa"/>
          </w:tcPr>
          <w:p w:rsidR="00CF03F9" w:rsidRDefault="008F1A7A" w:rsidP="00A474E2">
            <w:pPr>
              <w:jc w:val="both"/>
            </w:pPr>
            <w:r>
              <w:t>1965</w:t>
            </w:r>
          </w:p>
        </w:tc>
        <w:tc>
          <w:tcPr>
            <w:tcW w:w="1721" w:type="dxa"/>
            <w:shd w:val="clear" w:color="auto" w:fill="F7CAAC"/>
          </w:tcPr>
          <w:p w:rsidR="00CF03F9" w:rsidRDefault="00CF03F9" w:rsidP="00A474E2">
            <w:pPr>
              <w:jc w:val="both"/>
              <w:rPr>
                <w:b/>
              </w:rPr>
            </w:pPr>
            <w:r>
              <w:rPr>
                <w:b/>
              </w:rPr>
              <w:t>typ vztahu k VŠ</w:t>
            </w:r>
          </w:p>
        </w:tc>
        <w:tc>
          <w:tcPr>
            <w:tcW w:w="992" w:type="dxa"/>
            <w:gridSpan w:val="2"/>
          </w:tcPr>
          <w:p w:rsidR="00CF03F9" w:rsidRDefault="00CF03F9" w:rsidP="00A474E2">
            <w:pPr>
              <w:jc w:val="both"/>
            </w:pPr>
            <w:r>
              <w:t>DPP</w:t>
            </w:r>
          </w:p>
        </w:tc>
        <w:tc>
          <w:tcPr>
            <w:tcW w:w="994" w:type="dxa"/>
            <w:shd w:val="clear" w:color="auto" w:fill="F7CAAC"/>
          </w:tcPr>
          <w:p w:rsidR="00CF03F9" w:rsidRDefault="00CF03F9" w:rsidP="00A474E2">
            <w:pPr>
              <w:jc w:val="both"/>
              <w:rPr>
                <w:b/>
              </w:rPr>
            </w:pPr>
            <w:r>
              <w:rPr>
                <w:b/>
              </w:rPr>
              <w:t>rozsah</w:t>
            </w:r>
          </w:p>
        </w:tc>
        <w:tc>
          <w:tcPr>
            <w:tcW w:w="709" w:type="dxa"/>
          </w:tcPr>
          <w:p w:rsidR="00CF03F9" w:rsidRDefault="00CF03F9" w:rsidP="00A474E2">
            <w:pPr>
              <w:jc w:val="both"/>
            </w:pPr>
          </w:p>
        </w:tc>
        <w:tc>
          <w:tcPr>
            <w:tcW w:w="709" w:type="dxa"/>
            <w:gridSpan w:val="2"/>
            <w:shd w:val="clear" w:color="auto" w:fill="F7CAAC"/>
          </w:tcPr>
          <w:p w:rsidR="00CF03F9" w:rsidRDefault="00CF03F9" w:rsidP="00A474E2">
            <w:pPr>
              <w:jc w:val="both"/>
              <w:rPr>
                <w:b/>
              </w:rPr>
            </w:pPr>
            <w:r>
              <w:rPr>
                <w:b/>
              </w:rPr>
              <w:t>do kdy</w:t>
            </w:r>
          </w:p>
        </w:tc>
        <w:tc>
          <w:tcPr>
            <w:tcW w:w="1387" w:type="dxa"/>
            <w:gridSpan w:val="2"/>
          </w:tcPr>
          <w:p w:rsidR="00CF03F9" w:rsidRDefault="00CF03F9" w:rsidP="00A474E2">
            <w:pPr>
              <w:jc w:val="both"/>
            </w:pPr>
          </w:p>
        </w:tc>
      </w:tr>
      <w:tr w:rsidR="00CF03F9" w:rsidTr="00A474E2">
        <w:tc>
          <w:tcPr>
            <w:tcW w:w="5068" w:type="dxa"/>
            <w:gridSpan w:val="3"/>
            <w:shd w:val="clear" w:color="auto" w:fill="F7CAAC"/>
          </w:tcPr>
          <w:p w:rsidR="00CF03F9" w:rsidRDefault="00CF03F9" w:rsidP="00A474E2">
            <w:pPr>
              <w:jc w:val="both"/>
              <w:rPr>
                <w:b/>
              </w:rPr>
            </w:pPr>
            <w:r>
              <w:rPr>
                <w:b/>
              </w:rPr>
              <w:t>Typ vztahu na součásti VŠ, která uskutečňuje st. program</w:t>
            </w:r>
          </w:p>
        </w:tc>
        <w:tc>
          <w:tcPr>
            <w:tcW w:w="992" w:type="dxa"/>
            <w:gridSpan w:val="2"/>
          </w:tcPr>
          <w:p w:rsidR="00CF03F9" w:rsidRDefault="00CF03F9" w:rsidP="00A474E2">
            <w:pPr>
              <w:jc w:val="both"/>
            </w:pPr>
            <w:r>
              <w:t>DPP</w:t>
            </w:r>
          </w:p>
        </w:tc>
        <w:tc>
          <w:tcPr>
            <w:tcW w:w="994" w:type="dxa"/>
            <w:shd w:val="clear" w:color="auto" w:fill="F7CAAC"/>
          </w:tcPr>
          <w:p w:rsidR="00CF03F9" w:rsidRDefault="00CF03F9" w:rsidP="00A474E2">
            <w:pPr>
              <w:jc w:val="both"/>
              <w:rPr>
                <w:b/>
              </w:rPr>
            </w:pPr>
            <w:r>
              <w:rPr>
                <w:b/>
              </w:rPr>
              <w:t>rozsah</w:t>
            </w:r>
          </w:p>
        </w:tc>
        <w:tc>
          <w:tcPr>
            <w:tcW w:w="709" w:type="dxa"/>
          </w:tcPr>
          <w:p w:rsidR="00CF03F9" w:rsidRDefault="00CF03F9" w:rsidP="00A474E2">
            <w:pPr>
              <w:jc w:val="both"/>
            </w:pPr>
          </w:p>
        </w:tc>
        <w:tc>
          <w:tcPr>
            <w:tcW w:w="709" w:type="dxa"/>
            <w:gridSpan w:val="2"/>
            <w:shd w:val="clear" w:color="auto" w:fill="F7CAAC"/>
          </w:tcPr>
          <w:p w:rsidR="00CF03F9" w:rsidRDefault="00CF03F9" w:rsidP="00A474E2">
            <w:pPr>
              <w:jc w:val="both"/>
              <w:rPr>
                <w:b/>
              </w:rPr>
            </w:pPr>
            <w:r>
              <w:rPr>
                <w:b/>
              </w:rPr>
              <w:t>do kdy</w:t>
            </w:r>
          </w:p>
        </w:tc>
        <w:tc>
          <w:tcPr>
            <w:tcW w:w="1387" w:type="dxa"/>
            <w:gridSpan w:val="2"/>
          </w:tcPr>
          <w:p w:rsidR="00CF03F9" w:rsidRDefault="00CF03F9" w:rsidP="00A474E2">
            <w:pPr>
              <w:jc w:val="both"/>
            </w:pPr>
          </w:p>
        </w:tc>
      </w:tr>
      <w:tr w:rsidR="00CF03F9" w:rsidTr="00A474E2">
        <w:tc>
          <w:tcPr>
            <w:tcW w:w="6060" w:type="dxa"/>
            <w:gridSpan w:val="5"/>
            <w:shd w:val="clear" w:color="auto" w:fill="F7CAAC"/>
          </w:tcPr>
          <w:p w:rsidR="00CF03F9" w:rsidRDefault="00CF03F9" w:rsidP="00A474E2">
            <w:pPr>
              <w:jc w:val="both"/>
            </w:pPr>
            <w:r>
              <w:rPr>
                <w:b/>
              </w:rPr>
              <w:t>Další současná působení jako akademický pracovník na jiných VŠ</w:t>
            </w:r>
          </w:p>
        </w:tc>
        <w:tc>
          <w:tcPr>
            <w:tcW w:w="1703" w:type="dxa"/>
            <w:gridSpan w:val="2"/>
            <w:shd w:val="clear" w:color="auto" w:fill="F7CAAC"/>
          </w:tcPr>
          <w:p w:rsidR="00CF03F9" w:rsidRDefault="00CF03F9" w:rsidP="00A474E2">
            <w:pPr>
              <w:jc w:val="both"/>
              <w:rPr>
                <w:b/>
              </w:rPr>
            </w:pPr>
            <w:r>
              <w:rPr>
                <w:b/>
              </w:rPr>
              <w:t xml:space="preserve">typ prac. </w:t>
            </w:r>
            <w:proofErr w:type="gramStart"/>
            <w:r>
              <w:rPr>
                <w:b/>
              </w:rPr>
              <w:t>vztahu</w:t>
            </w:r>
            <w:proofErr w:type="gramEnd"/>
          </w:p>
        </w:tc>
        <w:tc>
          <w:tcPr>
            <w:tcW w:w="2096" w:type="dxa"/>
            <w:gridSpan w:val="4"/>
            <w:shd w:val="clear" w:color="auto" w:fill="F7CAAC"/>
          </w:tcPr>
          <w:p w:rsidR="00CF03F9" w:rsidRDefault="00CF03F9" w:rsidP="00A474E2">
            <w:pPr>
              <w:jc w:val="both"/>
              <w:rPr>
                <w:b/>
              </w:rPr>
            </w:pPr>
            <w:r>
              <w:rPr>
                <w:b/>
              </w:rPr>
              <w:t>rozsah</w:t>
            </w:r>
          </w:p>
        </w:tc>
      </w:tr>
      <w:tr w:rsidR="00CF03F9" w:rsidTr="00A474E2">
        <w:tc>
          <w:tcPr>
            <w:tcW w:w="6060" w:type="dxa"/>
            <w:gridSpan w:val="5"/>
          </w:tcPr>
          <w:p w:rsidR="00CF03F9" w:rsidRDefault="00CF03F9" w:rsidP="00A474E2">
            <w:pPr>
              <w:jc w:val="both"/>
            </w:pPr>
            <w:r>
              <w:t xml:space="preserve">Chapman University, </w:t>
            </w:r>
            <w:r w:rsidR="00EC70F4">
              <w:t xml:space="preserve">Argyros School of Business and Economics, </w:t>
            </w:r>
            <w:r>
              <w:t>California, USA</w:t>
            </w:r>
          </w:p>
        </w:tc>
        <w:tc>
          <w:tcPr>
            <w:tcW w:w="1703" w:type="dxa"/>
            <w:gridSpan w:val="2"/>
          </w:tcPr>
          <w:p w:rsidR="00CF03F9" w:rsidRDefault="00BA32BF" w:rsidP="00A474E2">
            <w:pPr>
              <w:jc w:val="both"/>
            </w:pPr>
            <w:r>
              <w:t>pp.</w:t>
            </w:r>
          </w:p>
        </w:tc>
        <w:tc>
          <w:tcPr>
            <w:tcW w:w="2096" w:type="dxa"/>
            <w:gridSpan w:val="4"/>
          </w:tcPr>
          <w:p w:rsidR="00CF03F9" w:rsidRDefault="00BA32BF" w:rsidP="00A474E2">
            <w:pPr>
              <w:jc w:val="both"/>
            </w:pPr>
            <w:r>
              <w:t>40</w:t>
            </w:r>
          </w:p>
        </w:tc>
      </w:tr>
      <w:tr w:rsidR="00CF03F9" w:rsidTr="00A474E2">
        <w:tc>
          <w:tcPr>
            <w:tcW w:w="9859" w:type="dxa"/>
            <w:gridSpan w:val="11"/>
            <w:shd w:val="clear" w:color="auto" w:fill="F7CAAC"/>
          </w:tcPr>
          <w:p w:rsidR="00CF03F9" w:rsidRDefault="00CF03F9" w:rsidP="00A474E2">
            <w:pPr>
              <w:jc w:val="both"/>
            </w:pPr>
            <w:r>
              <w:rPr>
                <w:b/>
              </w:rPr>
              <w:t>Předměty příslušného studijního programu a způsob zapojení do jejich výuky, příp. další zapojení do uskutečňování studijního programu</w:t>
            </w:r>
          </w:p>
        </w:tc>
      </w:tr>
      <w:tr w:rsidR="00CF03F9" w:rsidTr="00A474E2">
        <w:trPr>
          <w:trHeight w:val="232"/>
        </w:trPr>
        <w:tc>
          <w:tcPr>
            <w:tcW w:w="9859" w:type="dxa"/>
            <w:gridSpan w:val="11"/>
            <w:tcBorders>
              <w:top w:val="nil"/>
            </w:tcBorders>
          </w:tcPr>
          <w:p w:rsidR="00CF03F9" w:rsidRDefault="00CF03F9" w:rsidP="00A474E2">
            <w:pPr>
              <w:jc w:val="both"/>
            </w:pPr>
            <w:r>
              <w:t>Školitel</w:t>
            </w:r>
          </w:p>
        </w:tc>
      </w:tr>
      <w:tr w:rsidR="00CF03F9" w:rsidTr="00A474E2">
        <w:tc>
          <w:tcPr>
            <w:tcW w:w="9859" w:type="dxa"/>
            <w:gridSpan w:val="11"/>
            <w:shd w:val="clear" w:color="auto" w:fill="F7CAAC"/>
          </w:tcPr>
          <w:p w:rsidR="00CF03F9" w:rsidRDefault="00CF03F9" w:rsidP="00A474E2">
            <w:pPr>
              <w:jc w:val="both"/>
            </w:pPr>
            <w:r>
              <w:rPr>
                <w:b/>
              </w:rPr>
              <w:t xml:space="preserve">Údaje o vzdělání na VŠ </w:t>
            </w:r>
          </w:p>
        </w:tc>
      </w:tr>
      <w:tr w:rsidR="00CF03F9" w:rsidTr="00A474E2">
        <w:trPr>
          <w:trHeight w:val="594"/>
        </w:trPr>
        <w:tc>
          <w:tcPr>
            <w:tcW w:w="9859" w:type="dxa"/>
            <w:gridSpan w:val="11"/>
          </w:tcPr>
          <w:p w:rsidR="00EC70F4" w:rsidRDefault="00EC70F4" w:rsidP="00EC70F4">
            <w:pPr>
              <w:tabs>
                <w:tab w:val="left" w:pos="1440"/>
                <w:tab w:val="left" w:pos="6480"/>
              </w:tabs>
              <w:outlineLvl w:val="0"/>
            </w:pPr>
            <w:r>
              <w:t>The University of Colorado at Boulder, Leeds School of Business</w:t>
            </w:r>
          </w:p>
          <w:p w:rsidR="00EC70F4" w:rsidRDefault="00EC70F4" w:rsidP="00CB057E">
            <w:pPr>
              <w:numPr>
                <w:ilvl w:val="0"/>
                <w:numId w:val="33"/>
              </w:numPr>
            </w:pPr>
            <w:r>
              <w:t>Doctor of Philosophy, August 1998</w:t>
            </w:r>
          </w:p>
          <w:p w:rsidR="00EC70F4" w:rsidRDefault="00EC70F4" w:rsidP="00CB057E">
            <w:pPr>
              <w:numPr>
                <w:ilvl w:val="0"/>
                <w:numId w:val="34"/>
              </w:numPr>
            </w:pPr>
            <w:r>
              <w:t>Primary Field: Accounting; Secondary Field: Behavioral Research</w:t>
            </w:r>
          </w:p>
          <w:p w:rsidR="00EC70F4" w:rsidRDefault="00EC70F4" w:rsidP="00CB057E">
            <w:pPr>
              <w:numPr>
                <w:ilvl w:val="0"/>
                <w:numId w:val="33"/>
              </w:numPr>
            </w:pPr>
            <w:r>
              <w:t>Master of Science, August 1993</w:t>
            </w:r>
          </w:p>
          <w:p w:rsidR="00EC70F4" w:rsidRDefault="00EC70F4" w:rsidP="00CB057E">
            <w:pPr>
              <w:numPr>
                <w:ilvl w:val="0"/>
                <w:numId w:val="34"/>
              </w:numPr>
            </w:pPr>
            <w:r>
              <w:t>Major: Accounting; Minor: International Business</w:t>
            </w:r>
          </w:p>
          <w:p w:rsidR="00EC70F4" w:rsidRDefault="00EC70F4" w:rsidP="00CB057E">
            <w:pPr>
              <w:numPr>
                <w:ilvl w:val="0"/>
                <w:numId w:val="33"/>
              </w:numPr>
            </w:pPr>
            <w:r>
              <w:t>Bachelor of Science in Business Administration, May 1987</w:t>
            </w:r>
          </w:p>
          <w:p w:rsidR="00CF03F9" w:rsidRPr="008F369F" w:rsidRDefault="00EC70F4" w:rsidP="00CB057E">
            <w:pPr>
              <w:numPr>
                <w:ilvl w:val="0"/>
                <w:numId w:val="34"/>
              </w:numPr>
            </w:pPr>
            <w:r>
              <w:t>Emphasis: Finance</w:t>
            </w:r>
            <w:r w:rsidR="00CF03F9">
              <w:tab/>
            </w:r>
          </w:p>
        </w:tc>
      </w:tr>
      <w:tr w:rsidR="00CF03F9" w:rsidTr="00A474E2">
        <w:tc>
          <w:tcPr>
            <w:tcW w:w="9859" w:type="dxa"/>
            <w:gridSpan w:val="11"/>
            <w:shd w:val="clear" w:color="auto" w:fill="F7CAAC"/>
          </w:tcPr>
          <w:p w:rsidR="00CF03F9" w:rsidRDefault="00CF03F9" w:rsidP="00A474E2">
            <w:pPr>
              <w:jc w:val="both"/>
              <w:rPr>
                <w:b/>
              </w:rPr>
            </w:pPr>
            <w:r>
              <w:rPr>
                <w:b/>
              </w:rPr>
              <w:t>Údaje o odborném působení od absolvování VŠ</w:t>
            </w:r>
          </w:p>
        </w:tc>
      </w:tr>
      <w:tr w:rsidR="00CF03F9" w:rsidTr="00A474E2">
        <w:trPr>
          <w:trHeight w:val="461"/>
        </w:trPr>
        <w:tc>
          <w:tcPr>
            <w:tcW w:w="9859" w:type="dxa"/>
            <w:gridSpan w:val="11"/>
          </w:tcPr>
          <w:p w:rsidR="00EC70F4" w:rsidRDefault="00EC70F4" w:rsidP="00EC70F4">
            <w:pPr>
              <w:widowControl w:val="0"/>
              <w:tabs>
                <w:tab w:val="left" w:pos="1440"/>
                <w:tab w:val="left" w:pos="2520"/>
              </w:tabs>
            </w:pPr>
            <w:r>
              <w:t>Aug 2002 – Present</w:t>
            </w:r>
            <w:r>
              <w:tab/>
              <w:t>Chapman University; Orange, California</w:t>
            </w:r>
          </w:p>
          <w:p w:rsidR="00EC70F4" w:rsidRPr="00EC70F4" w:rsidRDefault="00EC70F4" w:rsidP="009F6E36">
            <w:pPr>
              <w:widowControl w:val="0"/>
              <w:tabs>
                <w:tab w:val="left" w:pos="1440"/>
                <w:tab w:val="left" w:pos="2520"/>
              </w:tabs>
              <w:ind w:left="2520" w:hanging="2520"/>
            </w:pPr>
            <w:r>
              <w:tab/>
            </w:r>
            <w:r>
              <w:tab/>
            </w:r>
            <w:r>
              <w:rPr>
                <w:i/>
              </w:rPr>
              <w:t>Assistant Professor (2002–2005), Associate Professor (</w:t>
            </w:r>
            <w:proofErr w:type="gramStart"/>
            <w:r>
              <w:rPr>
                <w:i/>
              </w:rPr>
              <w:t>2005</w:t>
            </w:r>
            <w:proofErr w:type="gramEnd"/>
            <w:r>
              <w:rPr>
                <w:i/>
              </w:rPr>
              <w:t>–</w:t>
            </w:r>
            <w:proofErr w:type="gramStart"/>
            <w:r>
              <w:rPr>
                <w:i/>
              </w:rPr>
              <w:t>present</w:t>
            </w:r>
            <w:proofErr w:type="gramEnd"/>
            <w:r>
              <w:rPr>
                <w:i/>
              </w:rPr>
              <w:t>),</w:t>
            </w:r>
            <w:r w:rsidRPr="00D4117B">
              <w:rPr>
                <w:i/>
              </w:rPr>
              <w:t xml:space="preserve"> </w:t>
            </w:r>
            <w:r>
              <w:rPr>
                <w:i/>
              </w:rPr>
              <w:t xml:space="preserve">Associate Dean (Oct. </w:t>
            </w:r>
            <w:proofErr w:type="gramStart"/>
            <w:r>
              <w:rPr>
                <w:i/>
              </w:rPr>
              <w:t>2008</w:t>
            </w:r>
            <w:proofErr w:type="gramEnd"/>
            <w:r>
              <w:rPr>
                <w:i/>
              </w:rPr>
              <w:t>–</w:t>
            </w:r>
            <w:proofErr w:type="gramStart"/>
            <w:r>
              <w:rPr>
                <w:i/>
              </w:rPr>
              <w:t>May</w:t>
            </w:r>
            <w:proofErr w:type="gramEnd"/>
            <w:r>
              <w:rPr>
                <w:i/>
              </w:rPr>
              <w:t xml:space="preserve"> 2011, Jan. </w:t>
            </w:r>
            <w:proofErr w:type="gramStart"/>
            <w:r>
              <w:rPr>
                <w:i/>
              </w:rPr>
              <w:t>2017</w:t>
            </w:r>
            <w:proofErr w:type="gramEnd"/>
            <w:r>
              <w:rPr>
                <w:i/>
              </w:rPr>
              <w:t>–</w:t>
            </w:r>
            <w:proofErr w:type="gramStart"/>
            <w:r>
              <w:rPr>
                <w:i/>
              </w:rPr>
              <w:t>July</w:t>
            </w:r>
            <w:proofErr w:type="gramEnd"/>
            <w:r>
              <w:rPr>
                <w:i/>
              </w:rPr>
              <w:t xml:space="preserve"> 2017)</w:t>
            </w:r>
          </w:p>
          <w:p w:rsidR="00EC70F4" w:rsidRDefault="00EC70F4" w:rsidP="00EC70F4">
            <w:pPr>
              <w:widowControl w:val="0"/>
              <w:tabs>
                <w:tab w:val="left" w:pos="1440"/>
                <w:tab w:val="left" w:pos="2520"/>
              </w:tabs>
            </w:pPr>
            <w:r>
              <w:t>Aug 1997 – Aug 2002</w:t>
            </w:r>
            <w:r>
              <w:tab/>
              <w:t>University of New Hampshire; Durham, New Hampshire</w:t>
            </w:r>
          </w:p>
          <w:p w:rsidR="00EC70F4" w:rsidRPr="00EC70F4" w:rsidRDefault="00EC70F4" w:rsidP="00EC70F4">
            <w:pPr>
              <w:widowControl w:val="0"/>
              <w:tabs>
                <w:tab w:val="left" w:pos="1440"/>
                <w:tab w:val="left" w:pos="2520"/>
              </w:tabs>
            </w:pPr>
            <w:r>
              <w:tab/>
            </w:r>
            <w:r>
              <w:tab/>
            </w:r>
            <w:r>
              <w:rPr>
                <w:i/>
              </w:rPr>
              <w:t>Instructor (1997–1998), Assistant Professor (1998–2002)</w:t>
            </w:r>
          </w:p>
          <w:p w:rsidR="00EC70F4" w:rsidRDefault="00EC70F4" w:rsidP="00EC70F4">
            <w:pPr>
              <w:widowControl w:val="0"/>
              <w:tabs>
                <w:tab w:val="left" w:pos="1440"/>
                <w:tab w:val="left" w:pos="2520"/>
              </w:tabs>
            </w:pPr>
            <w:r>
              <w:t>Jan 1993 – May 1997</w:t>
            </w:r>
            <w:r>
              <w:tab/>
              <w:t>University of Colorado; Boulder, Colorado</w:t>
            </w:r>
          </w:p>
          <w:p w:rsidR="00EC70F4" w:rsidRPr="00EC70F4" w:rsidRDefault="00EC70F4" w:rsidP="00EC70F4">
            <w:pPr>
              <w:widowControl w:val="0"/>
              <w:tabs>
                <w:tab w:val="left" w:pos="1440"/>
                <w:tab w:val="left" w:pos="2520"/>
              </w:tabs>
              <w:rPr>
                <w:i/>
              </w:rPr>
            </w:pPr>
            <w:r>
              <w:rPr>
                <w:i/>
              </w:rPr>
              <w:tab/>
            </w:r>
            <w:r>
              <w:rPr>
                <w:i/>
              </w:rPr>
              <w:tab/>
              <w:t>Research Assistant, Part Time Instructor, Teaching Assistant</w:t>
            </w:r>
          </w:p>
          <w:p w:rsidR="00EC70F4" w:rsidRDefault="00EC70F4" w:rsidP="00EC70F4">
            <w:pPr>
              <w:widowControl w:val="0"/>
              <w:tabs>
                <w:tab w:val="left" w:pos="1440"/>
                <w:tab w:val="left" w:pos="2520"/>
              </w:tabs>
            </w:pPr>
            <w:r>
              <w:t>Jan 1991 – Aug 1997</w:t>
            </w:r>
            <w:r>
              <w:tab/>
              <w:t>Lyle E. Dehning, CPA, PC; Longmont, Colorado</w:t>
            </w:r>
          </w:p>
          <w:p w:rsidR="00EC70F4" w:rsidRPr="00EC70F4" w:rsidRDefault="00EC70F4" w:rsidP="00EC70F4">
            <w:pPr>
              <w:widowControl w:val="0"/>
              <w:tabs>
                <w:tab w:val="left" w:pos="1440"/>
                <w:tab w:val="left" w:pos="2520"/>
              </w:tabs>
              <w:rPr>
                <w:i/>
              </w:rPr>
            </w:pPr>
            <w:r>
              <w:rPr>
                <w:i/>
              </w:rPr>
              <w:tab/>
            </w:r>
            <w:r>
              <w:rPr>
                <w:i/>
              </w:rPr>
              <w:tab/>
              <w:t>Small Business Information Systems Consultant</w:t>
            </w:r>
          </w:p>
          <w:p w:rsidR="00EC70F4" w:rsidRDefault="00EC70F4" w:rsidP="00EC70F4">
            <w:pPr>
              <w:widowControl w:val="0"/>
              <w:tabs>
                <w:tab w:val="left" w:pos="1440"/>
                <w:tab w:val="left" w:pos="2520"/>
              </w:tabs>
            </w:pPr>
            <w:r>
              <w:t>Jan 1988 – Dec 1990</w:t>
            </w:r>
            <w:r>
              <w:tab/>
              <w:t>State Farm Insurance; Boulder, Colorado</w:t>
            </w:r>
          </w:p>
          <w:p w:rsidR="00CF03F9" w:rsidRPr="00EC70F4" w:rsidRDefault="00EC70F4" w:rsidP="00EC70F4">
            <w:pPr>
              <w:widowControl w:val="0"/>
              <w:tabs>
                <w:tab w:val="left" w:pos="1440"/>
                <w:tab w:val="left" w:pos="2520"/>
              </w:tabs>
              <w:rPr>
                <w:i/>
              </w:rPr>
            </w:pPr>
            <w:r>
              <w:rPr>
                <w:i/>
              </w:rPr>
              <w:tab/>
            </w:r>
            <w:r>
              <w:rPr>
                <w:i/>
              </w:rPr>
              <w:tab/>
              <w:t>Claim Representative</w:t>
            </w:r>
          </w:p>
        </w:tc>
      </w:tr>
      <w:tr w:rsidR="00CF03F9" w:rsidTr="00A474E2">
        <w:trPr>
          <w:trHeight w:val="250"/>
        </w:trPr>
        <w:tc>
          <w:tcPr>
            <w:tcW w:w="9859" w:type="dxa"/>
            <w:gridSpan w:val="11"/>
            <w:shd w:val="clear" w:color="auto" w:fill="F7CAAC"/>
          </w:tcPr>
          <w:p w:rsidR="00CF03F9" w:rsidRDefault="00CF03F9" w:rsidP="00A474E2">
            <w:pPr>
              <w:jc w:val="both"/>
            </w:pPr>
            <w:r>
              <w:rPr>
                <w:b/>
              </w:rPr>
              <w:t>Zkušenosti s vedením kvalifikačních a rigorózních prací</w:t>
            </w:r>
          </w:p>
        </w:tc>
      </w:tr>
      <w:tr w:rsidR="00CF03F9" w:rsidTr="00A474E2">
        <w:trPr>
          <w:trHeight w:val="65"/>
        </w:trPr>
        <w:tc>
          <w:tcPr>
            <w:tcW w:w="9859" w:type="dxa"/>
            <w:gridSpan w:val="11"/>
          </w:tcPr>
          <w:p w:rsidR="00CF03F9" w:rsidRDefault="000507BD" w:rsidP="00A474E2">
            <w:pPr>
              <w:jc w:val="both"/>
            </w:pPr>
            <w:r>
              <w:t xml:space="preserve">Bachelor </w:t>
            </w:r>
            <w:proofErr w:type="gramStart"/>
            <w:r>
              <w:t>thesis</w:t>
            </w:r>
            <w:r w:rsidR="00CF03F9">
              <w:t xml:space="preserve">– </w:t>
            </w:r>
            <w:r w:rsidR="00EC70F4">
              <w:t>2</w:t>
            </w:r>
            <w:proofErr w:type="gramEnd"/>
          </w:p>
          <w:p w:rsidR="00CF03F9" w:rsidRDefault="000507BD" w:rsidP="00A474E2">
            <w:pPr>
              <w:jc w:val="both"/>
            </w:pPr>
            <w:r>
              <w:t xml:space="preserve">PhD thesis </w:t>
            </w:r>
            <w:r w:rsidR="00CF03F9">
              <w:t xml:space="preserve">– 1 </w:t>
            </w:r>
          </w:p>
        </w:tc>
      </w:tr>
      <w:tr w:rsidR="00CF03F9" w:rsidTr="00A474E2">
        <w:trPr>
          <w:cantSplit/>
        </w:trPr>
        <w:tc>
          <w:tcPr>
            <w:tcW w:w="3347" w:type="dxa"/>
            <w:gridSpan w:val="2"/>
            <w:tcBorders>
              <w:top w:val="single" w:sz="12" w:space="0" w:color="auto"/>
            </w:tcBorders>
            <w:shd w:val="clear" w:color="auto" w:fill="F7CAAC"/>
          </w:tcPr>
          <w:p w:rsidR="00CF03F9" w:rsidRDefault="00CF03F9" w:rsidP="00A474E2">
            <w:pPr>
              <w:jc w:val="both"/>
            </w:pPr>
            <w:r>
              <w:rPr>
                <w:b/>
              </w:rPr>
              <w:t xml:space="preserve">Obor habilitačního řízení </w:t>
            </w:r>
          </w:p>
        </w:tc>
        <w:tc>
          <w:tcPr>
            <w:tcW w:w="2245" w:type="dxa"/>
            <w:gridSpan w:val="2"/>
            <w:tcBorders>
              <w:top w:val="single" w:sz="12" w:space="0" w:color="auto"/>
            </w:tcBorders>
            <w:shd w:val="clear" w:color="auto" w:fill="F7CAAC"/>
          </w:tcPr>
          <w:p w:rsidR="00CF03F9" w:rsidRDefault="00CF03F9" w:rsidP="00A474E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F03F9" w:rsidRDefault="00CF03F9" w:rsidP="00A474E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F03F9" w:rsidRDefault="00CF03F9" w:rsidP="00A474E2">
            <w:pPr>
              <w:jc w:val="both"/>
              <w:rPr>
                <w:b/>
              </w:rPr>
            </w:pPr>
            <w:r>
              <w:rPr>
                <w:b/>
              </w:rPr>
              <w:t>Ohlasy publikací</w:t>
            </w:r>
          </w:p>
        </w:tc>
      </w:tr>
      <w:tr w:rsidR="00CF03F9" w:rsidTr="00A474E2">
        <w:trPr>
          <w:cantSplit/>
        </w:trPr>
        <w:tc>
          <w:tcPr>
            <w:tcW w:w="3347" w:type="dxa"/>
            <w:gridSpan w:val="2"/>
          </w:tcPr>
          <w:p w:rsidR="00CF03F9" w:rsidRDefault="000507BD" w:rsidP="00A474E2">
            <w:pPr>
              <w:jc w:val="both"/>
            </w:pPr>
            <w:r>
              <w:t>Position of Assoc. prof.</w:t>
            </w:r>
          </w:p>
        </w:tc>
        <w:tc>
          <w:tcPr>
            <w:tcW w:w="2245" w:type="dxa"/>
            <w:gridSpan w:val="2"/>
          </w:tcPr>
          <w:p w:rsidR="00CF03F9" w:rsidRDefault="000507BD" w:rsidP="00A474E2">
            <w:pPr>
              <w:jc w:val="both"/>
            </w:pPr>
            <w:r>
              <w:t>2005</w:t>
            </w:r>
          </w:p>
        </w:tc>
        <w:tc>
          <w:tcPr>
            <w:tcW w:w="2248" w:type="dxa"/>
            <w:gridSpan w:val="4"/>
            <w:tcBorders>
              <w:right w:val="single" w:sz="12" w:space="0" w:color="auto"/>
            </w:tcBorders>
          </w:tcPr>
          <w:p w:rsidR="00CF03F9" w:rsidRDefault="00CF03F9" w:rsidP="00A474E2">
            <w:pPr>
              <w:jc w:val="both"/>
            </w:pPr>
          </w:p>
        </w:tc>
        <w:tc>
          <w:tcPr>
            <w:tcW w:w="632" w:type="dxa"/>
            <w:tcBorders>
              <w:left w:val="single" w:sz="12" w:space="0" w:color="auto"/>
            </w:tcBorders>
            <w:shd w:val="clear" w:color="auto" w:fill="F7CAAC"/>
          </w:tcPr>
          <w:p w:rsidR="00CF03F9" w:rsidRDefault="00CF03F9" w:rsidP="00A474E2">
            <w:pPr>
              <w:jc w:val="both"/>
            </w:pPr>
            <w:r>
              <w:rPr>
                <w:b/>
              </w:rPr>
              <w:t>WOS</w:t>
            </w:r>
          </w:p>
        </w:tc>
        <w:tc>
          <w:tcPr>
            <w:tcW w:w="693" w:type="dxa"/>
            <w:shd w:val="clear" w:color="auto" w:fill="F7CAAC"/>
          </w:tcPr>
          <w:p w:rsidR="00CF03F9" w:rsidRDefault="00CF03F9" w:rsidP="00A474E2">
            <w:pPr>
              <w:jc w:val="both"/>
              <w:rPr>
                <w:sz w:val="18"/>
              </w:rPr>
            </w:pPr>
            <w:r>
              <w:rPr>
                <w:b/>
                <w:sz w:val="18"/>
              </w:rPr>
              <w:t>Scopus</w:t>
            </w:r>
          </w:p>
        </w:tc>
        <w:tc>
          <w:tcPr>
            <w:tcW w:w="694" w:type="dxa"/>
            <w:shd w:val="clear" w:color="auto" w:fill="F7CAAC"/>
          </w:tcPr>
          <w:p w:rsidR="00CF03F9" w:rsidRDefault="00CF03F9" w:rsidP="00A474E2">
            <w:pPr>
              <w:jc w:val="both"/>
            </w:pPr>
            <w:r>
              <w:rPr>
                <w:b/>
                <w:sz w:val="18"/>
              </w:rPr>
              <w:t>ostatní</w:t>
            </w:r>
          </w:p>
        </w:tc>
      </w:tr>
      <w:tr w:rsidR="00CF03F9" w:rsidTr="00A474E2">
        <w:trPr>
          <w:cantSplit/>
          <w:trHeight w:val="70"/>
        </w:trPr>
        <w:tc>
          <w:tcPr>
            <w:tcW w:w="3347" w:type="dxa"/>
            <w:gridSpan w:val="2"/>
            <w:shd w:val="clear" w:color="auto" w:fill="F7CAAC"/>
          </w:tcPr>
          <w:p w:rsidR="00CF03F9" w:rsidRDefault="00CF03F9" w:rsidP="00A474E2">
            <w:pPr>
              <w:jc w:val="both"/>
            </w:pPr>
            <w:r>
              <w:rPr>
                <w:b/>
              </w:rPr>
              <w:t>Obor jmenovacího řízení</w:t>
            </w:r>
          </w:p>
        </w:tc>
        <w:tc>
          <w:tcPr>
            <w:tcW w:w="2245" w:type="dxa"/>
            <w:gridSpan w:val="2"/>
            <w:shd w:val="clear" w:color="auto" w:fill="F7CAAC"/>
          </w:tcPr>
          <w:p w:rsidR="00CF03F9" w:rsidRDefault="00CF03F9" w:rsidP="00A474E2">
            <w:pPr>
              <w:jc w:val="both"/>
            </w:pPr>
            <w:r>
              <w:rPr>
                <w:b/>
              </w:rPr>
              <w:t>Rok udělení hodnosti</w:t>
            </w:r>
          </w:p>
        </w:tc>
        <w:tc>
          <w:tcPr>
            <w:tcW w:w="2248" w:type="dxa"/>
            <w:gridSpan w:val="4"/>
            <w:tcBorders>
              <w:right w:val="single" w:sz="12" w:space="0" w:color="auto"/>
            </w:tcBorders>
            <w:shd w:val="clear" w:color="auto" w:fill="F7CAAC"/>
          </w:tcPr>
          <w:p w:rsidR="00CF03F9" w:rsidRDefault="00CF03F9" w:rsidP="00A474E2">
            <w:pPr>
              <w:jc w:val="both"/>
            </w:pPr>
            <w:r>
              <w:rPr>
                <w:b/>
              </w:rPr>
              <w:t>Řízení konáno na VŠ</w:t>
            </w:r>
          </w:p>
        </w:tc>
        <w:tc>
          <w:tcPr>
            <w:tcW w:w="632" w:type="dxa"/>
            <w:vMerge w:val="restart"/>
            <w:tcBorders>
              <w:left w:val="single" w:sz="12" w:space="0" w:color="auto"/>
            </w:tcBorders>
          </w:tcPr>
          <w:p w:rsidR="00CF03F9" w:rsidRDefault="00CF03F9" w:rsidP="00A474E2">
            <w:pPr>
              <w:jc w:val="both"/>
              <w:rPr>
                <w:b/>
              </w:rPr>
            </w:pPr>
            <w:r>
              <w:rPr>
                <w:b/>
              </w:rPr>
              <w:t>8</w:t>
            </w:r>
          </w:p>
        </w:tc>
        <w:tc>
          <w:tcPr>
            <w:tcW w:w="693" w:type="dxa"/>
            <w:vMerge w:val="restart"/>
          </w:tcPr>
          <w:p w:rsidR="00CF03F9" w:rsidRDefault="00CF03F9" w:rsidP="00A474E2">
            <w:pPr>
              <w:jc w:val="both"/>
              <w:rPr>
                <w:b/>
              </w:rPr>
            </w:pPr>
            <w:r>
              <w:rPr>
                <w:b/>
              </w:rPr>
              <w:t>12</w:t>
            </w:r>
          </w:p>
        </w:tc>
        <w:tc>
          <w:tcPr>
            <w:tcW w:w="694" w:type="dxa"/>
            <w:vMerge w:val="restart"/>
          </w:tcPr>
          <w:p w:rsidR="00CF03F9" w:rsidRDefault="00CF03F9" w:rsidP="00A474E2">
            <w:pPr>
              <w:jc w:val="both"/>
              <w:rPr>
                <w:b/>
              </w:rPr>
            </w:pPr>
            <w:r>
              <w:rPr>
                <w:b/>
              </w:rPr>
              <w:t>98</w:t>
            </w:r>
          </w:p>
        </w:tc>
      </w:tr>
      <w:tr w:rsidR="00CF03F9" w:rsidTr="00A474E2">
        <w:trPr>
          <w:trHeight w:val="205"/>
        </w:trPr>
        <w:tc>
          <w:tcPr>
            <w:tcW w:w="3347" w:type="dxa"/>
            <w:gridSpan w:val="2"/>
          </w:tcPr>
          <w:p w:rsidR="00CF03F9" w:rsidRDefault="00CF03F9" w:rsidP="00A474E2">
            <w:pPr>
              <w:jc w:val="both"/>
            </w:pPr>
          </w:p>
        </w:tc>
        <w:tc>
          <w:tcPr>
            <w:tcW w:w="2245" w:type="dxa"/>
            <w:gridSpan w:val="2"/>
          </w:tcPr>
          <w:p w:rsidR="00CF03F9" w:rsidRDefault="00CF03F9" w:rsidP="00A474E2">
            <w:pPr>
              <w:jc w:val="both"/>
            </w:pPr>
          </w:p>
        </w:tc>
        <w:tc>
          <w:tcPr>
            <w:tcW w:w="2248" w:type="dxa"/>
            <w:gridSpan w:val="4"/>
            <w:tcBorders>
              <w:right w:val="single" w:sz="12" w:space="0" w:color="auto"/>
            </w:tcBorders>
          </w:tcPr>
          <w:p w:rsidR="00CF03F9" w:rsidRDefault="00CF03F9" w:rsidP="00A474E2">
            <w:pPr>
              <w:jc w:val="both"/>
            </w:pPr>
          </w:p>
        </w:tc>
        <w:tc>
          <w:tcPr>
            <w:tcW w:w="632" w:type="dxa"/>
            <w:vMerge/>
            <w:tcBorders>
              <w:left w:val="single" w:sz="12" w:space="0" w:color="auto"/>
            </w:tcBorders>
            <w:vAlign w:val="center"/>
          </w:tcPr>
          <w:p w:rsidR="00CF03F9" w:rsidRDefault="00CF03F9" w:rsidP="00A474E2">
            <w:pPr>
              <w:rPr>
                <w:b/>
              </w:rPr>
            </w:pPr>
          </w:p>
        </w:tc>
        <w:tc>
          <w:tcPr>
            <w:tcW w:w="693" w:type="dxa"/>
            <w:vMerge/>
            <w:vAlign w:val="center"/>
          </w:tcPr>
          <w:p w:rsidR="00CF03F9" w:rsidRDefault="00CF03F9" w:rsidP="00A474E2">
            <w:pPr>
              <w:rPr>
                <w:b/>
              </w:rPr>
            </w:pPr>
          </w:p>
        </w:tc>
        <w:tc>
          <w:tcPr>
            <w:tcW w:w="694" w:type="dxa"/>
            <w:vMerge/>
            <w:vAlign w:val="center"/>
          </w:tcPr>
          <w:p w:rsidR="00CF03F9" w:rsidRDefault="00CF03F9" w:rsidP="00A474E2">
            <w:pPr>
              <w:rPr>
                <w:b/>
              </w:rPr>
            </w:pPr>
          </w:p>
        </w:tc>
      </w:tr>
      <w:tr w:rsidR="00CF03F9" w:rsidTr="00A474E2">
        <w:tc>
          <w:tcPr>
            <w:tcW w:w="9859" w:type="dxa"/>
            <w:gridSpan w:val="11"/>
            <w:shd w:val="clear" w:color="auto" w:fill="F7CAAC"/>
          </w:tcPr>
          <w:p w:rsidR="00CF03F9" w:rsidRDefault="00CF03F9" w:rsidP="00A474E2">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F9" w:rsidTr="00A474E2">
        <w:trPr>
          <w:trHeight w:val="566"/>
        </w:trPr>
        <w:tc>
          <w:tcPr>
            <w:tcW w:w="9859" w:type="dxa"/>
            <w:gridSpan w:val="11"/>
          </w:tcPr>
          <w:p w:rsidR="009F6E36" w:rsidRPr="009F6E36" w:rsidRDefault="009F6E36" w:rsidP="00C4326E">
            <w:pPr>
              <w:jc w:val="both"/>
            </w:pPr>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2017, 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2F2746" w:rsidRPr="001170F9" w:rsidRDefault="009F6E36" w:rsidP="00C4326E">
            <w:pPr>
              <w:keepLines/>
              <w:jc w:val="both"/>
              <w:rPr>
                <w:color w:val="000000" w:themeColor="text1"/>
              </w:rPr>
            </w:pPr>
            <w:r>
              <w:rPr>
                <w:color w:val="000000" w:themeColor="text1"/>
              </w:rPr>
              <w:t>DEHNING, B., SINHA, CH., SINHA, P.</w:t>
            </w:r>
            <w:r w:rsidR="001170F9">
              <w:rPr>
                <w:color w:val="000000" w:themeColor="text1"/>
              </w:rPr>
              <w:t xml:space="preserve"> </w:t>
            </w:r>
            <w:r w:rsidR="002F2746" w:rsidRPr="001170F9">
              <w:rPr>
                <w:color w:val="000000" w:themeColor="text1"/>
              </w:rPr>
              <w:t>Change in Earnings Quality Surrounding ERP Implementation</w:t>
            </w:r>
            <w:r w:rsidR="001170F9">
              <w:rPr>
                <w:color w:val="000000" w:themeColor="text1"/>
              </w:rPr>
              <w:t xml:space="preserve">. </w:t>
            </w:r>
            <w:r w:rsidR="002F2746" w:rsidRPr="001170F9">
              <w:rPr>
                <w:i/>
                <w:color w:val="000000" w:themeColor="text1"/>
              </w:rPr>
              <w:t>Corporate Ownership &amp; Control</w:t>
            </w:r>
            <w:r w:rsidR="002F2746" w:rsidRPr="001170F9">
              <w:rPr>
                <w:color w:val="000000" w:themeColor="text1"/>
              </w:rPr>
              <w:t>, Vol. 15, Issue 1, Fall 2017, pp. 8</w:t>
            </w:r>
            <w:r w:rsidR="002F2746" w:rsidRPr="001170F9">
              <w:rPr>
                <w:color w:val="000000" w:themeColor="text1"/>
              </w:rPr>
              <w:noBreakHyphen/>
              <w:t>17.</w:t>
            </w:r>
            <w:r w:rsidR="005C0780">
              <w:rPr>
                <w:color w:val="000000" w:themeColor="text1"/>
              </w:rPr>
              <w:t xml:space="preserve"> </w:t>
            </w:r>
          </w:p>
          <w:p w:rsidR="002F2746" w:rsidRPr="001170F9" w:rsidRDefault="009F6E36" w:rsidP="00C4326E">
            <w:pPr>
              <w:jc w:val="both"/>
              <w:rPr>
                <w:color w:val="000000" w:themeColor="text1"/>
              </w:rPr>
            </w:pPr>
            <w:r w:rsidRPr="001170F9">
              <w:rPr>
                <w:color w:val="000000" w:themeColor="text1"/>
                <w:bdr w:val="none" w:sz="0" w:space="0" w:color="auto" w:frame="1"/>
              </w:rPr>
              <w:t>ALIYEV, K</w:t>
            </w:r>
            <w:r>
              <w:rPr>
                <w:color w:val="000000" w:themeColor="text1"/>
                <w:bdr w:val="none" w:sz="0" w:space="0" w:color="auto" w:frame="1"/>
              </w:rPr>
              <w:t>.,</w:t>
            </w:r>
            <w:r w:rsidRPr="001170F9">
              <w:rPr>
                <w:rStyle w:val="apple-converted-space"/>
                <w:color w:val="000000" w:themeColor="text1"/>
              </w:rPr>
              <w:t> </w:t>
            </w:r>
            <w:r w:rsidRPr="001170F9">
              <w:rPr>
                <w:color w:val="000000" w:themeColor="text1"/>
                <w:bdr w:val="none" w:sz="0" w:space="0" w:color="auto" w:frame="1"/>
              </w:rPr>
              <w:t>DEHNING, B</w:t>
            </w:r>
            <w:r>
              <w:rPr>
                <w:color w:val="000000" w:themeColor="text1"/>
                <w:bdr w:val="none" w:sz="0" w:space="0" w:color="auto" w:frame="1"/>
              </w:rPr>
              <w:t xml:space="preserve">., </w:t>
            </w:r>
            <w:r w:rsidRPr="001170F9">
              <w:rPr>
                <w:color w:val="000000" w:themeColor="text1"/>
                <w:bdr w:val="none" w:sz="0" w:space="0" w:color="auto" w:frame="1"/>
              </w:rPr>
              <w:t>NADIROV, O</w:t>
            </w:r>
            <w:r>
              <w:rPr>
                <w:color w:val="000000" w:themeColor="text1"/>
                <w:bdr w:val="none" w:sz="0" w:space="0" w:color="auto" w:frame="1"/>
              </w:rPr>
              <w:t>.</w:t>
            </w:r>
            <w:r>
              <w:rPr>
                <w:color w:val="000000" w:themeColor="text1"/>
              </w:rPr>
              <w:t xml:space="preserve"> </w:t>
            </w:r>
            <w:r w:rsidR="002F2746" w:rsidRPr="001170F9">
              <w:rPr>
                <w:color w:val="000000" w:themeColor="text1"/>
              </w:rPr>
              <w:t>Modelling the Impact of Fiscal Policy On Non‑Oil GDP in a Resource Rich Country: Evidence From Azerbaijan</w:t>
            </w:r>
            <w:r w:rsidR="001170F9">
              <w:rPr>
                <w:color w:val="000000" w:themeColor="text1"/>
              </w:rPr>
              <w:t xml:space="preserve">. </w:t>
            </w:r>
            <w:r w:rsidR="002F2746" w:rsidRPr="001170F9">
              <w:rPr>
                <w:i/>
                <w:color w:val="000000" w:themeColor="text1"/>
              </w:rPr>
              <w:t>Acta Universitatis Agriculturae et Silviculturae Mendelianae Brunensis</w:t>
            </w:r>
            <w:r w:rsidR="002F2746" w:rsidRPr="001170F9">
              <w:rPr>
                <w:color w:val="000000" w:themeColor="text1"/>
              </w:rPr>
              <w:t>, Vol. 64, No. 6, 2016, 1869</w:t>
            </w:r>
            <w:r w:rsidR="002F2746" w:rsidRPr="001170F9">
              <w:rPr>
                <w:color w:val="000000" w:themeColor="text1"/>
              </w:rPr>
              <w:noBreakHyphen/>
              <w:t xml:space="preserve">1878.  </w:t>
            </w:r>
          </w:p>
          <w:p w:rsidR="002F2746" w:rsidRDefault="009F6E36" w:rsidP="00C4326E">
            <w:pPr>
              <w:keepLines/>
              <w:jc w:val="both"/>
            </w:pPr>
            <w:r w:rsidRPr="001170F9">
              <w:rPr>
                <w:color w:val="000000" w:themeColor="text1"/>
              </w:rPr>
              <w:t>BADUA, F., DEHNING, B.</w:t>
            </w:r>
            <w:r w:rsidR="001170F9" w:rsidRPr="001170F9">
              <w:rPr>
                <w:color w:val="000000" w:themeColor="text1"/>
              </w:rPr>
              <w:t xml:space="preserve"> </w:t>
            </w:r>
            <w:r w:rsidR="002F2746" w:rsidRPr="001170F9">
              <w:rPr>
                <w:color w:val="000000" w:themeColor="text1"/>
              </w:rPr>
              <w:t>Cost Analysis –</w:t>
            </w:r>
            <w:r w:rsidR="001170F9" w:rsidRPr="001170F9">
              <w:rPr>
                <w:color w:val="000000" w:themeColor="text1"/>
              </w:rPr>
              <w:t xml:space="preserve"> </w:t>
            </w:r>
            <w:r w:rsidR="002F2746" w:rsidRPr="001170F9">
              <w:rPr>
                <w:color w:val="000000" w:themeColor="text1"/>
              </w:rPr>
              <w:t xml:space="preserve">A Case Study of Participating in Groupon </w:t>
            </w:r>
            <w:r w:rsidR="002F2746" w:rsidRPr="00DA1EF6">
              <w:t>Sales</w:t>
            </w:r>
            <w:r w:rsidR="001170F9">
              <w:t xml:space="preserve">. </w:t>
            </w:r>
            <w:r w:rsidR="002F2746" w:rsidRPr="00784D6F">
              <w:rPr>
                <w:i/>
              </w:rPr>
              <w:t>The Journal of American Academy of Business, Cambridge</w:t>
            </w:r>
            <w:r w:rsidR="002F2746" w:rsidRPr="00784D6F">
              <w:rPr>
                <w:iCs/>
              </w:rPr>
              <w:t xml:space="preserve">, </w:t>
            </w:r>
            <w:r w:rsidR="002F2746">
              <w:t>Vol. 22, No. 1, September 2016, pp. 17</w:t>
            </w:r>
            <w:r w:rsidR="002F2746">
              <w:noBreakHyphen/>
              <w:t>23</w:t>
            </w:r>
            <w:r w:rsidR="002F2746" w:rsidRPr="00784D6F">
              <w:rPr>
                <w:iCs/>
              </w:rPr>
              <w:t>.</w:t>
            </w:r>
          </w:p>
          <w:p w:rsidR="00CF03F9" w:rsidRDefault="009F6E36" w:rsidP="00C4326E">
            <w:pPr>
              <w:jc w:val="both"/>
            </w:pPr>
            <w:r w:rsidRPr="001170F9">
              <w:rPr>
                <w:color w:val="000000" w:themeColor="text1"/>
                <w:bdr w:val="none" w:sz="0" w:space="0" w:color="auto" w:frame="1"/>
              </w:rPr>
              <w:t>DEHNING, B</w:t>
            </w:r>
            <w:r>
              <w:rPr>
                <w:color w:val="000000" w:themeColor="text1"/>
                <w:bdr w:val="none" w:sz="0" w:space="0" w:color="auto" w:frame="1"/>
              </w:rPr>
              <w:t xml:space="preserve">., </w:t>
            </w:r>
            <w:r w:rsidRPr="001170F9">
              <w:rPr>
                <w:color w:val="000000" w:themeColor="text1"/>
                <w:bdr w:val="none" w:sz="0" w:space="0" w:color="auto" w:frame="1"/>
              </w:rPr>
              <w:t>ALIYEV, K</w:t>
            </w:r>
            <w:r>
              <w:rPr>
                <w:color w:val="000000" w:themeColor="text1"/>
                <w:bdr w:val="none" w:sz="0" w:space="0" w:color="auto" w:frame="1"/>
              </w:rPr>
              <w:t xml:space="preserve">., </w:t>
            </w:r>
            <w:r w:rsidRPr="001170F9">
              <w:rPr>
                <w:color w:val="000000" w:themeColor="text1"/>
                <w:bdr w:val="none" w:sz="0" w:space="0" w:color="auto" w:frame="1"/>
              </w:rPr>
              <w:t>NADIROV, O</w:t>
            </w:r>
            <w:r>
              <w:rPr>
                <w:color w:val="000000" w:themeColor="text1"/>
                <w:bdr w:val="none" w:sz="0" w:space="0" w:color="auto" w:frame="1"/>
              </w:rPr>
              <w:t>.</w:t>
            </w:r>
            <w:r>
              <w:rPr>
                <w:color w:val="000000" w:themeColor="text1"/>
              </w:rPr>
              <w:t xml:space="preserve"> </w:t>
            </w:r>
            <w:r w:rsidR="002F2746" w:rsidRPr="00AB0D56">
              <w:t>Modelling ‘Productivity’ of Budget Expenditure Items Before-and-After the Oil Boom in a Resource Rich Country: Evidence From Azerbaijan</w:t>
            </w:r>
            <w:r w:rsidR="00BA32BF">
              <w:t xml:space="preserve">. </w:t>
            </w:r>
            <w:r w:rsidR="002F2746" w:rsidRPr="00AB0D56">
              <w:rPr>
                <w:i/>
              </w:rPr>
              <w:t>International Journal of Economic Research</w:t>
            </w:r>
            <w:r w:rsidR="002F2746" w:rsidRPr="00AB0D56">
              <w:rPr>
                <w:iCs/>
              </w:rPr>
              <w:t xml:space="preserve">, </w:t>
            </w:r>
            <w:r w:rsidR="002F2746">
              <w:t xml:space="preserve">Vol. 13, No. 3, 2016, pp. </w:t>
            </w:r>
            <w:r w:rsidR="002F2746" w:rsidRPr="00251267">
              <w:t>991-1023</w:t>
            </w:r>
            <w:r w:rsidR="002F2746" w:rsidRPr="00AB0D56">
              <w:rPr>
                <w:iCs/>
              </w:rPr>
              <w:t>.</w:t>
            </w:r>
            <w:r w:rsidR="002F2746" w:rsidRPr="008E16B9">
              <w:t xml:space="preserve">  </w:t>
            </w:r>
          </w:p>
          <w:p w:rsidR="00FA3FE5" w:rsidRDefault="00FA3FE5" w:rsidP="001170F9">
            <w:r>
              <w:t>Zapojení do projektové činnosti jako zahraniční expert:</w:t>
            </w:r>
          </w:p>
          <w:p w:rsidR="00FA3FE5" w:rsidRDefault="00FA3FE5" w:rsidP="00FA3FE5">
            <w:pPr>
              <w:tabs>
                <w:tab w:val="left" w:pos="1134"/>
              </w:tabs>
              <w:jc w:val="both"/>
            </w:pPr>
            <w:r w:rsidRPr="00DC71A4">
              <w:lastRenderedPageBreak/>
              <w:t xml:space="preserve">GAČR </w:t>
            </w:r>
            <w:r>
              <w:t>16-25536S</w:t>
            </w:r>
            <w:r w:rsidRPr="00DC71A4">
              <w:t xml:space="preserve"> Metodika tvorby modelu predikce sektorové a podnikové výkonnosti v makroekonomických souvislostech</w:t>
            </w:r>
            <w:r>
              <w:t xml:space="preserve"> 2016-2018 </w:t>
            </w:r>
          </w:p>
          <w:p w:rsidR="00FA3FE5" w:rsidRPr="00FA3FE5" w:rsidRDefault="00FA3FE5" w:rsidP="00FA3FE5">
            <w:pPr>
              <w:tabs>
                <w:tab w:val="left" w:pos="2565"/>
              </w:tabs>
            </w:pPr>
            <w:r w:rsidRPr="00F30A63">
              <w:t xml:space="preserve">GA ČR 402/09/1739 Tvorba modelu pro měření a řízení výkonnosti podniků 2009-2011 </w:t>
            </w:r>
          </w:p>
        </w:tc>
      </w:tr>
      <w:tr w:rsidR="00CF03F9" w:rsidTr="00A474E2">
        <w:trPr>
          <w:trHeight w:val="218"/>
        </w:trPr>
        <w:tc>
          <w:tcPr>
            <w:tcW w:w="9859" w:type="dxa"/>
            <w:gridSpan w:val="11"/>
            <w:shd w:val="clear" w:color="auto" w:fill="F7CAAC"/>
          </w:tcPr>
          <w:p w:rsidR="00CF03F9" w:rsidRDefault="00CF03F9" w:rsidP="00A474E2">
            <w:pPr>
              <w:rPr>
                <w:b/>
              </w:rPr>
            </w:pPr>
            <w:r>
              <w:rPr>
                <w:b/>
              </w:rPr>
              <w:lastRenderedPageBreak/>
              <w:t>Působení v zahraničí</w:t>
            </w:r>
          </w:p>
        </w:tc>
      </w:tr>
      <w:tr w:rsidR="00CF03F9" w:rsidTr="00A474E2">
        <w:trPr>
          <w:trHeight w:val="174"/>
        </w:trPr>
        <w:tc>
          <w:tcPr>
            <w:tcW w:w="9859" w:type="dxa"/>
            <w:gridSpan w:val="11"/>
          </w:tcPr>
          <w:p w:rsidR="000507BD" w:rsidRDefault="000507BD" w:rsidP="009F6E36">
            <w:pPr>
              <w:widowControl w:val="0"/>
              <w:tabs>
                <w:tab w:val="left" w:pos="1440"/>
                <w:tab w:val="left" w:pos="2520"/>
              </w:tabs>
            </w:pPr>
            <w:r w:rsidRPr="009F6E36">
              <w:t>Tomas Bata University in Zlín</w:t>
            </w:r>
            <w:r>
              <w:t xml:space="preserve"> – 2005 (6 months)</w:t>
            </w:r>
          </w:p>
          <w:p w:rsidR="00CF03F9" w:rsidRPr="009F6E36" w:rsidRDefault="009F6E36" w:rsidP="000507BD">
            <w:pPr>
              <w:widowControl w:val="0"/>
              <w:tabs>
                <w:tab w:val="left" w:pos="1440"/>
                <w:tab w:val="left" w:pos="2520"/>
              </w:tabs>
            </w:pPr>
            <w:r>
              <w:t>University of Technology, Sydney</w:t>
            </w:r>
            <w:r w:rsidR="000507BD">
              <w:t xml:space="preserve"> – 2012 (4 months)</w:t>
            </w:r>
          </w:p>
        </w:tc>
      </w:tr>
      <w:tr w:rsidR="00CF03F9" w:rsidTr="00A474E2">
        <w:trPr>
          <w:cantSplit/>
          <w:trHeight w:val="56"/>
        </w:trPr>
        <w:tc>
          <w:tcPr>
            <w:tcW w:w="2518" w:type="dxa"/>
            <w:shd w:val="clear" w:color="auto" w:fill="F7CAAC"/>
          </w:tcPr>
          <w:p w:rsidR="00CF03F9" w:rsidRDefault="00CF03F9" w:rsidP="00A474E2">
            <w:pPr>
              <w:jc w:val="both"/>
              <w:rPr>
                <w:b/>
              </w:rPr>
            </w:pPr>
            <w:r>
              <w:rPr>
                <w:b/>
              </w:rPr>
              <w:t xml:space="preserve">Podpis </w:t>
            </w:r>
          </w:p>
        </w:tc>
        <w:tc>
          <w:tcPr>
            <w:tcW w:w="4536" w:type="dxa"/>
            <w:gridSpan w:val="5"/>
          </w:tcPr>
          <w:p w:rsidR="00CF03F9" w:rsidRDefault="00CF03F9" w:rsidP="00A474E2">
            <w:pPr>
              <w:jc w:val="both"/>
            </w:pPr>
          </w:p>
        </w:tc>
        <w:tc>
          <w:tcPr>
            <w:tcW w:w="786" w:type="dxa"/>
            <w:gridSpan w:val="2"/>
            <w:shd w:val="clear" w:color="auto" w:fill="F7CAAC"/>
          </w:tcPr>
          <w:p w:rsidR="00CF03F9" w:rsidRDefault="00CF03F9" w:rsidP="00A474E2">
            <w:pPr>
              <w:jc w:val="both"/>
            </w:pPr>
            <w:r>
              <w:rPr>
                <w:b/>
              </w:rPr>
              <w:t>datum</w:t>
            </w:r>
          </w:p>
        </w:tc>
        <w:tc>
          <w:tcPr>
            <w:tcW w:w="2019" w:type="dxa"/>
            <w:gridSpan w:val="3"/>
          </w:tcPr>
          <w:p w:rsidR="00CF03F9" w:rsidRDefault="00CF03F9" w:rsidP="00A474E2">
            <w:pPr>
              <w:jc w:val="both"/>
            </w:pPr>
          </w:p>
        </w:tc>
      </w:tr>
    </w:tbl>
    <w:p w:rsidR="00DA266B" w:rsidRDefault="00DA266B"/>
    <w:p w:rsidR="00CF03F9" w:rsidRDefault="00CF03F9"/>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Zuzana DOHNALOVÁ</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doc. Ing., Ph.D</w:t>
            </w:r>
            <w:r w:rsidR="000859B6">
              <w:t>.</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1966</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 xml:space="preserve">typ prac. </w:t>
            </w:r>
            <w:proofErr w:type="gramStart"/>
            <w:r>
              <w:rPr>
                <w:b/>
              </w:rPr>
              <w:t>vztahu</w:t>
            </w:r>
            <w:proofErr w:type="gramEnd"/>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r>
              <w:t>Univerzita Palackého Olomouc</w:t>
            </w:r>
          </w:p>
        </w:tc>
        <w:tc>
          <w:tcPr>
            <w:tcW w:w="1703" w:type="dxa"/>
            <w:gridSpan w:val="2"/>
          </w:tcPr>
          <w:p w:rsidR="00E3280D" w:rsidRDefault="00E3280D" w:rsidP="00E3280D">
            <w:pPr>
              <w:jc w:val="both"/>
            </w:pPr>
            <w:r>
              <w:t>pp</w:t>
            </w:r>
          </w:p>
        </w:tc>
        <w:tc>
          <w:tcPr>
            <w:tcW w:w="2096" w:type="dxa"/>
            <w:gridSpan w:val="4"/>
          </w:tcPr>
          <w:p w:rsidR="00E3280D" w:rsidRPr="001C1E59" w:rsidRDefault="00E3280D" w:rsidP="00E3280D">
            <w:pPr>
              <w:jc w:val="both"/>
            </w:pPr>
            <w:r w:rsidRPr="001C1E59">
              <w:t>8</w:t>
            </w: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328"/>
        </w:trPr>
        <w:tc>
          <w:tcPr>
            <w:tcW w:w="9859" w:type="dxa"/>
            <w:gridSpan w:val="11"/>
            <w:tcBorders>
              <w:top w:val="nil"/>
            </w:tcBorders>
          </w:tcPr>
          <w:p w:rsidR="00E3280D" w:rsidRDefault="00E3280D" w:rsidP="00E3280D">
            <w:pPr>
              <w:jc w:val="both"/>
            </w:pPr>
            <w:r>
              <w:t>Mikroekonomie III - garant, přednášející (100%)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464"/>
        </w:trPr>
        <w:tc>
          <w:tcPr>
            <w:tcW w:w="9859" w:type="dxa"/>
            <w:gridSpan w:val="11"/>
          </w:tcPr>
          <w:p w:rsidR="00E3280D" w:rsidRPr="00C41EBA" w:rsidRDefault="00E3280D" w:rsidP="00E3280D">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rsidR="00E3280D" w:rsidRDefault="00E3280D">
            <w:pPr>
              <w:rPr>
                <w:b/>
              </w:rPr>
            </w:pPr>
            <w:r w:rsidRPr="001C1E59">
              <w:rPr>
                <w:b/>
              </w:rPr>
              <w:t>2000-2003:</w:t>
            </w:r>
            <w:r>
              <w:tab/>
            </w:r>
            <w:r w:rsidR="00C8755C" w:rsidRPr="00C41EBA">
              <w:t>UTB ve Zlíně, Fakulta managementu a ekonomiky</w:t>
            </w:r>
            <w:r w:rsidR="00C8755C" w:rsidRPr="003E3FA1">
              <w:t>, obor „</w:t>
            </w:r>
            <w:r w:rsidR="00C8755C">
              <w:t xml:space="preserve">Ekonomika a management podniku“ </w:t>
            </w:r>
            <w:r w:rsidR="00C8755C" w:rsidRPr="00485D73">
              <w:rPr>
                <w:b/>
              </w:rPr>
              <w:t>(Ph.D.)</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1090"/>
        </w:trPr>
        <w:tc>
          <w:tcPr>
            <w:tcW w:w="9859" w:type="dxa"/>
            <w:gridSpan w:val="11"/>
          </w:tcPr>
          <w:p w:rsidR="00E3280D" w:rsidRPr="00C41EBA" w:rsidRDefault="00E3280D" w:rsidP="00E3280D">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rsidR="00E3280D" w:rsidRDefault="00E3280D" w:rsidP="00E3280D">
            <w:r w:rsidRPr="001C1E59">
              <w:rPr>
                <w:b/>
              </w:rPr>
              <w:t>1998 – 2001:</w:t>
            </w:r>
            <w:r w:rsidRPr="00C41EBA">
              <w:tab/>
              <w:t xml:space="preserve">Odborný asistent VUT Brno, </w:t>
            </w:r>
            <w:r>
              <w:t>Fakulta managementu a ekonomiky</w:t>
            </w:r>
          </w:p>
          <w:p w:rsidR="00E3280D" w:rsidRPr="00C41EBA" w:rsidRDefault="00E3280D" w:rsidP="00E3280D">
            <w:r w:rsidRPr="001C1E59">
              <w:rPr>
                <w:b/>
              </w:rPr>
              <w:t>2001 – dosud:</w:t>
            </w:r>
            <w:r>
              <w:t xml:space="preserve">     </w:t>
            </w:r>
            <w:r>
              <w:rPr>
                <w:color w:val="000000"/>
                <w:szCs w:val="24"/>
              </w:rPr>
              <w:t>UTB ve Zlíně, Fakulta managementu a ekonomiky, akademický pracovník</w:t>
            </w:r>
          </w:p>
          <w:p w:rsidR="00E3280D" w:rsidRPr="00C41EBA" w:rsidRDefault="00E3280D" w:rsidP="00E3280D">
            <w:r w:rsidRPr="001C1E59">
              <w:rPr>
                <w:b/>
              </w:rPr>
              <w:t>2000 – 2004:</w:t>
            </w:r>
            <w:r w:rsidRPr="00C41EBA">
              <w:tab/>
              <w:t>členka AS UTB, členka ekonomické komise AS UTB</w:t>
            </w:r>
          </w:p>
          <w:p w:rsidR="00E3280D" w:rsidRPr="00C41EBA" w:rsidRDefault="00E3280D" w:rsidP="00E3280D">
            <w:r w:rsidRPr="001C1E59">
              <w:rPr>
                <w:b/>
              </w:rPr>
              <w:t>2004 – 2007:</w:t>
            </w:r>
            <w:r w:rsidRPr="00C41EBA">
              <w:tab/>
              <w:t>místopředsedkyně AS UTB, členka ekonomické komise AS UTB</w:t>
            </w:r>
          </w:p>
          <w:p w:rsidR="00E3280D" w:rsidRDefault="00E3280D" w:rsidP="00E3280D">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70"/>
        </w:trPr>
        <w:tc>
          <w:tcPr>
            <w:tcW w:w="9859" w:type="dxa"/>
            <w:gridSpan w:val="11"/>
          </w:tcPr>
          <w:p w:rsidR="00C34D44" w:rsidRDefault="00C34D44" w:rsidP="00C34D44">
            <w:pPr>
              <w:jc w:val="both"/>
            </w:pPr>
            <w:r>
              <w:t xml:space="preserve">Počet vedených bakalářských prací – 52 </w:t>
            </w:r>
          </w:p>
          <w:p w:rsidR="00C34D44" w:rsidRDefault="00C34D44" w:rsidP="00C34D44">
            <w:pPr>
              <w:jc w:val="both"/>
            </w:pPr>
            <w:r>
              <w:t>Počet vedených diplomových prací – 18</w:t>
            </w:r>
          </w:p>
          <w:p w:rsidR="00E3280D" w:rsidRDefault="00C34D44" w:rsidP="00C34D44">
            <w:pPr>
              <w:jc w:val="both"/>
            </w:pPr>
            <w:r>
              <w:t>Počet vedených disertačních prací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r>
              <w:t>Ekonomika a management podniku</w:t>
            </w:r>
          </w:p>
        </w:tc>
        <w:tc>
          <w:tcPr>
            <w:tcW w:w="2245" w:type="dxa"/>
            <w:gridSpan w:val="2"/>
          </w:tcPr>
          <w:p w:rsidR="00E3280D" w:rsidRDefault="00E3280D" w:rsidP="00E3280D">
            <w:pPr>
              <w:jc w:val="both"/>
            </w:pPr>
            <w:r>
              <w:t>2009</w:t>
            </w:r>
          </w:p>
        </w:tc>
        <w:tc>
          <w:tcPr>
            <w:tcW w:w="2248" w:type="dxa"/>
            <w:gridSpan w:val="4"/>
            <w:tcBorders>
              <w:right w:val="single" w:sz="12" w:space="0" w:color="auto"/>
            </w:tcBorders>
          </w:tcPr>
          <w:p w:rsidR="00E3280D" w:rsidRDefault="00E3280D" w:rsidP="00E3280D">
            <w:pPr>
              <w:jc w:val="both"/>
            </w:pPr>
            <w:r>
              <w:t>UTB ve Zlině, FAME</w:t>
            </w: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both"/>
              <w:rPr>
                <w:b/>
              </w:rPr>
            </w:pPr>
            <w:r>
              <w:rPr>
                <w:b/>
              </w:rPr>
              <w:t>0</w:t>
            </w:r>
          </w:p>
        </w:tc>
        <w:tc>
          <w:tcPr>
            <w:tcW w:w="693" w:type="dxa"/>
            <w:vMerge w:val="restart"/>
          </w:tcPr>
          <w:p w:rsidR="00E3280D" w:rsidRDefault="00E3280D" w:rsidP="00E3280D">
            <w:pPr>
              <w:jc w:val="both"/>
              <w:rPr>
                <w:b/>
              </w:rPr>
            </w:pPr>
            <w:r>
              <w:rPr>
                <w:b/>
              </w:rPr>
              <w:t>2</w:t>
            </w:r>
          </w:p>
        </w:tc>
        <w:tc>
          <w:tcPr>
            <w:tcW w:w="694" w:type="dxa"/>
            <w:vMerge w:val="restart"/>
          </w:tcPr>
          <w:p w:rsidR="00E3280D" w:rsidRDefault="00E3280D" w:rsidP="00E3280D">
            <w:pPr>
              <w:jc w:val="both"/>
              <w:rPr>
                <w:b/>
              </w:rPr>
            </w:pPr>
            <w:r>
              <w:rPr>
                <w:b/>
              </w:rPr>
              <w:t>12</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992"/>
        </w:trPr>
        <w:tc>
          <w:tcPr>
            <w:tcW w:w="9859" w:type="dxa"/>
            <w:gridSpan w:val="11"/>
          </w:tcPr>
          <w:p w:rsidR="00E3280D" w:rsidRPr="00BA0440" w:rsidRDefault="00E3280D" w:rsidP="00E3280D">
            <w:pPr>
              <w:jc w:val="both"/>
            </w:pPr>
            <w:r w:rsidRPr="00BA0440">
              <w:t>DOHNALOVÁ, Z</w:t>
            </w:r>
            <w:r>
              <w:t>.</w:t>
            </w:r>
            <w:r w:rsidRPr="00BA0440">
              <w:t xml:space="preserve">, ZIMOLA, B. Corporate Stakeholder Management. </w:t>
            </w:r>
            <w:r w:rsidRPr="001C1E59">
              <w:rPr>
                <w:i/>
              </w:rPr>
              <w:t>Procedia: Social and Behavioral Sciences</w:t>
            </w:r>
            <w:r w:rsidRPr="00BA0440">
              <w:t xml:space="preserve">, 2013, roč. 110, č. </w:t>
            </w:r>
            <w:r>
              <w:t>121, s. 879-886. ISSN 1877-0428 (50%).</w:t>
            </w:r>
          </w:p>
          <w:p w:rsidR="00E3280D" w:rsidRPr="00BA0440" w:rsidRDefault="00E3280D" w:rsidP="00E3280D">
            <w:pPr>
              <w:jc w:val="both"/>
            </w:pPr>
            <w:r w:rsidRPr="00BA0440">
              <w:t>SOBOTKOVÁ, E</w:t>
            </w:r>
            <w:r>
              <w:t>.</w:t>
            </w:r>
            <w:r w:rsidRPr="00BA0440">
              <w:t xml:space="preserve">, DOHNALOVÁ, Z. Modern Problems of the Integration of Graduates in the Czech Labour Market. In </w:t>
            </w:r>
            <w:r w:rsidRPr="001C1E59">
              <w:rPr>
                <w:i/>
              </w:rPr>
              <w:t>Global Conference on Business, Economics, Management and Tourism in Spain</w:t>
            </w:r>
            <w:r w:rsidRPr="00BA0440">
              <w:t>. Barcelona: University</w:t>
            </w:r>
            <w:r>
              <w:t xml:space="preserve"> of </w:t>
            </w:r>
            <w:proofErr w:type="gramStart"/>
            <w:r>
              <w:t>Barcelona</w:t>
            </w:r>
            <w:proofErr w:type="gramEnd"/>
            <w:r>
              <w:t>, 2013, s. 1-7 (25%).</w:t>
            </w:r>
          </w:p>
          <w:p w:rsidR="00E3280D" w:rsidRDefault="00E3280D" w:rsidP="00E3280D">
            <w:pPr>
              <w:jc w:val="both"/>
              <w:rPr>
                <w:ins w:id="194" w:author="Michal Pilík" w:date="2019-09-16T09:07:00Z"/>
              </w:rPr>
            </w:pPr>
            <w:r w:rsidRPr="00BA0440">
              <w:t xml:space="preserve">DOHNALOVÁ, Z. </w:t>
            </w:r>
            <w:r w:rsidRPr="001C1E59">
              <w:rPr>
                <w:i/>
              </w:rPr>
              <w:t>Mikroekonomie</w:t>
            </w:r>
            <w:r w:rsidRPr="00BA0440">
              <w:t>. První vydání, Geor</w:t>
            </w:r>
            <w:r>
              <w:t>g</w:t>
            </w:r>
            <w:r w:rsidRPr="00BA0440">
              <w:t xml:space="preserve"> Žilina, 2014.</w:t>
            </w:r>
            <w:r>
              <w:t xml:space="preserve"> </w:t>
            </w:r>
            <w:r w:rsidRPr="00BA0440">
              <w:t>ISBN:978-80-8154-033-2</w:t>
            </w:r>
            <w:r>
              <w:t>.</w:t>
            </w:r>
          </w:p>
          <w:p w:rsidR="007E4DDD" w:rsidRPr="00BA0440" w:rsidRDefault="007E4DDD" w:rsidP="00E3280D">
            <w:pPr>
              <w:jc w:val="both"/>
            </w:pPr>
            <w:ins w:id="195" w:author="Michal Pilík" w:date="2019-09-16T09:07:00Z">
              <w:r>
                <w:t xml:space="preserve">DOHNALOVÁ, Z. </w:t>
              </w:r>
              <w:r w:rsidRPr="00E64B4E">
                <w:rPr>
                  <w:i/>
                  <w:rPrChange w:id="196" w:author="Michal Pilík" w:date="2019-09-16T09:07:00Z">
                    <w:rPr/>
                  </w:rPrChange>
                </w:rPr>
                <w:t>Metodika modulárního systému udělování zápočtů v bakalářském studiu za účelem motivace studenta formou profesní profilace v souladu s vývojovými trendy na trhu práce.</w:t>
              </w:r>
              <w:r>
                <w:t xml:space="preserve"> První vydání, Zlín: UTB ve Zlíně, Fakulta managementu a ekonomiky, 2015. ISBN </w:t>
              </w:r>
              <w:r w:rsidRPr="00940E90">
                <w:t>978-80-7454-469-9</w:t>
              </w:r>
              <w:r>
                <w:t>.</w:t>
              </w:r>
            </w:ins>
          </w:p>
          <w:p w:rsidR="00E3280D" w:rsidRPr="00BF5262" w:rsidRDefault="00E3280D" w:rsidP="00E3280D">
            <w:pPr>
              <w:jc w:val="both"/>
            </w:pPr>
            <w:r w:rsidRPr="00FF383F">
              <w:rPr>
                <w:caps/>
              </w:rPr>
              <w:t>Dohnalová</w:t>
            </w:r>
            <w:r w:rsidRPr="00BF5262">
              <w:t>, Z</w:t>
            </w:r>
            <w:r>
              <w:t>.</w:t>
            </w:r>
            <w:r w:rsidRPr="00BF5262">
              <w:t xml:space="preserve"> Asymmetry of information between employers and high school graduates in Czech Republic's labour market. </w:t>
            </w:r>
            <w:r w:rsidRPr="001C1E59">
              <w:rPr>
                <w:i/>
              </w:rPr>
              <w:t>International Journal of Interdisciplinary Educational Studies</w:t>
            </w:r>
            <w:r w:rsidRPr="00BF5262">
              <w:t>, 2016, roč. 11, č. 2, s. 1-13. ISSN 2327-011X.</w:t>
            </w:r>
          </w:p>
          <w:p w:rsidR="00E3280D" w:rsidRDefault="00E3280D" w:rsidP="00E3280D">
            <w:pPr>
              <w:jc w:val="both"/>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(70%).</w:t>
            </w:r>
            <w:r w:rsidRPr="00BF5262">
              <w:t xml:space="preserve"> </w:t>
            </w:r>
          </w:p>
          <w:p w:rsidR="00C34D44" w:rsidRDefault="00C34D44" w:rsidP="00C34D44">
            <w:pPr>
              <w:jc w:val="both"/>
              <w:rPr>
                <w:rFonts w:ascii="Helvetica" w:hAnsi="Helvetica" w:cs="Helvetica"/>
                <w:color w:val="444444"/>
                <w:sz w:val="18"/>
                <w:szCs w:val="18"/>
                <w:shd w:val="clear" w:color="auto" w:fill="FFFFFF"/>
              </w:rPr>
            </w:pPr>
            <w:r w:rsidRPr="00E66B0B">
              <w:rPr>
                <w:i/>
              </w:rPr>
              <w:t>Přehled projektové činnosti:</w:t>
            </w:r>
          </w:p>
          <w:p w:rsidR="00E3280D" w:rsidRPr="00454FC5" w:rsidRDefault="00E3280D" w:rsidP="00E3280D">
            <w:pPr>
              <w:jc w:val="both"/>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89"/>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Ondřej FABIÁN</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PhDr.</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1979</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 xml:space="preserve">typ prac. </w:t>
            </w:r>
            <w:proofErr w:type="gramStart"/>
            <w:r>
              <w:rPr>
                <w:b/>
              </w:rPr>
              <w:t>vztahu</w:t>
            </w:r>
            <w:proofErr w:type="gramEnd"/>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466"/>
        </w:trPr>
        <w:tc>
          <w:tcPr>
            <w:tcW w:w="9859" w:type="dxa"/>
            <w:gridSpan w:val="11"/>
            <w:tcBorders>
              <w:top w:val="nil"/>
            </w:tcBorders>
          </w:tcPr>
          <w:p w:rsidR="00E3280D" w:rsidRDefault="00E3280D" w:rsidP="00E3280D">
            <w:pPr>
              <w:jc w:val="both"/>
            </w:pPr>
            <w:r>
              <w:t>Metodologie vědecké práce – přednášející (10%)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589"/>
        </w:trPr>
        <w:tc>
          <w:tcPr>
            <w:tcW w:w="9859" w:type="dxa"/>
            <w:gridSpan w:val="11"/>
          </w:tcPr>
          <w:p w:rsidR="00E3280D" w:rsidRDefault="00E3280D" w:rsidP="00E3280D">
            <w:pPr>
              <w:jc w:val="both"/>
            </w:pPr>
            <w:r>
              <w:rPr>
                <w:b/>
              </w:rPr>
              <w:t xml:space="preserve">1999-2004: </w:t>
            </w:r>
            <w:r>
              <w:t>Univerzita Karlova v Praze, Filozofická fakulta, obor Informační studia a knihovnictví (</w:t>
            </w:r>
            <w:r w:rsidRPr="00761C42">
              <w:rPr>
                <w:b/>
              </w:rPr>
              <w:t>Mgr.</w:t>
            </w:r>
            <w:r>
              <w:t>)</w:t>
            </w:r>
          </w:p>
          <w:p w:rsidR="00E3280D" w:rsidRPr="00E46199" w:rsidRDefault="00E3280D" w:rsidP="00E3280D">
            <w:pPr>
              <w:jc w:val="both"/>
              <w:rPr>
                <w:b/>
              </w:rPr>
            </w:pPr>
            <w:r>
              <w:rPr>
                <w:b/>
              </w:rPr>
              <w:t xml:space="preserve">2006:           </w:t>
            </w:r>
            <w:r>
              <w:t>Univerzita Karlova v Praze, Filozofická fakulta, obor Informační studia a knihovnictví (</w:t>
            </w:r>
            <w:r w:rsidRPr="00761C42">
              <w:rPr>
                <w:b/>
              </w:rPr>
              <w:t>PhDr.</w:t>
            </w:r>
            <w:r>
              <w:t>)</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616"/>
        </w:trPr>
        <w:tc>
          <w:tcPr>
            <w:tcW w:w="9859" w:type="dxa"/>
            <w:gridSpan w:val="11"/>
          </w:tcPr>
          <w:p w:rsidR="00E3280D" w:rsidRPr="00E46199" w:rsidRDefault="00E3280D" w:rsidP="00E3280D">
            <w:pPr>
              <w:jc w:val="both"/>
            </w:pPr>
            <w:r>
              <w:rPr>
                <w:b/>
              </w:rPr>
              <w:t xml:space="preserve">2004-dosud: </w:t>
            </w:r>
            <w:r>
              <w:t>Univerzita Tomáše Bati ve Zlíně (od roku 2009 Ředitel Knihovny UTB), výuka odborných informačních předmětů na všech fakultách UTB</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288"/>
        </w:trPr>
        <w:tc>
          <w:tcPr>
            <w:tcW w:w="9859" w:type="dxa"/>
            <w:gridSpan w:val="11"/>
          </w:tcPr>
          <w:p w:rsidR="00C91E40" w:rsidRDefault="00C91E40" w:rsidP="00C91E40">
            <w:pPr>
              <w:jc w:val="both"/>
            </w:pPr>
            <w:r>
              <w:t xml:space="preserve">Počet vedených bakalářských prací – 4 </w:t>
            </w:r>
          </w:p>
          <w:p w:rsidR="00C91E40" w:rsidRDefault="00C91E40" w:rsidP="00C91E40">
            <w:pPr>
              <w:jc w:val="both"/>
            </w:pPr>
            <w:r>
              <w:t>Počet vedených diplomových prací – 2</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center"/>
              <w:rPr>
                <w:b/>
              </w:rPr>
            </w:pPr>
            <w:r>
              <w:rPr>
                <w:b/>
              </w:rPr>
              <w:t>0</w:t>
            </w:r>
          </w:p>
        </w:tc>
        <w:tc>
          <w:tcPr>
            <w:tcW w:w="693" w:type="dxa"/>
            <w:vMerge w:val="restart"/>
          </w:tcPr>
          <w:p w:rsidR="00E3280D" w:rsidRDefault="00C34D44" w:rsidP="00E3280D">
            <w:pPr>
              <w:jc w:val="center"/>
              <w:rPr>
                <w:b/>
              </w:rPr>
            </w:pPr>
            <w:r>
              <w:rPr>
                <w:b/>
              </w:rPr>
              <w:t>5</w:t>
            </w:r>
          </w:p>
        </w:tc>
        <w:tc>
          <w:tcPr>
            <w:tcW w:w="694" w:type="dxa"/>
            <w:vMerge w:val="restart"/>
          </w:tcPr>
          <w:p w:rsidR="00E3280D" w:rsidRDefault="00E3280D" w:rsidP="00E3280D">
            <w:pPr>
              <w:jc w:val="center"/>
              <w:rPr>
                <w:b/>
              </w:rPr>
            </w:pPr>
            <w:r>
              <w:rPr>
                <w:b/>
              </w:rPr>
              <w:t>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E3280D" w:rsidRPr="00E3280D" w:rsidRDefault="00E3280D" w:rsidP="00E3280D">
            <w:pPr>
              <w:jc w:val="both"/>
            </w:pPr>
            <w:r w:rsidRPr="00E3280D">
              <w:t xml:space="preserve">BUDÍNSKÝ, L., FABIÁN, O. 10 years with grey literature at Tomas Bata University in Zlín. </w:t>
            </w:r>
            <w:r w:rsidRPr="00E3280D">
              <w:rPr>
                <w:i/>
              </w:rPr>
              <w:t>The Grey Journal: an international journal on grey literature</w:t>
            </w:r>
            <w:r w:rsidRPr="00E3280D">
              <w:t>. 2</w:t>
            </w:r>
            <w:r>
              <w:t>016, vol. 12, iss. 1, s. 65-69</w:t>
            </w:r>
            <w:r w:rsidRPr="00E3280D">
              <w:t xml:space="preserve">. ISSN 1574-1796. Dostupné z: </w:t>
            </w:r>
            <w:hyperlink r:id="rId31" w:history="1">
              <w:r w:rsidRPr="00E3280D">
                <w:t>http://www.nusl.cz/ntk/nusl-200844</w:t>
              </w:r>
            </w:hyperlink>
            <w:r w:rsidRPr="00E3280D">
              <w:t xml:space="preserve"> (20%).</w:t>
            </w:r>
          </w:p>
          <w:p w:rsidR="00E3280D" w:rsidRPr="00E3280D" w:rsidRDefault="00E3280D" w:rsidP="00E3280D">
            <w:pPr>
              <w:jc w:val="both"/>
            </w:pPr>
            <w:r w:rsidRPr="00E3280D">
              <w:t xml:space="preserve">FABIÁN, O., BUDÍNSKÝ, L. Podpora vědy a výzkumu v Knihovně UTB ve Zlíně – od vzniku publikačních výstupů po jejich evaluaci. In </w:t>
            </w:r>
            <w:r w:rsidRPr="00E3280D">
              <w:rPr>
                <w:i/>
              </w:rPr>
              <w:t xml:space="preserve">Inforum 2016: 22. ročník konference o profesionálních informačních zdrojích, Praha </w:t>
            </w:r>
            <w:proofErr w:type="gramStart"/>
            <w:r w:rsidRPr="00E3280D">
              <w:rPr>
                <w:i/>
              </w:rPr>
              <w:t>24.-25</w:t>
            </w:r>
            <w:proofErr w:type="gramEnd"/>
            <w:r w:rsidRPr="00E3280D">
              <w:rPr>
                <w:i/>
              </w:rPr>
              <w:t>. května 2016</w:t>
            </w:r>
            <w:r w:rsidRPr="00E3280D">
              <w:t>. Prah</w:t>
            </w:r>
            <w:r>
              <w:t>a: Albertina icome Praha, 2016</w:t>
            </w:r>
            <w:r w:rsidRPr="00E3280D">
              <w:t xml:space="preserve">. ISSN 1801–2213. Dostupné z: </w:t>
            </w:r>
            <w:hyperlink r:id="rId32" w:history="1">
              <w:r w:rsidRPr="00E3280D">
                <w:t>http://www.inforum.cz/sbornik/2016/7</w:t>
              </w:r>
            </w:hyperlink>
            <w:r w:rsidRPr="00E3280D">
              <w:t xml:space="preserve"> (50%).</w:t>
            </w:r>
          </w:p>
          <w:p w:rsidR="00E3280D" w:rsidRDefault="00E3280D" w:rsidP="00E3280D">
            <w:pPr>
              <w:jc w:val="both"/>
              <w:rPr>
                <w:b/>
              </w:rPr>
            </w:pPr>
            <w:r w:rsidRPr="00E3280D">
              <w:t xml:space="preserve">Otevřené repozitáře v České republice. FABIÁN, Ondřej. </w:t>
            </w:r>
            <w:r w:rsidRPr="00E3280D">
              <w:rPr>
                <w:i/>
                <w:iCs/>
              </w:rPr>
              <w:t>Otevřený přístup k vědeckým informacím: současný stav v České republice a ve světě</w:t>
            </w:r>
            <w:r w:rsidRPr="00E3280D">
              <w:t>. Brno: Vysoké učení technické v Brně, nakladatelství VUTIUM, 2016, s. 190-208. ISBN 978-80-214-5282-4.</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5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4E4280" w:rsidRDefault="004E4280" w:rsidP="00DC52F6">
      <w:pPr>
        <w:spacing w:after="160" w:line="259" w:lineRule="auto"/>
      </w:pPr>
    </w:p>
    <w:p w:rsidR="00C4326E" w:rsidRDefault="00C4326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RPr="0003498C" w:rsidTr="00CA24D4">
        <w:tc>
          <w:tcPr>
            <w:tcW w:w="9859" w:type="dxa"/>
            <w:gridSpan w:val="11"/>
            <w:tcBorders>
              <w:bottom w:val="double" w:sz="4" w:space="0" w:color="auto"/>
            </w:tcBorders>
            <w:shd w:val="clear" w:color="auto" w:fill="BDD6EE"/>
          </w:tcPr>
          <w:p w:rsidR="00CA24D4" w:rsidRPr="0003498C" w:rsidRDefault="00CA24D4" w:rsidP="00CA24D4">
            <w:pPr>
              <w:jc w:val="both"/>
              <w:rPr>
                <w:b/>
                <w:sz w:val="28"/>
              </w:rPr>
            </w:pPr>
            <w:r w:rsidRPr="0003498C">
              <w:rPr>
                <w:b/>
                <w:sz w:val="28"/>
              </w:rPr>
              <w:lastRenderedPageBreak/>
              <w:t>C-I – Personální zabezpečení</w:t>
            </w:r>
          </w:p>
        </w:tc>
      </w:tr>
      <w:tr w:rsidR="00CA24D4" w:rsidRPr="0003498C" w:rsidTr="00CA24D4">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10"/>
          </w:tcPr>
          <w:p w:rsidR="00CA24D4" w:rsidRPr="0003498C" w:rsidRDefault="00CA24D4" w:rsidP="00CA24D4">
            <w:pPr>
              <w:jc w:val="both"/>
            </w:pPr>
            <w:r w:rsidRPr="0003498C">
              <w:t>Univerzita Tomáše Bati ve Zlíně</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10"/>
          </w:tcPr>
          <w:p w:rsidR="00CA24D4" w:rsidRPr="0003498C" w:rsidRDefault="00CA24D4" w:rsidP="00CA24D4">
            <w:pPr>
              <w:jc w:val="both"/>
            </w:pPr>
            <w:r w:rsidRPr="0003498C">
              <w:t>Fakulta managementu a ekonomiky</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10"/>
          </w:tcPr>
          <w:p w:rsidR="00CA24D4" w:rsidRPr="0003498C" w:rsidRDefault="00CA24D4" w:rsidP="00CA24D4">
            <w:pPr>
              <w:jc w:val="both"/>
            </w:pPr>
            <w:r>
              <w:t>Finance</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5"/>
          </w:tcPr>
          <w:p w:rsidR="00CA24D4" w:rsidRPr="0003498C" w:rsidRDefault="00CA24D4" w:rsidP="00CA24D4">
            <w:pPr>
              <w:jc w:val="both"/>
            </w:pPr>
            <w:r>
              <w:t>Mojmír HAMPL</w:t>
            </w:r>
          </w:p>
        </w:tc>
        <w:tc>
          <w:tcPr>
            <w:tcW w:w="709" w:type="dxa"/>
            <w:shd w:val="clear" w:color="auto" w:fill="F7CAAC"/>
          </w:tcPr>
          <w:p w:rsidR="00CA24D4" w:rsidRPr="0003498C" w:rsidRDefault="00CA24D4" w:rsidP="00CA24D4">
            <w:pPr>
              <w:jc w:val="both"/>
              <w:rPr>
                <w:b/>
              </w:rPr>
            </w:pPr>
            <w:r w:rsidRPr="0003498C">
              <w:rPr>
                <w:b/>
              </w:rPr>
              <w:t>Tituly</w:t>
            </w:r>
          </w:p>
        </w:tc>
        <w:tc>
          <w:tcPr>
            <w:tcW w:w="2096" w:type="dxa"/>
            <w:gridSpan w:val="4"/>
          </w:tcPr>
          <w:p w:rsidR="00CA24D4" w:rsidRPr="0003498C" w:rsidRDefault="00CA24D4" w:rsidP="00CA24D4">
            <w:pPr>
              <w:jc w:val="both"/>
            </w:pPr>
            <w:r>
              <w:t>Ing. MSc. PhD.</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Rok narození</w:t>
            </w:r>
          </w:p>
        </w:tc>
        <w:tc>
          <w:tcPr>
            <w:tcW w:w="829" w:type="dxa"/>
          </w:tcPr>
          <w:p w:rsidR="00CA24D4" w:rsidRPr="0003498C" w:rsidRDefault="00CA24D4" w:rsidP="00CA24D4">
            <w:pPr>
              <w:jc w:val="both"/>
            </w:pPr>
            <w:r>
              <w:t>1975</w:t>
            </w:r>
          </w:p>
        </w:tc>
        <w:tc>
          <w:tcPr>
            <w:tcW w:w="1721" w:type="dxa"/>
            <w:shd w:val="clear" w:color="auto" w:fill="F7CAAC"/>
          </w:tcPr>
          <w:p w:rsidR="00CA24D4" w:rsidRPr="0003498C" w:rsidRDefault="00CA24D4" w:rsidP="00CA24D4">
            <w:pPr>
              <w:jc w:val="both"/>
              <w:rPr>
                <w:b/>
              </w:rPr>
            </w:pPr>
            <w:r w:rsidRPr="0003498C">
              <w:rPr>
                <w:b/>
              </w:rPr>
              <w:t>typ vztahu k VŠ</w:t>
            </w:r>
          </w:p>
        </w:tc>
        <w:tc>
          <w:tcPr>
            <w:tcW w:w="992" w:type="dxa"/>
            <w:gridSpan w:val="2"/>
          </w:tcPr>
          <w:p w:rsidR="00CA24D4" w:rsidRPr="0003498C" w:rsidRDefault="00CA24D4" w:rsidP="00CA24D4">
            <w:pPr>
              <w:jc w:val="both"/>
            </w:pPr>
            <w:r>
              <w:t>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r>
              <w:t>40</w:t>
            </w: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4326E" w:rsidP="00C4326E">
            <w:pPr>
              <w:jc w:val="both"/>
            </w:pPr>
            <w:r>
              <w:t>0</w:t>
            </w:r>
            <w:r w:rsidR="00CA24D4">
              <w:t>8</w:t>
            </w:r>
            <w:r>
              <w:t>/</w:t>
            </w:r>
            <w:r w:rsidR="00CA24D4">
              <w:t>2020</w:t>
            </w:r>
          </w:p>
        </w:tc>
      </w:tr>
      <w:tr w:rsidR="00CA24D4" w:rsidRPr="0003498C" w:rsidTr="00CA24D4">
        <w:tc>
          <w:tcPr>
            <w:tcW w:w="5068" w:type="dxa"/>
            <w:gridSpan w:val="3"/>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2"/>
          </w:tcPr>
          <w:p w:rsidR="00CA24D4" w:rsidRPr="0003498C" w:rsidRDefault="00CA24D4" w:rsidP="00CA24D4">
            <w:pPr>
              <w:jc w:val="both"/>
            </w:pPr>
            <w:r>
              <w:t>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r>
              <w:t>40</w:t>
            </w: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4326E" w:rsidP="00CA24D4">
            <w:pPr>
              <w:jc w:val="both"/>
            </w:pPr>
            <w:r>
              <w:t>08/2020</w:t>
            </w:r>
          </w:p>
        </w:tc>
      </w:tr>
      <w:tr w:rsidR="00CA24D4" w:rsidRPr="0003498C" w:rsidTr="00CA24D4">
        <w:tc>
          <w:tcPr>
            <w:tcW w:w="6060" w:type="dxa"/>
            <w:gridSpan w:val="5"/>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2"/>
            <w:shd w:val="clear" w:color="auto" w:fill="F7CAAC"/>
          </w:tcPr>
          <w:p w:rsidR="00CA24D4" w:rsidRPr="0003498C" w:rsidRDefault="00CA24D4" w:rsidP="00CA24D4">
            <w:pPr>
              <w:jc w:val="both"/>
              <w:rPr>
                <w:b/>
              </w:rPr>
            </w:pPr>
            <w:r w:rsidRPr="0003498C">
              <w:rPr>
                <w:b/>
              </w:rPr>
              <w:t xml:space="preserve">typ prac. </w:t>
            </w:r>
            <w:proofErr w:type="gramStart"/>
            <w:r w:rsidRPr="0003498C">
              <w:rPr>
                <w:b/>
              </w:rPr>
              <w:t>vztahu</w:t>
            </w:r>
            <w:proofErr w:type="gramEnd"/>
          </w:p>
        </w:tc>
        <w:tc>
          <w:tcPr>
            <w:tcW w:w="2096" w:type="dxa"/>
            <w:gridSpan w:val="4"/>
            <w:shd w:val="clear" w:color="auto" w:fill="F7CAAC"/>
          </w:tcPr>
          <w:p w:rsidR="00CA24D4" w:rsidRPr="0003498C" w:rsidRDefault="00CA24D4" w:rsidP="00CA24D4">
            <w:pPr>
              <w:jc w:val="both"/>
              <w:rPr>
                <w:b/>
              </w:rPr>
            </w:pPr>
            <w:r w:rsidRPr="0003498C">
              <w:rPr>
                <w:b/>
              </w:rPr>
              <w:t>rozsah</w:t>
            </w: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CA24D4">
        <w:trPr>
          <w:trHeight w:val="324"/>
        </w:trPr>
        <w:tc>
          <w:tcPr>
            <w:tcW w:w="9859" w:type="dxa"/>
            <w:gridSpan w:val="11"/>
            <w:tcBorders>
              <w:top w:val="nil"/>
            </w:tcBorders>
          </w:tcPr>
          <w:p w:rsidR="00CA24D4" w:rsidRDefault="00CA24D4" w:rsidP="00CA24D4">
            <w:r w:rsidRPr="002166BB">
              <w:t>Finanční systém, banky a měnová politika</w:t>
            </w:r>
            <w:r>
              <w:t xml:space="preserve"> – přednášející (25%)</w:t>
            </w:r>
          </w:p>
          <w:p w:rsidR="00CA24D4" w:rsidRPr="00875100" w:rsidRDefault="00CA24D4" w:rsidP="00CA24D4">
            <w:r w:rsidRPr="00875100">
              <w:t>Člen Oborové rady</w:t>
            </w:r>
            <w:r>
              <w:t>, školitel</w:t>
            </w:r>
          </w:p>
          <w:p w:rsidR="00CA24D4" w:rsidRPr="0003498C" w:rsidRDefault="00CA24D4" w:rsidP="00CA24D4">
            <w:pPr>
              <w:jc w:val="both"/>
            </w:pP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CA24D4">
        <w:trPr>
          <w:trHeight w:val="745"/>
        </w:trPr>
        <w:tc>
          <w:tcPr>
            <w:tcW w:w="9859" w:type="dxa"/>
            <w:gridSpan w:val="11"/>
          </w:tcPr>
          <w:p w:rsidR="00CA24D4" w:rsidRDefault="00CA24D4" w:rsidP="00CA24D4">
            <w:pPr>
              <w:ind w:left="1456" w:hanging="1456"/>
              <w:jc w:val="both"/>
            </w:pPr>
            <w:r>
              <w:rPr>
                <w:b/>
              </w:rPr>
              <w:t xml:space="preserve">1998 – 2004: </w:t>
            </w:r>
            <w:r w:rsidRPr="00C134CB">
              <w:t xml:space="preserve">VŠE v Praze, Fakulta národohospodářská, obor Hospodářská politika a správa </w:t>
            </w:r>
            <w:r w:rsidRPr="00B1478F">
              <w:rPr>
                <w:b/>
              </w:rPr>
              <w:t>(PhD.)</w:t>
            </w:r>
          </w:p>
          <w:p w:rsidR="00CA24D4" w:rsidRDefault="00CA24D4" w:rsidP="00CA24D4">
            <w:pPr>
              <w:ind w:left="1456" w:hanging="1456"/>
              <w:jc w:val="both"/>
              <w:rPr>
                <w:b/>
              </w:rPr>
            </w:pPr>
            <w:r>
              <w:rPr>
                <w:b/>
              </w:rPr>
              <w:t xml:space="preserve">2000 – 2001: </w:t>
            </w:r>
            <w:r w:rsidRPr="00C134CB">
              <w:t xml:space="preserve">University of Surrey, UK, Economics </w:t>
            </w:r>
            <w:r w:rsidRPr="00B1478F">
              <w:rPr>
                <w:b/>
              </w:rPr>
              <w:t>(MSc.)</w:t>
            </w:r>
          </w:p>
          <w:p w:rsidR="00CA24D4" w:rsidRPr="00C134CB" w:rsidRDefault="00CA24D4" w:rsidP="00CA24D4">
            <w:pPr>
              <w:ind w:left="1456" w:hanging="1456"/>
              <w:jc w:val="both"/>
            </w:pPr>
            <w:r>
              <w:rPr>
                <w:b/>
              </w:rPr>
              <w:t xml:space="preserve">1993 – 1998: </w:t>
            </w:r>
            <w:r w:rsidRPr="00C134CB">
              <w:t xml:space="preserve">VŠE v Praze, Fakulta národohospodářská, obor Hospodářská politika </w:t>
            </w:r>
            <w:r w:rsidRPr="00B1478F">
              <w:rPr>
                <w:b/>
              </w:rPr>
              <w:t>(Ing.)</w:t>
            </w:r>
          </w:p>
          <w:p w:rsidR="00CA24D4" w:rsidRPr="0003498C" w:rsidRDefault="00CA24D4" w:rsidP="00CA24D4">
            <w:pPr>
              <w:ind w:left="1456" w:hanging="1456"/>
              <w:jc w:val="both"/>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CA24D4">
        <w:trPr>
          <w:trHeight w:val="605"/>
        </w:trPr>
        <w:tc>
          <w:tcPr>
            <w:tcW w:w="9859" w:type="dxa"/>
            <w:gridSpan w:val="11"/>
          </w:tcPr>
          <w:p w:rsidR="00CA24D4" w:rsidRDefault="00CA24D4" w:rsidP="00CA24D4">
            <w:pPr>
              <w:jc w:val="both"/>
            </w:pPr>
            <w:r w:rsidRPr="00C134CB">
              <w:rPr>
                <w:b/>
              </w:rPr>
              <w:t>1998 - 2002:</w:t>
            </w:r>
            <w:r>
              <w:t xml:space="preserve"> Česká národní banka, analytik v Odboru měnové politiky</w:t>
            </w:r>
          </w:p>
          <w:p w:rsidR="00CA24D4" w:rsidRDefault="00CA24D4" w:rsidP="00CA24D4">
            <w:pPr>
              <w:jc w:val="both"/>
            </w:pPr>
            <w:r w:rsidRPr="00C134CB">
              <w:rPr>
                <w:b/>
              </w:rPr>
              <w:t>2002 - 2004:</w:t>
            </w:r>
            <w:r>
              <w:t xml:space="preserve"> Česká spořitelna, a.s., Ekonom</w:t>
            </w:r>
          </w:p>
          <w:p w:rsidR="00CA24D4" w:rsidRDefault="00CA24D4" w:rsidP="00CA24D4">
            <w:pPr>
              <w:jc w:val="both"/>
            </w:pPr>
            <w:r w:rsidRPr="00C134CB">
              <w:rPr>
                <w:b/>
              </w:rPr>
              <w:t>2004 – 2006</w:t>
            </w:r>
            <w:r>
              <w:t>: Česká konsolidační agentura, člen představenstva</w:t>
            </w:r>
          </w:p>
          <w:p w:rsidR="00CA24D4" w:rsidRDefault="00CA24D4" w:rsidP="00CA24D4">
            <w:pPr>
              <w:jc w:val="both"/>
            </w:pPr>
            <w:r w:rsidRPr="00C134CB">
              <w:rPr>
                <w:b/>
              </w:rPr>
              <w:t>2006 – 2018:</w:t>
            </w:r>
            <w:r>
              <w:t xml:space="preserve"> Česká národní banka, člen Bankovní rady ČNB a viceguvernér</w:t>
            </w:r>
          </w:p>
          <w:p w:rsidR="004E39B3" w:rsidRPr="004E39B3" w:rsidRDefault="004E39B3" w:rsidP="00CA24D4">
            <w:pPr>
              <w:jc w:val="both"/>
              <w:rPr>
                <w:b/>
              </w:rPr>
            </w:pPr>
            <w:r w:rsidRPr="004E39B3">
              <w:rPr>
                <w:b/>
              </w:rPr>
              <w:t xml:space="preserve">2019 </w:t>
            </w:r>
            <w:r>
              <w:rPr>
                <w:b/>
              </w:rPr>
              <w:t xml:space="preserve">– dosud: </w:t>
            </w:r>
            <w:r w:rsidRPr="004E39B3">
              <w:t>Univerzita Tomáše Bati ve Zlíně, Fakulta managementu a ekonomiky</w:t>
            </w:r>
          </w:p>
        </w:tc>
      </w:tr>
      <w:tr w:rsidR="00CA24D4" w:rsidRPr="0003498C" w:rsidTr="00CA24D4">
        <w:trPr>
          <w:trHeight w:val="250"/>
        </w:trPr>
        <w:tc>
          <w:tcPr>
            <w:tcW w:w="9859" w:type="dxa"/>
            <w:gridSpan w:val="11"/>
            <w:shd w:val="clear" w:color="auto" w:fill="F7CAAC"/>
          </w:tcPr>
          <w:p w:rsidR="00CA24D4" w:rsidRPr="0003498C" w:rsidRDefault="00CA24D4" w:rsidP="00CA24D4">
            <w:pPr>
              <w:jc w:val="both"/>
            </w:pPr>
            <w:r w:rsidRPr="0003498C">
              <w:rPr>
                <w:b/>
              </w:rPr>
              <w:t>Zkušenosti s vedením kvalifikačních a rigorózních prací</w:t>
            </w:r>
          </w:p>
        </w:tc>
      </w:tr>
      <w:tr w:rsidR="00CA24D4" w:rsidRPr="0003498C" w:rsidTr="00CA24D4">
        <w:trPr>
          <w:trHeight w:val="420"/>
        </w:trPr>
        <w:tc>
          <w:tcPr>
            <w:tcW w:w="9859" w:type="dxa"/>
            <w:gridSpan w:val="11"/>
          </w:tcPr>
          <w:p w:rsidR="00CA24D4" w:rsidRPr="0003498C" w:rsidRDefault="00CA24D4" w:rsidP="00CA24D4">
            <w:pPr>
              <w:jc w:val="both"/>
            </w:pPr>
            <w:r w:rsidRPr="0003498C">
              <w:t>Počet v</w:t>
            </w:r>
            <w:r>
              <w:t xml:space="preserve">edených bakalářských prací – 15 </w:t>
            </w:r>
          </w:p>
          <w:p w:rsidR="00CA24D4" w:rsidRPr="0003498C" w:rsidRDefault="00CA24D4" w:rsidP="00CA24D4">
            <w:pPr>
              <w:jc w:val="both"/>
            </w:pPr>
            <w:r w:rsidRPr="0003498C">
              <w:t>Počet</w:t>
            </w:r>
            <w:r>
              <w:t xml:space="preserve"> vedených diplomových prací – 10 </w:t>
            </w:r>
          </w:p>
        </w:tc>
      </w:tr>
      <w:tr w:rsidR="00CA24D4" w:rsidRPr="0003498C" w:rsidTr="00CA24D4">
        <w:trPr>
          <w:cantSplit/>
        </w:trPr>
        <w:tc>
          <w:tcPr>
            <w:tcW w:w="3347" w:type="dxa"/>
            <w:gridSpan w:val="2"/>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CA24D4">
        <w:trPr>
          <w:cantSplit/>
        </w:trPr>
        <w:tc>
          <w:tcPr>
            <w:tcW w:w="3347" w:type="dxa"/>
            <w:gridSpan w:val="2"/>
          </w:tcPr>
          <w:p w:rsidR="00CA24D4" w:rsidRPr="0003498C" w:rsidRDefault="00CA24D4" w:rsidP="00CA24D4">
            <w:pPr>
              <w:jc w:val="both"/>
            </w:pPr>
          </w:p>
        </w:tc>
        <w:tc>
          <w:tcPr>
            <w:tcW w:w="2245" w:type="dxa"/>
            <w:gridSpan w:val="2"/>
          </w:tcPr>
          <w:p w:rsidR="00CA24D4" w:rsidRPr="0003498C" w:rsidRDefault="00CA24D4" w:rsidP="00CA24D4">
            <w:pPr>
              <w:jc w:val="both"/>
            </w:pPr>
          </w:p>
        </w:tc>
        <w:tc>
          <w:tcPr>
            <w:tcW w:w="2248" w:type="dxa"/>
            <w:gridSpan w:val="4"/>
            <w:tcBorders>
              <w:right w:val="single" w:sz="12" w:space="0" w:color="auto"/>
            </w:tcBorders>
          </w:tcPr>
          <w:p w:rsidR="00CA24D4" w:rsidRPr="0003498C" w:rsidRDefault="00CA24D4" w:rsidP="00CA24D4">
            <w:pPr>
              <w:jc w:val="both"/>
            </w:pPr>
          </w:p>
        </w:tc>
        <w:tc>
          <w:tcPr>
            <w:tcW w:w="632" w:type="dxa"/>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shd w:val="clear" w:color="auto" w:fill="F7CAAC"/>
          </w:tcPr>
          <w:p w:rsidR="00CA24D4" w:rsidRPr="0003498C" w:rsidRDefault="00CA24D4" w:rsidP="00CA24D4">
            <w:pPr>
              <w:jc w:val="both"/>
              <w:rPr>
                <w:sz w:val="18"/>
              </w:rPr>
            </w:pPr>
            <w:r w:rsidRPr="0003498C">
              <w:rPr>
                <w:b/>
                <w:sz w:val="18"/>
              </w:rPr>
              <w:t>Scopus</w:t>
            </w:r>
          </w:p>
        </w:tc>
        <w:tc>
          <w:tcPr>
            <w:tcW w:w="694" w:type="dxa"/>
            <w:shd w:val="clear" w:color="auto" w:fill="F7CAAC"/>
          </w:tcPr>
          <w:p w:rsidR="00CA24D4" w:rsidRPr="0003498C" w:rsidRDefault="00CA24D4" w:rsidP="00CA24D4">
            <w:pPr>
              <w:jc w:val="both"/>
            </w:pPr>
            <w:r w:rsidRPr="0003498C">
              <w:rPr>
                <w:b/>
                <w:sz w:val="18"/>
              </w:rPr>
              <w:t>ostatní</w:t>
            </w:r>
          </w:p>
        </w:tc>
      </w:tr>
      <w:tr w:rsidR="00CA24D4" w:rsidRPr="0003498C" w:rsidTr="00CA24D4">
        <w:trPr>
          <w:cantSplit/>
          <w:trHeight w:val="70"/>
        </w:trPr>
        <w:tc>
          <w:tcPr>
            <w:tcW w:w="3347" w:type="dxa"/>
            <w:gridSpan w:val="2"/>
            <w:shd w:val="clear" w:color="auto" w:fill="F7CAAC"/>
          </w:tcPr>
          <w:p w:rsidR="00CA24D4" w:rsidRPr="0003498C" w:rsidRDefault="00CA24D4" w:rsidP="00CA24D4">
            <w:pPr>
              <w:jc w:val="both"/>
            </w:pPr>
            <w:r w:rsidRPr="0003498C">
              <w:rPr>
                <w:b/>
              </w:rPr>
              <w:t>Obor jmenovacího řízení</w:t>
            </w:r>
          </w:p>
        </w:tc>
        <w:tc>
          <w:tcPr>
            <w:tcW w:w="2245" w:type="dxa"/>
            <w:gridSpan w:val="2"/>
            <w:shd w:val="clear" w:color="auto" w:fill="F7CAAC"/>
          </w:tcPr>
          <w:p w:rsidR="00CA24D4" w:rsidRPr="0003498C" w:rsidRDefault="00CA24D4" w:rsidP="00CA24D4">
            <w:pPr>
              <w:jc w:val="both"/>
            </w:pPr>
            <w:r w:rsidRPr="0003498C">
              <w:rPr>
                <w:b/>
              </w:rPr>
              <w:t>Rok udělení hodnosti</w:t>
            </w:r>
          </w:p>
        </w:tc>
        <w:tc>
          <w:tcPr>
            <w:tcW w:w="2248" w:type="dxa"/>
            <w:gridSpan w:val="4"/>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vMerge w:val="restart"/>
            <w:tcBorders>
              <w:left w:val="single" w:sz="12" w:space="0" w:color="auto"/>
            </w:tcBorders>
          </w:tcPr>
          <w:p w:rsidR="00CA24D4" w:rsidRPr="0003498C" w:rsidRDefault="003A24F3" w:rsidP="00CA24D4">
            <w:pPr>
              <w:jc w:val="both"/>
              <w:rPr>
                <w:b/>
              </w:rPr>
            </w:pPr>
            <w:r>
              <w:rPr>
                <w:b/>
              </w:rPr>
              <w:t>6</w:t>
            </w:r>
          </w:p>
        </w:tc>
        <w:tc>
          <w:tcPr>
            <w:tcW w:w="693" w:type="dxa"/>
            <w:vMerge w:val="restart"/>
          </w:tcPr>
          <w:p w:rsidR="00CA24D4" w:rsidRPr="0003498C" w:rsidRDefault="00CA24D4" w:rsidP="00CA24D4">
            <w:pPr>
              <w:jc w:val="both"/>
              <w:rPr>
                <w:b/>
              </w:rPr>
            </w:pPr>
            <w:r>
              <w:rPr>
                <w:b/>
              </w:rPr>
              <w:t>7</w:t>
            </w:r>
          </w:p>
        </w:tc>
        <w:tc>
          <w:tcPr>
            <w:tcW w:w="694" w:type="dxa"/>
            <w:vMerge w:val="restart"/>
          </w:tcPr>
          <w:p w:rsidR="00CA24D4" w:rsidRPr="0003498C" w:rsidRDefault="003A24F3" w:rsidP="00CA24D4">
            <w:pPr>
              <w:jc w:val="both"/>
              <w:rPr>
                <w:b/>
              </w:rPr>
            </w:pPr>
            <w:r>
              <w:rPr>
                <w:b/>
              </w:rPr>
              <w:t>41</w:t>
            </w:r>
          </w:p>
        </w:tc>
      </w:tr>
      <w:tr w:rsidR="00CA24D4" w:rsidRPr="0003498C" w:rsidTr="00CA24D4">
        <w:trPr>
          <w:trHeight w:val="205"/>
        </w:trPr>
        <w:tc>
          <w:tcPr>
            <w:tcW w:w="3347" w:type="dxa"/>
            <w:gridSpan w:val="2"/>
          </w:tcPr>
          <w:p w:rsidR="00CA24D4" w:rsidRPr="0003498C" w:rsidRDefault="00CA24D4" w:rsidP="00CA24D4">
            <w:pPr>
              <w:jc w:val="both"/>
            </w:pPr>
          </w:p>
        </w:tc>
        <w:tc>
          <w:tcPr>
            <w:tcW w:w="2245" w:type="dxa"/>
            <w:gridSpan w:val="2"/>
          </w:tcPr>
          <w:p w:rsidR="00CA24D4" w:rsidRPr="0003498C" w:rsidRDefault="00CA24D4" w:rsidP="00CA24D4">
            <w:pPr>
              <w:jc w:val="both"/>
            </w:pPr>
          </w:p>
        </w:tc>
        <w:tc>
          <w:tcPr>
            <w:tcW w:w="2248" w:type="dxa"/>
            <w:gridSpan w:val="4"/>
            <w:tcBorders>
              <w:right w:val="single" w:sz="12" w:space="0" w:color="auto"/>
            </w:tcBorders>
          </w:tcPr>
          <w:p w:rsidR="00CA24D4" w:rsidRPr="0003498C" w:rsidRDefault="00CA24D4" w:rsidP="00CA24D4">
            <w:pPr>
              <w:jc w:val="both"/>
            </w:pPr>
          </w:p>
        </w:tc>
        <w:tc>
          <w:tcPr>
            <w:tcW w:w="632" w:type="dxa"/>
            <w:vMerge/>
            <w:tcBorders>
              <w:left w:val="single" w:sz="12" w:space="0" w:color="auto"/>
            </w:tcBorders>
            <w:vAlign w:val="center"/>
          </w:tcPr>
          <w:p w:rsidR="00CA24D4" w:rsidRPr="0003498C" w:rsidRDefault="00CA24D4" w:rsidP="00CA24D4">
            <w:pPr>
              <w:rPr>
                <w:b/>
              </w:rPr>
            </w:pPr>
          </w:p>
        </w:tc>
        <w:tc>
          <w:tcPr>
            <w:tcW w:w="693" w:type="dxa"/>
            <w:vMerge/>
            <w:vAlign w:val="center"/>
          </w:tcPr>
          <w:p w:rsidR="00CA24D4" w:rsidRPr="0003498C" w:rsidRDefault="00CA24D4" w:rsidP="00CA24D4">
            <w:pPr>
              <w:rPr>
                <w:b/>
              </w:rPr>
            </w:pPr>
          </w:p>
        </w:tc>
        <w:tc>
          <w:tcPr>
            <w:tcW w:w="694" w:type="dxa"/>
            <w:vMerge/>
            <w:vAlign w:val="center"/>
          </w:tcPr>
          <w:p w:rsidR="00CA24D4" w:rsidRPr="0003498C" w:rsidRDefault="00CA24D4" w:rsidP="00CA24D4">
            <w:pPr>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32793C" w:rsidTr="00CA24D4">
        <w:trPr>
          <w:trHeight w:val="3228"/>
        </w:trPr>
        <w:tc>
          <w:tcPr>
            <w:tcW w:w="9859" w:type="dxa"/>
            <w:gridSpan w:val="11"/>
          </w:tcPr>
          <w:p w:rsidR="00174A08" w:rsidRPr="00557578" w:rsidRDefault="00174A08" w:rsidP="00CB057E">
            <w:pPr>
              <w:pStyle w:val="bibliographic-informationitem"/>
              <w:numPr>
                <w:ilvl w:val="0"/>
                <w:numId w:val="32"/>
              </w:numPr>
              <w:spacing w:before="0" w:beforeAutospacing="0" w:after="0" w:afterAutospacing="0"/>
              <w:ind w:left="0"/>
              <w:textAlignment w:val="top"/>
              <w:rPr>
                <w:rFonts w:ascii="Source Sans Pro" w:hAnsi="Source Sans Pro"/>
                <w:color w:val="333333"/>
                <w:spacing w:val="4"/>
                <w:sz w:val="21"/>
                <w:szCs w:val="21"/>
              </w:rPr>
            </w:pPr>
            <w:r w:rsidRPr="00557578">
              <w:rPr>
                <w:sz w:val="20"/>
                <w:szCs w:val="20"/>
              </w:rPr>
              <w:t xml:space="preserve">HAMPL, M., HAVRÁNEK, T. </w:t>
            </w:r>
            <w:r w:rsidRPr="00557578">
              <w:rPr>
                <w:bCs/>
                <w:sz w:val="20"/>
                <w:szCs w:val="20"/>
              </w:rPr>
              <w:t xml:space="preserve">Central Bank Equity as an Instrument of Monetary Policy, </w:t>
            </w:r>
            <w:r w:rsidRPr="00557578">
              <w:rPr>
                <w:bCs/>
                <w:i/>
                <w:sz w:val="20"/>
                <w:szCs w:val="20"/>
              </w:rPr>
              <w:t>Comparative Economic Studies</w:t>
            </w:r>
            <w:r w:rsidRPr="00557578">
              <w:rPr>
                <w:bCs/>
                <w:sz w:val="20"/>
                <w:szCs w:val="20"/>
              </w:rPr>
              <w:t xml:space="preserve">, 2019, ISSN 1478-3320, https://doi.org/10.1057/s41294-019-00092-1. </w:t>
            </w:r>
            <w:r w:rsidR="00557578" w:rsidRPr="00557578">
              <w:rPr>
                <w:bCs/>
                <w:sz w:val="20"/>
                <w:szCs w:val="20"/>
              </w:rPr>
              <w:t>(50%)</w:t>
            </w:r>
          </w:p>
          <w:p w:rsidR="00CA24D4" w:rsidRPr="00557578" w:rsidRDefault="00CA24D4" w:rsidP="00CA24D4">
            <w:pPr>
              <w:jc w:val="both"/>
            </w:pPr>
            <w:r w:rsidRPr="00557578">
              <w:t xml:space="preserve">HAMPL, M. </w:t>
            </w:r>
            <w:r w:rsidRPr="00557578">
              <w:rPr>
                <w:i/>
              </w:rPr>
              <w:t>Vyčerpání zdrojů skvěle prodejný mýtus</w:t>
            </w:r>
            <w:r w:rsidRPr="00557578">
              <w:t>, Praha: Mladá fronta a.s., 2018. ISBN 978-80-204-5043-2. (100%)</w:t>
            </w:r>
          </w:p>
          <w:p w:rsidR="00CA24D4" w:rsidRPr="00557578" w:rsidRDefault="00CA24D4" w:rsidP="00CA24D4">
            <w:pPr>
              <w:pStyle w:val="Bezmezer"/>
              <w:jc w:val="both"/>
            </w:pPr>
            <w:r w:rsidRPr="00557578">
              <w:t xml:space="preserve">HAMPL, M., HAVRÁNEK, T. Should Monetary Policy Pay Attention to House Prices? </w:t>
            </w:r>
            <w:r w:rsidRPr="00557578">
              <w:rPr>
                <w:i/>
              </w:rPr>
              <w:t>BIS Papers</w:t>
            </w:r>
            <w:r w:rsidRPr="00557578">
              <w:t>, No. 94, Basel, December 2017. ISSN 1609-0381.</w:t>
            </w:r>
            <w:r w:rsidR="00557578" w:rsidRPr="00557578">
              <w:t>(50%)</w:t>
            </w:r>
          </w:p>
          <w:p w:rsidR="00CA24D4" w:rsidRPr="00557578" w:rsidRDefault="00CA24D4" w:rsidP="00CA24D4">
            <w:pPr>
              <w:pStyle w:val="Bezmezer"/>
              <w:jc w:val="both"/>
            </w:pPr>
            <w:r w:rsidRPr="00557578">
              <w:t xml:space="preserve">HAMPL, M., HAVRÁNEK, T. Should More Attention be Paid to House Prices?, </w:t>
            </w:r>
            <w:r w:rsidRPr="00557578">
              <w:rPr>
                <w:i/>
              </w:rPr>
              <w:t>Central Banking</w:t>
            </w:r>
            <w:r w:rsidRPr="00557578">
              <w:t xml:space="preserve">, Volume XXVII, Number 4, May 2017. (50%) </w:t>
            </w:r>
          </w:p>
          <w:p w:rsidR="00CA24D4" w:rsidRPr="00557578" w:rsidRDefault="00CA24D4" w:rsidP="00CA24D4">
            <w:pPr>
              <w:pStyle w:val="Bezmezer"/>
              <w:jc w:val="both"/>
            </w:pPr>
            <w:r w:rsidRPr="00557578">
              <w:t xml:space="preserve">HAMPL, M., SKOŘEPA, M. Czech Currency Intervention and Forex Reserves, </w:t>
            </w:r>
            <w:r w:rsidRPr="00557578">
              <w:rPr>
                <w:i/>
              </w:rPr>
              <w:t>Central Banking</w:t>
            </w:r>
            <w:r w:rsidRPr="00557578">
              <w:t>, Volume XXV, Number 2, November 2014. (50%)</w:t>
            </w:r>
          </w:p>
          <w:p w:rsidR="00CA24D4" w:rsidRPr="00557578" w:rsidRDefault="00CA24D4" w:rsidP="00CA24D4">
            <w:pPr>
              <w:jc w:val="both"/>
              <w:rPr>
                <w:rFonts w:eastAsia="Calibri"/>
              </w:rPr>
            </w:pPr>
          </w:p>
          <w:p w:rsidR="00D169A6" w:rsidRPr="00557578" w:rsidRDefault="00D169A6" w:rsidP="00D169A6">
            <w:pPr>
              <w:jc w:val="both"/>
              <w:rPr>
                <w:i/>
              </w:rPr>
            </w:pPr>
            <w:r w:rsidRPr="00557578">
              <w:rPr>
                <w:i/>
              </w:rPr>
              <w:t>Přehled projektové činnosti:</w:t>
            </w:r>
          </w:p>
          <w:p w:rsidR="00CA24D4" w:rsidRPr="0032793C" w:rsidRDefault="00D169A6" w:rsidP="00CA24D4">
            <w:pPr>
              <w:jc w:val="both"/>
              <w:rPr>
                <w:rFonts w:eastAsia="Calibri"/>
              </w:rPr>
            </w:pPr>
            <w:r w:rsidRPr="00557578">
              <w:rPr>
                <w:rFonts w:eastAsia="Calibri"/>
              </w:rPr>
              <w:t xml:space="preserve">GA ČR </w:t>
            </w:r>
            <w:r w:rsidR="00CA24D4" w:rsidRPr="00557578">
              <w:rPr>
                <w:rFonts w:eastAsia="Calibri"/>
              </w:rPr>
              <w:t>402/98/1498</w:t>
            </w:r>
            <w:r w:rsidRPr="00557578">
              <w:rPr>
                <w:rFonts w:eastAsia="Calibri"/>
              </w:rPr>
              <w:t xml:space="preserve"> </w:t>
            </w:r>
            <w:r w:rsidR="00CA24D4" w:rsidRPr="00557578">
              <w:rPr>
                <w:rFonts w:eastAsia="Calibri"/>
              </w:rPr>
              <w:t>Vnitřní a vnější podmínky restrukturalizace a hospodářská politika v</w:t>
            </w:r>
            <w:r w:rsidRPr="00557578">
              <w:rPr>
                <w:rFonts w:eastAsia="Calibri"/>
              </w:rPr>
              <w:t> </w:t>
            </w:r>
            <w:r w:rsidR="00CA24D4" w:rsidRPr="00557578">
              <w:rPr>
                <w:rFonts w:eastAsia="Calibri"/>
              </w:rPr>
              <w:t>ČR</w:t>
            </w:r>
            <w:r w:rsidRPr="00557578">
              <w:rPr>
                <w:rFonts w:eastAsia="Calibri"/>
              </w:rPr>
              <w:t xml:space="preserve"> (člen řešitelského týmu)</w:t>
            </w:r>
          </w:p>
        </w:tc>
      </w:tr>
      <w:tr w:rsidR="00CA24D4" w:rsidRPr="0003498C" w:rsidTr="00CA24D4">
        <w:trPr>
          <w:trHeight w:val="218"/>
        </w:trPr>
        <w:tc>
          <w:tcPr>
            <w:tcW w:w="9859" w:type="dxa"/>
            <w:gridSpan w:val="11"/>
            <w:shd w:val="clear" w:color="auto" w:fill="F7CAAC"/>
          </w:tcPr>
          <w:p w:rsidR="00CA24D4" w:rsidRPr="0003498C" w:rsidRDefault="00CA24D4" w:rsidP="00CA24D4">
            <w:pPr>
              <w:rPr>
                <w:b/>
              </w:rPr>
            </w:pPr>
            <w:r w:rsidRPr="0003498C">
              <w:rPr>
                <w:b/>
              </w:rPr>
              <w:t>Působení v</w:t>
            </w:r>
            <w:r>
              <w:rPr>
                <w:b/>
              </w:rPr>
              <w:t> </w:t>
            </w:r>
            <w:r w:rsidRPr="0003498C">
              <w:rPr>
                <w:b/>
              </w:rPr>
              <w:t>zahraničí</w:t>
            </w:r>
          </w:p>
        </w:tc>
      </w:tr>
      <w:tr w:rsidR="00CA24D4" w:rsidRPr="0003498C" w:rsidTr="00CA24D4">
        <w:trPr>
          <w:trHeight w:val="186"/>
        </w:trPr>
        <w:tc>
          <w:tcPr>
            <w:tcW w:w="9859" w:type="dxa"/>
            <w:gridSpan w:val="11"/>
          </w:tcPr>
          <w:p w:rsidR="00CA24D4" w:rsidRPr="00557578" w:rsidRDefault="00557578" w:rsidP="00CA24D4">
            <w:r w:rsidRPr="00557578">
              <w:t>vystoupení na řadě mezinárodních konferencí a symposií</w:t>
            </w:r>
          </w:p>
        </w:tc>
      </w:tr>
      <w:tr w:rsidR="00CA24D4" w:rsidRPr="0003498C" w:rsidTr="00CA24D4">
        <w:trPr>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5"/>
          </w:tcPr>
          <w:p w:rsidR="00CA24D4" w:rsidRPr="0003498C" w:rsidRDefault="00CA24D4" w:rsidP="00CA24D4">
            <w:pPr>
              <w:jc w:val="both"/>
            </w:pPr>
          </w:p>
        </w:tc>
        <w:tc>
          <w:tcPr>
            <w:tcW w:w="786" w:type="dxa"/>
            <w:gridSpan w:val="2"/>
            <w:shd w:val="clear" w:color="auto" w:fill="F7CAAC"/>
          </w:tcPr>
          <w:p w:rsidR="00CA24D4" w:rsidRPr="0003498C" w:rsidRDefault="00CA24D4" w:rsidP="00CA24D4">
            <w:pPr>
              <w:jc w:val="both"/>
            </w:pPr>
            <w:r w:rsidRPr="0003498C">
              <w:rPr>
                <w:b/>
              </w:rPr>
              <w:t>datum</w:t>
            </w:r>
          </w:p>
        </w:tc>
        <w:tc>
          <w:tcPr>
            <w:tcW w:w="2019" w:type="dxa"/>
            <w:gridSpan w:val="3"/>
          </w:tcPr>
          <w:p w:rsidR="00CA24D4" w:rsidRPr="0003498C" w:rsidRDefault="00CA24D4" w:rsidP="00CA24D4">
            <w:pPr>
              <w:jc w:val="both"/>
            </w:pPr>
          </w:p>
        </w:tc>
      </w:tr>
    </w:tbl>
    <w:p w:rsidR="00E3280D" w:rsidRDefault="00E3280D"/>
    <w:p w:rsidR="004E4280" w:rsidRDefault="004E4280"/>
    <w:p w:rsidR="00DA266B" w:rsidRDefault="00DA266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Lubor HOMOLKA</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Ing., Ph.D.</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1985</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734B8F"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734B8F"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 xml:space="preserve">typ prac. </w:t>
            </w:r>
            <w:proofErr w:type="gramStart"/>
            <w:r>
              <w:rPr>
                <w:b/>
              </w:rPr>
              <w:t>vztahu</w:t>
            </w:r>
            <w:proofErr w:type="gramEnd"/>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813"/>
        </w:trPr>
        <w:tc>
          <w:tcPr>
            <w:tcW w:w="9859" w:type="dxa"/>
            <w:gridSpan w:val="11"/>
            <w:tcBorders>
              <w:top w:val="nil"/>
            </w:tcBorders>
          </w:tcPr>
          <w:p w:rsidR="00E3280D" w:rsidRDefault="00E3280D" w:rsidP="00E3280D">
            <w:pPr>
              <w:jc w:val="both"/>
            </w:pPr>
            <w:r>
              <w:t>Metodologie vědecké práce – přednášející (30%)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743"/>
        </w:trPr>
        <w:tc>
          <w:tcPr>
            <w:tcW w:w="9859" w:type="dxa"/>
            <w:gridSpan w:val="11"/>
          </w:tcPr>
          <w:p w:rsidR="00E3280D" w:rsidRPr="009C77D2" w:rsidRDefault="00BB0D0B" w:rsidP="00E3280D">
            <w:pPr>
              <w:jc w:val="both"/>
              <w:rPr>
                <w:color w:val="000000"/>
                <w:szCs w:val="24"/>
              </w:rPr>
            </w:pPr>
            <w:r>
              <w:rPr>
                <w:b/>
              </w:rPr>
              <w:t>2010-</w:t>
            </w:r>
            <w:r w:rsidR="00E3280D" w:rsidRPr="00A32BF6">
              <w:rPr>
                <w:b/>
              </w:rPr>
              <w:t>2015</w:t>
            </w:r>
            <w:r w:rsidR="00E3280D" w:rsidRPr="009C77D2">
              <w:t xml:space="preserve"> </w:t>
            </w:r>
            <w:r>
              <w:t xml:space="preserve">  </w:t>
            </w:r>
            <w:r w:rsidR="00E3280D" w:rsidRPr="009C77D2">
              <w:rPr>
                <w:color w:val="000000"/>
                <w:szCs w:val="24"/>
              </w:rPr>
              <w:t>Univerzita Tomáše Bati ve Zlíně, Fakulta managementu a ekonomiky, obor Finance (</w:t>
            </w:r>
            <w:r w:rsidR="00E3280D" w:rsidRPr="00A32BF6">
              <w:rPr>
                <w:b/>
                <w:color w:val="000000"/>
                <w:szCs w:val="24"/>
              </w:rPr>
              <w:t>Ph.D.</w:t>
            </w:r>
            <w:r w:rsidR="00E3280D" w:rsidRPr="009C77D2">
              <w:rPr>
                <w:color w:val="000000"/>
                <w:szCs w:val="24"/>
              </w:rPr>
              <w:t>)</w:t>
            </w:r>
          </w:p>
          <w:p w:rsidR="00E3280D" w:rsidRPr="009C77D2" w:rsidRDefault="00BB0D0B" w:rsidP="00E3280D">
            <w:pPr>
              <w:jc w:val="both"/>
              <w:rPr>
                <w:color w:val="000000"/>
                <w:szCs w:val="24"/>
              </w:rPr>
            </w:pPr>
            <w:r>
              <w:rPr>
                <w:b/>
              </w:rPr>
              <w:t>2008-</w:t>
            </w:r>
            <w:r w:rsidR="00E3280D" w:rsidRPr="00A32BF6">
              <w:rPr>
                <w:b/>
              </w:rPr>
              <w:t>2010</w:t>
            </w:r>
            <w:r w:rsidR="00E3280D" w:rsidRPr="009C77D2">
              <w:rPr>
                <w:b/>
              </w:rPr>
              <w:t xml:space="preserve"> </w:t>
            </w:r>
            <w:r>
              <w:rPr>
                <w:b/>
              </w:rPr>
              <w:t xml:space="preserve">  </w:t>
            </w:r>
            <w:r w:rsidR="00E3280D" w:rsidRPr="009A3584">
              <w:rPr>
                <w:color w:val="000000"/>
                <w:szCs w:val="24"/>
              </w:rPr>
              <w:t>Univerzita Tomáše Bati ve Zlíně, Fakulta managementu a ekonomiky, obor</w:t>
            </w:r>
            <w:r w:rsidR="00E3280D">
              <w:rPr>
                <w:color w:val="000000"/>
                <w:szCs w:val="24"/>
              </w:rPr>
              <w:t xml:space="preserve"> Finance (</w:t>
            </w:r>
            <w:r w:rsidR="00E3280D" w:rsidRPr="00A32BF6">
              <w:rPr>
                <w:b/>
                <w:color w:val="000000"/>
                <w:szCs w:val="24"/>
              </w:rPr>
              <w:t>Ing.</w:t>
            </w:r>
            <w:r w:rsidR="00E3280D">
              <w:rPr>
                <w:color w:val="000000"/>
                <w:szCs w:val="24"/>
              </w:rPr>
              <w:t>)</w:t>
            </w:r>
          </w:p>
          <w:p w:rsidR="00E3280D" w:rsidRPr="009C77D2" w:rsidRDefault="00BB0D0B" w:rsidP="00E3280D">
            <w:pPr>
              <w:jc w:val="both"/>
              <w:rPr>
                <w:color w:val="000000"/>
                <w:szCs w:val="24"/>
              </w:rPr>
            </w:pPr>
            <w:r>
              <w:rPr>
                <w:b/>
              </w:rPr>
              <w:t>2005-</w:t>
            </w:r>
            <w:r w:rsidR="00E3280D" w:rsidRPr="00A32BF6">
              <w:rPr>
                <w:b/>
              </w:rPr>
              <w:t>2008</w:t>
            </w:r>
            <w:r w:rsidR="00E3280D" w:rsidRPr="009C77D2">
              <w:rPr>
                <w:b/>
              </w:rPr>
              <w:t xml:space="preserve"> </w:t>
            </w:r>
            <w:r>
              <w:rPr>
                <w:b/>
              </w:rPr>
              <w:t xml:space="preserve">  </w:t>
            </w:r>
            <w:r w:rsidR="00E3280D" w:rsidRPr="009A3584">
              <w:rPr>
                <w:color w:val="000000"/>
                <w:szCs w:val="24"/>
              </w:rPr>
              <w:t>Univerzita Tomáše Bati ve Zlíně, Fakulta managementu a ekonomiky, obor Ekonomika a management</w:t>
            </w:r>
            <w:r w:rsidR="00E3280D">
              <w:rPr>
                <w:color w:val="000000"/>
                <w:szCs w:val="24"/>
              </w:rPr>
              <w:t xml:space="preserve"> (</w:t>
            </w:r>
            <w:r w:rsidR="00E3280D" w:rsidRPr="00A32BF6">
              <w:rPr>
                <w:b/>
                <w:color w:val="000000"/>
                <w:szCs w:val="24"/>
              </w:rPr>
              <w:t>Bc.</w:t>
            </w:r>
            <w:r w:rsidR="00E3280D">
              <w:rPr>
                <w:color w:val="000000"/>
                <w:szCs w:val="24"/>
              </w:rPr>
              <w:t>)</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730"/>
        </w:trPr>
        <w:tc>
          <w:tcPr>
            <w:tcW w:w="9859" w:type="dxa"/>
            <w:gridSpan w:val="11"/>
          </w:tcPr>
          <w:p w:rsidR="00E3280D" w:rsidRDefault="00E3280D" w:rsidP="00E3280D">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E3280D" w:rsidRDefault="00E3280D" w:rsidP="00E3280D">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E3280D" w:rsidRPr="00AE2EBC" w:rsidRDefault="00E3280D" w:rsidP="00E3280D">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03"/>
        </w:trPr>
        <w:tc>
          <w:tcPr>
            <w:tcW w:w="9859" w:type="dxa"/>
            <w:gridSpan w:val="11"/>
          </w:tcPr>
          <w:p w:rsidR="00C34D44" w:rsidRDefault="00C34D44" w:rsidP="00E3280D">
            <w:pPr>
              <w:jc w:val="both"/>
            </w:pPr>
            <w:r>
              <w:t xml:space="preserve">Počet vedených bakalářských prací – 1 </w:t>
            </w:r>
          </w:p>
          <w:p w:rsidR="00E3280D" w:rsidRDefault="00C34D44">
            <w:pPr>
              <w:jc w:val="both"/>
            </w:pPr>
            <w:r>
              <w:t>K</w:t>
            </w:r>
            <w:r w:rsidR="00E3280D">
              <w:t>onzultant d</w:t>
            </w:r>
            <w:r>
              <w:t xml:space="preserve">isertační </w:t>
            </w:r>
            <w:r w:rsidR="00E3280D">
              <w:t>práce</w:t>
            </w:r>
            <w:r>
              <w:t xml:space="preserve">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231B5A" w:rsidP="00E3280D">
            <w:pPr>
              <w:jc w:val="both"/>
              <w:rPr>
                <w:b/>
              </w:rPr>
            </w:pPr>
            <w:r>
              <w:rPr>
                <w:b/>
              </w:rPr>
              <w:t>65</w:t>
            </w:r>
          </w:p>
        </w:tc>
        <w:tc>
          <w:tcPr>
            <w:tcW w:w="693" w:type="dxa"/>
            <w:vMerge w:val="restart"/>
          </w:tcPr>
          <w:p w:rsidR="00E3280D" w:rsidRDefault="00C34D44" w:rsidP="00E3280D">
            <w:pPr>
              <w:jc w:val="both"/>
              <w:rPr>
                <w:b/>
              </w:rPr>
            </w:pPr>
            <w:r>
              <w:rPr>
                <w:b/>
              </w:rPr>
              <w:t>27</w:t>
            </w:r>
          </w:p>
        </w:tc>
        <w:tc>
          <w:tcPr>
            <w:tcW w:w="694" w:type="dxa"/>
            <w:vMerge w:val="restart"/>
          </w:tcPr>
          <w:p w:rsidR="00E3280D" w:rsidRDefault="00E3280D" w:rsidP="00E3280D">
            <w:pPr>
              <w:jc w:val="both"/>
              <w:rPr>
                <w:b/>
              </w:rPr>
            </w:pPr>
            <w:r>
              <w:rPr>
                <w:b/>
              </w:rPr>
              <w:t>64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DE7812" w:rsidRPr="001A247A" w:rsidRDefault="00DE7812" w:rsidP="00DE7812">
            <w:pPr>
              <w:jc w:val="both"/>
            </w:pPr>
            <w:r w:rsidRPr="001A247A">
              <w:t xml:space="preserve">HOMOLKA, L., PAVELKOVÁ, D. Predictive Power of the ZEW Sentiment Indicator: Case of </w:t>
            </w:r>
            <w:proofErr w:type="gramStart"/>
            <w:r w:rsidRPr="001A247A">
              <w:t>the German</w:t>
            </w:r>
            <w:proofErr w:type="gramEnd"/>
            <w:r w:rsidRPr="001A247A">
              <w:t xml:space="preserve"> Automotive Industry. </w:t>
            </w:r>
            <w:r w:rsidRPr="001A247A">
              <w:rPr>
                <w:i/>
              </w:rPr>
              <w:t>Acta Polytechnica Hungarica</w:t>
            </w:r>
            <w:r w:rsidRPr="001A247A">
              <w:t>. 2018, Volume 15, Issue 4, pp. 161-178. ISSN 1785-8860. DOI: 10.12700/APH.15.4.2018.4.9 (60 %)</w:t>
            </w:r>
          </w:p>
          <w:p w:rsidR="00DE7812" w:rsidRDefault="00DE7812" w:rsidP="00DE7812">
            <w:pPr>
              <w:pStyle w:val="Abstrakt"/>
              <w:spacing w:line="240" w:lineRule="auto"/>
              <w:jc w:val="both"/>
              <w:rPr>
                <w:b w:val="0"/>
                <w:sz w:val="20"/>
              </w:rPr>
            </w:pPr>
            <w:r w:rsidRPr="001A247A">
              <w:rPr>
                <w:b w:val="0"/>
                <w:sz w:val="20"/>
              </w:rPr>
              <w:t xml:space="preserve">PAVELKOVÁ, D., HOMOLKA, L., VYCHYTILOVÁ, J., NGO, M. V., BACH, L.T., DEHNING, B. Passenger Car Sales Projections: Measuring the Accuracy of a Sales Forecasting Model. </w:t>
            </w:r>
            <w:r w:rsidRPr="001A247A">
              <w:rPr>
                <w:b w:val="0"/>
                <w:i/>
                <w:sz w:val="20"/>
              </w:rPr>
              <w:t>Ekonomický časopis</w:t>
            </w:r>
            <w:r w:rsidRPr="001A247A">
              <w:rPr>
                <w:b w:val="0"/>
                <w:sz w:val="20"/>
              </w:rPr>
              <w:t>. 2018, Volume 66, Issue 3, pp. 227-249. ISSN 00133035. (20%)</w:t>
            </w:r>
          </w:p>
          <w:p w:rsidR="00231B5A" w:rsidRDefault="00231B5A" w:rsidP="00231B5A">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DE7812" w:rsidRPr="001A247A" w:rsidRDefault="00DE7812" w:rsidP="00DE7812">
            <w:pPr>
              <w:jc w:val="both"/>
            </w:pPr>
            <w:r w:rsidRPr="001A247A">
              <w:t xml:space="preserve">VIRGLEROVÁ, Z., HOMOLKA, L., SMRČKA, L., LAZÁNYI, K., KLIEŠTIK, T. Key Determinants of the Quality of Business Environment of SMEs in the Czech Republic. </w:t>
            </w:r>
            <w:r w:rsidRPr="001A247A">
              <w:rPr>
                <w:i/>
                <w:iCs/>
              </w:rPr>
              <w:t>E+M Ekonomie a Management</w:t>
            </w:r>
            <w:r w:rsidRPr="001A247A">
              <w:t>, 2017, roč. 20, č. 2, s. 87-101. ISSN 1212-3609 (20%).</w:t>
            </w:r>
          </w:p>
          <w:p w:rsidR="00DE7812" w:rsidRPr="001A247A" w:rsidRDefault="00DE7812" w:rsidP="00DE7812">
            <w:pPr>
              <w:jc w:val="both"/>
              <w:rPr>
                <w:sz w:val="18"/>
              </w:rPr>
            </w:pPr>
            <w:r w:rsidRPr="001A247A">
              <w:t xml:space="preserve">KNÁPKOVÁ, A., HOMOLKA, L., PAVELKOVÁ, D. Využití Balanced Scorecard a vliv jeho využívání na finanční výkonnost podniků v ČR. </w:t>
            </w:r>
            <w:r w:rsidRPr="001A247A">
              <w:rPr>
                <w:i/>
                <w:iCs/>
              </w:rPr>
              <w:t>E+M Ekonomie a Management</w:t>
            </w:r>
            <w:r w:rsidRPr="001A247A">
              <w:t>, 2014, roč. 17, č. 2, s. 146-160. ISSN 1212-3609 (33%).</w:t>
            </w:r>
          </w:p>
          <w:p w:rsidR="00641FDB" w:rsidRPr="001A247A" w:rsidRDefault="00641FDB" w:rsidP="00641FDB">
            <w:pPr>
              <w:jc w:val="both"/>
              <w:rPr>
                <w:i/>
              </w:rPr>
            </w:pPr>
            <w:r w:rsidRPr="001A247A">
              <w:rPr>
                <w:i/>
              </w:rPr>
              <w:t>Přehled projektové činnosti:</w:t>
            </w:r>
          </w:p>
          <w:p w:rsidR="00641FDB" w:rsidRPr="00641FDB" w:rsidRDefault="00641FDB" w:rsidP="00641FDB">
            <w:pPr>
              <w:tabs>
                <w:tab w:val="left" w:pos="2565"/>
              </w:tabs>
            </w:pPr>
            <w:r w:rsidRPr="001A247A">
              <w:t>GAČR 16-25536S Metodika tvorby modelu predikce sektorové a podnikové výkonnosti v makroekonomických souvislostech 2016-2018 (člen řešitelského týmu).</w:t>
            </w:r>
          </w:p>
        </w:tc>
      </w:tr>
      <w:tr w:rsidR="00E3280D" w:rsidTr="00E3280D">
        <w:trPr>
          <w:trHeight w:val="218"/>
        </w:trPr>
        <w:tc>
          <w:tcPr>
            <w:tcW w:w="9859" w:type="dxa"/>
            <w:gridSpan w:val="11"/>
            <w:shd w:val="clear" w:color="auto" w:fill="F7CAAC"/>
          </w:tcPr>
          <w:p w:rsidR="00E3280D" w:rsidRDefault="00E3280D" w:rsidP="00E3280D">
            <w:pPr>
              <w:rPr>
                <w:b/>
              </w:rPr>
            </w:pPr>
            <w:r>
              <w:rPr>
                <w:b/>
              </w:rPr>
              <w:t xml:space="preserve">Působení v zahraničí: </w:t>
            </w:r>
          </w:p>
        </w:tc>
      </w:tr>
      <w:tr w:rsidR="00E3280D" w:rsidTr="00E3280D">
        <w:trPr>
          <w:trHeight w:val="202"/>
        </w:trPr>
        <w:tc>
          <w:tcPr>
            <w:tcW w:w="9859" w:type="dxa"/>
            <w:gridSpan w:val="11"/>
          </w:tcPr>
          <w:p w:rsidR="00E3280D" w:rsidRPr="00B314E3" w:rsidRDefault="00955192">
            <w:r>
              <w:t xml:space="preserve">2016 - </w:t>
            </w:r>
            <w:r w:rsidRPr="00B314E3">
              <w:t>Ton Duc Than University, Vietnam</w:t>
            </w:r>
            <w:r>
              <w:t xml:space="preserve"> -</w:t>
            </w:r>
            <w:r w:rsidRPr="00B314E3">
              <w:t xml:space="preserve"> </w:t>
            </w:r>
            <w:r>
              <w:t>p</w:t>
            </w:r>
            <w:r w:rsidR="00E3280D" w:rsidRPr="00B314E3">
              <w:t>řednášky a cvičení</w:t>
            </w:r>
            <w:r>
              <w:t xml:space="preserve"> (</w:t>
            </w:r>
            <w:r w:rsidR="00E3280D" w:rsidRPr="00B314E3">
              <w:t>3 měsíce</w:t>
            </w:r>
            <w:r>
              <w:t>)</w:t>
            </w:r>
          </w:p>
        </w:tc>
      </w:tr>
      <w:tr w:rsidR="00E3280D" w:rsidTr="00E3280D">
        <w:trPr>
          <w:cantSplit/>
          <w:trHeight w:val="10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A047ED" w:rsidRDefault="00A047ED"/>
    <w:p w:rsidR="00A047ED" w:rsidRDefault="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047ED" w:rsidRPr="0003498C" w:rsidTr="00A474E2">
        <w:tc>
          <w:tcPr>
            <w:tcW w:w="9859" w:type="dxa"/>
            <w:gridSpan w:val="11"/>
            <w:tcBorders>
              <w:bottom w:val="double" w:sz="4" w:space="0" w:color="auto"/>
            </w:tcBorders>
            <w:shd w:val="clear" w:color="auto" w:fill="BDD6EE"/>
          </w:tcPr>
          <w:p w:rsidR="00A047ED" w:rsidRPr="0003498C" w:rsidRDefault="00A047ED" w:rsidP="00A474E2">
            <w:pPr>
              <w:jc w:val="both"/>
              <w:rPr>
                <w:b/>
                <w:sz w:val="28"/>
              </w:rPr>
            </w:pPr>
            <w:r w:rsidRPr="0003498C">
              <w:rPr>
                <w:b/>
                <w:sz w:val="28"/>
              </w:rPr>
              <w:lastRenderedPageBreak/>
              <w:t>C-I – Personální zabezpečení</w:t>
            </w:r>
          </w:p>
        </w:tc>
      </w:tr>
      <w:tr w:rsidR="00A047ED" w:rsidRPr="0003498C" w:rsidTr="00A474E2">
        <w:tc>
          <w:tcPr>
            <w:tcW w:w="2518" w:type="dxa"/>
            <w:tcBorders>
              <w:top w:val="double" w:sz="4" w:space="0" w:color="auto"/>
            </w:tcBorders>
            <w:shd w:val="clear" w:color="auto" w:fill="F7CAAC"/>
          </w:tcPr>
          <w:p w:rsidR="00A047ED" w:rsidRPr="0003498C" w:rsidRDefault="00A047ED" w:rsidP="00A474E2">
            <w:pPr>
              <w:jc w:val="both"/>
              <w:rPr>
                <w:b/>
              </w:rPr>
            </w:pPr>
            <w:r w:rsidRPr="0003498C">
              <w:rPr>
                <w:b/>
              </w:rPr>
              <w:t>Vysoká škola</w:t>
            </w:r>
          </w:p>
        </w:tc>
        <w:tc>
          <w:tcPr>
            <w:tcW w:w="7341" w:type="dxa"/>
            <w:gridSpan w:val="10"/>
          </w:tcPr>
          <w:p w:rsidR="00A047ED" w:rsidRPr="0003498C" w:rsidRDefault="00A047ED" w:rsidP="00A474E2">
            <w:pPr>
              <w:jc w:val="both"/>
            </w:pPr>
            <w:r w:rsidRPr="0003498C">
              <w:t>Univerzita Tomáše Bati ve Zlíně</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Součást vysoké školy</w:t>
            </w:r>
          </w:p>
        </w:tc>
        <w:tc>
          <w:tcPr>
            <w:tcW w:w="7341" w:type="dxa"/>
            <w:gridSpan w:val="10"/>
          </w:tcPr>
          <w:p w:rsidR="00A047ED" w:rsidRPr="0003498C" w:rsidRDefault="00A047ED" w:rsidP="00A474E2">
            <w:pPr>
              <w:jc w:val="both"/>
            </w:pPr>
            <w:r w:rsidRPr="0003498C">
              <w:t>Fakulta managementu a ekonomiky</w:t>
            </w:r>
          </w:p>
        </w:tc>
      </w:tr>
      <w:tr w:rsidR="00A047ED" w:rsidRPr="00372D7C" w:rsidTr="00A474E2">
        <w:tc>
          <w:tcPr>
            <w:tcW w:w="2518" w:type="dxa"/>
            <w:shd w:val="clear" w:color="auto" w:fill="F7CAAC"/>
          </w:tcPr>
          <w:p w:rsidR="00A047ED" w:rsidRPr="0003498C" w:rsidRDefault="00A047ED" w:rsidP="00A474E2">
            <w:pPr>
              <w:jc w:val="both"/>
              <w:rPr>
                <w:b/>
              </w:rPr>
            </w:pPr>
            <w:r w:rsidRPr="0003498C">
              <w:rPr>
                <w:b/>
              </w:rPr>
              <w:t>Název studijního programu</w:t>
            </w:r>
          </w:p>
        </w:tc>
        <w:tc>
          <w:tcPr>
            <w:tcW w:w="7341" w:type="dxa"/>
            <w:gridSpan w:val="10"/>
          </w:tcPr>
          <w:p w:rsidR="00A047ED" w:rsidRPr="00372D7C" w:rsidRDefault="00A047ED" w:rsidP="00A474E2">
            <w:pPr>
              <w:jc w:val="both"/>
            </w:pPr>
            <w:r w:rsidRPr="00372D7C">
              <w:t>Finance</w:t>
            </w:r>
          </w:p>
        </w:tc>
      </w:tr>
      <w:tr w:rsidR="00A047ED" w:rsidRPr="00372D7C" w:rsidTr="00A474E2">
        <w:trPr>
          <w:trHeight w:val="213"/>
        </w:trPr>
        <w:tc>
          <w:tcPr>
            <w:tcW w:w="2518" w:type="dxa"/>
            <w:shd w:val="clear" w:color="auto" w:fill="F7CAAC"/>
          </w:tcPr>
          <w:p w:rsidR="00A047ED" w:rsidRPr="0003498C" w:rsidRDefault="00A047ED" w:rsidP="00A474E2">
            <w:pPr>
              <w:jc w:val="both"/>
              <w:rPr>
                <w:b/>
              </w:rPr>
            </w:pPr>
            <w:r w:rsidRPr="0003498C">
              <w:rPr>
                <w:b/>
              </w:rPr>
              <w:t>Jméno a příjmení</w:t>
            </w:r>
          </w:p>
        </w:tc>
        <w:tc>
          <w:tcPr>
            <w:tcW w:w="4536" w:type="dxa"/>
            <w:gridSpan w:val="5"/>
          </w:tcPr>
          <w:p w:rsidR="00A047ED" w:rsidRPr="00382AF3" w:rsidRDefault="00A047ED" w:rsidP="00A474E2">
            <w:pPr>
              <w:shd w:val="clear" w:color="auto" w:fill="FFFFFF"/>
              <w:rPr>
                <w:color w:val="000000"/>
              </w:rPr>
            </w:pPr>
            <w:r w:rsidRPr="00382AF3">
              <w:rPr>
                <w:color w:val="000000"/>
              </w:rPr>
              <w:t>Václav J</w:t>
            </w:r>
            <w:r>
              <w:rPr>
                <w:color w:val="000000"/>
              </w:rPr>
              <w:t>ANEČEK</w:t>
            </w:r>
          </w:p>
        </w:tc>
        <w:tc>
          <w:tcPr>
            <w:tcW w:w="709" w:type="dxa"/>
            <w:shd w:val="clear" w:color="auto" w:fill="F7CAAC"/>
          </w:tcPr>
          <w:p w:rsidR="00A047ED" w:rsidRPr="00372D7C" w:rsidRDefault="00A047ED" w:rsidP="00A474E2">
            <w:pPr>
              <w:jc w:val="both"/>
              <w:rPr>
                <w:b/>
              </w:rPr>
            </w:pPr>
            <w:r w:rsidRPr="00372D7C">
              <w:rPr>
                <w:b/>
              </w:rPr>
              <w:t>Tituly</w:t>
            </w:r>
          </w:p>
        </w:tc>
        <w:tc>
          <w:tcPr>
            <w:tcW w:w="2096" w:type="dxa"/>
            <w:gridSpan w:val="4"/>
          </w:tcPr>
          <w:p w:rsidR="00A047ED" w:rsidRPr="00372D7C" w:rsidRDefault="00A047ED" w:rsidP="00A474E2">
            <w:pPr>
              <w:jc w:val="both"/>
            </w:pPr>
            <w:r>
              <w:t>doc</w:t>
            </w:r>
            <w:r w:rsidRPr="00372D7C">
              <w:t>. Ing.</w:t>
            </w:r>
            <w:r>
              <w:t>,</w:t>
            </w:r>
            <w:r w:rsidRPr="00372D7C">
              <w:t xml:space="preserve"> </w:t>
            </w:r>
            <w:r>
              <w:t>CSc.</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Rok narození</w:t>
            </w:r>
          </w:p>
        </w:tc>
        <w:tc>
          <w:tcPr>
            <w:tcW w:w="829" w:type="dxa"/>
          </w:tcPr>
          <w:p w:rsidR="00A047ED" w:rsidRPr="0003498C" w:rsidRDefault="00A047ED" w:rsidP="00A474E2">
            <w:pPr>
              <w:jc w:val="both"/>
            </w:pPr>
            <w:r>
              <w:t>1952</w:t>
            </w:r>
          </w:p>
        </w:tc>
        <w:tc>
          <w:tcPr>
            <w:tcW w:w="1721" w:type="dxa"/>
            <w:shd w:val="clear" w:color="auto" w:fill="F7CAAC"/>
          </w:tcPr>
          <w:p w:rsidR="00A047ED" w:rsidRPr="0003498C" w:rsidRDefault="00A047ED" w:rsidP="00A474E2">
            <w:pPr>
              <w:jc w:val="both"/>
              <w:rPr>
                <w:b/>
              </w:rPr>
            </w:pPr>
            <w:r w:rsidRPr="0003498C">
              <w:rPr>
                <w:b/>
              </w:rPr>
              <w:t>typ vztahu k VŠ</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03498C" w:rsidRDefault="00A047ED" w:rsidP="00A474E2">
            <w:pPr>
              <w:jc w:val="both"/>
              <w:rPr>
                <w:b/>
              </w:rPr>
            </w:pPr>
            <w:r w:rsidRPr="0003498C">
              <w:rPr>
                <w:b/>
              </w:rPr>
              <w:t>do kdy</w:t>
            </w:r>
          </w:p>
        </w:tc>
        <w:tc>
          <w:tcPr>
            <w:tcW w:w="1387" w:type="dxa"/>
            <w:gridSpan w:val="2"/>
          </w:tcPr>
          <w:p w:rsidR="00A047ED" w:rsidRPr="0003498C" w:rsidRDefault="00A047ED" w:rsidP="00A474E2">
            <w:pPr>
              <w:jc w:val="both"/>
            </w:pPr>
          </w:p>
        </w:tc>
      </w:tr>
      <w:tr w:rsidR="00A047ED" w:rsidRPr="0003498C" w:rsidTr="00A474E2">
        <w:tc>
          <w:tcPr>
            <w:tcW w:w="5068" w:type="dxa"/>
            <w:gridSpan w:val="3"/>
            <w:shd w:val="clear" w:color="auto" w:fill="F7CAAC"/>
          </w:tcPr>
          <w:p w:rsidR="00A047ED" w:rsidRPr="0003498C" w:rsidRDefault="00A047ED" w:rsidP="00A474E2">
            <w:pPr>
              <w:jc w:val="both"/>
              <w:rPr>
                <w:b/>
              </w:rPr>
            </w:pPr>
            <w:r w:rsidRPr="0003498C">
              <w:rPr>
                <w:b/>
              </w:rPr>
              <w:t>Typ vztahu na součásti VŠ, která uskutečňuje st. program</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03498C" w:rsidRDefault="00A047ED" w:rsidP="00A474E2">
            <w:pPr>
              <w:jc w:val="both"/>
              <w:rPr>
                <w:b/>
              </w:rPr>
            </w:pPr>
            <w:r w:rsidRPr="0003498C">
              <w:rPr>
                <w:b/>
              </w:rPr>
              <w:t>do kdy</w:t>
            </w:r>
          </w:p>
        </w:tc>
        <w:tc>
          <w:tcPr>
            <w:tcW w:w="1387" w:type="dxa"/>
            <w:gridSpan w:val="2"/>
          </w:tcPr>
          <w:p w:rsidR="00A047ED" w:rsidRPr="0003498C" w:rsidRDefault="00A047ED" w:rsidP="00A474E2">
            <w:pPr>
              <w:jc w:val="both"/>
            </w:pPr>
          </w:p>
        </w:tc>
      </w:tr>
      <w:tr w:rsidR="00A047ED" w:rsidRPr="0003498C" w:rsidTr="00A474E2">
        <w:tc>
          <w:tcPr>
            <w:tcW w:w="6060" w:type="dxa"/>
            <w:gridSpan w:val="5"/>
            <w:shd w:val="clear" w:color="auto" w:fill="F7CAAC"/>
          </w:tcPr>
          <w:p w:rsidR="00A047ED" w:rsidRPr="0003498C" w:rsidRDefault="00A047ED" w:rsidP="00A474E2">
            <w:pPr>
              <w:jc w:val="both"/>
            </w:pPr>
            <w:r w:rsidRPr="0003498C">
              <w:rPr>
                <w:b/>
              </w:rPr>
              <w:t>Další současná působení jako akademický pracovník na jiných VŠ</w:t>
            </w:r>
          </w:p>
        </w:tc>
        <w:tc>
          <w:tcPr>
            <w:tcW w:w="1703" w:type="dxa"/>
            <w:gridSpan w:val="2"/>
            <w:shd w:val="clear" w:color="auto" w:fill="F7CAAC"/>
          </w:tcPr>
          <w:p w:rsidR="00A047ED" w:rsidRPr="0003498C" w:rsidRDefault="00A047ED" w:rsidP="00A474E2">
            <w:pPr>
              <w:jc w:val="both"/>
              <w:rPr>
                <w:b/>
              </w:rPr>
            </w:pPr>
            <w:r w:rsidRPr="0003498C">
              <w:rPr>
                <w:b/>
              </w:rPr>
              <w:t xml:space="preserve">typ prac. </w:t>
            </w:r>
            <w:proofErr w:type="gramStart"/>
            <w:r w:rsidRPr="0003498C">
              <w:rPr>
                <w:b/>
              </w:rPr>
              <w:t>vztahu</w:t>
            </w:r>
            <w:proofErr w:type="gramEnd"/>
          </w:p>
        </w:tc>
        <w:tc>
          <w:tcPr>
            <w:tcW w:w="2096" w:type="dxa"/>
            <w:gridSpan w:val="4"/>
            <w:shd w:val="clear" w:color="auto" w:fill="F7CAAC"/>
          </w:tcPr>
          <w:p w:rsidR="00A047ED" w:rsidRPr="0003498C" w:rsidRDefault="00A047ED" w:rsidP="00A474E2">
            <w:pPr>
              <w:jc w:val="both"/>
              <w:rPr>
                <w:b/>
              </w:rPr>
            </w:pPr>
            <w:r w:rsidRPr="0003498C">
              <w:rPr>
                <w:b/>
              </w:rPr>
              <w:t>rozsah</w:t>
            </w:r>
          </w:p>
        </w:tc>
      </w:tr>
      <w:tr w:rsidR="00A047ED" w:rsidRPr="00EC184E" w:rsidTr="00A474E2">
        <w:tc>
          <w:tcPr>
            <w:tcW w:w="6060" w:type="dxa"/>
            <w:gridSpan w:val="5"/>
          </w:tcPr>
          <w:p w:rsidR="00A047ED" w:rsidRPr="00EC184E" w:rsidRDefault="00A047ED" w:rsidP="00A474E2">
            <w:pPr>
              <w:jc w:val="both"/>
            </w:pPr>
            <w:r w:rsidRPr="00EC184E">
              <w:t xml:space="preserve">Fakulta informatiky a managementu, Univerzita Hradec Králové  </w:t>
            </w:r>
          </w:p>
        </w:tc>
        <w:tc>
          <w:tcPr>
            <w:tcW w:w="1703" w:type="dxa"/>
            <w:gridSpan w:val="2"/>
          </w:tcPr>
          <w:p w:rsidR="00A047ED" w:rsidRPr="00EC184E" w:rsidRDefault="00A047ED" w:rsidP="00A474E2">
            <w:pPr>
              <w:jc w:val="both"/>
            </w:pPr>
            <w:r w:rsidRPr="00EC184E">
              <w:t xml:space="preserve"> pp.</w:t>
            </w:r>
          </w:p>
        </w:tc>
        <w:tc>
          <w:tcPr>
            <w:tcW w:w="2096" w:type="dxa"/>
            <w:gridSpan w:val="4"/>
          </w:tcPr>
          <w:p w:rsidR="00A047ED" w:rsidRPr="00EC184E" w:rsidRDefault="00A047ED" w:rsidP="00A474E2">
            <w:pPr>
              <w:jc w:val="both"/>
            </w:pPr>
            <w:r w:rsidRPr="00EC184E">
              <w:t>40</w:t>
            </w:r>
          </w:p>
        </w:tc>
      </w:tr>
      <w:tr w:rsidR="00A047ED" w:rsidRPr="00EC184E" w:rsidTr="00A474E2">
        <w:tc>
          <w:tcPr>
            <w:tcW w:w="6060" w:type="dxa"/>
            <w:gridSpan w:val="5"/>
          </w:tcPr>
          <w:p w:rsidR="00A047ED" w:rsidRPr="00EC184E" w:rsidRDefault="00A047ED" w:rsidP="00A474E2">
            <w:pPr>
              <w:jc w:val="both"/>
            </w:pPr>
          </w:p>
        </w:tc>
        <w:tc>
          <w:tcPr>
            <w:tcW w:w="1703" w:type="dxa"/>
            <w:gridSpan w:val="2"/>
          </w:tcPr>
          <w:p w:rsidR="00A047ED" w:rsidRPr="00EC184E" w:rsidRDefault="00A047ED" w:rsidP="00A474E2">
            <w:pPr>
              <w:jc w:val="both"/>
            </w:pPr>
          </w:p>
        </w:tc>
        <w:tc>
          <w:tcPr>
            <w:tcW w:w="2096" w:type="dxa"/>
            <w:gridSpan w:val="4"/>
          </w:tcPr>
          <w:p w:rsidR="00A047ED" w:rsidRPr="00EC184E" w:rsidRDefault="00A047ED" w:rsidP="00A474E2">
            <w:pPr>
              <w:jc w:val="both"/>
            </w:pPr>
          </w:p>
        </w:tc>
      </w:tr>
      <w:tr w:rsidR="00A047ED" w:rsidRPr="00EC184E" w:rsidTr="00A474E2">
        <w:tc>
          <w:tcPr>
            <w:tcW w:w="6060" w:type="dxa"/>
            <w:gridSpan w:val="5"/>
          </w:tcPr>
          <w:p w:rsidR="00A047ED" w:rsidRPr="00EC184E" w:rsidRDefault="00A047ED" w:rsidP="00A474E2">
            <w:pPr>
              <w:jc w:val="both"/>
            </w:pPr>
          </w:p>
        </w:tc>
        <w:tc>
          <w:tcPr>
            <w:tcW w:w="1703" w:type="dxa"/>
            <w:gridSpan w:val="2"/>
          </w:tcPr>
          <w:p w:rsidR="00A047ED" w:rsidRPr="00EC184E" w:rsidRDefault="00A047ED" w:rsidP="00A474E2">
            <w:pPr>
              <w:jc w:val="both"/>
            </w:pPr>
          </w:p>
        </w:tc>
        <w:tc>
          <w:tcPr>
            <w:tcW w:w="2096" w:type="dxa"/>
            <w:gridSpan w:val="4"/>
          </w:tcPr>
          <w:p w:rsidR="00A047ED" w:rsidRPr="00EC184E" w:rsidRDefault="00A047ED" w:rsidP="00A474E2">
            <w:pPr>
              <w:jc w:val="both"/>
            </w:pPr>
          </w:p>
        </w:tc>
      </w:tr>
      <w:tr w:rsidR="00A047ED" w:rsidRPr="00EC184E" w:rsidTr="00A474E2">
        <w:tc>
          <w:tcPr>
            <w:tcW w:w="9859" w:type="dxa"/>
            <w:gridSpan w:val="11"/>
            <w:shd w:val="clear" w:color="auto" w:fill="F7CAAC"/>
          </w:tcPr>
          <w:p w:rsidR="00A047ED" w:rsidRPr="00EC184E" w:rsidRDefault="00A047ED" w:rsidP="00A474E2">
            <w:pPr>
              <w:jc w:val="both"/>
            </w:pPr>
            <w:r w:rsidRPr="00EC184E">
              <w:rPr>
                <w:b/>
              </w:rPr>
              <w:t>Předměty příslušného studijního programu a způsob zapojení do jejich výuky, příp. další zapojení do uskutečňování studijního programu</w:t>
            </w:r>
          </w:p>
        </w:tc>
      </w:tr>
      <w:tr w:rsidR="00A047ED" w:rsidRPr="00EC184E" w:rsidTr="00A474E2">
        <w:trPr>
          <w:trHeight w:val="310"/>
        </w:trPr>
        <w:tc>
          <w:tcPr>
            <w:tcW w:w="9859" w:type="dxa"/>
            <w:gridSpan w:val="11"/>
            <w:tcBorders>
              <w:top w:val="nil"/>
            </w:tcBorders>
          </w:tcPr>
          <w:p w:rsidR="00A047ED" w:rsidRPr="00EC184E" w:rsidRDefault="00A047ED" w:rsidP="00A474E2">
            <w:r w:rsidRPr="00EC184E">
              <w:t>Člen Oborové rady</w:t>
            </w:r>
          </w:p>
          <w:p w:rsidR="00A047ED" w:rsidRPr="00EC184E" w:rsidRDefault="00A047ED" w:rsidP="00A474E2">
            <w:pPr>
              <w:jc w:val="both"/>
            </w:pPr>
          </w:p>
        </w:tc>
      </w:tr>
      <w:tr w:rsidR="00A047ED" w:rsidRPr="00EC184E" w:rsidTr="00A474E2">
        <w:tc>
          <w:tcPr>
            <w:tcW w:w="9859" w:type="dxa"/>
            <w:gridSpan w:val="11"/>
            <w:shd w:val="clear" w:color="auto" w:fill="F7CAAC"/>
          </w:tcPr>
          <w:p w:rsidR="00A047ED" w:rsidRPr="00EC184E" w:rsidRDefault="00A047ED" w:rsidP="00A474E2">
            <w:pPr>
              <w:jc w:val="both"/>
            </w:pPr>
            <w:r w:rsidRPr="00EC184E">
              <w:rPr>
                <w:b/>
              </w:rPr>
              <w:t xml:space="preserve">Údaje o vzdělání na VŠ </w:t>
            </w:r>
          </w:p>
        </w:tc>
      </w:tr>
      <w:tr w:rsidR="00A047ED" w:rsidRPr="001A6870" w:rsidTr="00A474E2">
        <w:trPr>
          <w:trHeight w:val="550"/>
        </w:trPr>
        <w:tc>
          <w:tcPr>
            <w:tcW w:w="9859" w:type="dxa"/>
            <w:gridSpan w:val="11"/>
          </w:tcPr>
          <w:p w:rsidR="00A047ED" w:rsidRDefault="00A047ED" w:rsidP="00A474E2">
            <w:pPr>
              <w:ind w:left="1456" w:hanging="1456"/>
              <w:jc w:val="both"/>
              <w:rPr>
                <w:b/>
              </w:rPr>
            </w:pPr>
            <w:r w:rsidRPr="00EC184E">
              <w:t xml:space="preserve">1988 – VŠE v Praze, </w:t>
            </w:r>
            <w:r>
              <w:t xml:space="preserve">Fakulta národohospodářská </w:t>
            </w:r>
            <w:r w:rsidRPr="008C1782">
              <w:rPr>
                <w:b/>
              </w:rPr>
              <w:t>(CSc.)</w:t>
            </w:r>
          </w:p>
          <w:p w:rsidR="00A047ED" w:rsidRPr="001A6870" w:rsidRDefault="00A047ED" w:rsidP="00A474E2">
            <w:pPr>
              <w:ind w:left="1456" w:hanging="1456"/>
              <w:jc w:val="both"/>
            </w:pPr>
            <w:r w:rsidRPr="00EC184E">
              <w:t>1976 – VŠE v Pr</w:t>
            </w:r>
            <w:r>
              <w:t xml:space="preserve">aze, Fakulta národohospodářská </w:t>
            </w:r>
            <w:r w:rsidRPr="008C1782">
              <w:rPr>
                <w:b/>
              </w:rPr>
              <w:t>(Ing.)</w:t>
            </w:r>
          </w:p>
        </w:tc>
      </w:tr>
      <w:tr w:rsidR="00A047ED" w:rsidRPr="00EC184E" w:rsidTr="00A474E2">
        <w:tc>
          <w:tcPr>
            <w:tcW w:w="9859" w:type="dxa"/>
            <w:gridSpan w:val="11"/>
            <w:shd w:val="clear" w:color="auto" w:fill="F7CAAC"/>
          </w:tcPr>
          <w:p w:rsidR="00A047ED" w:rsidRPr="00EC184E" w:rsidRDefault="00A047ED" w:rsidP="00A474E2">
            <w:pPr>
              <w:jc w:val="both"/>
              <w:rPr>
                <w:b/>
              </w:rPr>
            </w:pPr>
            <w:r w:rsidRPr="00EC184E">
              <w:rPr>
                <w:b/>
              </w:rPr>
              <w:t>Údaje o odborném působení od absolvování VŠ</w:t>
            </w:r>
          </w:p>
        </w:tc>
      </w:tr>
      <w:tr w:rsidR="00A047ED" w:rsidRPr="00EC184E" w:rsidTr="00A474E2">
        <w:trPr>
          <w:trHeight w:val="605"/>
        </w:trPr>
        <w:tc>
          <w:tcPr>
            <w:tcW w:w="9859" w:type="dxa"/>
            <w:gridSpan w:val="11"/>
          </w:tcPr>
          <w:p w:rsidR="00A047ED" w:rsidRPr="00EC184E" w:rsidRDefault="00A047ED" w:rsidP="00A474E2">
            <w:pPr>
              <w:pStyle w:val="Default"/>
              <w:jc w:val="both"/>
              <w:rPr>
                <w:sz w:val="20"/>
                <w:szCs w:val="20"/>
              </w:rPr>
            </w:pPr>
            <w:r>
              <w:rPr>
                <w:sz w:val="20"/>
                <w:szCs w:val="20"/>
              </w:rPr>
              <w:t xml:space="preserve">1976 – 1990: </w:t>
            </w:r>
            <w:r w:rsidRPr="00EC184E">
              <w:rPr>
                <w:sz w:val="20"/>
                <w:szCs w:val="20"/>
              </w:rPr>
              <w:t xml:space="preserve">Lékařská fakulta UK v Hradci Králové </w:t>
            </w:r>
          </w:p>
          <w:p w:rsidR="00A047ED" w:rsidRPr="00EC184E" w:rsidRDefault="00A047ED" w:rsidP="00A474E2">
            <w:pPr>
              <w:pStyle w:val="Default"/>
              <w:jc w:val="both"/>
              <w:rPr>
                <w:sz w:val="20"/>
                <w:szCs w:val="20"/>
              </w:rPr>
            </w:pPr>
            <w:r>
              <w:rPr>
                <w:sz w:val="20"/>
                <w:szCs w:val="20"/>
              </w:rPr>
              <w:t xml:space="preserve">1990 – 1993: </w:t>
            </w:r>
            <w:r w:rsidRPr="00EC184E">
              <w:rPr>
                <w:sz w:val="20"/>
                <w:szCs w:val="20"/>
              </w:rPr>
              <w:t xml:space="preserve">Pedagogická fakulta, Vysoká škola pedagogická v Hradci Králové </w:t>
            </w:r>
          </w:p>
          <w:p w:rsidR="00A047ED" w:rsidRDefault="00A047ED" w:rsidP="00A474E2">
            <w:pPr>
              <w:pStyle w:val="Default"/>
              <w:jc w:val="both"/>
              <w:rPr>
                <w:sz w:val="20"/>
                <w:szCs w:val="20"/>
              </w:rPr>
            </w:pPr>
            <w:r>
              <w:rPr>
                <w:sz w:val="20"/>
                <w:szCs w:val="20"/>
              </w:rPr>
              <w:t xml:space="preserve">1993 – 2004: </w:t>
            </w:r>
            <w:r w:rsidRPr="00EC184E">
              <w:rPr>
                <w:sz w:val="20"/>
                <w:szCs w:val="20"/>
              </w:rPr>
              <w:t>Farmaceutická fakulta Uni</w:t>
            </w:r>
            <w:r>
              <w:rPr>
                <w:sz w:val="20"/>
                <w:szCs w:val="20"/>
              </w:rPr>
              <w:t xml:space="preserve">verzity Karlovy, Hradec Králové, </w:t>
            </w:r>
            <w:r w:rsidRPr="00EC184E">
              <w:rPr>
                <w:sz w:val="20"/>
                <w:szCs w:val="20"/>
              </w:rPr>
              <w:t>externí učitel</w:t>
            </w:r>
          </w:p>
          <w:p w:rsidR="00A047ED" w:rsidRPr="00EC184E" w:rsidRDefault="00A047ED" w:rsidP="00A474E2">
            <w:pPr>
              <w:pStyle w:val="Default"/>
              <w:jc w:val="both"/>
              <w:rPr>
                <w:sz w:val="20"/>
                <w:szCs w:val="20"/>
              </w:rPr>
            </w:pPr>
            <w:r>
              <w:rPr>
                <w:sz w:val="20"/>
                <w:szCs w:val="20"/>
              </w:rPr>
              <w:t xml:space="preserve">1999 – 2004: </w:t>
            </w:r>
            <w:r w:rsidRPr="00EC184E">
              <w:rPr>
                <w:sz w:val="20"/>
                <w:szCs w:val="20"/>
              </w:rPr>
              <w:t xml:space="preserve">VLA JEP Hradec Králové, nyní Fakulta vojenského zdravotnictví, </w:t>
            </w:r>
            <w:r>
              <w:rPr>
                <w:sz w:val="20"/>
                <w:szCs w:val="20"/>
              </w:rPr>
              <w:t>externí učitel</w:t>
            </w:r>
            <w:r w:rsidRPr="00EC184E">
              <w:rPr>
                <w:sz w:val="20"/>
                <w:szCs w:val="20"/>
              </w:rPr>
              <w:t xml:space="preserve"> </w:t>
            </w:r>
          </w:p>
          <w:p w:rsidR="00A047ED" w:rsidRPr="00EC184E" w:rsidRDefault="00A047ED" w:rsidP="00A474E2">
            <w:pPr>
              <w:jc w:val="both"/>
            </w:pPr>
            <w:r w:rsidRPr="00EC184E">
              <w:t xml:space="preserve">1993 </w:t>
            </w:r>
            <w:r>
              <w:t xml:space="preserve">– </w:t>
            </w:r>
            <w:r w:rsidRPr="00EC184E">
              <w:t>dosud</w:t>
            </w:r>
            <w:r>
              <w:t>:</w:t>
            </w:r>
            <w:r w:rsidRPr="00EC184E">
              <w:t xml:space="preserve"> Fakulta informatiky a managementu, Univerzita Hrade</w:t>
            </w:r>
            <w:r>
              <w:t>c Králové</w:t>
            </w:r>
          </w:p>
        </w:tc>
      </w:tr>
      <w:tr w:rsidR="00A047ED" w:rsidRPr="00EC184E" w:rsidTr="00A474E2">
        <w:trPr>
          <w:trHeight w:val="250"/>
        </w:trPr>
        <w:tc>
          <w:tcPr>
            <w:tcW w:w="9859" w:type="dxa"/>
            <w:gridSpan w:val="11"/>
            <w:shd w:val="clear" w:color="auto" w:fill="F7CAAC"/>
          </w:tcPr>
          <w:p w:rsidR="00A047ED" w:rsidRPr="00EC184E" w:rsidRDefault="00A047ED" w:rsidP="00A474E2">
            <w:pPr>
              <w:jc w:val="both"/>
            </w:pPr>
            <w:r w:rsidRPr="00EC184E">
              <w:rPr>
                <w:b/>
              </w:rPr>
              <w:t>Zkušenosti s vedením kvalifikačních a rigorózních prací</w:t>
            </w:r>
          </w:p>
        </w:tc>
      </w:tr>
      <w:tr w:rsidR="00A047ED" w:rsidRPr="00EC184E" w:rsidTr="00A474E2">
        <w:trPr>
          <w:trHeight w:val="420"/>
        </w:trPr>
        <w:tc>
          <w:tcPr>
            <w:tcW w:w="9859" w:type="dxa"/>
            <w:gridSpan w:val="11"/>
          </w:tcPr>
          <w:p w:rsidR="00A047ED" w:rsidRPr="00EC184E" w:rsidRDefault="00A047ED" w:rsidP="00A474E2">
            <w:pPr>
              <w:jc w:val="both"/>
            </w:pPr>
            <w:r w:rsidRPr="00EC184E">
              <w:t>Počet vedených bakalářských prací – 52</w:t>
            </w:r>
          </w:p>
          <w:p w:rsidR="00A047ED" w:rsidRPr="00EC184E" w:rsidRDefault="00A047ED" w:rsidP="00A474E2">
            <w:pPr>
              <w:jc w:val="both"/>
            </w:pPr>
            <w:r w:rsidRPr="00EC184E">
              <w:t>Počet vedených diplomových prací – 19</w:t>
            </w:r>
          </w:p>
        </w:tc>
      </w:tr>
      <w:tr w:rsidR="00A047ED" w:rsidRPr="00EC184E" w:rsidTr="00A474E2">
        <w:trPr>
          <w:cantSplit/>
        </w:trPr>
        <w:tc>
          <w:tcPr>
            <w:tcW w:w="3347" w:type="dxa"/>
            <w:gridSpan w:val="2"/>
            <w:tcBorders>
              <w:top w:val="single" w:sz="12" w:space="0" w:color="auto"/>
            </w:tcBorders>
            <w:shd w:val="clear" w:color="auto" w:fill="F7CAAC"/>
          </w:tcPr>
          <w:p w:rsidR="00A047ED" w:rsidRPr="00EC184E" w:rsidRDefault="00A047ED" w:rsidP="00A474E2">
            <w:pPr>
              <w:jc w:val="both"/>
            </w:pPr>
            <w:r w:rsidRPr="00EC184E">
              <w:rPr>
                <w:b/>
              </w:rPr>
              <w:t xml:space="preserve">Obor habilitačního řízení </w:t>
            </w:r>
          </w:p>
        </w:tc>
        <w:tc>
          <w:tcPr>
            <w:tcW w:w="2245" w:type="dxa"/>
            <w:gridSpan w:val="2"/>
            <w:tcBorders>
              <w:top w:val="single" w:sz="12" w:space="0" w:color="auto"/>
            </w:tcBorders>
            <w:shd w:val="clear" w:color="auto" w:fill="F7CAAC"/>
          </w:tcPr>
          <w:p w:rsidR="00A047ED" w:rsidRPr="00EC184E" w:rsidRDefault="00A047ED" w:rsidP="00A474E2">
            <w:pPr>
              <w:jc w:val="both"/>
            </w:pPr>
            <w:r w:rsidRPr="00EC184E">
              <w:rPr>
                <w:b/>
              </w:rPr>
              <w:t>Rok udělení hodnosti</w:t>
            </w:r>
          </w:p>
        </w:tc>
        <w:tc>
          <w:tcPr>
            <w:tcW w:w="2248" w:type="dxa"/>
            <w:gridSpan w:val="4"/>
            <w:tcBorders>
              <w:top w:val="single" w:sz="12" w:space="0" w:color="auto"/>
              <w:right w:val="single" w:sz="12" w:space="0" w:color="auto"/>
            </w:tcBorders>
            <w:shd w:val="clear" w:color="auto" w:fill="F7CAAC"/>
          </w:tcPr>
          <w:p w:rsidR="00A047ED" w:rsidRPr="00EC184E" w:rsidRDefault="00A047ED" w:rsidP="00A474E2">
            <w:pPr>
              <w:jc w:val="both"/>
            </w:pPr>
            <w:r w:rsidRPr="00EC184E">
              <w:rPr>
                <w:b/>
              </w:rPr>
              <w:t>Řízení konáno na VŠ</w:t>
            </w:r>
          </w:p>
        </w:tc>
        <w:tc>
          <w:tcPr>
            <w:tcW w:w="2019" w:type="dxa"/>
            <w:gridSpan w:val="3"/>
            <w:tcBorders>
              <w:top w:val="single" w:sz="12" w:space="0" w:color="auto"/>
              <w:left w:val="single" w:sz="12" w:space="0" w:color="auto"/>
            </w:tcBorders>
            <w:shd w:val="clear" w:color="auto" w:fill="F7CAAC"/>
          </w:tcPr>
          <w:p w:rsidR="00A047ED" w:rsidRPr="00EC184E" w:rsidRDefault="00A047ED" w:rsidP="00A474E2">
            <w:pPr>
              <w:jc w:val="both"/>
              <w:rPr>
                <w:b/>
              </w:rPr>
            </w:pPr>
            <w:r w:rsidRPr="00EC184E">
              <w:rPr>
                <w:b/>
              </w:rPr>
              <w:t>Ohlasy publikací</w:t>
            </w:r>
          </w:p>
        </w:tc>
      </w:tr>
      <w:tr w:rsidR="00A047ED" w:rsidRPr="00EC184E" w:rsidTr="00A474E2">
        <w:trPr>
          <w:cantSplit/>
        </w:trPr>
        <w:tc>
          <w:tcPr>
            <w:tcW w:w="3347" w:type="dxa"/>
            <w:gridSpan w:val="2"/>
          </w:tcPr>
          <w:p w:rsidR="00A047ED" w:rsidRPr="00EC184E" w:rsidRDefault="00A047ED" w:rsidP="00A474E2">
            <w:pPr>
              <w:pStyle w:val="Default"/>
              <w:jc w:val="both"/>
              <w:rPr>
                <w:sz w:val="20"/>
                <w:szCs w:val="20"/>
              </w:rPr>
            </w:pPr>
            <w:r w:rsidRPr="00EC184E">
              <w:rPr>
                <w:sz w:val="20"/>
                <w:szCs w:val="20"/>
              </w:rPr>
              <w:t xml:space="preserve">Podniková ekonomika a management </w:t>
            </w:r>
          </w:p>
        </w:tc>
        <w:tc>
          <w:tcPr>
            <w:tcW w:w="2245" w:type="dxa"/>
            <w:gridSpan w:val="2"/>
          </w:tcPr>
          <w:p w:rsidR="00A047ED" w:rsidRPr="00EC184E" w:rsidRDefault="00A047ED" w:rsidP="00A474E2">
            <w:pPr>
              <w:jc w:val="both"/>
            </w:pPr>
            <w:r w:rsidRPr="00EC184E">
              <w:t>2007</w:t>
            </w:r>
          </w:p>
        </w:tc>
        <w:tc>
          <w:tcPr>
            <w:tcW w:w="2248" w:type="dxa"/>
            <w:gridSpan w:val="4"/>
            <w:tcBorders>
              <w:right w:val="single" w:sz="12" w:space="0" w:color="auto"/>
            </w:tcBorders>
          </w:tcPr>
          <w:p w:rsidR="00A047ED" w:rsidRPr="00EC184E" w:rsidRDefault="00A047ED" w:rsidP="00A474E2">
            <w:pPr>
              <w:jc w:val="both"/>
            </w:pPr>
            <w:r w:rsidRPr="00EC184E">
              <w:t>TU Liberec</w:t>
            </w:r>
          </w:p>
        </w:tc>
        <w:tc>
          <w:tcPr>
            <w:tcW w:w="632" w:type="dxa"/>
            <w:tcBorders>
              <w:left w:val="single" w:sz="12" w:space="0" w:color="auto"/>
            </w:tcBorders>
            <w:shd w:val="clear" w:color="auto" w:fill="F7CAAC"/>
          </w:tcPr>
          <w:p w:rsidR="00A047ED" w:rsidRPr="00EC184E" w:rsidRDefault="00A047ED" w:rsidP="00A474E2">
            <w:pPr>
              <w:jc w:val="both"/>
            </w:pPr>
            <w:r w:rsidRPr="00EC184E">
              <w:rPr>
                <w:b/>
              </w:rPr>
              <w:t>WOS</w:t>
            </w:r>
          </w:p>
        </w:tc>
        <w:tc>
          <w:tcPr>
            <w:tcW w:w="693" w:type="dxa"/>
            <w:shd w:val="clear" w:color="auto" w:fill="F7CAAC"/>
          </w:tcPr>
          <w:p w:rsidR="00A047ED" w:rsidRPr="00EC184E" w:rsidRDefault="00A047ED" w:rsidP="00A474E2">
            <w:pPr>
              <w:jc w:val="both"/>
            </w:pPr>
            <w:r w:rsidRPr="00EC184E">
              <w:rPr>
                <w:b/>
              </w:rPr>
              <w:t>Scopus</w:t>
            </w:r>
          </w:p>
        </w:tc>
        <w:tc>
          <w:tcPr>
            <w:tcW w:w="694" w:type="dxa"/>
            <w:shd w:val="clear" w:color="auto" w:fill="F7CAAC"/>
          </w:tcPr>
          <w:p w:rsidR="00A047ED" w:rsidRPr="00EC184E" w:rsidRDefault="00A047ED" w:rsidP="00A474E2">
            <w:pPr>
              <w:jc w:val="both"/>
            </w:pPr>
            <w:r w:rsidRPr="00EC184E">
              <w:rPr>
                <w:b/>
              </w:rPr>
              <w:t>ostatní</w:t>
            </w:r>
          </w:p>
        </w:tc>
      </w:tr>
      <w:tr w:rsidR="00A047ED" w:rsidRPr="00EC184E" w:rsidTr="00A474E2">
        <w:trPr>
          <w:cantSplit/>
          <w:trHeight w:val="70"/>
        </w:trPr>
        <w:tc>
          <w:tcPr>
            <w:tcW w:w="3347" w:type="dxa"/>
            <w:gridSpan w:val="2"/>
            <w:shd w:val="clear" w:color="auto" w:fill="F7CAAC"/>
          </w:tcPr>
          <w:p w:rsidR="00A047ED" w:rsidRPr="00EC184E" w:rsidRDefault="00A047ED" w:rsidP="00A474E2">
            <w:pPr>
              <w:jc w:val="both"/>
            </w:pPr>
            <w:r w:rsidRPr="00EC184E">
              <w:rPr>
                <w:b/>
              </w:rPr>
              <w:t>Obor jmenovacího řízení</w:t>
            </w:r>
          </w:p>
        </w:tc>
        <w:tc>
          <w:tcPr>
            <w:tcW w:w="2245" w:type="dxa"/>
            <w:gridSpan w:val="2"/>
            <w:shd w:val="clear" w:color="auto" w:fill="F7CAAC"/>
          </w:tcPr>
          <w:p w:rsidR="00A047ED" w:rsidRPr="00EC184E" w:rsidRDefault="00A047ED" w:rsidP="00A474E2">
            <w:pPr>
              <w:jc w:val="both"/>
            </w:pPr>
            <w:r w:rsidRPr="00EC184E">
              <w:rPr>
                <w:b/>
              </w:rPr>
              <w:t>Rok udělení hodnosti</w:t>
            </w:r>
          </w:p>
        </w:tc>
        <w:tc>
          <w:tcPr>
            <w:tcW w:w="2248" w:type="dxa"/>
            <w:gridSpan w:val="4"/>
            <w:tcBorders>
              <w:right w:val="single" w:sz="12" w:space="0" w:color="auto"/>
            </w:tcBorders>
            <w:shd w:val="clear" w:color="auto" w:fill="F7CAAC"/>
          </w:tcPr>
          <w:p w:rsidR="00A047ED" w:rsidRPr="00EC184E" w:rsidRDefault="00A047ED" w:rsidP="00A474E2">
            <w:pPr>
              <w:jc w:val="both"/>
            </w:pPr>
            <w:r w:rsidRPr="00EC184E">
              <w:rPr>
                <w:b/>
              </w:rPr>
              <w:t>Řízení konáno na VŠ</w:t>
            </w:r>
          </w:p>
        </w:tc>
        <w:tc>
          <w:tcPr>
            <w:tcW w:w="632" w:type="dxa"/>
            <w:vMerge w:val="restart"/>
            <w:tcBorders>
              <w:left w:val="single" w:sz="12" w:space="0" w:color="auto"/>
            </w:tcBorders>
          </w:tcPr>
          <w:p w:rsidR="00A047ED" w:rsidRPr="00EC184E" w:rsidRDefault="00A047ED" w:rsidP="00A474E2">
            <w:pPr>
              <w:jc w:val="both"/>
              <w:rPr>
                <w:b/>
              </w:rPr>
            </w:pPr>
            <w:r w:rsidRPr="00EC184E">
              <w:rPr>
                <w:b/>
              </w:rPr>
              <w:t>41</w:t>
            </w:r>
          </w:p>
        </w:tc>
        <w:tc>
          <w:tcPr>
            <w:tcW w:w="693" w:type="dxa"/>
            <w:vMerge w:val="restart"/>
          </w:tcPr>
          <w:p w:rsidR="00A047ED" w:rsidRPr="00EC184E" w:rsidRDefault="00A047ED" w:rsidP="00A474E2">
            <w:pPr>
              <w:jc w:val="both"/>
              <w:rPr>
                <w:b/>
              </w:rPr>
            </w:pPr>
            <w:r w:rsidRPr="00EC184E">
              <w:rPr>
                <w:b/>
              </w:rPr>
              <w:t>63</w:t>
            </w:r>
          </w:p>
        </w:tc>
        <w:tc>
          <w:tcPr>
            <w:tcW w:w="694" w:type="dxa"/>
            <w:vMerge w:val="restart"/>
          </w:tcPr>
          <w:p w:rsidR="00A047ED" w:rsidRPr="00EC184E" w:rsidRDefault="00A047ED" w:rsidP="00A474E2">
            <w:pPr>
              <w:jc w:val="both"/>
              <w:rPr>
                <w:b/>
              </w:rPr>
            </w:pPr>
          </w:p>
        </w:tc>
      </w:tr>
      <w:tr w:rsidR="00A047ED" w:rsidRPr="00EC184E" w:rsidTr="00A474E2">
        <w:trPr>
          <w:trHeight w:val="205"/>
        </w:trPr>
        <w:tc>
          <w:tcPr>
            <w:tcW w:w="3347" w:type="dxa"/>
            <w:gridSpan w:val="2"/>
          </w:tcPr>
          <w:p w:rsidR="00A047ED" w:rsidRPr="00EC184E" w:rsidRDefault="00A047ED" w:rsidP="00A474E2">
            <w:pPr>
              <w:jc w:val="both"/>
            </w:pPr>
          </w:p>
        </w:tc>
        <w:tc>
          <w:tcPr>
            <w:tcW w:w="2245" w:type="dxa"/>
            <w:gridSpan w:val="2"/>
          </w:tcPr>
          <w:p w:rsidR="00A047ED" w:rsidRPr="00EC184E" w:rsidRDefault="00A047ED" w:rsidP="00A474E2">
            <w:pPr>
              <w:jc w:val="both"/>
            </w:pPr>
          </w:p>
        </w:tc>
        <w:tc>
          <w:tcPr>
            <w:tcW w:w="2248" w:type="dxa"/>
            <w:gridSpan w:val="4"/>
            <w:tcBorders>
              <w:right w:val="single" w:sz="12" w:space="0" w:color="auto"/>
            </w:tcBorders>
          </w:tcPr>
          <w:p w:rsidR="00A047ED" w:rsidRPr="00EC184E" w:rsidRDefault="00A047ED" w:rsidP="00A474E2">
            <w:pPr>
              <w:jc w:val="both"/>
            </w:pPr>
          </w:p>
        </w:tc>
        <w:tc>
          <w:tcPr>
            <w:tcW w:w="632" w:type="dxa"/>
            <w:vMerge/>
            <w:tcBorders>
              <w:left w:val="single" w:sz="12" w:space="0" w:color="auto"/>
            </w:tcBorders>
            <w:vAlign w:val="center"/>
          </w:tcPr>
          <w:p w:rsidR="00A047ED" w:rsidRPr="00EC184E" w:rsidRDefault="00A047ED" w:rsidP="00A474E2">
            <w:pPr>
              <w:rPr>
                <w:b/>
              </w:rPr>
            </w:pPr>
          </w:p>
        </w:tc>
        <w:tc>
          <w:tcPr>
            <w:tcW w:w="693" w:type="dxa"/>
            <w:vMerge/>
            <w:vAlign w:val="center"/>
          </w:tcPr>
          <w:p w:rsidR="00A047ED" w:rsidRPr="00EC184E" w:rsidRDefault="00A047ED" w:rsidP="00A474E2">
            <w:pPr>
              <w:rPr>
                <w:b/>
              </w:rPr>
            </w:pPr>
          </w:p>
        </w:tc>
        <w:tc>
          <w:tcPr>
            <w:tcW w:w="694" w:type="dxa"/>
            <w:vMerge/>
            <w:vAlign w:val="center"/>
          </w:tcPr>
          <w:p w:rsidR="00A047ED" w:rsidRPr="00EC184E" w:rsidRDefault="00A047ED" w:rsidP="00A474E2">
            <w:pPr>
              <w:rPr>
                <w:b/>
              </w:rPr>
            </w:pPr>
          </w:p>
        </w:tc>
      </w:tr>
      <w:tr w:rsidR="00A047ED" w:rsidRPr="00EC184E" w:rsidTr="00A474E2">
        <w:tc>
          <w:tcPr>
            <w:tcW w:w="9859" w:type="dxa"/>
            <w:gridSpan w:val="11"/>
            <w:shd w:val="clear" w:color="auto" w:fill="F7CAAC"/>
          </w:tcPr>
          <w:p w:rsidR="00A047ED" w:rsidRPr="00EC184E" w:rsidRDefault="00A047ED" w:rsidP="00A474E2">
            <w:pPr>
              <w:jc w:val="both"/>
              <w:rPr>
                <w:b/>
              </w:rPr>
            </w:pPr>
            <w:r w:rsidRPr="00EC184E">
              <w:rPr>
                <w:b/>
              </w:rPr>
              <w:t xml:space="preserve">Přehled o nejvýznamnější publikační a další tvůrčí činnosti nebo další profesní činnosti u odborníků z praxe vztahující se k zabezpečovaným předmětům </w:t>
            </w:r>
          </w:p>
        </w:tc>
      </w:tr>
      <w:tr w:rsidR="00A047ED" w:rsidRPr="00C66738" w:rsidTr="00A474E2">
        <w:trPr>
          <w:trHeight w:val="2572"/>
        </w:trPr>
        <w:tc>
          <w:tcPr>
            <w:tcW w:w="9859" w:type="dxa"/>
            <w:gridSpan w:val="11"/>
          </w:tcPr>
          <w:p w:rsidR="00A047ED" w:rsidRPr="00352826" w:rsidRDefault="00A047ED" w:rsidP="00A474E2">
            <w:pPr>
              <w:pStyle w:val="Default"/>
              <w:jc w:val="both"/>
              <w:rPr>
                <w:bCs/>
                <w:color w:val="auto"/>
                <w:sz w:val="20"/>
                <w:szCs w:val="20"/>
              </w:rPr>
            </w:pPr>
            <w:r w:rsidRPr="00352826">
              <w:rPr>
                <w:color w:val="auto"/>
                <w:sz w:val="20"/>
                <w:szCs w:val="20"/>
              </w:rPr>
              <w:t xml:space="preserve">LEFLEY F., HYNEK, J., JANEČEK, V. </w:t>
            </w:r>
            <w:r w:rsidRPr="00352826">
              <w:rPr>
                <w:bCs/>
                <w:color w:val="auto"/>
                <w:sz w:val="20"/>
                <w:szCs w:val="20"/>
              </w:rPr>
              <w:t xml:space="preserve">Formal Assessments, Teams and Influence of a Project Champion in the Selection of ICT Projects: A Czech Republic and UK Study. </w:t>
            </w:r>
            <w:r w:rsidRPr="00352826">
              <w:rPr>
                <w:bCs/>
                <w:i/>
                <w:color w:val="auto"/>
                <w:sz w:val="20"/>
                <w:szCs w:val="20"/>
              </w:rPr>
              <w:t>Prague economic papers</w:t>
            </w:r>
            <w:r>
              <w:rPr>
                <w:bCs/>
                <w:i/>
                <w:color w:val="auto"/>
                <w:sz w:val="20"/>
                <w:szCs w:val="20"/>
              </w:rPr>
              <w:t>.</w:t>
            </w:r>
            <w:r w:rsidRPr="00352826">
              <w:rPr>
                <w:bCs/>
                <w:color w:val="auto"/>
                <w:sz w:val="20"/>
                <w:szCs w:val="20"/>
              </w:rPr>
              <w:t> 2016, roč. 25, č. 2, s. 143-159, ISSN 1210-0455, ISSN 2336-730X (online). 33%</w:t>
            </w:r>
          </w:p>
          <w:p w:rsidR="00A047ED" w:rsidRPr="00352826" w:rsidRDefault="00A047ED" w:rsidP="00A474E2">
            <w:pPr>
              <w:pStyle w:val="Default"/>
              <w:jc w:val="both"/>
              <w:rPr>
                <w:bCs/>
                <w:color w:val="auto"/>
                <w:sz w:val="20"/>
                <w:szCs w:val="20"/>
              </w:rPr>
            </w:pPr>
            <w:r w:rsidRPr="00352826">
              <w:rPr>
                <w:color w:val="auto"/>
                <w:sz w:val="20"/>
                <w:szCs w:val="20"/>
              </w:rPr>
              <w:t xml:space="preserve">HYNEK, J., JANEČEK, V., LEFLEY F. </w:t>
            </w:r>
            <w:r w:rsidRPr="00352826">
              <w:rPr>
                <w:bCs/>
                <w:color w:val="auto"/>
                <w:sz w:val="20"/>
                <w:szCs w:val="20"/>
              </w:rPr>
              <w:t xml:space="preserve">An Exploratory Study of a Comparison between the UK and Czech Republic of the Financial Models Used in the Appraisal of ICT and Non-ICT Capital Projects. </w:t>
            </w:r>
            <w:r w:rsidRPr="00352826">
              <w:rPr>
                <w:bCs/>
                <w:i/>
                <w:iCs/>
                <w:color w:val="auto"/>
                <w:sz w:val="20"/>
                <w:szCs w:val="20"/>
              </w:rPr>
              <w:t>Ekonomie a Management</w:t>
            </w:r>
            <w:r>
              <w:rPr>
                <w:bCs/>
                <w:i/>
                <w:iCs/>
                <w:color w:val="auto"/>
                <w:sz w:val="20"/>
                <w:szCs w:val="20"/>
              </w:rPr>
              <w:t>.</w:t>
            </w:r>
            <w:r w:rsidRPr="00352826">
              <w:rPr>
                <w:bCs/>
                <w:i/>
                <w:iCs/>
                <w:color w:val="auto"/>
                <w:sz w:val="20"/>
                <w:szCs w:val="20"/>
              </w:rPr>
              <w:t xml:space="preserve"> </w:t>
            </w:r>
            <w:r w:rsidRPr="00352826">
              <w:rPr>
                <w:bCs/>
                <w:color w:val="auto"/>
                <w:sz w:val="20"/>
                <w:szCs w:val="20"/>
              </w:rPr>
              <w:t xml:space="preserve">2015, č. 2, s. 89-102. (ISSN 1212-3609). 33% </w:t>
            </w:r>
          </w:p>
          <w:p w:rsidR="00A047ED" w:rsidRPr="00352826" w:rsidRDefault="00A047ED" w:rsidP="00A474E2">
            <w:pPr>
              <w:pStyle w:val="Default"/>
              <w:jc w:val="both"/>
              <w:rPr>
                <w:bCs/>
                <w:i/>
                <w:color w:val="auto"/>
                <w:sz w:val="20"/>
                <w:szCs w:val="20"/>
              </w:rPr>
            </w:pPr>
            <w:r w:rsidRPr="00352826">
              <w:rPr>
                <w:bCs/>
                <w:color w:val="auto"/>
                <w:sz w:val="20"/>
                <w:szCs w:val="20"/>
              </w:rPr>
              <w:t>JANEČEK, V., HYNEK, J</w:t>
            </w:r>
            <w:r w:rsidRPr="00352826">
              <w:rPr>
                <w:bCs/>
                <w:i/>
                <w:color w:val="auto"/>
                <w:sz w:val="20"/>
                <w:szCs w:val="20"/>
              </w:rPr>
              <w:t xml:space="preserve">. </w:t>
            </w:r>
            <w:r w:rsidRPr="00352826">
              <w:rPr>
                <w:bCs/>
                <w:color w:val="auto"/>
                <w:sz w:val="20"/>
                <w:szCs w:val="20"/>
              </w:rPr>
              <w:t>Impact of advanced technologies utilization on manufacturing firms´ efficiency in times of economic decline</w:t>
            </w:r>
            <w:r>
              <w:rPr>
                <w:bCs/>
                <w:color w:val="auto"/>
                <w:sz w:val="20"/>
                <w:szCs w:val="20"/>
              </w:rPr>
              <w:t>.</w:t>
            </w:r>
            <w:r w:rsidRPr="00352826">
              <w:rPr>
                <w:color w:val="auto"/>
                <w:sz w:val="20"/>
                <w:szCs w:val="20"/>
              </w:rPr>
              <w:t xml:space="preserve"> In </w:t>
            </w:r>
            <w:r w:rsidRPr="00352826">
              <w:rPr>
                <w:rStyle w:val="obdpole90"/>
                <w:i/>
                <w:color w:val="auto"/>
                <w:sz w:val="20"/>
                <w:szCs w:val="20"/>
              </w:rPr>
              <w:t>IEEE International Conference on Industrial Technology</w:t>
            </w:r>
            <w:r>
              <w:rPr>
                <w:rStyle w:val="obdpole90"/>
                <w:color w:val="auto"/>
                <w:sz w:val="20"/>
                <w:szCs w:val="20"/>
              </w:rPr>
              <w:t>.</w:t>
            </w:r>
            <w:r w:rsidRPr="00352826">
              <w:rPr>
                <w:rStyle w:val="obdpole90"/>
                <w:color w:val="auto"/>
                <w:sz w:val="20"/>
                <w:szCs w:val="20"/>
              </w:rPr>
              <w:t xml:space="preserve"> Sevilla, Spain, March 17-19,</w:t>
            </w:r>
            <w:r w:rsidRPr="00352826">
              <w:rPr>
                <w:color w:val="auto"/>
                <w:sz w:val="20"/>
                <w:szCs w:val="20"/>
              </w:rPr>
              <w:t xml:space="preserve"> </w:t>
            </w:r>
            <w:r w:rsidRPr="00352826">
              <w:rPr>
                <w:rStyle w:val="obdpole7"/>
                <w:color w:val="auto"/>
                <w:sz w:val="20"/>
                <w:szCs w:val="20"/>
              </w:rPr>
              <w:t>Piscataway,</w:t>
            </w:r>
            <w:r w:rsidRPr="00352826">
              <w:rPr>
                <w:rStyle w:val="obdpole90"/>
                <w:color w:val="auto"/>
                <w:sz w:val="20"/>
                <w:szCs w:val="20"/>
              </w:rPr>
              <w:t xml:space="preserve"> 2015, pp. </w:t>
            </w:r>
            <w:r w:rsidRPr="00352826">
              <w:rPr>
                <w:rStyle w:val="obdpole16"/>
                <w:color w:val="auto"/>
                <w:sz w:val="20"/>
                <w:szCs w:val="20"/>
              </w:rPr>
              <w:t xml:space="preserve">1891-1894. ISBN </w:t>
            </w:r>
            <w:r w:rsidRPr="00352826">
              <w:rPr>
                <w:color w:val="auto"/>
                <w:sz w:val="20"/>
                <w:szCs w:val="20"/>
              </w:rPr>
              <w:t>978-</w:t>
            </w:r>
            <w:r w:rsidRPr="00352826">
              <w:rPr>
                <w:bCs/>
                <w:color w:val="auto"/>
                <w:sz w:val="20"/>
                <w:szCs w:val="20"/>
              </w:rPr>
              <w:t>1-4799-7799-4</w:t>
            </w:r>
            <w:r w:rsidRPr="00352826">
              <w:rPr>
                <w:bCs/>
                <w:i/>
                <w:color w:val="auto"/>
                <w:sz w:val="20"/>
                <w:szCs w:val="20"/>
              </w:rPr>
              <w:t xml:space="preserve">; IEEE Catalog Number: CFP15CIT-USB). </w:t>
            </w:r>
            <w:r w:rsidRPr="00352826">
              <w:rPr>
                <w:bCs/>
                <w:color w:val="auto"/>
                <w:sz w:val="20"/>
                <w:szCs w:val="20"/>
              </w:rPr>
              <w:t>50%</w:t>
            </w:r>
          </w:p>
          <w:p w:rsidR="00A047ED" w:rsidRPr="00C66738" w:rsidRDefault="00A047ED" w:rsidP="00A474E2">
            <w:pPr>
              <w:pStyle w:val="Default"/>
              <w:jc w:val="both"/>
              <w:rPr>
                <w:bCs/>
                <w:sz w:val="20"/>
                <w:szCs w:val="20"/>
                <w:vertAlign w:val="subscript"/>
              </w:rPr>
            </w:pPr>
            <w:r w:rsidRPr="00352826">
              <w:rPr>
                <w:bCs/>
                <w:color w:val="auto"/>
                <w:sz w:val="20"/>
                <w:szCs w:val="20"/>
              </w:rPr>
              <w:t xml:space="preserve">JANEČEK, V., HYNEK, J., SKALSKÁ, H. Klastry technologií jako potenciální faktory efektivnosti podniku. </w:t>
            </w:r>
            <w:r w:rsidRPr="00352826">
              <w:rPr>
                <w:bCs/>
                <w:i/>
                <w:color w:val="auto"/>
                <w:sz w:val="20"/>
                <w:szCs w:val="20"/>
              </w:rPr>
              <w:t>Ekonomický časopis</w:t>
            </w:r>
            <w:r>
              <w:rPr>
                <w:bCs/>
                <w:color w:val="auto"/>
                <w:sz w:val="20"/>
                <w:szCs w:val="20"/>
              </w:rPr>
              <w:t>.</w:t>
            </w:r>
            <w:r w:rsidRPr="00352826">
              <w:rPr>
                <w:bCs/>
                <w:color w:val="auto"/>
                <w:sz w:val="20"/>
                <w:szCs w:val="20"/>
              </w:rPr>
              <w:t xml:space="preserve"> 2014, č. 9, s. 959-974 (ISSN 0013-3035). 33%</w:t>
            </w:r>
          </w:p>
        </w:tc>
      </w:tr>
      <w:tr w:rsidR="00A047ED" w:rsidRPr="00EC184E" w:rsidTr="00A474E2">
        <w:trPr>
          <w:trHeight w:val="218"/>
        </w:trPr>
        <w:tc>
          <w:tcPr>
            <w:tcW w:w="9859" w:type="dxa"/>
            <w:gridSpan w:val="11"/>
            <w:shd w:val="clear" w:color="auto" w:fill="F7CAAC"/>
          </w:tcPr>
          <w:p w:rsidR="00A047ED" w:rsidRPr="00EC184E" w:rsidRDefault="00A047ED" w:rsidP="00A474E2">
            <w:pPr>
              <w:rPr>
                <w:b/>
              </w:rPr>
            </w:pPr>
            <w:r w:rsidRPr="00EC184E">
              <w:rPr>
                <w:b/>
              </w:rPr>
              <w:t>Působení v zahraničí</w:t>
            </w:r>
          </w:p>
        </w:tc>
      </w:tr>
      <w:tr w:rsidR="00A047ED" w:rsidRPr="0003498C" w:rsidTr="00A474E2">
        <w:trPr>
          <w:trHeight w:val="186"/>
        </w:trPr>
        <w:tc>
          <w:tcPr>
            <w:tcW w:w="9859" w:type="dxa"/>
            <w:gridSpan w:val="11"/>
          </w:tcPr>
          <w:p w:rsidR="00A047ED" w:rsidRPr="00555B65" w:rsidRDefault="00A047ED" w:rsidP="00A474E2">
            <w:r w:rsidRPr="00555B65">
              <w:t>vystoupení na řadě mezinárodních konferencí a symposií</w:t>
            </w:r>
          </w:p>
        </w:tc>
      </w:tr>
      <w:tr w:rsidR="00A047ED" w:rsidRPr="0003498C" w:rsidTr="00A474E2">
        <w:trPr>
          <w:cantSplit/>
          <w:trHeight w:val="219"/>
        </w:trPr>
        <w:tc>
          <w:tcPr>
            <w:tcW w:w="2518" w:type="dxa"/>
            <w:shd w:val="clear" w:color="auto" w:fill="F7CAAC"/>
          </w:tcPr>
          <w:p w:rsidR="00A047ED" w:rsidRPr="0003498C" w:rsidRDefault="00A047ED" w:rsidP="00A474E2">
            <w:pPr>
              <w:jc w:val="both"/>
              <w:rPr>
                <w:b/>
              </w:rPr>
            </w:pPr>
            <w:r w:rsidRPr="0003498C">
              <w:rPr>
                <w:b/>
              </w:rPr>
              <w:t xml:space="preserve">Podpis </w:t>
            </w:r>
          </w:p>
        </w:tc>
        <w:tc>
          <w:tcPr>
            <w:tcW w:w="4536" w:type="dxa"/>
            <w:gridSpan w:val="5"/>
          </w:tcPr>
          <w:p w:rsidR="00A047ED" w:rsidRPr="0003498C" w:rsidRDefault="00A047ED" w:rsidP="00A474E2">
            <w:pPr>
              <w:jc w:val="both"/>
            </w:pPr>
          </w:p>
        </w:tc>
        <w:tc>
          <w:tcPr>
            <w:tcW w:w="786" w:type="dxa"/>
            <w:gridSpan w:val="2"/>
            <w:shd w:val="clear" w:color="auto" w:fill="F7CAAC"/>
          </w:tcPr>
          <w:p w:rsidR="00A047ED" w:rsidRPr="0003498C" w:rsidRDefault="00A047ED" w:rsidP="00A474E2">
            <w:pPr>
              <w:jc w:val="both"/>
            </w:pPr>
            <w:r w:rsidRPr="0003498C">
              <w:rPr>
                <w:b/>
              </w:rPr>
              <w:t>datum</w:t>
            </w:r>
          </w:p>
        </w:tc>
        <w:tc>
          <w:tcPr>
            <w:tcW w:w="2019" w:type="dxa"/>
            <w:gridSpan w:val="3"/>
          </w:tcPr>
          <w:p w:rsidR="00A047ED" w:rsidRPr="0003498C" w:rsidRDefault="00A047ED" w:rsidP="00A474E2">
            <w:pPr>
              <w:jc w:val="both"/>
            </w:pPr>
          </w:p>
        </w:tc>
      </w:tr>
    </w:tbl>
    <w:p w:rsidR="00A047ED" w:rsidRDefault="00A047ED" w:rsidP="00A047ED"/>
    <w:p w:rsidR="00E3280D" w:rsidRDefault="00E3280D">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29"/>
        <w:gridCol w:w="700"/>
        <w:gridCol w:w="129"/>
        <w:gridCol w:w="1592"/>
        <w:gridCol w:w="126"/>
        <w:gridCol w:w="398"/>
        <w:gridCol w:w="126"/>
        <w:gridCol w:w="342"/>
        <w:gridCol w:w="126"/>
        <w:gridCol w:w="868"/>
        <w:gridCol w:w="126"/>
        <w:gridCol w:w="583"/>
        <w:gridCol w:w="77"/>
        <w:gridCol w:w="51"/>
        <w:gridCol w:w="77"/>
        <w:gridCol w:w="504"/>
        <w:gridCol w:w="130"/>
        <w:gridCol w:w="563"/>
        <w:gridCol w:w="131"/>
        <w:gridCol w:w="563"/>
        <w:gridCol w:w="133"/>
      </w:tblGrid>
      <w:tr w:rsidR="00CA24D4" w:rsidRPr="0003498C" w:rsidTr="008760D2">
        <w:trPr>
          <w:gridAfter w:val="1"/>
          <w:wAfter w:w="133" w:type="dxa"/>
        </w:trPr>
        <w:tc>
          <w:tcPr>
            <w:tcW w:w="9859" w:type="dxa"/>
            <w:gridSpan w:val="21"/>
            <w:tcBorders>
              <w:bottom w:val="double" w:sz="4" w:space="0" w:color="auto"/>
            </w:tcBorders>
            <w:shd w:val="clear" w:color="auto" w:fill="BDD6EE"/>
          </w:tcPr>
          <w:p w:rsidR="00CA24D4" w:rsidRPr="0003498C" w:rsidRDefault="00CA24D4" w:rsidP="00CA24D4">
            <w:pPr>
              <w:jc w:val="both"/>
              <w:rPr>
                <w:b/>
                <w:sz w:val="28"/>
              </w:rPr>
            </w:pPr>
            <w:r w:rsidRPr="0003498C">
              <w:rPr>
                <w:b/>
                <w:sz w:val="28"/>
              </w:rPr>
              <w:lastRenderedPageBreak/>
              <w:t>C-I – Personální zabezpečení</w:t>
            </w:r>
          </w:p>
        </w:tc>
      </w:tr>
      <w:tr w:rsidR="00CA24D4" w:rsidRPr="0003498C" w:rsidTr="008760D2">
        <w:trPr>
          <w:gridAfter w:val="1"/>
          <w:wAfter w:w="133" w:type="dxa"/>
        </w:trPr>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20"/>
          </w:tcPr>
          <w:p w:rsidR="00CA24D4" w:rsidRPr="0003498C" w:rsidRDefault="00CA24D4" w:rsidP="00CA24D4">
            <w:pPr>
              <w:jc w:val="both"/>
            </w:pPr>
            <w:r w:rsidRPr="0003498C">
              <w:t>Univerzita Tomáše Bati ve Zlíně</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20"/>
          </w:tcPr>
          <w:p w:rsidR="00CA24D4" w:rsidRPr="0003498C" w:rsidRDefault="00CA24D4" w:rsidP="00CA24D4">
            <w:pPr>
              <w:jc w:val="both"/>
            </w:pPr>
            <w:r w:rsidRPr="0003498C">
              <w:t>Fakulta managementu a ekonomiky</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20"/>
          </w:tcPr>
          <w:p w:rsidR="00CA24D4" w:rsidRPr="0003498C" w:rsidRDefault="00CA24D4" w:rsidP="00CA24D4">
            <w:pPr>
              <w:jc w:val="both"/>
            </w:pPr>
            <w:r>
              <w:t>Finance</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10"/>
          </w:tcPr>
          <w:p w:rsidR="00CA24D4" w:rsidRPr="0003498C" w:rsidRDefault="00CA24D4" w:rsidP="00CA24D4">
            <w:pPr>
              <w:jc w:val="both"/>
            </w:pPr>
            <w:r>
              <w:t>Jana JANOUŠKOVÁ</w:t>
            </w:r>
          </w:p>
        </w:tc>
        <w:tc>
          <w:tcPr>
            <w:tcW w:w="709" w:type="dxa"/>
            <w:gridSpan w:val="2"/>
            <w:shd w:val="clear" w:color="auto" w:fill="F7CAAC"/>
          </w:tcPr>
          <w:p w:rsidR="00CA24D4" w:rsidRPr="0003498C" w:rsidRDefault="00CA24D4" w:rsidP="00CA24D4">
            <w:pPr>
              <w:jc w:val="both"/>
              <w:rPr>
                <w:b/>
              </w:rPr>
            </w:pPr>
            <w:r w:rsidRPr="0003498C">
              <w:rPr>
                <w:b/>
              </w:rPr>
              <w:t>Tituly</w:t>
            </w:r>
          </w:p>
        </w:tc>
        <w:tc>
          <w:tcPr>
            <w:tcW w:w="2096" w:type="dxa"/>
            <w:gridSpan w:val="8"/>
          </w:tcPr>
          <w:p w:rsidR="00CA24D4" w:rsidRPr="0003498C" w:rsidRDefault="00CA24D4" w:rsidP="00CA24D4">
            <w:pPr>
              <w:jc w:val="both"/>
            </w:pPr>
            <w:r>
              <w:t>doc. Ing. Ph.D.</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Rok narození</w:t>
            </w:r>
          </w:p>
        </w:tc>
        <w:tc>
          <w:tcPr>
            <w:tcW w:w="829" w:type="dxa"/>
            <w:gridSpan w:val="2"/>
          </w:tcPr>
          <w:p w:rsidR="00CA24D4" w:rsidRPr="0003498C" w:rsidRDefault="00CA24D4" w:rsidP="00CA24D4">
            <w:pPr>
              <w:jc w:val="both"/>
            </w:pPr>
            <w:r>
              <w:t>1963</w:t>
            </w:r>
          </w:p>
        </w:tc>
        <w:tc>
          <w:tcPr>
            <w:tcW w:w="1721" w:type="dxa"/>
            <w:gridSpan w:val="2"/>
            <w:shd w:val="clear" w:color="auto" w:fill="F7CAAC"/>
          </w:tcPr>
          <w:p w:rsidR="00CA24D4" w:rsidRPr="0003498C" w:rsidRDefault="00CA24D4" w:rsidP="00CA24D4">
            <w:pPr>
              <w:jc w:val="both"/>
              <w:rPr>
                <w:b/>
              </w:rPr>
            </w:pPr>
            <w:r w:rsidRPr="0003498C">
              <w:rPr>
                <w:b/>
              </w:rPr>
              <w:t>typ vztahu k VŠ</w:t>
            </w:r>
          </w:p>
        </w:tc>
        <w:tc>
          <w:tcPr>
            <w:tcW w:w="992" w:type="dxa"/>
            <w:gridSpan w:val="4"/>
          </w:tcPr>
          <w:p w:rsidR="00CA24D4" w:rsidRPr="0003498C" w:rsidRDefault="00CA24D4" w:rsidP="00CA24D4">
            <w:pPr>
              <w:jc w:val="both"/>
            </w:pPr>
            <w:r>
              <w:t>DPP</w:t>
            </w:r>
            <w:ins w:id="197" w:author="Drahomíra Pavelková" w:date="2019-09-13T17:23:00Z">
              <w:r w:rsidR="006E63C7">
                <w:t xml:space="preserve">, </w:t>
              </w:r>
            </w:ins>
            <w:ins w:id="198" w:author="Drahomíra Pavelková" w:date="2019-09-13T16:45:00Z">
              <w:r w:rsidR="00AD20FD">
                <w:t>před</w:t>
              </w:r>
            </w:ins>
            <w:ins w:id="199" w:author="Drahomíra Pavelková" w:date="2019-09-13T17:20:00Z">
              <w:r w:rsidR="00637D45">
                <w:t xml:space="preserve">. </w:t>
              </w:r>
            </w:ins>
            <w:proofErr w:type="gramStart"/>
            <w:ins w:id="200" w:author="Drahomíra Pavelková" w:date="2019-09-13T16:45:00Z">
              <w:r w:rsidR="00AD20FD">
                <w:t>pp</w:t>
              </w:r>
            </w:ins>
            <w:proofErr w:type="gramEnd"/>
          </w:p>
        </w:tc>
        <w:tc>
          <w:tcPr>
            <w:tcW w:w="994" w:type="dxa"/>
            <w:gridSpan w:val="2"/>
            <w:shd w:val="clear" w:color="auto" w:fill="F7CAAC"/>
          </w:tcPr>
          <w:p w:rsidR="00CA24D4" w:rsidRPr="0003498C" w:rsidRDefault="00CA24D4" w:rsidP="00CA24D4">
            <w:pPr>
              <w:jc w:val="both"/>
              <w:rPr>
                <w:b/>
              </w:rPr>
            </w:pPr>
            <w:r w:rsidRPr="0003498C">
              <w:rPr>
                <w:b/>
              </w:rPr>
              <w:t>rozsah</w:t>
            </w:r>
          </w:p>
        </w:tc>
        <w:tc>
          <w:tcPr>
            <w:tcW w:w="709" w:type="dxa"/>
            <w:gridSpan w:val="2"/>
          </w:tcPr>
          <w:p w:rsidR="00637D45" w:rsidRDefault="00637D45" w:rsidP="00CA24D4">
            <w:pPr>
              <w:jc w:val="both"/>
              <w:rPr>
                <w:ins w:id="201" w:author="Drahomíra Pavelková" w:date="2019-09-13T17:20:00Z"/>
              </w:rPr>
            </w:pPr>
            <w:proofErr w:type="gramStart"/>
            <w:ins w:id="202" w:author="Drahomíra Pavelková" w:date="2019-09-13T17:20:00Z">
              <w:r>
                <w:t>p</w:t>
              </w:r>
            </w:ins>
            <w:ins w:id="203" w:author="Drahomíra Pavelková" w:date="2019-09-13T16:45:00Z">
              <w:r w:rsidR="00AD20FD">
                <w:t>řed</w:t>
              </w:r>
            </w:ins>
            <w:ins w:id="204" w:author="Drahomíra Pavelková" w:date="2019-09-13T17:20:00Z">
              <w:r>
                <w:t>.</w:t>
              </w:r>
              <w:proofErr w:type="gramEnd"/>
            </w:ins>
          </w:p>
          <w:p w:rsidR="00CA24D4" w:rsidRPr="0003498C" w:rsidRDefault="00AD20FD" w:rsidP="00CA24D4">
            <w:pPr>
              <w:jc w:val="both"/>
            </w:pPr>
            <w:ins w:id="205" w:author="Drahomíra Pavelková" w:date="2019-09-13T16:45:00Z">
              <w:r>
                <w:t>10</w:t>
              </w:r>
            </w:ins>
          </w:p>
        </w:tc>
        <w:tc>
          <w:tcPr>
            <w:tcW w:w="709" w:type="dxa"/>
            <w:gridSpan w:val="4"/>
            <w:shd w:val="clear" w:color="auto" w:fill="F7CAAC"/>
          </w:tcPr>
          <w:p w:rsidR="00CA24D4" w:rsidRPr="0003498C" w:rsidRDefault="00CA24D4" w:rsidP="00CA24D4">
            <w:pPr>
              <w:jc w:val="both"/>
              <w:rPr>
                <w:b/>
              </w:rPr>
            </w:pPr>
            <w:r w:rsidRPr="0003498C">
              <w:rPr>
                <w:b/>
              </w:rPr>
              <w:t>do kdy</w:t>
            </w:r>
          </w:p>
        </w:tc>
        <w:tc>
          <w:tcPr>
            <w:tcW w:w="1387" w:type="dxa"/>
            <w:gridSpan w:val="4"/>
          </w:tcPr>
          <w:p w:rsidR="00CA24D4" w:rsidRPr="0003498C" w:rsidRDefault="00AD20FD">
            <w:pPr>
              <w:pPrChange w:id="206" w:author="Drahomíra Pavelková" w:date="2019-09-13T16:45:00Z">
                <w:pPr>
                  <w:jc w:val="both"/>
                </w:pPr>
              </w:pPrChange>
            </w:pPr>
            <w:ins w:id="207" w:author="Drahomíra Pavelková" w:date="2019-09-13T16:45:00Z">
              <w:r>
                <w:t>platnost akreditace</w:t>
              </w:r>
            </w:ins>
          </w:p>
        </w:tc>
      </w:tr>
      <w:tr w:rsidR="00CA24D4" w:rsidRPr="0003498C" w:rsidTr="008760D2">
        <w:trPr>
          <w:gridAfter w:val="1"/>
          <w:wAfter w:w="133" w:type="dxa"/>
        </w:trPr>
        <w:tc>
          <w:tcPr>
            <w:tcW w:w="5068" w:type="dxa"/>
            <w:gridSpan w:val="5"/>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4"/>
          </w:tcPr>
          <w:p w:rsidR="00CA24D4" w:rsidRPr="0003498C" w:rsidRDefault="00CA24D4" w:rsidP="00CA24D4">
            <w:pPr>
              <w:jc w:val="both"/>
            </w:pPr>
            <w:r>
              <w:t>DPP</w:t>
            </w:r>
            <w:ins w:id="208" w:author="Drahomíra Pavelková" w:date="2019-09-13T17:23:00Z">
              <w:r w:rsidR="000A7284">
                <w:t xml:space="preserve">, před. </w:t>
              </w:r>
              <w:proofErr w:type="gramStart"/>
              <w:r w:rsidR="000A7284">
                <w:t>pp</w:t>
              </w:r>
            </w:ins>
            <w:proofErr w:type="gramEnd"/>
          </w:p>
        </w:tc>
        <w:tc>
          <w:tcPr>
            <w:tcW w:w="994" w:type="dxa"/>
            <w:gridSpan w:val="2"/>
            <w:shd w:val="clear" w:color="auto" w:fill="F7CAAC"/>
          </w:tcPr>
          <w:p w:rsidR="00CA24D4" w:rsidRPr="0003498C" w:rsidRDefault="00CA24D4" w:rsidP="00CA24D4">
            <w:pPr>
              <w:jc w:val="both"/>
              <w:rPr>
                <w:b/>
              </w:rPr>
            </w:pPr>
            <w:r w:rsidRPr="0003498C">
              <w:rPr>
                <w:b/>
              </w:rPr>
              <w:t>rozsah</w:t>
            </w:r>
          </w:p>
        </w:tc>
        <w:tc>
          <w:tcPr>
            <w:tcW w:w="709" w:type="dxa"/>
            <w:gridSpan w:val="2"/>
          </w:tcPr>
          <w:p w:rsidR="000A7284" w:rsidRDefault="000A7284" w:rsidP="000A7284">
            <w:pPr>
              <w:jc w:val="both"/>
              <w:rPr>
                <w:ins w:id="209" w:author="Drahomíra Pavelková" w:date="2019-09-13T17:23:00Z"/>
              </w:rPr>
            </w:pPr>
            <w:proofErr w:type="gramStart"/>
            <w:ins w:id="210" w:author="Drahomíra Pavelková" w:date="2019-09-13T17:23:00Z">
              <w:r>
                <w:t>před.</w:t>
              </w:r>
              <w:proofErr w:type="gramEnd"/>
            </w:ins>
          </w:p>
          <w:p w:rsidR="00CA24D4" w:rsidRPr="0003498C" w:rsidRDefault="000A7284" w:rsidP="000A7284">
            <w:pPr>
              <w:jc w:val="both"/>
            </w:pPr>
            <w:ins w:id="211" w:author="Drahomíra Pavelková" w:date="2019-09-13T17:23:00Z">
              <w:r>
                <w:t>10</w:t>
              </w:r>
            </w:ins>
          </w:p>
        </w:tc>
        <w:tc>
          <w:tcPr>
            <w:tcW w:w="709" w:type="dxa"/>
            <w:gridSpan w:val="4"/>
            <w:shd w:val="clear" w:color="auto" w:fill="F7CAAC"/>
          </w:tcPr>
          <w:p w:rsidR="00CA24D4" w:rsidRPr="0003498C" w:rsidRDefault="00CA24D4" w:rsidP="00CA24D4">
            <w:pPr>
              <w:jc w:val="both"/>
              <w:rPr>
                <w:b/>
              </w:rPr>
            </w:pPr>
            <w:r w:rsidRPr="0003498C">
              <w:rPr>
                <w:b/>
              </w:rPr>
              <w:t>do kdy</w:t>
            </w:r>
          </w:p>
        </w:tc>
        <w:tc>
          <w:tcPr>
            <w:tcW w:w="1387" w:type="dxa"/>
            <w:gridSpan w:val="4"/>
          </w:tcPr>
          <w:p w:rsidR="00CA24D4" w:rsidRPr="0003498C" w:rsidRDefault="000A7284">
            <w:pPr>
              <w:pPrChange w:id="212" w:author="Drahomíra Pavelková" w:date="2019-09-13T17:23:00Z">
                <w:pPr>
                  <w:jc w:val="both"/>
                </w:pPr>
              </w:pPrChange>
            </w:pPr>
            <w:ins w:id="213" w:author="Drahomíra Pavelková" w:date="2019-09-13T17:23:00Z">
              <w:r>
                <w:t>platnosti akreditace</w:t>
              </w:r>
            </w:ins>
          </w:p>
        </w:tc>
      </w:tr>
      <w:tr w:rsidR="00CA24D4" w:rsidRPr="0003498C" w:rsidTr="008760D2">
        <w:trPr>
          <w:gridAfter w:val="1"/>
          <w:wAfter w:w="133" w:type="dxa"/>
        </w:trPr>
        <w:tc>
          <w:tcPr>
            <w:tcW w:w="6060" w:type="dxa"/>
            <w:gridSpan w:val="9"/>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4"/>
            <w:shd w:val="clear" w:color="auto" w:fill="F7CAAC"/>
          </w:tcPr>
          <w:p w:rsidR="00CA24D4" w:rsidRPr="0003498C" w:rsidRDefault="00CA24D4" w:rsidP="00CA24D4">
            <w:pPr>
              <w:jc w:val="both"/>
              <w:rPr>
                <w:b/>
              </w:rPr>
            </w:pPr>
            <w:r w:rsidRPr="0003498C">
              <w:rPr>
                <w:b/>
              </w:rPr>
              <w:t xml:space="preserve">typ prac. </w:t>
            </w:r>
            <w:proofErr w:type="gramStart"/>
            <w:r w:rsidRPr="0003498C">
              <w:rPr>
                <w:b/>
              </w:rPr>
              <w:t>vztahu</w:t>
            </w:r>
            <w:proofErr w:type="gramEnd"/>
          </w:p>
        </w:tc>
        <w:tc>
          <w:tcPr>
            <w:tcW w:w="2096" w:type="dxa"/>
            <w:gridSpan w:val="8"/>
            <w:shd w:val="clear" w:color="auto" w:fill="F7CAAC"/>
          </w:tcPr>
          <w:p w:rsidR="00CA24D4" w:rsidRPr="0003498C" w:rsidRDefault="00CA24D4" w:rsidP="00CA24D4">
            <w:pPr>
              <w:jc w:val="both"/>
              <w:rPr>
                <w:b/>
              </w:rPr>
            </w:pPr>
            <w:r w:rsidRPr="0003498C">
              <w:rPr>
                <w:b/>
              </w:rPr>
              <w:t>rozsah</w:t>
            </w:r>
          </w:p>
        </w:tc>
      </w:tr>
      <w:tr w:rsidR="00CA24D4" w:rsidRPr="0003498C" w:rsidTr="008760D2">
        <w:trPr>
          <w:gridAfter w:val="1"/>
          <w:wAfter w:w="133" w:type="dxa"/>
        </w:trPr>
        <w:tc>
          <w:tcPr>
            <w:tcW w:w="6060" w:type="dxa"/>
            <w:gridSpan w:val="9"/>
          </w:tcPr>
          <w:p w:rsidR="00CA24D4" w:rsidRPr="0003498C" w:rsidRDefault="00CA24D4" w:rsidP="00CA24D4">
            <w:pPr>
              <w:jc w:val="both"/>
            </w:pPr>
            <w:r>
              <w:t>Slezská univerzita v Opavě, OPF Karviná</w:t>
            </w:r>
          </w:p>
        </w:tc>
        <w:tc>
          <w:tcPr>
            <w:tcW w:w="1703" w:type="dxa"/>
            <w:gridSpan w:val="4"/>
          </w:tcPr>
          <w:p w:rsidR="00CA24D4" w:rsidRPr="00384EB9" w:rsidRDefault="00DA266B" w:rsidP="00CA24D4">
            <w:pPr>
              <w:jc w:val="both"/>
            </w:pPr>
            <w:r>
              <w:t>pp</w:t>
            </w:r>
          </w:p>
        </w:tc>
        <w:tc>
          <w:tcPr>
            <w:tcW w:w="2096" w:type="dxa"/>
            <w:gridSpan w:val="8"/>
          </w:tcPr>
          <w:p w:rsidR="00CA24D4" w:rsidRPr="00384EB9" w:rsidRDefault="00DA266B" w:rsidP="00CA24D4">
            <w:pPr>
              <w:jc w:val="both"/>
            </w:pPr>
            <w:r>
              <w:t>40</w:t>
            </w:r>
          </w:p>
        </w:tc>
      </w:tr>
      <w:tr w:rsidR="00CA24D4" w:rsidRPr="0003498C" w:rsidDel="000A7284" w:rsidTr="008760D2">
        <w:trPr>
          <w:gridAfter w:val="1"/>
          <w:wAfter w:w="133" w:type="dxa"/>
          <w:del w:id="214" w:author="Drahomíra Pavelková" w:date="2019-09-13T17:24:00Z"/>
        </w:trPr>
        <w:tc>
          <w:tcPr>
            <w:tcW w:w="6060" w:type="dxa"/>
            <w:gridSpan w:val="9"/>
          </w:tcPr>
          <w:p w:rsidR="00CA24D4" w:rsidRPr="0003498C" w:rsidDel="000A7284" w:rsidRDefault="00CA24D4" w:rsidP="00CA24D4">
            <w:pPr>
              <w:jc w:val="both"/>
              <w:rPr>
                <w:del w:id="215" w:author="Drahomíra Pavelková" w:date="2019-09-13T17:24:00Z"/>
              </w:rPr>
            </w:pPr>
          </w:p>
        </w:tc>
        <w:tc>
          <w:tcPr>
            <w:tcW w:w="1703" w:type="dxa"/>
            <w:gridSpan w:val="4"/>
          </w:tcPr>
          <w:p w:rsidR="00CA24D4" w:rsidRPr="0003498C" w:rsidDel="000A7284" w:rsidRDefault="00CA24D4" w:rsidP="00CA24D4">
            <w:pPr>
              <w:jc w:val="both"/>
              <w:rPr>
                <w:del w:id="216" w:author="Drahomíra Pavelková" w:date="2019-09-13T17:24:00Z"/>
              </w:rPr>
            </w:pPr>
          </w:p>
        </w:tc>
        <w:tc>
          <w:tcPr>
            <w:tcW w:w="2096" w:type="dxa"/>
            <w:gridSpan w:val="8"/>
          </w:tcPr>
          <w:p w:rsidR="00CA24D4" w:rsidRPr="0003498C" w:rsidDel="000A7284" w:rsidRDefault="00CA24D4" w:rsidP="00CA24D4">
            <w:pPr>
              <w:jc w:val="both"/>
              <w:rPr>
                <w:del w:id="217" w:author="Drahomíra Pavelková" w:date="2019-09-13T17:24:00Z"/>
              </w:rPr>
            </w:pP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8760D2">
        <w:trPr>
          <w:gridAfter w:val="1"/>
          <w:wAfter w:w="133" w:type="dxa"/>
          <w:trHeight w:val="324"/>
        </w:trPr>
        <w:tc>
          <w:tcPr>
            <w:tcW w:w="9859" w:type="dxa"/>
            <w:gridSpan w:val="21"/>
            <w:tcBorders>
              <w:top w:val="nil"/>
            </w:tcBorders>
          </w:tcPr>
          <w:p w:rsidR="00CA24D4" w:rsidRPr="0003498C" w:rsidRDefault="003E4F61" w:rsidP="00231B5A">
            <w:pPr>
              <w:jc w:val="both"/>
            </w:pPr>
            <w:r>
              <w:t xml:space="preserve">Tax systems </w:t>
            </w:r>
            <w:r w:rsidR="00CA24D4">
              <w:t>– garant</w:t>
            </w:r>
            <w:r w:rsidR="00231B5A">
              <w:t>,</w:t>
            </w:r>
            <w:r w:rsidR="00CA24D4">
              <w:t xml:space="preserve"> přednášející (100%)</w:t>
            </w:r>
            <w:ins w:id="218" w:author="Drahomíra Pavelková" w:date="2019-09-13T15:31:00Z">
              <w:r w:rsidR="00797C09">
                <w:t>, školitelka</w:t>
              </w:r>
            </w:ins>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8760D2">
        <w:trPr>
          <w:gridAfter w:val="1"/>
          <w:wAfter w:w="133" w:type="dxa"/>
          <w:trHeight w:val="745"/>
        </w:trPr>
        <w:tc>
          <w:tcPr>
            <w:tcW w:w="9859" w:type="dxa"/>
            <w:gridSpan w:val="21"/>
          </w:tcPr>
          <w:p w:rsidR="00CA24D4" w:rsidRPr="004D7A3D" w:rsidRDefault="00CA24D4" w:rsidP="00CA24D4">
            <w:pPr>
              <w:ind w:left="1456" w:hanging="1456"/>
              <w:jc w:val="both"/>
            </w:pPr>
            <w:r w:rsidRPr="00301557">
              <w:rPr>
                <w:b/>
              </w:rPr>
              <w:t>2010</w:t>
            </w:r>
            <w:r w:rsidRPr="004D7A3D">
              <w:t xml:space="preserve"> FMMI, VŠB-TU Ostrava, obor Řízení průmyslových systémů, habilitační řízení </w:t>
            </w:r>
            <w:r>
              <w:rPr>
                <w:b/>
              </w:rPr>
              <w:t>(d</w:t>
            </w:r>
            <w:r w:rsidRPr="00301557">
              <w:rPr>
                <w:b/>
              </w:rPr>
              <w:t>oc.)</w:t>
            </w:r>
          </w:p>
          <w:p w:rsidR="00CA24D4" w:rsidRPr="004D7A3D" w:rsidRDefault="00CA24D4" w:rsidP="00CA24D4">
            <w:pPr>
              <w:ind w:left="1456" w:hanging="1456"/>
              <w:jc w:val="both"/>
            </w:pPr>
            <w:r w:rsidRPr="00301557">
              <w:rPr>
                <w:b/>
              </w:rPr>
              <w:t>2003</w:t>
            </w:r>
            <w:r w:rsidRPr="004D7A3D">
              <w:t xml:space="preserve"> EkF, VŠB-TU Ostrava, obor Podniková ekonomika a management – doktorské studium </w:t>
            </w:r>
            <w:r w:rsidRPr="00301557">
              <w:rPr>
                <w:b/>
              </w:rPr>
              <w:t>(Ph.D.)</w:t>
            </w:r>
          </w:p>
          <w:p w:rsidR="00CA24D4" w:rsidRPr="004D7A3D" w:rsidRDefault="00CA24D4" w:rsidP="00CA24D4">
            <w:pPr>
              <w:ind w:left="1456" w:hanging="1456"/>
              <w:jc w:val="both"/>
            </w:pPr>
            <w:r w:rsidRPr="00301557">
              <w:rPr>
                <w:b/>
              </w:rPr>
              <w:t>1985</w:t>
            </w:r>
            <w:r w:rsidRPr="004D7A3D">
              <w:t xml:space="preserve"> EkF, VŠB-TU Ostrava, obor Národohospodářské plánování </w:t>
            </w:r>
            <w:r w:rsidRPr="00301557">
              <w:rPr>
                <w:b/>
              </w:rPr>
              <w:t>(Ing.)</w:t>
            </w: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8760D2">
        <w:trPr>
          <w:gridAfter w:val="1"/>
          <w:wAfter w:w="133" w:type="dxa"/>
          <w:trHeight w:val="605"/>
        </w:trPr>
        <w:tc>
          <w:tcPr>
            <w:tcW w:w="9859" w:type="dxa"/>
            <w:gridSpan w:val="21"/>
          </w:tcPr>
          <w:p w:rsidR="00CA24D4" w:rsidRPr="004D7A3D" w:rsidRDefault="00CA24D4" w:rsidP="00CA24D4">
            <w:pPr>
              <w:jc w:val="both"/>
            </w:pPr>
            <w:r>
              <w:t xml:space="preserve">2016 – dosud: </w:t>
            </w:r>
            <w:r w:rsidRPr="004D7A3D">
              <w:t>Člen</w:t>
            </w:r>
            <w:r w:rsidR="00CD5A6D">
              <w:t>ka</w:t>
            </w:r>
            <w:r w:rsidRPr="004D7A3D">
              <w:t xml:space="preserve"> představenstva Diabolo</w:t>
            </w:r>
          </w:p>
          <w:p w:rsidR="00CA24D4" w:rsidRDefault="00CA24D4" w:rsidP="00CA24D4">
            <w:pPr>
              <w:jc w:val="both"/>
            </w:pPr>
            <w:r w:rsidRPr="004D7A3D">
              <w:t xml:space="preserve">2013 </w:t>
            </w:r>
            <w:r>
              <w:t>–</w:t>
            </w:r>
            <w:r w:rsidRPr="004D7A3D">
              <w:t xml:space="preserve"> 2015</w:t>
            </w:r>
            <w:r>
              <w:t xml:space="preserve">: </w:t>
            </w:r>
            <w:r w:rsidRPr="004D7A3D">
              <w:t>Člen</w:t>
            </w:r>
            <w:r w:rsidR="00CD5A6D">
              <w:t xml:space="preserve">ka </w:t>
            </w:r>
            <w:r w:rsidRPr="004D7A3D">
              <w:t>Výboru pro audit – Vítkovice, a.s.</w:t>
            </w:r>
          </w:p>
          <w:p w:rsidR="00CA24D4" w:rsidRPr="004D7A3D" w:rsidRDefault="00CA24D4" w:rsidP="00CA24D4">
            <w:pPr>
              <w:jc w:val="both"/>
            </w:pPr>
            <w:r w:rsidRPr="004D7A3D">
              <w:t>2014 – dosud</w:t>
            </w:r>
            <w:r>
              <w:t>:</w:t>
            </w:r>
            <w:r w:rsidRPr="004D7A3D">
              <w:t xml:space="preserve"> SU OPF v Karviné, docent</w:t>
            </w:r>
            <w:r w:rsidR="00F60C68">
              <w:t>ka</w:t>
            </w:r>
            <w:r w:rsidRPr="004D7A3D">
              <w:t xml:space="preserve"> katedry financí a účetnictví</w:t>
            </w:r>
          </w:p>
          <w:p w:rsidR="00CA24D4" w:rsidRPr="004D7A3D" w:rsidRDefault="00CA24D4" w:rsidP="00CA24D4">
            <w:pPr>
              <w:jc w:val="both"/>
            </w:pPr>
            <w:r w:rsidRPr="004D7A3D">
              <w:t>2008</w:t>
            </w:r>
            <w:r>
              <w:t xml:space="preserve"> – </w:t>
            </w:r>
            <w:r w:rsidRPr="004D7A3D">
              <w:t>2014</w:t>
            </w:r>
            <w:r>
              <w:t>:</w:t>
            </w:r>
            <w:r w:rsidRPr="004D7A3D">
              <w:t xml:space="preserve">  SU OPF v Karviné, vedoucí katedry účetnictví</w:t>
            </w:r>
          </w:p>
          <w:p w:rsidR="00CA24D4" w:rsidRPr="004D7A3D" w:rsidRDefault="00CA24D4" w:rsidP="00CA24D4">
            <w:pPr>
              <w:jc w:val="both"/>
            </w:pPr>
            <w:r w:rsidRPr="004D7A3D">
              <w:t>2008 – dosud</w:t>
            </w:r>
            <w:r>
              <w:t>:</w:t>
            </w:r>
            <w:r w:rsidRPr="004D7A3D">
              <w:t xml:space="preserve"> Akademie STING, o.p.s. v Brně, člen</w:t>
            </w:r>
            <w:r w:rsidR="00F60C68">
              <w:t>ka</w:t>
            </w:r>
            <w:r w:rsidRPr="004D7A3D">
              <w:t xml:space="preserve"> redakční rady Acta Sting</w:t>
            </w:r>
          </w:p>
          <w:p w:rsidR="00CA24D4" w:rsidRPr="004D7A3D" w:rsidRDefault="00CA24D4" w:rsidP="00CA24D4">
            <w:pPr>
              <w:jc w:val="both"/>
            </w:pPr>
            <w:r w:rsidRPr="004D7A3D">
              <w:t>2003 – 2004</w:t>
            </w:r>
            <w:r>
              <w:t>:</w:t>
            </w:r>
            <w:r w:rsidRPr="004D7A3D">
              <w:t xml:space="preserve"> Ekf VŠB – TU Ostrava- odborn</w:t>
            </w:r>
            <w:r w:rsidR="00F60C68">
              <w:t>á</w:t>
            </w:r>
            <w:r w:rsidRPr="004D7A3D">
              <w:t xml:space="preserve"> asistent</w:t>
            </w:r>
            <w:r w:rsidR="00F60C68">
              <w:t>ka</w:t>
            </w:r>
          </w:p>
          <w:p w:rsidR="00CA24D4" w:rsidRPr="004D7A3D" w:rsidRDefault="00CA24D4" w:rsidP="00CA24D4">
            <w:pPr>
              <w:jc w:val="both"/>
            </w:pPr>
            <w:r w:rsidRPr="004D7A3D">
              <w:t>1995 – 2008</w:t>
            </w:r>
            <w:r>
              <w:t>:</w:t>
            </w:r>
            <w:r w:rsidRPr="004D7A3D">
              <w:t xml:space="preserve"> SU OPF v Karviné, katedra účetnictví - odborn</w:t>
            </w:r>
            <w:r w:rsidR="00F60C68">
              <w:t>á</w:t>
            </w:r>
            <w:r w:rsidRPr="004D7A3D">
              <w:t xml:space="preserve"> asistent</w:t>
            </w:r>
            <w:r w:rsidR="00F60C68">
              <w:t>ka</w:t>
            </w:r>
          </w:p>
          <w:p w:rsidR="00CA24D4" w:rsidRPr="004D7A3D" w:rsidRDefault="00CA24D4" w:rsidP="00CA24D4">
            <w:pPr>
              <w:jc w:val="both"/>
            </w:pPr>
            <w:r w:rsidRPr="004D7A3D">
              <w:t>1990 – dosud</w:t>
            </w:r>
            <w:r>
              <w:t>:</w:t>
            </w:r>
            <w:r w:rsidRPr="004D7A3D">
              <w:t xml:space="preserve"> Podnikání v oboru účetnictví, daní a ekonomickém poradenství</w:t>
            </w:r>
          </w:p>
          <w:p w:rsidR="00CA24D4" w:rsidRPr="004D7A3D" w:rsidRDefault="00CA24D4" w:rsidP="00CA24D4">
            <w:pPr>
              <w:jc w:val="both"/>
            </w:pPr>
            <w:r w:rsidRPr="004D7A3D">
              <w:t>1986 – 1988</w:t>
            </w:r>
            <w:r>
              <w:t>:</w:t>
            </w:r>
            <w:r w:rsidRPr="004D7A3D">
              <w:t xml:space="preserve"> OKR Správa sídlišť Karviná, provozní oddělení</w:t>
            </w:r>
          </w:p>
          <w:p w:rsidR="00CA24D4" w:rsidRPr="0003498C" w:rsidRDefault="00CA24D4" w:rsidP="00CA24D4">
            <w:pPr>
              <w:jc w:val="both"/>
            </w:pPr>
            <w:r w:rsidRPr="004D7A3D">
              <w:t>1985 – 1986</w:t>
            </w:r>
            <w:r>
              <w:t>:</w:t>
            </w:r>
            <w:r w:rsidRPr="004D7A3D">
              <w:t xml:space="preserve"> Třinecké železárny, ekonomické oddělení Ocelárny II</w:t>
            </w:r>
          </w:p>
        </w:tc>
      </w:tr>
      <w:tr w:rsidR="00CA24D4" w:rsidRPr="0003498C" w:rsidTr="008760D2">
        <w:trPr>
          <w:gridAfter w:val="1"/>
          <w:wAfter w:w="133" w:type="dxa"/>
          <w:trHeight w:val="250"/>
        </w:trPr>
        <w:tc>
          <w:tcPr>
            <w:tcW w:w="9859" w:type="dxa"/>
            <w:gridSpan w:val="21"/>
            <w:shd w:val="clear" w:color="auto" w:fill="F7CAAC"/>
          </w:tcPr>
          <w:p w:rsidR="00CA24D4" w:rsidRPr="0003498C" w:rsidRDefault="00CA24D4" w:rsidP="00CA24D4">
            <w:pPr>
              <w:jc w:val="both"/>
            </w:pPr>
            <w:r w:rsidRPr="0003498C">
              <w:rPr>
                <w:b/>
              </w:rPr>
              <w:t>Zkušenosti s vedením kvalifikačních a rigorózních prací</w:t>
            </w:r>
          </w:p>
        </w:tc>
      </w:tr>
      <w:tr w:rsidR="00CA24D4" w:rsidRPr="0003498C" w:rsidTr="008760D2">
        <w:trPr>
          <w:gridAfter w:val="1"/>
          <w:wAfter w:w="133" w:type="dxa"/>
          <w:trHeight w:val="420"/>
        </w:trPr>
        <w:tc>
          <w:tcPr>
            <w:tcW w:w="9859" w:type="dxa"/>
            <w:gridSpan w:val="21"/>
          </w:tcPr>
          <w:p w:rsidR="00CA24D4" w:rsidRPr="0003498C" w:rsidRDefault="00CA24D4" w:rsidP="00CA24D4">
            <w:pPr>
              <w:jc w:val="both"/>
            </w:pPr>
            <w:r w:rsidRPr="0003498C">
              <w:t>Počet v</w:t>
            </w:r>
            <w:r>
              <w:t>edených bakalářských prací – 90</w:t>
            </w:r>
          </w:p>
          <w:p w:rsidR="00CA24D4" w:rsidRDefault="00CA24D4" w:rsidP="00CA24D4">
            <w:pPr>
              <w:jc w:val="both"/>
            </w:pPr>
            <w:r w:rsidRPr="0003498C">
              <w:t>Počet</w:t>
            </w:r>
            <w:r>
              <w:t xml:space="preserve"> vedených diplomových prací – 120</w:t>
            </w:r>
          </w:p>
          <w:p w:rsidR="00CA24D4" w:rsidRPr="00301557" w:rsidRDefault="00CA24D4" w:rsidP="00CA24D4">
            <w:pPr>
              <w:jc w:val="both"/>
            </w:pPr>
            <w:r w:rsidRPr="0003498C">
              <w:t>Počet</w:t>
            </w:r>
            <w:r>
              <w:t xml:space="preserve"> vedených disertačních prací - 5</w:t>
            </w:r>
          </w:p>
        </w:tc>
      </w:tr>
      <w:tr w:rsidR="00CA24D4" w:rsidRPr="0003498C" w:rsidTr="008760D2">
        <w:trPr>
          <w:gridAfter w:val="1"/>
          <w:wAfter w:w="133" w:type="dxa"/>
          <w:cantSplit/>
        </w:trPr>
        <w:tc>
          <w:tcPr>
            <w:tcW w:w="3347" w:type="dxa"/>
            <w:gridSpan w:val="3"/>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4"/>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7"/>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7"/>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8760D2">
        <w:trPr>
          <w:gridAfter w:val="1"/>
          <w:wAfter w:w="133" w:type="dxa"/>
          <w:cantSplit/>
        </w:trPr>
        <w:tc>
          <w:tcPr>
            <w:tcW w:w="3347" w:type="dxa"/>
            <w:gridSpan w:val="3"/>
          </w:tcPr>
          <w:p w:rsidR="00CA24D4" w:rsidRPr="00486F86" w:rsidRDefault="00CA24D4" w:rsidP="00CA24D4">
            <w:pPr>
              <w:jc w:val="both"/>
            </w:pPr>
            <w:r w:rsidRPr="00486F86">
              <w:t>Řízení průmyslových systémů</w:t>
            </w:r>
          </w:p>
        </w:tc>
        <w:tc>
          <w:tcPr>
            <w:tcW w:w="2245" w:type="dxa"/>
            <w:gridSpan w:val="4"/>
          </w:tcPr>
          <w:p w:rsidR="00CA24D4" w:rsidRPr="00486F86" w:rsidRDefault="00CA24D4" w:rsidP="00CA24D4">
            <w:pPr>
              <w:jc w:val="both"/>
            </w:pPr>
            <w:r w:rsidRPr="00486F86">
              <w:t>2010</w:t>
            </w:r>
          </w:p>
        </w:tc>
        <w:tc>
          <w:tcPr>
            <w:tcW w:w="2248" w:type="dxa"/>
            <w:gridSpan w:val="7"/>
            <w:tcBorders>
              <w:right w:val="single" w:sz="12" w:space="0" w:color="auto"/>
            </w:tcBorders>
          </w:tcPr>
          <w:p w:rsidR="00CA24D4" w:rsidRPr="00486F86" w:rsidRDefault="00CA24D4" w:rsidP="00CA24D4">
            <w:pPr>
              <w:jc w:val="both"/>
            </w:pPr>
            <w:r w:rsidRPr="00486F86">
              <w:t>VŠB-TU Ostrava</w:t>
            </w:r>
          </w:p>
        </w:tc>
        <w:tc>
          <w:tcPr>
            <w:tcW w:w="632" w:type="dxa"/>
            <w:gridSpan w:val="3"/>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gridSpan w:val="2"/>
            <w:shd w:val="clear" w:color="auto" w:fill="F7CAAC"/>
          </w:tcPr>
          <w:p w:rsidR="00CA24D4" w:rsidRPr="0003498C" w:rsidRDefault="00CA24D4" w:rsidP="00CA24D4">
            <w:pPr>
              <w:jc w:val="both"/>
              <w:rPr>
                <w:sz w:val="18"/>
              </w:rPr>
            </w:pPr>
            <w:r w:rsidRPr="0003498C">
              <w:rPr>
                <w:b/>
                <w:sz w:val="18"/>
              </w:rPr>
              <w:t>Scopus</w:t>
            </w:r>
          </w:p>
        </w:tc>
        <w:tc>
          <w:tcPr>
            <w:tcW w:w="694" w:type="dxa"/>
            <w:gridSpan w:val="2"/>
            <w:shd w:val="clear" w:color="auto" w:fill="F7CAAC"/>
          </w:tcPr>
          <w:p w:rsidR="00CA24D4" w:rsidRPr="0003498C" w:rsidRDefault="00CA24D4" w:rsidP="00CA24D4">
            <w:pPr>
              <w:jc w:val="both"/>
            </w:pPr>
            <w:r w:rsidRPr="0003498C">
              <w:rPr>
                <w:b/>
                <w:sz w:val="18"/>
              </w:rPr>
              <w:t>ostatní</w:t>
            </w:r>
          </w:p>
        </w:tc>
      </w:tr>
      <w:tr w:rsidR="00CA24D4" w:rsidRPr="0003498C" w:rsidTr="008760D2">
        <w:trPr>
          <w:gridAfter w:val="1"/>
          <w:wAfter w:w="133" w:type="dxa"/>
          <w:cantSplit/>
          <w:trHeight w:val="70"/>
        </w:trPr>
        <w:tc>
          <w:tcPr>
            <w:tcW w:w="3347" w:type="dxa"/>
            <w:gridSpan w:val="3"/>
            <w:shd w:val="clear" w:color="auto" w:fill="F7CAAC"/>
          </w:tcPr>
          <w:p w:rsidR="00CA24D4" w:rsidRPr="0003498C" w:rsidRDefault="00CA24D4" w:rsidP="00CA24D4">
            <w:pPr>
              <w:jc w:val="both"/>
            </w:pPr>
            <w:r w:rsidRPr="0003498C">
              <w:rPr>
                <w:b/>
              </w:rPr>
              <w:t>Obor jmenovacího řízení</w:t>
            </w:r>
          </w:p>
        </w:tc>
        <w:tc>
          <w:tcPr>
            <w:tcW w:w="2245" w:type="dxa"/>
            <w:gridSpan w:val="4"/>
            <w:shd w:val="clear" w:color="auto" w:fill="F7CAAC"/>
          </w:tcPr>
          <w:p w:rsidR="00CA24D4" w:rsidRPr="0003498C" w:rsidRDefault="00CA24D4" w:rsidP="00CA24D4">
            <w:pPr>
              <w:jc w:val="both"/>
            </w:pPr>
            <w:r w:rsidRPr="0003498C">
              <w:rPr>
                <w:b/>
              </w:rPr>
              <w:t>Rok udělení hodnosti</w:t>
            </w:r>
          </w:p>
        </w:tc>
        <w:tc>
          <w:tcPr>
            <w:tcW w:w="2248" w:type="dxa"/>
            <w:gridSpan w:val="7"/>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gridSpan w:val="3"/>
            <w:vMerge w:val="restart"/>
            <w:tcBorders>
              <w:left w:val="single" w:sz="12" w:space="0" w:color="auto"/>
            </w:tcBorders>
          </w:tcPr>
          <w:p w:rsidR="00CA24D4" w:rsidRPr="0003498C" w:rsidRDefault="00CA24D4" w:rsidP="00CA24D4">
            <w:pPr>
              <w:jc w:val="both"/>
              <w:rPr>
                <w:b/>
              </w:rPr>
            </w:pPr>
            <w:r>
              <w:rPr>
                <w:b/>
              </w:rPr>
              <w:t>5</w:t>
            </w:r>
          </w:p>
        </w:tc>
        <w:tc>
          <w:tcPr>
            <w:tcW w:w="693" w:type="dxa"/>
            <w:gridSpan w:val="2"/>
            <w:vMerge w:val="restart"/>
          </w:tcPr>
          <w:p w:rsidR="00CA24D4" w:rsidRPr="0003498C" w:rsidRDefault="00CA24D4" w:rsidP="00CA24D4">
            <w:pPr>
              <w:jc w:val="both"/>
              <w:rPr>
                <w:b/>
              </w:rPr>
            </w:pPr>
            <w:r>
              <w:rPr>
                <w:b/>
              </w:rPr>
              <w:t>1</w:t>
            </w:r>
          </w:p>
        </w:tc>
        <w:tc>
          <w:tcPr>
            <w:tcW w:w="694" w:type="dxa"/>
            <w:gridSpan w:val="2"/>
            <w:vMerge w:val="restart"/>
          </w:tcPr>
          <w:p w:rsidR="00CA24D4" w:rsidRPr="0003498C" w:rsidRDefault="00CA24D4" w:rsidP="00CA24D4">
            <w:pPr>
              <w:jc w:val="both"/>
              <w:rPr>
                <w:b/>
              </w:rPr>
            </w:pPr>
            <w:r>
              <w:rPr>
                <w:b/>
              </w:rPr>
              <w:t>60</w:t>
            </w:r>
          </w:p>
        </w:tc>
      </w:tr>
      <w:tr w:rsidR="00CA24D4" w:rsidRPr="0003498C" w:rsidTr="008760D2">
        <w:trPr>
          <w:gridAfter w:val="1"/>
          <w:wAfter w:w="133" w:type="dxa"/>
          <w:trHeight w:val="205"/>
        </w:trPr>
        <w:tc>
          <w:tcPr>
            <w:tcW w:w="3347" w:type="dxa"/>
            <w:gridSpan w:val="3"/>
          </w:tcPr>
          <w:p w:rsidR="00CA24D4" w:rsidRPr="0003498C" w:rsidRDefault="00CA24D4" w:rsidP="00CA24D4">
            <w:pPr>
              <w:jc w:val="both"/>
            </w:pPr>
          </w:p>
        </w:tc>
        <w:tc>
          <w:tcPr>
            <w:tcW w:w="2245" w:type="dxa"/>
            <w:gridSpan w:val="4"/>
          </w:tcPr>
          <w:p w:rsidR="00CA24D4" w:rsidRPr="0003498C" w:rsidRDefault="00CA24D4" w:rsidP="00CA24D4">
            <w:pPr>
              <w:jc w:val="both"/>
            </w:pPr>
          </w:p>
        </w:tc>
        <w:tc>
          <w:tcPr>
            <w:tcW w:w="2248" w:type="dxa"/>
            <w:gridSpan w:val="7"/>
            <w:tcBorders>
              <w:right w:val="single" w:sz="12" w:space="0" w:color="auto"/>
            </w:tcBorders>
          </w:tcPr>
          <w:p w:rsidR="00CA24D4" w:rsidRPr="0003498C" w:rsidRDefault="00CA24D4" w:rsidP="00CA24D4">
            <w:pPr>
              <w:jc w:val="both"/>
            </w:pPr>
          </w:p>
        </w:tc>
        <w:tc>
          <w:tcPr>
            <w:tcW w:w="632" w:type="dxa"/>
            <w:gridSpan w:val="3"/>
            <w:vMerge/>
            <w:tcBorders>
              <w:left w:val="single" w:sz="12" w:space="0" w:color="auto"/>
            </w:tcBorders>
            <w:vAlign w:val="center"/>
          </w:tcPr>
          <w:p w:rsidR="00CA24D4" w:rsidRPr="0003498C" w:rsidRDefault="00CA24D4" w:rsidP="00CA24D4">
            <w:pPr>
              <w:rPr>
                <w:b/>
              </w:rPr>
            </w:pPr>
          </w:p>
        </w:tc>
        <w:tc>
          <w:tcPr>
            <w:tcW w:w="693" w:type="dxa"/>
            <w:gridSpan w:val="2"/>
            <w:vMerge/>
            <w:vAlign w:val="center"/>
          </w:tcPr>
          <w:p w:rsidR="00CA24D4" w:rsidRPr="0003498C" w:rsidRDefault="00CA24D4" w:rsidP="00CA24D4">
            <w:pPr>
              <w:rPr>
                <w:b/>
              </w:rPr>
            </w:pPr>
          </w:p>
        </w:tc>
        <w:tc>
          <w:tcPr>
            <w:tcW w:w="694" w:type="dxa"/>
            <w:gridSpan w:val="2"/>
            <w:vMerge/>
            <w:vAlign w:val="center"/>
          </w:tcPr>
          <w:p w:rsidR="00CA24D4" w:rsidRPr="0003498C" w:rsidRDefault="00CA24D4" w:rsidP="00CA24D4">
            <w:pPr>
              <w:rPr>
                <w:b/>
              </w:rPr>
            </w:pP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03498C" w:rsidTr="008760D2">
        <w:trPr>
          <w:gridAfter w:val="1"/>
          <w:wAfter w:w="133" w:type="dxa"/>
          <w:trHeight w:val="70"/>
        </w:trPr>
        <w:tc>
          <w:tcPr>
            <w:tcW w:w="9859" w:type="dxa"/>
            <w:gridSpan w:val="21"/>
          </w:tcPr>
          <w:p w:rsidR="00CA24D4" w:rsidRPr="00301557" w:rsidRDefault="00CA24D4" w:rsidP="008760D2">
            <w:pPr>
              <w:jc w:val="both"/>
              <w:rPr>
                <w:i/>
              </w:rPr>
            </w:pPr>
            <w:r>
              <w:t>JA</w:t>
            </w:r>
            <w:r w:rsidRPr="00301557">
              <w:t>NOUŠKOVÁ, J.</w:t>
            </w:r>
            <w:r w:rsidR="008760D2">
              <w:t>,</w:t>
            </w:r>
            <w:r>
              <w:t xml:space="preserve"> SOBOTOVIČOVÁ</w:t>
            </w:r>
            <w:r w:rsidR="008760D2">
              <w:t>, Š</w:t>
            </w:r>
            <w:r>
              <w:t xml:space="preserve">. </w:t>
            </w:r>
            <w:r w:rsidRPr="00301557">
              <w:t>Fiscal autonomy of municipalities in the context of land taxa</w:t>
            </w:r>
            <w:r w:rsidR="008760D2">
              <w:t>tion in the Czech Republic</w:t>
            </w:r>
            <w:r w:rsidRPr="00301557">
              <w:t xml:space="preserve">. </w:t>
            </w:r>
            <w:r w:rsidRPr="00301557">
              <w:rPr>
                <w:i/>
              </w:rPr>
              <w:t xml:space="preserve">Land Use Policy. </w:t>
            </w:r>
            <w:r w:rsidR="008760D2" w:rsidRPr="008760D2">
              <w:t>2019,</w:t>
            </w:r>
            <w:r w:rsidR="008760D2">
              <w:rPr>
                <w:i/>
              </w:rPr>
              <w:t xml:space="preserve"> </w:t>
            </w:r>
            <w:r w:rsidR="008760D2">
              <w:t xml:space="preserve">Vol. </w:t>
            </w:r>
            <w:r w:rsidRPr="00301557">
              <w:t xml:space="preserve">82, </w:t>
            </w:r>
            <w:r>
              <w:t xml:space="preserve">s. </w:t>
            </w:r>
            <w:r w:rsidRPr="00301557">
              <w:t>30 – 36</w:t>
            </w:r>
            <w:r w:rsidRPr="00301557">
              <w:rPr>
                <w:i/>
              </w:rPr>
              <w:t xml:space="preserve">. </w:t>
            </w:r>
            <w:r w:rsidRPr="00301557">
              <w:t>ISSN</w:t>
            </w:r>
            <w:r w:rsidRPr="00301557">
              <w:rPr>
                <w:i/>
              </w:rPr>
              <w:t xml:space="preserve"> </w:t>
            </w:r>
            <w:r w:rsidRPr="00301557">
              <w:t>0264-8377</w:t>
            </w:r>
            <w:r>
              <w:t>.</w:t>
            </w:r>
            <w:r w:rsidRPr="00301557">
              <w:t xml:space="preserve"> </w:t>
            </w:r>
            <w:r>
              <w:t>(50%)</w:t>
            </w:r>
          </w:p>
          <w:p w:rsidR="00CA24D4" w:rsidRPr="00301557" w:rsidRDefault="00CA24D4" w:rsidP="008760D2">
            <w:pPr>
              <w:jc w:val="both"/>
            </w:pPr>
            <w:r w:rsidRPr="00301557">
              <w:t>JANOUŠKOVÁ, J.</w:t>
            </w:r>
            <w:r w:rsidR="008760D2">
              <w:t>,</w:t>
            </w:r>
            <w:r w:rsidRPr="00301557">
              <w:t xml:space="preserve"> </w:t>
            </w:r>
            <w:r>
              <w:t>KIRSCHNEROVÁ</w:t>
            </w:r>
            <w:r w:rsidR="008760D2">
              <w:t>, P</w:t>
            </w:r>
            <w:r w:rsidRPr="00301557">
              <w:t xml:space="preserve">. Are tax reliefs of individuals only a tool of tax optimisation? </w:t>
            </w:r>
            <w:r w:rsidRPr="00301557">
              <w:rPr>
                <w:i/>
              </w:rPr>
              <w:t>International Advances in Economic Research</w:t>
            </w:r>
            <w:r w:rsidRPr="00301557">
              <w:t xml:space="preserve">. </w:t>
            </w:r>
            <w:r>
              <w:t>2018,</w:t>
            </w:r>
            <w:r w:rsidR="008760D2">
              <w:t xml:space="preserve"> Vol. 24, No. </w:t>
            </w:r>
            <w:r w:rsidRPr="00301557">
              <w:t xml:space="preserve">3, </w:t>
            </w:r>
            <w:r>
              <w:t xml:space="preserve">s. </w:t>
            </w:r>
            <w:r w:rsidR="008760D2">
              <w:t xml:space="preserve">239-252. </w:t>
            </w:r>
            <w:r w:rsidRPr="00301557">
              <w:t>ISSN 1083-0898</w:t>
            </w:r>
            <w:r>
              <w:t>. (50%)</w:t>
            </w:r>
          </w:p>
          <w:p w:rsidR="00CA24D4" w:rsidRPr="00301557" w:rsidRDefault="008760D2" w:rsidP="008760D2">
            <w:pPr>
              <w:jc w:val="both"/>
            </w:pPr>
            <w:r w:rsidRPr="00301557">
              <w:t>JANOUŠKOVÁ, J.</w:t>
            </w:r>
            <w:r>
              <w:t>,</w:t>
            </w:r>
            <w:r w:rsidRPr="00301557">
              <w:t xml:space="preserve"> </w:t>
            </w:r>
            <w:r>
              <w:t>KIRSCHNEROVÁ, P</w:t>
            </w:r>
            <w:r w:rsidRPr="00301557">
              <w:t xml:space="preserve"> </w:t>
            </w:r>
            <w:r w:rsidR="00CA24D4" w:rsidRPr="00301557">
              <w:t xml:space="preserve">Tax policy of the Czech Republic and securing funds for retirement. </w:t>
            </w:r>
            <w:r w:rsidR="00CA24D4" w:rsidRPr="00301557">
              <w:rPr>
                <w:i/>
              </w:rPr>
              <w:t>Journal of Economics</w:t>
            </w:r>
            <w:r w:rsidR="00CA24D4" w:rsidRPr="00301557">
              <w:t xml:space="preserve">, </w:t>
            </w:r>
            <w:r w:rsidR="00CA24D4">
              <w:t>2018</w:t>
            </w:r>
            <w:r>
              <w:t xml:space="preserve">, Vol. 66, </w:t>
            </w:r>
            <w:proofErr w:type="gramStart"/>
            <w:r>
              <w:t>No.</w:t>
            </w:r>
            <w:r w:rsidR="00CA24D4" w:rsidRPr="00301557">
              <w:t xml:space="preserve">9, </w:t>
            </w:r>
            <w:r w:rsidR="00CA24D4">
              <w:t>s.</w:t>
            </w:r>
            <w:proofErr w:type="gramEnd"/>
            <w:r w:rsidR="00CA24D4">
              <w:t xml:space="preserve"> </w:t>
            </w:r>
            <w:r w:rsidR="00CA24D4" w:rsidRPr="00301557">
              <w:t xml:space="preserve">888-909. ISSN 0013-3035. </w:t>
            </w:r>
            <w:r w:rsidR="00CA24D4">
              <w:t>(50%)</w:t>
            </w:r>
          </w:p>
          <w:p w:rsidR="00CA24D4" w:rsidRPr="00301557" w:rsidRDefault="008760D2" w:rsidP="008760D2">
            <w:pPr>
              <w:jc w:val="both"/>
            </w:pPr>
            <w:r w:rsidRPr="00301557">
              <w:t>JANOUŠKOVÁ, J.</w:t>
            </w:r>
            <w:r>
              <w:t>,</w:t>
            </w:r>
            <w:r w:rsidRPr="00301557">
              <w:t xml:space="preserve"> </w:t>
            </w:r>
            <w:r>
              <w:t>KIRSCHNEROVÁ, P</w:t>
            </w:r>
            <w:r w:rsidR="00CA24D4" w:rsidRPr="00301557">
              <w:t xml:space="preserve">. Altruistic behaviour of individuals in the context of the tax stimulus in the Czech Republic. </w:t>
            </w:r>
            <w:r w:rsidR="00CA24D4" w:rsidRPr="00301557">
              <w:rPr>
                <w:i/>
              </w:rPr>
              <w:t>Civil Szemle</w:t>
            </w:r>
            <w:r w:rsidR="00CA24D4" w:rsidRPr="00301557">
              <w:t xml:space="preserve">, </w:t>
            </w:r>
            <w:r w:rsidR="00CA24D4">
              <w:t>2017,</w:t>
            </w:r>
            <w:r>
              <w:t xml:space="preserve"> Vol.</w:t>
            </w:r>
            <w:r w:rsidR="00CA24D4">
              <w:t xml:space="preserve"> </w:t>
            </w:r>
            <w:r w:rsidR="00CA24D4" w:rsidRPr="00301557">
              <w:t xml:space="preserve">14, </w:t>
            </w:r>
            <w:r w:rsidR="00CA24D4">
              <w:t xml:space="preserve">s. </w:t>
            </w:r>
            <w:r w:rsidR="00CA24D4" w:rsidRPr="00301557">
              <w:t xml:space="preserve">71-94. ISSN 1786-3341. </w:t>
            </w:r>
            <w:r w:rsidR="00CA24D4">
              <w:t>(50%)</w:t>
            </w:r>
          </w:p>
          <w:p w:rsidR="00CA24D4" w:rsidRPr="00384EB9" w:rsidRDefault="008760D2" w:rsidP="008760D2">
            <w:pPr>
              <w:ind w:right="113"/>
              <w:jc w:val="both"/>
            </w:pPr>
            <w:r>
              <w:t>JA</w:t>
            </w:r>
            <w:r w:rsidRPr="00301557">
              <w:t>NOUŠKOVÁ, J.</w:t>
            </w:r>
            <w:r>
              <w:t>, SOBOTOVIČOVÁ, Š</w:t>
            </w:r>
            <w:r w:rsidR="00CA24D4" w:rsidRPr="00301557">
              <w:t xml:space="preserve">. </w:t>
            </w:r>
            <w:r w:rsidR="00CA24D4" w:rsidRPr="00301557">
              <w:rPr>
                <w:lang w:val="en-GB"/>
              </w:rPr>
              <w:t xml:space="preserve">Immovable property tax in the Czech Republic as an instrument of fiscal decentralization. </w:t>
            </w:r>
            <w:r w:rsidR="00CA24D4" w:rsidRPr="00301557">
              <w:rPr>
                <w:i/>
                <w:lang w:val="en-GB"/>
              </w:rPr>
              <w:t>Technological and Economic Development of Economy</w:t>
            </w:r>
            <w:r>
              <w:rPr>
                <w:lang w:val="en-GB"/>
              </w:rPr>
              <w:t>.</w:t>
            </w:r>
            <w:r w:rsidR="00CA24D4" w:rsidRPr="00301557">
              <w:rPr>
                <w:lang w:val="en-GB"/>
              </w:rPr>
              <w:t xml:space="preserve"> </w:t>
            </w:r>
            <w:r w:rsidR="00CA24D4">
              <w:rPr>
                <w:lang w:val="en-GB"/>
              </w:rPr>
              <w:t>2016</w:t>
            </w:r>
            <w:r>
              <w:rPr>
                <w:lang w:val="en-GB"/>
              </w:rPr>
              <w:t>, Vol. 22, No.</w:t>
            </w:r>
            <w:r w:rsidR="00CA24D4" w:rsidRPr="00301557">
              <w:rPr>
                <w:lang w:val="en-GB"/>
              </w:rPr>
              <w:t xml:space="preserve"> </w:t>
            </w:r>
            <w:r w:rsidR="00CA24D4">
              <w:rPr>
                <w:lang w:val="en-GB"/>
              </w:rPr>
              <w:t xml:space="preserve">s. </w:t>
            </w:r>
            <w:r w:rsidR="00CA24D4" w:rsidRPr="00301557">
              <w:rPr>
                <w:lang w:val="en-GB"/>
              </w:rPr>
              <w:t xml:space="preserve">767–782. ISSN 2029-4913. </w:t>
            </w:r>
            <w:r w:rsidR="00CA24D4" w:rsidRPr="00301557">
              <w:t xml:space="preserve">(50 %) </w:t>
            </w:r>
          </w:p>
          <w:p w:rsidR="00CA24D4" w:rsidRDefault="00CA24D4" w:rsidP="00CA24D4">
            <w:pPr>
              <w:jc w:val="both"/>
              <w:rPr>
                <w:i/>
              </w:rPr>
            </w:pPr>
            <w:r w:rsidRPr="0003498C">
              <w:rPr>
                <w:i/>
              </w:rPr>
              <w:t>Přehled projektové činnosti:</w:t>
            </w:r>
          </w:p>
          <w:p w:rsidR="00CA24D4" w:rsidRPr="00A8029E" w:rsidRDefault="00CA24D4" w:rsidP="00CA24D4">
            <w:pPr>
              <w:jc w:val="both"/>
            </w:pPr>
            <w:r w:rsidRPr="00A8029E">
              <w:t>GAČR 402/06/0204 – Komplexní analýza corporate governance v podmínkách české ekonomiky</w:t>
            </w:r>
            <w:r w:rsidR="00CA737F">
              <w:t xml:space="preserve">, </w:t>
            </w:r>
            <w:r w:rsidRPr="00A8029E">
              <w:t>2006 – 2008.</w:t>
            </w:r>
          </w:p>
          <w:p w:rsidR="00CA24D4" w:rsidRPr="00A8029E" w:rsidRDefault="00CA24D4" w:rsidP="00CA24D4">
            <w:pPr>
              <w:jc w:val="both"/>
            </w:pPr>
            <w:r w:rsidRPr="00A8029E">
              <w:t>MSM 195200007 - Výzkum podmínek rozvoje malého a středního podnikání</w:t>
            </w:r>
            <w:r w:rsidR="00CA737F">
              <w:t xml:space="preserve">, </w:t>
            </w:r>
            <w:r w:rsidRPr="00A8029E">
              <w:t>1999 – 2004</w:t>
            </w:r>
          </w:p>
          <w:p w:rsidR="00CA24D4" w:rsidRPr="004E4280" w:rsidRDefault="00CA24D4" w:rsidP="00CA24D4">
            <w:pPr>
              <w:jc w:val="both"/>
            </w:pPr>
            <w:r w:rsidRPr="00A8029E">
              <w:t>GAČR 402/00/0312: Komparace vývoje českého bankovního sektoru ve světě a v ČR v 90. letech</w:t>
            </w:r>
            <w:r w:rsidR="00CA737F">
              <w:t>,</w:t>
            </w:r>
            <w:r w:rsidRPr="00A8029E">
              <w:t>1999 - 2001</w:t>
            </w:r>
          </w:p>
        </w:tc>
      </w:tr>
      <w:tr w:rsidR="00CA24D4" w:rsidRPr="0003498C" w:rsidTr="008760D2">
        <w:trPr>
          <w:gridAfter w:val="1"/>
          <w:wAfter w:w="133" w:type="dxa"/>
          <w:trHeight w:val="218"/>
        </w:trPr>
        <w:tc>
          <w:tcPr>
            <w:tcW w:w="9859" w:type="dxa"/>
            <w:gridSpan w:val="21"/>
            <w:shd w:val="clear" w:color="auto" w:fill="F7CAAC"/>
          </w:tcPr>
          <w:p w:rsidR="00CA24D4" w:rsidRPr="0003498C" w:rsidRDefault="00CA24D4" w:rsidP="00CA24D4">
            <w:pPr>
              <w:rPr>
                <w:b/>
              </w:rPr>
            </w:pPr>
            <w:r w:rsidRPr="0003498C">
              <w:rPr>
                <w:b/>
              </w:rPr>
              <w:t>Působení v zahraničí</w:t>
            </w:r>
          </w:p>
        </w:tc>
      </w:tr>
      <w:tr w:rsidR="00CA24D4" w:rsidRPr="0003498C" w:rsidTr="008760D2">
        <w:trPr>
          <w:gridAfter w:val="1"/>
          <w:wAfter w:w="133" w:type="dxa"/>
          <w:trHeight w:val="186"/>
        </w:trPr>
        <w:tc>
          <w:tcPr>
            <w:tcW w:w="9859" w:type="dxa"/>
            <w:gridSpan w:val="21"/>
          </w:tcPr>
          <w:p w:rsidR="00CA24D4" w:rsidRPr="0003498C" w:rsidRDefault="00CA24D4" w:rsidP="00CA24D4">
            <w:pPr>
              <w:rPr>
                <w:b/>
              </w:rPr>
            </w:pPr>
          </w:p>
        </w:tc>
      </w:tr>
      <w:tr w:rsidR="00CA24D4" w:rsidRPr="0003498C" w:rsidTr="008760D2">
        <w:trPr>
          <w:gridAfter w:val="1"/>
          <w:wAfter w:w="133" w:type="dxa"/>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10"/>
          </w:tcPr>
          <w:p w:rsidR="00CA24D4" w:rsidRPr="0003498C" w:rsidRDefault="00CA24D4" w:rsidP="00CA24D4">
            <w:pPr>
              <w:jc w:val="both"/>
            </w:pPr>
          </w:p>
        </w:tc>
        <w:tc>
          <w:tcPr>
            <w:tcW w:w="786" w:type="dxa"/>
            <w:gridSpan w:val="3"/>
            <w:shd w:val="clear" w:color="auto" w:fill="F7CAAC"/>
          </w:tcPr>
          <w:p w:rsidR="00CA24D4" w:rsidRPr="0003498C" w:rsidRDefault="00CA24D4" w:rsidP="00CA24D4">
            <w:pPr>
              <w:jc w:val="both"/>
            </w:pPr>
            <w:r w:rsidRPr="0003498C">
              <w:rPr>
                <w:b/>
              </w:rPr>
              <w:t>datum</w:t>
            </w:r>
          </w:p>
        </w:tc>
        <w:tc>
          <w:tcPr>
            <w:tcW w:w="2019" w:type="dxa"/>
            <w:gridSpan w:val="7"/>
          </w:tcPr>
          <w:p w:rsidR="00CA24D4" w:rsidRPr="0003498C" w:rsidRDefault="00CA24D4" w:rsidP="00CA24D4">
            <w:pPr>
              <w:jc w:val="both"/>
            </w:pPr>
          </w:p>
        </w:tc>
      </w:tr>
      <w:tr w:rsidR="00CA24D4" w:rsidTr="008760D2">
        <w:tc>
          <w:tcPr>
            <w:tcW w:w="9992" w:type="dxa"/>
            <w:gridSpan w:val="22"/>
            <w:tcBorders>
              <w:top w:val="single" w:sz="4" w:space="0" w:color="auto"/>
              <w:left w:val="single" w:sz="4" w:space="0" w:color="auto"/>
              <w:bottom w:val="double" w:sz="4" w:space="0" w:color="auto"/>
              <w:right w:val="single" w:sz="4" w:space="0" w:color="auto"/>
            </w:tcBorders>
            <w:shd w:val="clear" w:color="auto" w:fill="BDD6EE"/>
          </w:tcPr>
          <w:p w:rsidR="00CA24D4" w:rsidRDefault="00CA24D4" w:rsidP="00CA24D4">
            <w:pPr>
              <w:jc w:val="both"/>
              <w:rPr>
                <w:b/>
                <w:sz w:val="28"/>
              </w:rPr>
            </w:pPr>
            <w:r>
              <w:rPr>
                <w:b/>
                <w:sz w:val="28"/>
              </w:rPr>
              <w:lastRenderedPageBreak/>
              <w:t>C-I – Personální zabezpečení</w:t>
            </w:r>
          </w:p>
        </w:tc>
      </w:tr>
      <w:tr w:rsidR="00CA24D4" w:rsidTr="008760D2">
        <w:tc>
          <w:tcPr>
            <w:tcW w:w="2647" w:type="dxa"/>
            <w:gridSpan w:val="2"/>
            <w:tcBorders>
              <w:top w:val="double" w:sz="4" w:space="0" w:color="auto"/>
            </w:tcBorders>
            <w:shd w:val="clear" w:color="auto" w:fill="F7CAAC"/>
          </w:tcPr>
          <w:p w:rsidR="00CA24D4" w:rsidRDefault="00CA24D4" w:rsidP="00CA24D4">
            <w:pPr>
              <w:jc w:val="both"/>
              <w:rPr>
                <w:b/>
              </w:rPr>
            </w:pPr>
            <w:r>
              <w:rPr>
                <w:b/>
              </w:rPr>
              <w:t>Vysoká škola</w:t>
            </w:r>
          </w:p>
        </w:tc>
        <w:tc>
          <w:tcPr>
            <w:tcW w:w="7345" w:type="dxa"/>
            <w:gridSpan w:val="20"/>
          </w:tcPr>
          <w:p w:rsidR="00CA24D4" w:rsidRDefault="00CA24D4" w:rsidP="00CA24D4">
            <w:pPr>
              <w:jc w:val="both"/>
            </w:pPr>
            <w:r>
              <w:t>Univerzita Tomáše Bati ve Zlíně</w:t>
            </w:r>
          </w:p>
        </w:tc>
      </w:tr>
      <w:tr w:rsidR="00CA24D4" w:rsidTr="008760D2">
        <w:tc>
          <w:tcPr>
            <w:tcW w:w="2647" w:type="dxa"/>
            <w:gridSpan w:val="2"/>
            <w:shd w:val="clear" w:color="auto" w:fill="F7CAAC"/>
          </w:tcPr>
          <w:p w:rsidR="00CA24D4" w:rsidRDefault="00CA24D4" w:rsidP="00CA24D4">
            <w:pPr>
              <w:jc w:val="both"/>
              <w:rPr>
                <w:b/>
              </w:rPr>
            </w:pPr>
            <w:r>
              <w:rPr>
                <w:b/>
              </w:rPr>
              <w:t>Součást vysoké školy</w:t>
            </w:r>
          </w:p>
        </w:tc>
        <w:tc>
          <w:tcPr>
            <w:tcW w:w="7345" w:type="dxa"/>
            <w:gridSpan w:val="20"/>
          </w:tcPr>
          <w:p w:rsidR="00CA24D4" w:rsidRDefault="00CA24D4" w:rsidP="00CA24D4">
            <w:pPr>
              <w:jc w:val="both"/>
            </w:pPr>
            <w:r>
              <w:t>Fakulta managementu a ekonomiky</w:t>
            </w:r>
          </w:p>
        </w:tc>
      </w:tr>
      <w:tr w:rsidR="00CA24D4" w:rsidTr="008760D2">
        <w:tc>
          <w:tcPr>
            <w:tcW w:w="2647" w:type="dxa"/>
            <w:gridSpan w:val="2"/>
            <w:shd w:val="clear" w:color="auto" w:fill="F7CAAC"/>
          </w:tcPr>
          <w:p w:rsidR="00CA24D4" w:rsidRDefault="00CA24D4" w:rsidP="00CA24D4">
            <w:pPr>
              <w:jc w:val="both"/>
              <w:rPr>
                <w:b/>
              </w:rPr>
            </w:pPr>
            <w:r>
              <w:rPr>
                <w:b/>
              </w:rPr>
              <w:t>Název studijního programu</w:t>
            </w:r>
          </w:p>
        </w:tc>
        <w:tc>
          <w:tcPr>
            <w:tcW w:w="7345" w:type="dxa"/>
            <w:gridSpan w:val="20"/>
          </w:tcPr>
          <w:p w:rsidR="00CA24D4" w:rsidRDefault="00CA24D4" w:rsidP="00CA24D4">
            <w:pPr>
              <w:jc w:val="both"/>
            </w:pPr>
            <w:r>
              <w:t xml:space="preserve">Finance </w:t>
            </w:r>
          </w:p>
        </w:tc>
      </w:tr>
      <w:tr w:rsidR="00CA24D4" w:rsidTr="008760D2">
        <w:tc>
          <w:tcPr>
            <w:tcW w:w="2647" w:type="dxa"/>
            <w:gridSpan w:val="2"/>
            <w:shd w:val="clear" w:color="auto" w:fill="F7CAAC"/>
          </w:tcPr>
          <w:p w:rsidR="00CA24D4" w:rsidRDefault="00CA24D4" w:rsidP="00CA24D4">
            <w:pPr>
              <w:jc w:val="both"/>
              <w:rPr>
                <w:b/>
              </w:rPr>
            </w:pPr>
            <w:r>
              <w:rPr>
                <w:b/>
              </w:rPr>
              <w:t>Jméno a příjmení</w:t>
            </w:r>
          </w:p>
        </w:tc>
        <w:tc>
          <w:tcPr>
            <w:tcW w:w="4533" w:type="dxa"/>
            <w:gridSpan w:val="10"/>
          </w:tcPr>
          <w:p w:rsidR="00CA24D4" w:rsidRPr="00331E15" w:rsidRDefault="00CA24D4" w:rsidP="00CA24D4">
            <w:pPr>
              <w:jc w:val="both"/>
              <w:rPr>
                <w:highlight w:val="yellow"/>
              </w:rPr>
            </w:pPr>
            <w:r w:rsidRPr="00CF654C">
              <w:t>Adriana KNÁPKOVÁ</w:t>
            </w:r>
          </w:p>
        </w:tc>
        <w:tc>
          <w:tcPr>
            <w:tcW w:w="711" w:type="dxa"/>
            <w:gridSpan w:val="3"/>
            <w:shd w:val="clear" w:color="auto" w:fill="F7CAAC"/>
          </w:tcPr>
          <w:p w:rsidR="00CA24D4" w:rsidRDefault="00CA24D4" w:rsidP="00CA24D4">
            <w:pPr>
              <w:jc w:val="both"/>
              <w:rPr>
                <w:b/>
              </w:rPr>
            </w:pPr>
            <w:r>
              <w:rPr>
                <w:b/>
              </w:rPr>
              <w:t>Tituly</w:t>
            </w:r>
          </w:p>
        </w:tc>
        <w:tc>
          <w:tcPr>
            <w:tcW w:w="2101" w:type="dxa"/>
            <w:gridSpan w:val="7"/>
          </w:tcPr>
          <w:p w:rsidR="00CA24D4" w:rsidRDefault="00CA24D4" w:rsidP="00CA24D4">
            <w:pPr>
              <w:jc w:val="both"/>
            </w:pPr>
            <w:r>
              <w:t>doc. Ing. Ph.D.</w:t>
            </w:r>
          </w:p>
        </w:tc>
      </w:tr>
      <w:tr w:rsidR="00CA24D4" w:rsidTr="008760D2">
        <w:tc>
          <w:tcPr>
            <w:tcW w:w="2647" w:type="dxa"/>
            <w:gridSpan w:val="2"/>
            <w:shd w:val="clear" w:color="auto" w:fill="F7CAAC"/>
          </w:tcPr>
          <w:p w:rsidR="00CA24D4" w:rsidRDefault="00CA24D4" w:rsidP="00CA24D4">
            <w:pPr>
              <w:jc w:val="both"/>
              <w:rPr>
                <w:b/>
              </w:rPr>
            </w:pPr>
            <w:r>
              <w:rPr>
                <w:b/>
              </w:rPr>
              <w:t>Rok narození</w:t>
            </w:r>
          </w:p>
        </w:tc>
        <w:tc>
          <w:tcPr>
            <w:tcW w:w="829" w:type="dxa"/>
            <w:gridSpan w:val="2"/>
          </w:tcPr>
          <w:p w:rsidR="00CA24D4" w:rsidRDefault="00CA24D4" w:rsidP="00CA24D4">
            <w:pPr>
              <w:jc w:val="both"/>
            </w:pPr>
            <w:r>
              <w:t>1977</w:t>
            </w:r>
          </w:p>
        </w:tc>
        <w:tc>
          <w:tcPr>
            <w:tcW w:w="1718" w:type="dxa"/>
            <w:gridSpan w:val="2"/>
            <w:shd w:val="clear" w:color="auto" w:fill="F7CAAC"/>
          </w:tcPr>
          <w:p w:rsidR="00CA24D4" w:rsidRDefault="00CA24D4" w:rsidP="00CA24D4">
            <w:pPr>
              <w:jc w:val="both"/>
              <w:rPr>
                <w:b/>
              </w:rPr>
            </w:pPr>
            <w:r>
              <w:rPr>
                <w:b/>
              </w:rPr>
              <w:t>typ vztahu k VŠ</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11" w:type="dxa"/>
            <w:gridSpan w:val="3"/>
          </w:tcPr>
          <w:p w:rsidR="00CA24D4" w:rsidRDefault="00CA24D4" w:rsidP="00CA24D4">
            <w:pPr>
              <w:jc w:val="both"/>
            </w:pPr>
            <w:r>
              <w:t>40</w:t>
            </w:r>
          </w:p>
        </w:tc>
        <w:tc>
          <w:tcPr>
            <w:tcW w:w="711" w:type="dxa"/>
            <w:gridSpan w:val="3"/>
            <w:shd w:val="clear" w:color="auto" w:fill="F7CAAC"/>
          </w:tcPr>
          <w:p w:rsidR="00CA24D4" w:rsidRDefault="00CA24D4" w:rsidP="00CA24D4">
            <w:pPr>
              <w:jc w:val="both"/>
              <w:rPr>
                <w:b/>
              </w:rPr>
            </w:pPr>
            <w:r>
              <w:rPr>
                <w:b/>
              </w:rPr>
              <w:t>do kdy</w:t>
            </w:r>
          </w:p>
        </w:tc>
        <w:tc>
          <w:tcPr>
            <w:tcW w:w="1390" w:type="dxa"/>
            <w:gridSpan w:val="4"/>
          </w:tcPr>
          <w:p w:rsidR="00CA24D4" w:rsidRDefault="00CA24D4" w:rsidP="00CA24D4">
            <w:pPr>
              <w:jc w:val="both"/>
            </w:pPr>
            <w:r>
              <w:t>N</w:t>
            </w:r>
          </w:p>
        </w:tc>
      </w:tr>
      <w:tr w:rsidR="00CA24D4" w:rsidTr="008760D2">
        <w:tc>
          <w:tcPr>
            <w:tcW w:w="5194" w:type="dxa"/>
            <w:gridSpan w:val="6"/>
            <w:shd w:val="clear" w:color="auto" w:fill="F7CAAC"/>
          </w:tcPr>
          <w:p w:rsidR="00CA24D4" w:rsidRDefault="00CA24D4" w:rsidP="00CA24D4">
            <w:pPr>
              <w:jc w:val="both"/>
              <w:rPr>
                <w:b/>
              </w:rPr>
            </w:pPr>
            <w:r>
              <w:rPr>
                <w:b/>
              </w:rPr>
              <w:t>Typ vztahu na součásti VŠ, která uskutečňuje st. program</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11" w:type="dxa"/>
            <w:gridSpan w:val="3"/>
          </w:tcPr>
          <w:p w:rsidR="00CA24D4" w:rsidRDefault="00CA24D4" w:rsidP="00CA24D4">
            <w:pPr>
              <w:jc w:val="both"/>
            </w:pPr>
            <w:r>
              <w:t>40</w:t>
            </w:r>
          </w:p>
        </w:tc>
        <w:tc>
          <w:tcPr>
            <w:tcW w:w="711" w:type="dxa"/>
            <w:gridSpan w:val="3"/>
            <w:shd w:val="clear" w:color="auto" w:fill="F7CAAC"/>
          </w:tcPr>
          <w:p w:rsidR="00CA24D4" w:rsidRDefault="00CA24D4" w:rsidP="00CA24D4">
            <w:pPr>
              <w:jc w:val="both"/>
              <w:rPr>
                <w:b/>
              </w:rPr>
            </w:pPr>
            <w:r>
              <w:rPr>
                <w:b/>
              </w:rPr>
              <w:t>do kdy</w:t>
            </w:r>
          </w:p>
        </w:tc>
        <w:tc>
          <w:tcPr>
            <w:tcW w:w="1390" w:type="dxa"/>
            <w:gridSpan w:val="4"/>
          </w:tcPr>
          <w:p w:rsidR="00CA24D4" w:rsidRDefault="00CA24D4" w:rsidP="00CA24D4">
            <w:pPr>
              <w:jc w:val="both"/>
            </w:pPr>
            <w:r>
              <w:t>N</w:t>
            </w:r>
          </w:p>
        </w:tc>
      </w:tr>
      <w:tr w:rsidR="00CA24D4" w:rsidTr="008760D2">
        <w:tc>
          <w:tcPr>
            <w:tcW w:w="6186" w:type="dxa"/>
            <w:gridSpan w:val="10"/>
            <w:shd w:val="clear" w:color="auto" w:fill="F7CAAC"/>
          </w:tcPr>
          <w:p w:rsidR="00CA24D4" w:rsidRDefault="00CA24D4" w:rsidP="00CA24D4">
            <w:pPr>
              <w:jc w:val="both"/>
            </w:pPr>
            <w:r>
              <w:rPr>
                <w:b/>
              </w:rPr>
              <w:t>Další současná působení jako akademický pracovník na jiných VŠ</w:t>
            </w:r>
          </w:p>
        </w:tc>
        <w:tc>
          <w:tcPr>
            <w:tcW w:w="1705" w:type="dxa"/>
            <w:gridSpan w:val="5"/>
            <w:shd w:val="clear" w:color="auto" w:fill="F7CAAC"/>
          </w:tcPr>
          <w:p w:rsidR="00CA24D4" w:rsidRDefault="00CA24D4" w:rsidP="00CA24D4">
            <w:pPr>
              <w:jc w:val="both"/>
              <w:rPr>
                <w:b/>
              </w:rPr>
            </w:pPr>
            <w:r>
              <w:rPr>
                <w:b/>
              </w:rPr>
              <w:t xml:space="preserve">typ prac. </w:t>
            </w:r>
            <w:proofErr w:type="gramStart"/>
            <w:r>
              <w:rPr>
                <w:b/>
              </w:rPr>
              <w:t>vztahu</w:t>
            </w:r>
            <w:proofErr w:type="gramEnd"/>
          </w:p>
        </w:tc>
        <w:tc>
          <w:tcPr>
            <w:tcW w:w="2101" w:type="dxa"/>
            <w:gridSpan w:val="7"/>
            <w:shd w:val="clear" w:color="auto" w:fill="F7CAAC"/>
          </w:tcPr>
          <w:p w:rsidR="00CA24D4" w:rsidRDefault="00CA24D4" w:rsidP="00CA24D4">
            <w:pPr>
              <w:jc w:val="both"/>
              <w:rPr>
                <w:b/>
              </w:rPr>
            </w:pPr>
            <w:r>
              <w:rPr>
                <w:b/>
              </w:rPr>
              <w:t>rozsah</w:t>
            </w:r>
          </w:p>
        </w:tc>
      </w:tr>
      <w:tr w:rsidR="00CA24D4" w:rsidTr="008760D2">
        <w:tc>
          <w:tcPr>
            <w:tcW w:w="6186" w:type="dxa"/>
            <w:gridSpan w:val="10"/>
          </w:tcPr>
          <w:p w:rsidR="00CA24D4" w:rsidRDefault="00CA24D4" w:rsidP="00CA24D4">
            <w:pPr>
              <w:jc w:val="both"/>
            </w:pPr>
          </w:p>
        </w:tc>
        <w:tc>
          <w:tcPr>
            <w:tcW w:w="1705" w:type="dxa"/>
            <w:gridSpan w:val="5"/>
          </w:tcPr>
          <w:p w:rsidR="00CA24D4" w:rsidRDefault="00CA24D4" w:rsidP="00CA24D4">
            <w:pPr>
              <w:jc w:val="both"/>
            </w:pPr>
          </w:p>
        </w:tc>
        <w:tc>
          <w:tcPr>
            <w:tcW w:w="2101" w:type="dxa"/>
            <w:gridSpan w:val="7"/>
          </w:tcPr>
          <w:p w:rsidR="00CA24D4" w:rsidRDefault="00CA24D4" w:rsidP="00CA24D4">
            <w:pPr>
              <w:jc w:val="both"/>
            </w:pPr>
          </w:p>
        </w:tc>
      </w:tr>
      <w:tr w:rsidR="00CA24D4" w:rsidTr="008760D2">
        <w:tc>
          <w:tcPr>
            <w:tcW w:w="9992" w:type="dxa"/>
            <w:gridSpan w:val="22"/>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8760D2">
        <w:trPr>
          <w:trHeight w:val="218"/>
        </w:trPr>
        <w:tc>
          <w:tcPr>
            <w:tcW w:w="9992" w:type="dxa"/>
            <w:gridSpan w:val="22"/>
            <w:tcBorders>
              <w:top w:val="nil"/>
            </w:tcBorders>
          </w:tcPr>
          <w:p w:rsidR="00CA24D4" w:rsidRDefault="00CA24D4" w:rsidP="00CA24D4">
            <w:pPr>
              <w:jc w:val="both"/>
            </w:pPr>
            <w:r>
              <w:t>Manažerské finance - přednášející (3</w:t>
            </w:r>
            <w:r w:rsidRPr="00AC3B34">
              <w:t>0%)</w:t>
            </w:r>
          </w:p>
          <w:p w:rsidR="00CA24D4" w:rsidRDefault="00CA24D4" w:rsidP="00CA24D4">
            <w:r>
              <w:t>Členka Oborové rady, školitelka</w:t>
            </w:r>
          </w:p>
        </w:tc>
      </w:tr>
      <w:tr w:rsidR="00CA24D4" w:rsidTr="008760D2">
        <w:tc>
          <w:tcPr>
            <w:tcW w:w="9992" w:type="dxa"/>
            <w:gridSpan w:val="22"/>
            <w:shd w:val="clear" w:color="auto" w:fill="F7CAAC"/>
          </w:tcPr>
          <w:p w:rsidR="00CA24D4" w:rsidRDefault="00CA24D4" w:rsidP="00CA24D4">
            <w:pPr>
              <w:jc w:val="both"/>
            </w:pPr>
            <w:r>
              <w:rPr>
                <w:b/>
              </w:rPr>
              <w:t xml:space="preserve">Údaje o vzdělání na VŠ </w:t>
            </w:r>
          </w:p>
        </w:tc>
      </w:tr>
      <w:tr w:rsidR="00CA24D4" w:rsidRPr="00BE3A80" w:rsidTr="008760D2">
        <w:trPr>
          <w:trHeight w:val="511"/>
        </w:trPr>
        <w:tc>
          <w:tcPr>
            <w:tcW w:w="9992" w:type="dxa"/>
            <w:gridSpan w:val="22"/>
          </w:tcPr>
          <w:p w:rsidR="00CA24D4" w:rsidRDefault="00CA24D4" w:rsidP="00CA24D4">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rsidR="00CA24D4" w:rsidRPr="00BE3A80" w:rsidRDefault="00CA24D4" w:rsidP="00CA24D4">
            <w:pPr>
              <w:jc w:val="both"/>
            </w:pPr>
            <w:r w:rsidRPr="00170B36">
              <w:rPr>
                <w:b/>
              </w:rPr>
              <w:t>1999 – 2001</w:t>
            </w:r>
            <w:r>
              <w:t>: magisterské studium, FaME UTB ve Zlíně (</w:t>
            </w:r>
            <w:r w:rsidRPr="00170B36">
              <w:rPr>
                <w:b/>
              </w:rPr>
              <w:t>Ing.</w:t>
            </w:r>
            <w:r>
              <w:t>)</w:t>
            </w:r>
          </w:p>
        </w:tc>
      </w:tr>
      <w:tr w:rsidR="00CA24D4" w:rsidTr="008760D2">
        <w:tc>
          <w:tcPr>
            <w:tcW w:w="9992" w:type="dxa"/>
            <w:gridSpan w:val="22"/>
            <w:shd w:val="clear" w:color="auto" w:fill="F7CAAC"/>
          </w:tcPr>
          <w:p w:rsidR="00CA24D4" w:rsidRDefault="00CA24D4" w:rsidP="00CA24D4">
            <w:pPr>
              <w:jc w:val="both"/>
              <w:rPr>
                <w:b/>
              </w:rPr>
            </w:pPr>
            <w:r>
              <w:rPr>
                <w:b/>
              </w:rPr>
              <w:t>Údaje o odborném působení od absolvování VŠ</w:t>
            </w:r>
          </w:p>
        </w:tc>
      </w:tr>
      <w:tr w:rsidR="00CA24D4" w:rsidTr="008760D2">
        <w:trPr>
          <w:trHeight w:val="555"/>
        </w:trPr>
        <w:tc>
          <w:tcPr>
            <w:tcW w:w="9992" w:type="dxa"/>
            <w:gridSpan w:val="22"/>
          </w:tcPr>
          <w:p w:rsidR="00D46971" w:rsidRDefault="00D46971" w:rsidP="00D46971">
            <w:pPr>
              <w:jc w:val="both"/>
            </w:pPr>
            <w:r w:rsidRPr="00170B36">
              <w:rPr>
                <w:b/>
              </w:rPr>
              <w:t>2002 – dosud</w:t>
            </w:r>
            <w:r>
              <w:t>: UTB FaME ve Zlíně (odborná asistentka, od roku 2014 docentka)</w:t>
            </w:r>
          </w:p>
          <w:p w:rsidR="00D46971" w:rsidRDefault="00D46971" w:rsidP="00D46971">
            <w:pPr>
              <w:jc w:val="both"/>
            </w:pPr>
            <w:r w:rsidRPr="00170B36">
              <w:rPr>
                <w:b/>
              </w:rPr>
              <w:t>2008 – 2014</w:t>
            </w:r>
            <w:r>
              <w:t>: proděkanka pro vědu a výzkum na FaME UTB ve Zlíně</w:t>
            </w:r>
          </w:p>
          <w:p w:rsidR="00D46971" w:rsidRDefault="00D46971" w:rsidP="00D46971">
            <w:pPr>
              <w:jc w:val="both"/>
            </w:pPr>
            <w:r w:rsidRPr="00170B36">
              <w:rPr>
                <w:b/>
              </w:rPr>
              <w:t xml:space="preserve">2015 – </w:t>
            </w:r>
            <w:r>
              <w:rPr>
                <w:b/>
              </w:rPr>
              <w:t>I/2019</w:t>
            </w:r>
            <w:r>
              <w:t>: prorektorka pro sociální záležitosti na UTB ve Zlíně</w:t>
            </w:r>
          </w:p>
          <w:p w:rsidR="00CA24D4" w:rsidRDefault="00D46971" w:rsidP="00D46971">
            <w:pPr>
              <w:jc w:val="both"/>
            </w:pPr>
            <w:r>
              <w:rPr>
                <w:b/>
              </w:rPr>
              <w:t>II/2019 - dosud</w:t>
            </w:r>
            <w:r>
              <w:t>: prorektorka pro vnitřní a vnější vztahy na UTB ve Zlíně</w:t>
            </w:r>
          </w:p>
        </w:tc>
      </w:tr>
      <w:tr w:rsidR="00CA24D4" w:rsidTr="008760D2">
        <w:trPr>
          <w:trHeight w:val="250"/>
        </w:trPr>
        <w:tc>
          <w:tcPr>
            <w:tcW w:w="9992" w:type="dxa"/>
            <w:gridSpan w:val="22"/>
            <w:shd w:val="clear" w:color="auto" w:fill="F7CAAC"/>
          </w:tcPr>
          <w:p w:rsidR="00CA24D4" w:rsidRDefault="00CA24D4" w:rsidP="00CA24D4">
            <w:pPr>
              <w:jc w:val="both"/>
            </w:pPr>
            <w:r>
              <w:rPr>
                <w:b/>
              </w:rPr>
              <w:t>Zkušenosti s vedením kvalifikačních a rigorózních prací</w:t>
            </w:r>
          </w:p>
        </w:tc>
      </w:tr>
      <w:tr w:rsidR="00CA24D4" w:rsidTr="008760D2">
        <w:trPr>
          <w:trHeight w:val="88"/>
        </w:trPr>
        <w:tc>
          <w:tcPr>
            <w:tcW w:w="9992" w:type="dxa"/>
            <w:gridSpan w:val="22"/>
          </w:tcPr>
          <w:p w:rsidR="00CA24D4" w:rsidRDefault="00CA24D4" w:rsidP="00DA266B">
            <w:pPr>
              <w:jc w:val="both"/>
            </w:pPr>
            <w:r>
              <w:t>Počet v</w:t>
            </w:r>
            <w:r w:rsidR="00DA266B">
              <w:t xml:space="preserve">edených bakalářských prací – 37, </w:t>
            </w:r>
            <w:r>
              <w:t>Počet vedených diplomových prací – 69</w:t>
            </w:r>
          </w:p>
        </w:tc>
      </w:tr>
      <w:tr w:rsidR="00CA24D4" w:rsidTr="008760D2">
        <w:trPr>
          <w:cantSplit/>
        </w:trPr>
        <w:tc>
          <w:tcPr>
            <w:tcW w:w="3476" w:type="dxa"/>
            <w:gridSpan w:val="4"/>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2" w:type="dxa"/>
            <w:gridSpan w:val="4"/>
            <w:tcBorders>
              <w:top w:val="single" w:sz="12" w:space="0" w:color="auto"/>
            </w:tcBorders>
            <w:shd w:val="clear" w:color="auto" w:fill="F7CAAC"/>
          </w:tcPr>
          <w:p w:rsidR="00CA24D4" w:rsidRDefault="00CA24D4" w:rsidP="00CA24D4">
            <w:pPr>
              <w:jc w:val="both"/>
            </w:pPr>
            <w:r>
              <w:rPr>
                <w:b/>
              </w:rPr>
              <w:t>Rok udělení hodnosti</w:t>
            </w:r>
          </w:p>
        </w:tc>
        <w:tc>
          <w:tcPr>
            <w:tcW w:w="2250" w:type="dxa"/>
            <w:gridSpan w:val="8"/>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24" w:type="dxa"/>
            <w:gridSpan w:val="6"/>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8760D2">
        <w:trPr>
          <w:cantSplit/>
        </w:trPr>
        <w:tc>
          <w:tcPr>
            <w:tcW w:w="3476" w:type="dxa"/>
            <w:gridSpan w:val="4"/>
          </w:tcPr>
          <w:p w:rsidR="00CA24D4" w:rsidRDefault="00CA24D4" w:rsidP="00CA24D4">
            <w:pPr>
              <w:jc w:val="both"/>
            </w:pPr>
            <w:r>
              <w:t>Management a ekonomika</w:t>
            </w:r>
          </w:p>
        </w:tc>
        <w:tc>
          <w:tcPr>
            <w:tcW w:w="2242" w:type="dxa"/>
            <w:gridSpan w:val="4"/>
          </w:tcPr>
          <w:p w:rsidR="00CA24D4" w:rsidRDefault="00CA24D4" w:rsidP="00CA24D4">
            <w:pPr>
              <w:jc w:val="both"/>
            </w:pPr>
            <w:r>
              <w:t>2014</w:t>
            </w:r>
          </w:p>
        </w:tc>
        <w:tc>
          <w:tcPr>
            <w:tcW w:w="2250" w:type="dxa"/>
            <w:gridSpan w:val="8"/>
            <w:tcBorders>
              <w:right w:val="single" w:sz="12" w:space="0" w:color="auto"/>
            </w:tcBorders>
          </w:tcPr>
          <w:p w:rsidR="00CA24D4" w:rsidRDefault="00CA24D4" w:rsidP="00CA24D4">
            <w:pPr>
              <w:jc w:val="both"/>
            </w:pPr>
            <w:r>
              <w:t>UTB ve Zlíně</w:t>
            </w:r>
          </w:p>
        </w:tc>
        <w:tc>
          <w:tcPr>
            <w:tcW w:w="634" w:type="dxa"/>
            <w:gridSpan w:val="2"/>
            <w:tcBorders>
              <w:left w:val="single" w:sz="12" w:space="0" w:color="auto"/>
            </w:tcBorders>
            <w:shd w:val="clear" w:color="auto" w:fill="F7CAAC"/>
          </w:tcPr>
          <w:p w:rsidR="00CA24D4" w:rsidRDefault="00CA24D4" w:rsidP="00CA24D4">
            <w:pPr>
              <w:jc w:val="both"/>
            </w:pPr>
            <w:r>
              <w:rPr>
                <w:b/>
              </w:rPr>
              <w:t>WOS</w:t>
            </w:r>
          </w:p>
        </w:tc>
        <w:tc>
          <w:tcPr>
            <w:tcW w:w="694" w:type="dxa"/>
            <w:gridSpan w:val="2"/>
            <w:shd w:val="clear" w:color="auto" w:fill="F7CAAC"/>
          </w:tcPr>
          <w:p w:rsidR="00CA24D4" w:rsidRDefault="00CA24D4" w:rsidP="00CA24D4">
            <w:pPr>
              <w:jc w:val="both"/>
              <w:rPr>
                <w:sz w:val="18"/>
              </w:rPr>
            </w:pPr>
            <w:r>
              <w:rPr>
                <w:b/>
                <w:sz w:val="18"/>
              </w:rPr>
              <w:t>Scopus</w:t>
            </w:r>
          </w:p>
        </w:tc>
        <w:tc>
          <w:tcPr>
            <w:tcW w:w="696" w:type="dxa"/>
            <w:gridSpan w:val="2"/>
            <w:shd w:val="clear" w:color="auto" w:fill="F7CAAC"/>
          </w:tcPr>
          <w:p w:rsidR="00CA24D4" w:rsidRDefault="00CA24D4" w:rsidP="00CA24D4">
            <w:pPr>
              <w:jc w:val="both"/>
            </w:pPr>
            <w:r>
              <w:rPr>
                <w:b/>
                <w:sz w:val="18"/>
              </w:rPr>
              <w:t>ostatní</w:t>
            </w:r>
          </w:p>
        </w:tc>
      </w:tr>
      <w:tr w:rsidR="00CA24D4" w:rsidTr="008760D2">
        <w:trPr>
          <w:cantSplit/>
          <w:trHeight w:val="70"/>
        </w:trPr>
        <w:tc>
          <w:tcPr>
            <w:tcW w:w="3476" w:type="dxa"/>
            <w:gridSpan w:val="4"/>
            <w:shd w:val="clear" w:color="auto" w:fill="F7CAAC"/>
          </w:tcPr>
          <w:p w:rsidR="00CA24D4" w:rsidRDefault="00CA24D4" w:rsidP="00CA24D4">
            <w:pPr>
              <w:jc w:val="both"/>
            </w:pPr>
            <w:r>
              <w:rPr>
                <w:b/>
              </w:rPr>
              <w:t>Obor jmenovacího řízení</w:t>
            </w:r>
          </w:p>
        </w:tc>
        <w:tc>
          <w:tcPr>
            <w:tcW w:w="2242" w:type="dxa"/>
            <w:gridSpan w:val="4"/>
            <w:shd w:val="clear" w:color="auto" w:fill="F7CAAC"/>
          </w:tcPr>
          <w:p w:rsidR="00CA24D4" w:rsidRDefault="00CA24D4" w:rsidP="00CA24D4">
            <w:pPr>
              <w:jc w:val="both"/>
            </w:pPr>
            <w:r>
              <w:rPr>
                <w:b/>
              </w:rPr>
              <w:t>Rok udělení hodnosti</w:t>
            </w:r>
          </w:p>
        </w:tc>
        <w:tc>
          <w:tcPr>
            <w:tcW w:w="2250" w:type="dxa"/>
            <w:gridSpan w:val="8"/>
            <w:tcBorders>
              <w:right w:val="single" w:sz="12" w:space="0" w:color="auto"/>
            </w:tcBorders>
            <w:shd w:val="clear" w:color="auto" w:fill="F7CAAC"/>
          </w:tcPr>
          <w:p w:rsidR="00CA24D4" w:rsidRDefault="00CA24D4" w:rsidP="00CA24D4">
            <w:pPr>
              <w:jc w:val="both"/>
            </w:pPr>
            <w:r>
              <w:rPr>
                <w:b/>
              </w:rPr>
              <w:t>Řízení konáno na VŠ</w:t>
            </w:r>
          </w:p>
        </w:tc>
        <w:tc>
          <w:tcPr>
            <w:tcW w:w="634" w:type="dxa"/>
            <w:gridSpan w:val="2"/>
            <w:vMerge w:val="restart"/>
            <w:tcBorders>
              <w:left w:val="single" w:sz="12" w:space="0" w:color="auto"/>
            </w:tcBorders>
          </w:tcPr>
          <w:p w:rsidR="00CA24D4" w:rsidRDefault="00CA24D4" w:rsidP="00CA24D4">
            <w:pPr>
              <w:jc w:val="both"/>
              <w:rPr>
                <w:b/>
              </w:rPr>
            </w:pPr>
            <w:r>
              <w:rPr>
                <w:b/>
              </w:rPr>
              <w:t>21</w:t>
            </w:r>
          </w:p>
        </w:tc>
        <w:tc>
          <w:tcPr>
            <w:tcW w:w="694" w:type="dxa"/>
            <w:gridSpan w:val="2"/>
            <w:vMerge w:val="restart"/>
          </w:tcPr>
          <w:p w:rsidR="00CA24D4" w:rsidRDefault="00CA24D4" w:rsidP="00CA24D4">
            <w:pPr>
              <w:jc w:val="both"/>
              <w:rPr>
                <w:b/>
              </w:rPr>
            </w:pPr>
            <w:r>
              <w:rPr>
                <w:b/>
              </w:rPr>
              <w:t>32</w:t>
            </w:r>
          </w:p>
        </w:tc>
        <w:tc>
          <w:tcPr>
            <w:tcW w:w="696" w:type="dxa"/>
            <w:gridSpan w:val="2"/>
            <w:vMerge w:val="restart"/>
          </w:tcPr>
          <w:p w:rsidR="00CA24D4" w:rsidRDefault="00CA24D4" w:rsidP="00CA24D4">
            <w:pPr>
              <w:jc w:val="both"/>
              <w:rPr>
                <w:b/>
              </w:rPr>
            </w:pPr>
            <w:r>
              <w:rPr>
                <w:b/>
              </w:rPr>
              <w:t>450</w:t>
            </w:r>
          </w:p>
        </w:tc>
      </w:tr>
      <w:tr w:rsidR="00CA24D4" w:rsidTr="008760D2">
        <w:trPr>
          <w:trHeight w:val="205"/>
        </w:trPr>
        <w:tc>
          <w:tcPr>
            <w:tcW w:w="3476" w:type="dxa"/>
            <w:gridSpan w:val="4"/>
          </w:tcPr>
          <w:p w:rsidR="00CA24D4" w:rsidRDefault="00CA24D4" w:rsidP="00CA24D4">
            <w:pPr>
              <w:jc w:val="both"/>
            </w:pPr>
          </w:p>
        </w:tc>
        <w:tc>
          <w:tcPr>
            <w:tcW w:w="2242" w:type="dxa"/>
            <w:gridSpan w:val="4"/>
          </w:tcPr>
          <w:p w:rsidR="00CA24D4" w:rsidRDefault="00CA24D4" w:rsidP="00CA24D4">
            <w:pPr>
              <w:jc w:val="both"/>
            </w:pPr>
          </w:p>
        </w:tc>
        <w:tc>
          <w:tcPr>
            <w:tcW w:w="2250" w:type="dxa"/>
            <w:gridSpan w:val="8"/>
            <w:tcBorders>
              <w:right w:val="single" w:sz="12" w:space="0" w:color="auto"/>
            </w:tcBorders>
          </w:tcPr>
          <w:p w:rsidR="00CA24D4" w:rsidRDefault="00CA24D4" w:rsidP="00CA24D4">
            <w:pPr>
              <w:jc w:val="both"/>
            </w:pPr>
          </w:p>
        </w:tc>
        <w:tc>
          <w:tcPr>
            <w:tcW w:w="634" w:type="dxa"/>
            <w:gridSpan w:val="2"/>
            <w:vMerge/>
            <w:tcBorders>
              <w:left w:val="single" w:sz="12" w:space="0" w:color="auto"/>
            </w:tcBorders>
            <w:vAlign w:val="center"/>
          </w:tcPr>
          <w:p w:rsidR="00CA24D4" w:rsidRDefault="00CA24D4" w:rsidP="00CA24D4">
            <w:pPr>
              <w:rPr>
                <w:b/>
              </w:rPr>
            </w:pPr>
          </w:p>
        </w:tc>
        <w:tc>
          <w:tcPr>
            <w:tcW w:w="694" w:type="dxa"/>
            <w:gridSpan w:val="2"/>
            <w:vMerge/>
            <w:vAlign w:val="center"/>
          </w:tcPr>
          <w:p w:rsidR="00CA24D4" w:rsidRDefault="00CA24D4" w:rsidP="00CA24D4">
            <w:pPr>
              <w:rPr>
                <w:b/>
              </w:rPr>
            </w:pPr>
          </w:p>
        </w:tc>
        <w:tc>
          <w:tcPr>
            <w:tcW w:w="696" w:type="dxa"/>
            <w:gridSpan w:val="2"/>
            <w:vMerge/>
            <w:vAlign w:val="center"/>
          </w:tcPr>
          <w:p w:rsidR="00CA24D4" w:rsidRDefault="00CA24D4" w:rsidP="00CA24D4">
            <w:pPr>
              <w:rPr>
                <w:b/>
              </w:rPr>
            </w:pPr>
          </w:p>
        </w:tc>
      </w:tr>
      <w:tr w:rsidR="00CA24D4" w:rsidTr="008760D2">
        <w:tc>
          <w:tcPr>
            <w:tcW w:w="9992" w:type="dxa"/>
            <w:gridSpan w:val="22"/>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RPr="007075CC" w:rsidTr="008760D2">
        <w:trPr>
          <w:trHeight w:val="141"/>
        </w:trPr>
        <w:tc>
          <w:tcPr>
            <w:tcW w:w="9992" w:type="dxa"/>
            <w:gridSpan w:val="22"/>
          </w:tcPr>
          <w:p w:rsidR="00CA24D4" w:rsidRDefault="00CA24D4" w:rsidP="00CA24D4">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B21536">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(20%)</w:t>
            </w:r>
          </w:p>
          <w:p w:rsidR="00CA24D4" w:rsidRPr="00904FD5" w:rsidRDefault="00CA24D4" w:rsidP="00CA24D4">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rsidR="00CA24D4" w:rsidRPr="000F3FD7" w:rsidRDefault="00CA24D4" w:rsidP="00CA24D4">
            <w:pPr>
              <w:jc w:val="both"/>
            </w:pPr>
            <w:r w:rsidRPr="000F3FD7">
              <w:t xml:space="preserve">ALIU, F., KNÁPKOVÁ, A. Portfolio risk of international diversification of Kosovo Pension fund. </w:t>
            </w:r>
            <w:r w:rsidRPr="000F3FD7">
              <w:rPr>
                <w:i/>
              </w:rPr>
              <w:t>Acta Universitatis Agriculturae et Silviculturae Mend</w:t>
            </w:r>
            <w:r w:rsidR="000F3FD7" w:rsidRPr="000F3FD7">
              <w:rPr>
                <w:i/>
              </w:rPr>
              <w:t>elianae</w:t>
            </w:r>
            <w:r w:rsidRPr="000F3FD7">
              <w:rPr>
                <w:i/>
              </w:rPr>
              <w:t xml:space="preserve"> Brunensis</w:t>
            </w:r>
            <w:r w:rsidRPr="000F3FD7">
              <w:t xml:space="preserve">. 2017, Volume 65, Issue 1, pp. 237-244. ISSN 1211-8516. </w:t>
            </w:r>
            <w:hyperlink r:id="rId33" w:history="1">
              <w:r w:rsidRPr="000F3FD7">
                <w:rPr>
                  <w:rStyle w:val="Hypertextovodkaz"/>
                  <w:shd w:val="clear" w:color="auto" w:fill="FFFFFF"/>
                </w:rPr>
                <w:t>https://doi.org/10.11118/actaun201765010237</w:t>
              </w:r>
            </w:hyperlink>
            <w:r w:rsidRPr="000F3FD7">
              <w:rPr>
                <w:shd w:val="clear" w:color="auto" w:fill="FFFFFF"/>
              </w:rPr>
              <w:t xml:space="preserve"> (50%).</w:t>
            </w:r>
          </w:p>
          <w:p w:rsidR="00CA24D4" w:rsidRPr="00025DD0" w:rsidRDefault="00641FDB" w:rsidP="00CA24D4">
            <w:pPr>
              <w:shd w:val="clear" w:color="auto" w:fill="FFFFFF"/>
              <w:jc w:val="both"/>
            </w:pPr>
            <w:r w:rsidRPr="000F3FD7">
              <w:t xml:space="preserve">KNÁPKOVÁ, A., HOMOLKA, L., PAVELKOVÁ, D. Využití Balanced Scorecard a vliv jeho využívání na finanční výkonnost podniků v ČR. </w:t>
            </w:r>
            <w:r w:rsidRPr="000F3FD7">
              <w:rPr>
                <w:i/>
                <w:iCs/>
              </w:rPr>
              <w:t>E+M Ekonomie a Management</w:t>
            </w:r>
            <w:r w:rsidRPr="000F3FD7">
              <w:t xml:space="preserve">, 2014, roč. 17, č. 2, s. 146-160. ISSN 1212-3609 (33%), </w:t>
            </w:r>
            <w:r w:rsidR="00CA24D4" w:rsidRPr="000F3FD7">
              <w:rPr>
                <w:bCs/>
              </w:rPr>
              <w:t xml:space="preserve">DOI: </w:t>
            </w:r>
            <w:hyperlink r:id="rId34" w:tgtFrame="_blank" w:history="1">
              <w:r w:rsidR="00CA24D4" w:rsidRPr="000F3FD7">
                <w:t>dx.doi.org/10.15240/tul/001/2014-2-011</w:t>
              </w:r>
            </w:hyperlink>
            <w:r w:rsidR="00CA24D4" w:rsidRPr="000F3FD7">
              <w:t xml:space="preserve"> (34%).</w:t>
            </w:r>
          </w:p>
          <w:p w:rsidR="00CA24D4" w:rsidRPr="00904FD5" w:rsidRDefault="00CA24D4" w:rsidP="00CA24D4">
            <w:pPr>
              <w:jc w:val="both"/>
            </w:pPr>
            <w:r w:rsidRPr="00904FD5">
              <w:t xml:space="preserve">KNÁPKOVÁ, A., HOMOLKA, L, PAVELKOVÁ, D. Utilization of Activity Based Costing and the Effect of </w:t>
            </w:r>
            <w:proofErr w:type="gramStart"/>
            <w:r w:rsidRPr="00904FD5">
              <w:t>its Use</w:t>
            </w:r>
            <w:proofErr w:type="gramEnd"/>
            <w:r w:rsidRPr="00904FD5">
              <w:t xml:space="preserv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rsidR="00CA24D4" w:rsidRDefault="00CA24D4" w:rsidP="00CA24D4">
            <w:pPr>
              <w:jc w:val="both"/>
            </w:pPr>
            <w:r w:rsidRPr="00E66B0B">
              <w:rPr>
                <w:i/>
              </w:rPr>
              <w:t>Přehled projektové činnosti:</w:t>
            </w:r>
          </w:p>
          <w:p w:rsidR="00CA24D4" w:rsidRDefault="00CA24D4" w:rsidP="00CA24D4">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rsidR="00CA24D4" w:rsidRDefault="00CA24D4" w:rsidP="00CA24D4">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rsidR="00CA24D4" w:rsidRDefault="00CA24D4" w:rsidP="00CA24D4">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CA24D4" w:rsidRDefault="00CA24D4" w:rsidP="00CA24D4">
            <w:pPr>
              <w:tabs>
                <w:tab w:val="left" w:pos="2565"/>
              </w:tabs>
            </w:pPr>
            <w:r w:rsidRPr="00F30A63">
              <w:t>GA ČR 402/09/1739 Tvorba modelu pro měření a řízení výkonnosti podniků 2009-2011 (hlavní řešitel)</w:t>
            </w:r>
            <w:r>
              <w:t>.</w:t>
            </w:r>
          </w:p>
          <w:p w:rsidR="00CA24D4" w:rsidRPr="00F30A63" w:rsidRDefault="00CA24D4" w:rsidP="00CA24D4">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CA24D4" w:rsidRPr="007075CC" w:rsidRDefault="00CA24D4" w:rsidP="00CA24D4">
            <w:pPr>
              <w:tabs>
                <w:tab w:val="left" w:pos="2565"/>
              </w:tabs>
              <w:jc w:val="both"/>
            </w:pPr>
            <w:r>
              <w:t>GA ČR 402/06/1526 Měření a řízení výkonnosti klastrů 2006-2009 (člen řešitelského týmu).</w:t>
            </w:r>
          </w:p>
        </w:tc>
      </w:tr>
      <w:tr w:rsidR="00CA24D4" w:rsidTr="008760D2">
        <w:trPr>
          <w:trHeight w:val="218"/>
        </w:trPr>
        <w:tc>
          <w:tcPr>
            <w:tcW w:w="9992" w:type="dxa"/>
            <w:gridSpan w:val="22"/>
            <w:shd w:val="clear" w:color="auto" w:fill="F7CAAC"/>
          </w:tcPr>
          <w:p w:rsidR="00CA24D4" w:rsidRDefault="00CA24D4" w:rsidP="00CA24D4">
            <w:pPr>
              <w:rPr>
                <w:b/>
              </w:rPr>
            </w:pPr>
            <w:r>
              <w:rPr>
                <w:b/>
              </w:rPr>
              <w:t>Působení v zahraničí</w:t>
            </w:r>
          </w:p>
        </w:tc>
      </w:tr>
      <w:tr w:rsidR="00CA24D4" w:rsidTr="008760D2">
        <w:trPr>
          <w:cantSplit/>
          <w:trHeight w:val="136"/>
        </w:trPr>
        <w:tc>
          <w:tcPr>
            <w:tcW w:w="2647" w:type="dxa"/>
            <w:gridSpan w:val="2"/>
            <w:shd w:val="clear" w:color="auto" w:fill="F7CAAC"/>
          </w:tcPr>
          <w:p w:rsidR="00CA24D4" w:rsidRDefault="00CA24D4" w:rsidP="00CA24D4">
            <w:pPr>
              <w:jc w:val="both"/>
              <w:rPr>
                <w:b/>
              </w:rPr>
            </w:pPr>
            <w:r>
              <w:rPr>
                <w:b/>
              </w:rPr>
              <w:t xml:space="preserve">Podpis </w:t>
            </w:r>
          </w:p>
        </w:tc>
        <w:tc>
          <w:tcPr>
            <w:tcW w:w="4533" w:type="dxa"/>
            <w:gridSpan w:val="10"/>
          </w:tcPr>
          <w:p w:rsidR="00CA24D4" w:rsidRDefault="00CA24D4" w:rsidP="00CA24D4">
            <w:pPr>
              <w:jc w:val="both"/>
            </w:pPr>
          </w:p>
        </w:tc>
        <w:tc>
          <w:tcPr>
            <w:tcW w:w="788" w:type="dxa"/>
            <w:gridSpan w:val="4"/>
            <w:shd w:val="clear" w:color="auto" w:fill="F7CAAC"/>
          </w:tcPr>
          <w:p w:rsidR="00CA24D4" w:rsidRDefault="00CA24D4" w:rsidP="00CA24D4">
            <w:pPr>
              <w:jc w:val="both"/>
            </w:pPr>
            <w:r>
              <w:rPr>
                <w:b/>
              </w:rPr>
              <w:t>datum</w:t>
            </w:r>
          </w:p>
        </w:tc>
        <w:tc>
          <w:tcPr>
            <w:tcW w:w="2024" w:type="dxa"/>
            <w:gridSpan w:val="6"/>
          </w:tcPr>
          <w:p w:rsidR="00CA24D4" w:rsidRDefault="00CA24D4" w:rsidP="00CA24D4">
            <w:pPr>
              <w:jc w:val="both"/>
            </w:pPr>
          </w:p>
        </w:tc>
      </w:tr>
    </w:tbl>
    <w:p w:rsidR="00797C09" w:rsidRDefault="00797C09">
      <w:pPr>
        <w:rPr>
          <w:ins w:id="219" w:author="Drahomíra Pavelková" w:date="2019-09-13T15:33:00Z"/>
        </w:rPr>
      </w:pP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797C09" w:rsidTr="00E272DD">
        <w:trPr>
          <w:ins w:id="220" w:author="Drahomíra Pavelková" w:date="2019-09-13T15:33:00Z"/>
        </w:trPr>
        <w:tc>
          <w:tcPr>
            <w:tcW w:w="9712" w:type="dxa"/>
            <w:gridSpan w:val="12"/>
            <w:tcBorders>
              <w:bottom w:val="double" w:sz="4" w:space="0" w:color="auto"/>
            </w:tcBorders>
            <w:shd w:val="clear" w:color="auto" w:fill="BDD6EE"/>
          </w:tcPr>
          <w:p w:rsidR="00797C09" w:rsidRDefault="00797C09" w:rsidP="00E272DD">
            <w:pPr>
              <w:jc w:val="both"/>
              <w:rPr>
                <w:ins w:id="221" w:author="Drahomíra Pavelková" w:date="2019-09-13T15:33:00Z"/>
                <w:b/>
                <w:sz w:val="28"/>
              </w:rPr>
            </w:pPr>
            <w:ins w:id="222" w:author="Drahomíra Pavelková" w:date="2019-09-13T15:33:00Z">
              <w:r>
                <w:rPr>
                  <w:b/>
                  <w:sz w:val="28"/>
                </w:rPr>
                <w:lastRenderedPageBreak/>
                <w:t>C-I – Personální zabezpečení</w:t>
              </w:r>
            </w:ins>
          </w:p>
        </w:tc>
      </w:tr>
      <w:tr w:rsidR="00797C09" w:rsidTr="00E272DD">
        <w:trPr>
          <w:ins w:id="223" w:author="Drahomíra Pavelková" w:date="2019-09-13T15:33:00Z"/>
        </w:trPr>
        <w:tc>
          <w:tcPr>
            <w:tcW w:w="2561" w:type="dxa"/>
            <w:gridSpan w:val="2"/>
            <w:tcBorders>
              <w:top w:val="double" w:sz="4" w:space="0" w:color="auto"/>
            </w:tcBorders>
            <w:shd w:val="clear" w:color="auto" w:fill="F7CAAC"/>
          </w:tcPr>
          <w:p w:rsidR="00797C09" w:rsidRDefault="00797C09" w:rsidP="00E272DD">
            <w:pPr>
              <w:jc w:val="both"/>
              <w:rPr>
                <w:ins w:id="224" w:author="Drahomíra Pavelková" w:date="2019-09-13T15:33:00Z"/>
                <w:b/>
              </w:rPr>
            </w:pPr>
            <w:ins w:id="225" w:author="Drahomíra Pavelková" w:date="2019-09-13T15:33:00Z">
              <w:r>
                <w:rPr>
                  <w:b/>
                </w:rPr>
                <w:t>Vysoká škola</w:t>
              </w:r>
            </w:ins>
          </w:p>
        </w:tc>
        <w:tc>
          <w:tcPr>
            <w:tcW w:w="7151" w:type="dxa"/>
            <w:gridSpan w:val="10"/>
          </w:tcPr>
          <w:p w:rsidR="00797C09" w:rsidRDefault="00797C09" w:rsidP="00E272DD">
            <w:pPr>
              <w:jc w:val="both"/>
              <w:rPr>
                <w:ins w:id="226" w:author="Drahomíra Pavelková" w:date="2019-09-13T15:33:00Z"/>
              </w:rPr>
            </w:pPr>
            <w:ins w:id="227" w:author="Drahomíra Pavelková" w:date="2019-09-13T15:33:00Z">
              <w:r w:rsidRPr="00E54DBF">
                <w:t>Univerzita Tomáše Bati ve Zlíně</w:t>
              </w:r>
            </w:ins>
          </w:p>
        </w:tc>
      </w:tr>
      <w:tr w:rsidR="00797C09" w:rsidTr="00E272DD">
        <w:trPr>
          <w:ins w:id="228" w:author="Drahomíra Pavelková" w:date="2019-09-13T15:33:00Z"/>
        </w:trPr>
        <w:tc>
          <w:tcPr>
            <w:tcW w:w="2561" w:type="dxa"/>
            <w:gridSpan w:val="2"/>
            <w:shd w:val="clear" w:color="auto" w:fill="F7CAAC"/>
          </w:tcPr>
          <w:p w:rsidR="00797C09" w:rsidRDefault="00797C09" w:rsidP="00E272DD">
            <w:pPr>
              <w:jc w:val="both"/>
              <w:rPr>
                <w:ins w:id="229" w:author="Drahomíra Pavelková" w:date="2019-09-13T15:33:00Z"/>
                <w:b/>
              </w:rPr>
            </w:pPr>
            <w:ins w:id="230" w:author="Drahomíra Pavelková" w:date="2019-09-13T15:33:00Z">
              <w:r>
                <w:rPr>
                  <w:b/>
                </w:rPr>
                <w:t>Součást vysoké školy</w:t>
              </w:r>
            </w:ins>
          </w:p>
        </w:tc>
        <w:tc>
          <w:tcPr>
            <w:tcW w:w="7151" w:type="dxa"/>
            <w:gridSpan w:val="10"/>
          </w:tcPr>
          <w:p w:rsidR="00797C09" w:rsidRDefault="00797C09" w:rsidP="00E272DD">
            <w:pPr>
              <w:jc w:val="both"/>
              <w:rPr>
                <w:ins w:id="231" w:author="Drahomíra Pavelková" w:date="2019-09-13T15:33:00Z"/>
              </w:rPr>
            </w:pPr>
            <w:ins w:id="232" w:author="Drahomíra Pavelková" w:date="2019-09-13T15:33:00Z">
              <w:r>
                <w:t>Fakulta managementu a ekonomiky</w:t>
              </w:r>
            </w:ins>
          </w:p>
        </w:tc>
      </w:tr>
      <w:tr w:rsidR="00797C09" w:rsidTr="00E272DD">
        <w:trPr>
          <w:ins w:id="233" w:author="Drahomíra Pavelková" w:date="2019-09-13T15:33:00Z"/>
        </w:trPr>
        <w:tc>
          <w:tcPr>
            <w:tcW w:w="2561" w:type="dxa"/>
            <w:gridSpan w:val="2"/>
            <w:shd w:val="clear" w:color="auto" w:fill="F7CAAC"/>
          </w:tcPr>
          <w:p w:rsidR="00797C09" w:rsidRDefault="00797C09" w:rsidP="00E272DD">
            <w:pPr>
              <w:jc w:val="both"/>
              <w:rPr>
                <w:ins w:id="234" w:author="Drahomíra Pavelková" w:date="2019-09-13T15:33:00Z"/>
                <w:b/>
              </w:rPr>
            </w:pPr>
            <w:ins w:id="235" w:author="Drahomíra Pavelková" w:date="2019-09-13T15:33:00Z">
              <w:r>
                <w:rPr>
                  <w:b/>
                </w:rPr>
                <w:t>Název studijního programu</w:t>
              </w:r>
            </w:ins>
          </w:p>
        </w:tc>
        <w:tc>
          <w:tcPr>
            <w:tcW w:w="7151" w:type="dxa"/>
            <w:gridSpan w:val="10"/>
          </w:tcPr>
          <w:p w:rsidR="00797C09" w:rsidRDefault="00797C09" w:rsidP="00E272DD">
            <w:pPr>
              <w:jc w:val="both"/>
              <w:rPr>
                <w:ins w:id="236" w:author="Drahomíra Pavelková" w:date="2019-09-13T15:33:00Z"/>
              </w:rPr>
            </w:pPr>
            <w:ins w:id="237" w:author="Drahomíra Pavelková" w:date="2019-09-13T15:33:00Z">
              <w:r w:rsidRPr="00F25E04">
                <w:t>Finance a finanční technologie</w:t>
              </w:r>
            </w:ins>
          </w:p>
        </w:tc>
      </w:tr>
      <w:tr w:rsidR="00797C09" w:rsidTr="00E272DD">
        <w:trPr>
          <w:ins w:id="238" w:author="Drahomíra Pavelková" w:date="2019-09-13T15:33:00Z"/>
        </w:trPr>
        <w:tc>
          <w:tcPr>
            <w:tcW w:w="2561" w:type="dxa"/>
            <w:gridSpan w:val="2"/>
            <w:shd w:val="clear" w:color="auto" w:fill="F7CAAC"/>
          </w:tcPr>
          <w:p w:rsidR="00797C09" w:rsidRDefault="00797C09" w:rsidP="00E272DD">
            <w:pPr>
              <w:jc w:val="both"/>
              <w:rPr>
                <w:ins w:id="239" w:author="Drahomíra Pavelková" w:date="2019-09-13T15:33:00Z"/>
                <w:b/>
              </w:rPr>
            </w:pPr>
            <w:ins w:id="240" w:author="Drahomíra Pavelková" w:date="2019-09-13T15:33:00Z">
              <w:r>
                <w:rPr>
                  <w:b/>
                </w:rPr>
                <w:t>Jméno a příjmení</w:t>
              </w:r>
            </w:ins>
          </w:p>
        </w:tc>
        <w:tc>
          <w:tcPr>
            <w:tcW w:w="4345" w:type="dxa"/>
            <w:gridSpan w:val="5"/>
          </w:tcPr>
          <w:p w:rsidR="00797C09" w:rsidRPr="00F10996" w:rsidRDefault="00797C09" w:rsidP="00E272DD">
            <w:pPr>
              <w:jc w:val="both"/>
              <w:rPr>
                <w:ins w:id="241" w:author="Drahomíra Pavelková" w:date="2019-09-13T15:33:00Z"/>
              </w:rPr>
            </w:pPr>
            <w:ins w:id="242" w:author="Drahomíra Pavelková" w:date="2019-09-13T15:33:00Z">
              <w:r w:rsidRPr="00F10996">
                <w:t>Petr NOVÁK</w:t>
              </w:r>
            </w:ins>
          </w:p>
        </w:tc>
        <w:tc>
          <w:tcPr>
            <w:tcW w:w="712" w:type="dxa"/>
            <w:shd w:val="clear" w:color="auto" w:fill="F7CAAC"/>
          </w:tcPr>
          <w:p w:rsidR="00797C09" w:rsidRDefault="00797C09" w:rsidP="00E272DD">
            <w:pPr>
              <w:jc w:val="both"/>
              <w:rPr>
                <w:ins w:id="243" w:author="Drahomíra Pavelková" w:date="2019-09-13T15:33:00Z"/>
                <w:b/>
              </w:rPr>
            </w:pPr>
            <w:ins w:id="244" w:author="Drahomíra Pavelková" w:date="2019-09-13T15:33:00Z">
              <w:r>
                <w:rPr>
                  <w:b/>
                </w:rPr>
                <w:t>Tituly</w:t>
              </w:r>
            </w:ins>
          </w:p>
        </w:tc>
        <w:tc>
          <w:tcPr>
            <w:tcW w:w="2094" w:type="dxa"/>
            <w:gridSpan w:val="4"/>
          </w:tcPr>
          <w:p w:rsidR="00797C09" w:rsidRDefault="00797C09" w:rsidP="00E272DD">
            <w:pPr>
              <w:jc w:val="both"/>
              <w:rPr>
                <w:ins w:id="245" w:author="Drahomíra Pavelková" w:date="2019-09-13T15:33:00Z"/>
              </w:rPr>
            </w:pPr>
            <w:ins w:id="246" w:author="Drahomíra Pavelková" w:date="2019-09-13T15:33:00Z">
              <w:r>
                <w:t>doc. Ing., Ph.D.</w:t>
              </w:r>
            </w:ins>
          </w:p>
        </w:tc>
      </w:tr>
      <w:tr w:rsidR="00797C09" w:rsidTr="00E272DD">
        <w:trPr>
          <w:ins w:id="247" w:author="Drahomíra Pavelková" w:date="2019-09-13T15:33:00Z"/>
        </w:trPr>
        <w:tc>
          <w:tcPr>
            <w:tcW w:w="2561" w:type="dxa"/>
            <w:gridSpan w:val="2"/>
            <w:shd w:val="clear" w:color="auto" w:fill="F7CAAC"/>
          </w:tcPr>
          <w:p w:rsidR="00797C09" w:rsidRDefault="00797C09" w:rsidP="00E272DD">
            <w:pPr>
              <w:jc w:val="both"/>
              <w:rPr>
                <w:ins w:id="248" w:author="Drahomíra Pavelková" w:date="2019-09-13T15:33:00Z"/>
                <w:b/>
              </w:rPr>
            </w:pPr>
            <w:ins w:id="249" w:author="Drahomíra Pavelková" w:date="2019-09-13T15:33:00Z">
              <w:r>
                <w:rPr>
                  <w:b/>
                </w:rPr>
                <w:t>Rok narození</w:t>
              </w:r>
            </w:ins>
          </w:p>
        </w:tc>
        <w:tc>
          <w:tcPr>
            <w:tcW w:w="623" w:type="dxa"/>
          </w:tcPr>
          <w:p w:rsidR="00797C09" w:rsidRDefault="00797C09" w:rsidP="00E272DD">
            <w:pPr>
              <w:jc w:val="center"/>
              <w:rPr>
                <w:ins w:id="250" w:author="Drahomíra Pavelková" w:date="2019-09-13T15:33:00Z"/>
              </w:rPr>
            </w:pPr>
            <w:ins w:id="251" w:author="Drahomíra Pavelková" w:date="2019-09-13T15:33:00Z">
              <w:r>
                <w:t>1979</w:t>
              </w:r>
            </w:ins>
          </w:p>
        </w:tc>
        <w:tc>
          <w:tcPr>
            <w:tcW w:w="1728" w:type="dxa"/>
            <w:shd w:val="clear" w:color="auto" w:fill="F7CAAC"/>
          </w:tcPr>
          <w:p w:rsidR="00797C09" w:rsidRDefault="00797C09" w:rsidP="00E272DD">
            <w:pPr>
              <w:jc w:val="both"/>
              <w:rPr>
                <w:ins w:id="252" w:author="Drahomíra Pavelková" w:date="2019-09-13T15:33:00Z"/>
                <w:b/>
              </w:rPr>
            </w:pPr>
            <w:ins w:id="253" w:author="Drahomíra Pavelková" w:date="2019-09-13T15:33:00Z">
              <w:r>
                <w:rPr>
                  <w:b/>
                </w:rPr>
                <w:t>typ vztahu k VŠ</w:t>
              </w:r>
            </w:ins>
          </w:p>
        </w:tc>
        <w:tc>
          <w:tcPr>
            <w:tcW w:w="996" w:type="dxa"/>
            <w:gridSpan w:val="2"/>
          </w:tcPr>
          <w:p w:rsidR="00797C09" w:rsidRDefault="00797C09" w:rsidP="00E272DD">
            <w:pPr>
              <w:rPr>
                <w:ins w:id="254" w:author="Drahomíra Pavelková" w:date="2019-09-13T15:33:00Z"/>
              </w:rPr>
            </w:pPr>
            <w:ins w:id="255" w:author="Drahomíra Pavelková" w:date="2019-09-13T15:33:00Z">
              <w:r>
                <w:t>pp</w:t>
              </w:r>
            </w:ins>
          </w:p>
        </w:tc>
        <w:tc>
          <w:tcPr>
            <w:tcW w:w="998" w:type="dxa"/>
            <w:shd w:val="clear" w:color="auto" w:fill="F7CAAC"/>
          </w:tcPr>
          <w:p w:rsidR="00797C09" w:rsidRDefault="00797C09" w:rsidP="00E272DD">
            <w:pPr>
              <w:rPr>
                <w:ins w:id="256" w:author="Drahomíra Pavelková" w:date="2019-09-13T15:33:00Z"/>
                <w:b/>
              </w:rPr>
            </w:pPr>
            <w:ins w:id="257" w:author="Drahomíra Pavelková" w:date="2019-09-13T15:33:00Z">
              <w:r>
                <w:rPr>
                  <w:b/>
                </w:rPr>
                <w:t>rozsah</w:t>
              </w:r>
            </w:ins>
          </w:p>
        </w:tc>
        <w:tc>
          <w:tcPr>
            <w:tcW w:w="712" w:type="dxa"/>
          </w:tcPr>
          <w:p w:rsidR="00797C09" w:rsidRDefault="00797C09" w:rsidP="00E272DD">
            <w:pPr>
              <w:rPr>
                <w:ins w:id="258" w:author="Drahomíra Pavelková" w:date="2019-09-13T15:33:00Z"/>
              </w:rPr>
            </w:pPr>
            <w:ins w:id="259" w:author="Drahomíra Pavelková" w:date="2019-09-13T15:33:00Z">
              <w:r>
                <w:t>40</w:t>
              </w:r>
            </w:ins>
          </w:p>
        </w:tc>
        <w:tc>
          <w:tcPr>
            <w:tcW w:w="712" w:type="dxa"/>
            <w:gridSpan w:val="2"/>
            <w:shd w:val="clear" w:color="auto" w:fill="F7CAAC"/>
          </w:tcPr>
          <w:p w:rsidR="00797C09" w:rsidRDefault="00797C09" w:rsidP="00E272DD">
            <w:pPr>
              <w:rPr>
                <w:ins w:id="260" w:author="Drahomíra Pavelková" w:date="2019-09-13T15:33:00Z"/>
                <w:b/>
              </w:rPr>
            </w:pPr>
            <w:ins w:id="261" w:author="Drahomíra Pavelková" w:date="2019-09-13T15:33:00Z">
              <w:r>
                <w:rPr>
                  <w:b/>
                </w:rPr>
                <w:t>do kdy</w:t>
              </w:r>
            </w:ins>
          </w:p>
        </w:tc>
        <w:tc>
          <w:tcPr>
            <w:tcW w:w="1382" w:type="dxa"/>
            <w:gridSpan w:val="2"/>
          </w:tcPr>
          <w:p w:rsidR="00797C09" w:rsidRDefault="00797C09" w:rsidP="00E272DD">
            <w:pPr>
              <w:rPr>
                <w:ins w:id="262" w:author="Drahomíra Pavelková" w:date="2019-09-13T15:33:00Z"/>
              </w:rPr>
            </w:pPr>
            <w:ins w:id="263" w:author="Drahomíra Pavelková" w:date="2019-09-13T15:33:00Z">
              <w:r>
                <w:t>N</w:t>
              </w:r>
            </w:ins>
          </w:p>
        </w:tc>
      </w:tr>
      <w:tr w:rsidR="00797C09" w:rsidTr="00E272DD">
        <w:trPr>
          <w:ins w:id="264" w:author="Drahomíra Pavelková" w:date="2019-09-13T15:33:00Z"/>
        </w:trPr>
        <w:tc>
          <w:tcPr>
            <w:tcW w:w="4912" w:type="dxa"/>
            <w:gridSpan w:val="4"/>
            <w:shd w:val="clear" w:color="auto" w:fill="F7CAAC"/>
          </w:tcPr>
          <w:p w:rsidR="00797C09" w:rsidRDefault="00797C09" w:rsidP="00E272DD">
            <w:pPr>
              <w:jc w:val="both"/>
              <w:rPr>
                <w:ins w:id="265" w:author="Drahomíra Pavelková" w:date="2019-09-13T15:33:00Z"/>
                <w:b/>
              </w:rPr>
            </w:pPr>
            <w:ins w:id="266" w:author="Drahomíra Pavelková" w:date="2019-09-13T15:33:00Z">
              <w:r>
                <w:rPr>
                  <w:b/>
                </w:rPr>
                <w:t>Typ vztahu na součásti VŠ, která uskutečňuje st. program</w:t>
              </w:r>
            </w:ins>
          </w:p>
        </w:tc>
        <w:tc>
          <w:tcPr>
            <w:tcW w:w="996" w:type="dxa"/>
            <w:gridSpan w:val="2"/>
          </w:tcPr>
          <w:p w:rsidR="00797C09" w:rsidRDefault="00797C09" w:rsidP="00E272DD">
            <w:pPr>
              <w:rPr>
                <w:ins w:id="267" w:author="Drahomíra Pavelková" w:date="2019-09-13T15:33:00Z"/>
              </w:rPr>
            </w:pPr>
            <w:ins w:id="268" w:author="Drahomíra Pavelková" w:date="2019-09-13T15:33:00Z">
              <w:r>
                <w:t>pp</w:t>
              </w:r>
            </w:ins>
          </w:p>
        </w:tc>
        <w:tc>
          <w:tcPr>
            <w:tcW w:w="998" w:type="dxa"/>
            <w:shd w:val="clear" w:color="auto" w:fill="F7CAAC"/>
          </w:tcPr>
          <w:p w:rsidR="00797C09" w:rsidRDefault="00797C09" w:rsidP="00E272DD">
            <w:pPr>
              <w:rPr>
                <w:ins w:id="269" w:author="Drahomíra Pavelková" w:date="2019-09-13T15:33:00Z"/>
                <w:b/>
              </w:rPr>
            </w:pPr>
            <w:ins w:id="270" w:author="Drahomíra Pavelková" w:date="2019-09-13T15:33:00Z">
              <w:r>
                <w:rPr>
                  <w:b/>
                </w:rPr>
                <w:t>rozsah</w:t>
              </w:r>
            </w:ins>
          </w:p>
        </w:tc>
        <w:tc>
          <w:tcPr>
            <w:tcW w:w="712" w:type="dxa"/>
          </w:tcPr>
          <w:p w:rsidR="00797C09" w:rsidRDefault="00797C09" w:rsidP="00E272DD">
            <w:pPr>
              <w:rPr>
                <w:ins w:id="271" w:author="Drahomíra Pavelková" w:date="2019-09-13T15:33:00Z"/>
              </w:rPr>
            </w:pPr>
            <w:ins w:id="272" w:author="Drahomíra Pavelková" w:date="2019-09-13T15:33:00Z">
              <w:r>
                <w:t>40</w:t>
              </w:r>
            </w:ins>
          </w:p>
        </w:tc>
        <w:tc>
          <w:tcPr>
            <w:tcW w:w="712" w:type="dxa"/>
            <w:gridSpan w:val="2"/>
            <w:shd w:val="clear" w:color="auto" w:fill="F7CAAC"/>
          </w:tcPr>
          <w:p w:rsidR="00797C09" w:rsidRDefault="00797C09" w:rsidP="00E272DD">
            <w:pPr>
              <w:rPr>
                <w:ins w:id="273" w:author="Drahomíra Pavelková" w:date="2019-09-13T15:33:00Z"/>
                <w:b/>
              </w:rPr>
            </w:pPr>
            <w:ins w:id="274" w:author="Drahomíra Pavelková" w:date="2019-09-13T15:33:00Z">
              <w:r>
                <w:rPr>
                  <w:b/>
                </w:rPr>
                <w:t>do kdy</w:t>
              </w:r>
            </w:ins>
          </w:p>
        </w:tc>
        <w:tc>
          <w:tcPr>
            <w:tcW w:w="1382" w:type="dxa"/>
            <w:gridSpan w:val="2"/>
          </w:tcPr>
          <w:p w:rsidR="00797C09" w:rsidRDefault="00797C09" w:rsidP="00E272DD">
            <w:pPr>
              <w:rPr>
                <w:ins w:id="275" w:author="Drahomíra Pavelková" w:date="2019-09-13T15:33:00Z"/>
              </w:rPr>
            </w:pPr>
            <w:ins w:id="276" w:author="Drahomíra Pavelková" w:date="2019-09-13T15:33:00Z">
              <w:r>
                <w:t>N</w:t>
              </w:r>
            </w:ins>
          </w:p>
        </w:tc>
      </w:tr>
      <w:tr w:rsidR="00797C09" w:rsidTr="00E272DD">
        <w:trPr>
          <w:ins w:id="277" w:author="Drahomíra Pavelková" w:date="2019-09-13T15:33:00Z"/>
        </w:trPr>
        <w:tc>
          <w:tcPr>
            <w:tcW w:w="5908" w:type="dxa"/>
            <w:gridSpan w:val="6"/>
            <w:shd w:val="clear" w:color="auto" w:fill="F7CAAC"/>
          </w:tcPr>
          <w:p w:rsidR="00797C09" w:rsidRDefault="00797C09" w:rsidP="00E272DD">
            <w:pPr>
              <w:jc w:val="both"/>
              <w:rPr>
                <w:ins w:id="278" w:author="Drahomíra Pavelková" w:date="2019-09-13T15:33:00Z"/>
              </w:rPr>
            </w:pPr>
            <w:ins w:id="279" w:author="Drahomíra Pavelková" w:date="2019-09-13T15:33:00Z">
              <w:r>
                <w:rPr>
                  <w:b/>
                </w:rPr>
                <w:t>Další současná působení jako akademický pracovník na jiných VŠ</w:t>
              </w:r>
            </w:ins>
          </w:p>
        </w:tc>
        <w:tc>
          <w:tcPr>
            <w:tcW w:w="1710" w:type="dxa"/>
            <w:gridSpan w:val="2"/>
            <w:shd w:val="clear" w:color="auto" w:fill="F7CAAC"/>
          </w:tcPr>
          <w:p w:rsidR="00797C09" w:rsidRDefault="00797C09" w:rsidP="00E272DD">
            <w:pPr>
              <w:jc w:val="both"/>
              <w:rPr>
                <w:ins w:id="280" w:author="Drahomíra Pavelková" w:date="2019-09-13T15:33:00Z"/>
                <w:b/>
              </w:rPr>
            </w:pPr>
            <w:ins w:id="281" w:author="Drahomíra Pavelková" w:date="2019-09-13T15:33:00Z">
              <w:r>
                <w:rPr>
                  <w:b/>
                </w:rPr>
                <w:t xml:space="preserve">typ prac. </w:t>
              </w:r>
              <w:proofErr w:type="gramStart"/>
              <w:r>
                <w:rPr>
                  <w:b/>
                </w:rPr>
                <w:t>vztahu</w:t>
              </w:r>
              <w:proofErr w:type="gramEnd"/>
            </w:ins>
          </w:p>
        </w:tc>
        <w:tc>
          <w:tcPr>
            <w:tcW w:w="2094" w:type="dxa"/>
            <w:gridSpan w:val="4"/>
            <w:shd w:val="clear" w:color="auto" w:fill="F7CAAC"/>
          </w:tcPr>
          <w:p w:rsidR="00797C09" w:rsidRDefault="00797C09" w:rsidP="00E272DD">
            <w:pPr>
              <w:jc w:val="both"/>
              <w:rPr>
                <w:ins w:id="282" w:author="Drahomíra Pavelková" w:date="2019-09-13T15:33:00Z"/>
                <w:b/>
              </w:rPr>
            </w:pPr>
            <w:ins w:id="283" w:author="Drahomíra Pavelková" w:date="2019-09-13T15:33:00Z">
              <w:r>
                <w:rPr>
                  <w:b/>
                </w:rPr>
                <w:t>rozsah</w:t>
              </w:r>
            </w:ins>
          </w:p>
        </w:tc>
      </w:tr>
      <w:tr w:rsidR="00797C09" w:rsidTr="00E272DD">
        <w:trPr>
          <w:ins w:id="284" w:author="Drahomíra Pavelková" w:date="2019-09-13T15:33:00Z"/>
        </w:trPr>
        <w:tc>
          <w:tcPr>
            <w:tcW w:w="5908" w:type="dxa"/>
            <w:gridSpan w:val="6"/>
          </w:tcPr>
          <w:p w:rsidR="00797C09" w:rsidRDefault="00797C09" w:rsidP="00E272DD">
            <w:pPr>
              <w:jc w:val="both"/>
              <w:rPr>
                <w:ins w:id="285" w:author="Drahomíra Pavelková" w:date="2019-09-13T15:33:00Z"/>
              </w:rPr>
            </w:pPr>
            <w:ins w:id="286" w:author="Drahomíra Pavelková" w:date="2019-09-13T15:33:00Z">
              <w:r w:rsidRPr="003129DB">
                <w:t>Moravská vysoká škola Olomouc</w:t>
              </w:r>
            </w:ins>
          </w:p>
        </w:tc>
        <w:tc>
          <w:tcPr>
            <w:tcW w:w="1710" w:type="dxa"/>
            <w:gridSpan w:val="2"/>
          </w:tcPr>
          <w:p w:rsidR="00797C09" w:rsidRDefault="00797C09" w:rsidP="00E272DD">
            <w:pPr>
              <w:rPr>
                <w:ins w:id="287" w:author="Drahomíra Pavelková" w:date="2019-09-13T15:33:00Z"/>
              </w:rPr>
            </w:pPr>
            <w:ins w:id="288" w:author="Drahomíra Pavelková" w:date="2019-09-13T15:33:00Z">
              <w:r>
                <w:t>pp</w:t>
              </w:r>
            </w:ins>
          </w:p>
        </w:tc>
        <w:tc>
          <w:tcPr>
            <w:tcW w:w="2094" w:type="dxa"/>
            <w:gridSpan w:val="4"/>
          </w:tcPr>
          <w:p w:rsidR="00797C09" w:rsidRDefault="00797C09" w:rsidP="00E272DD">
            <w:pPr>
              <w:jc w:val="both"/>
              <w:rPr>
                <w:ins w:id="289" w:author="Drahomíra Pavelková" w:date="2019-09-13T15:33:00Z"/>
              </w:rPr>
            </w:pPr>
            <w:ins w:id="290" w:author="Drahomíra Pavelková" w:date="2019-09-13T15:33:00Z">
              <w:r>
                <w:t>20 h/t</w:t>
              </w:r>
            </w:ins>
          </w:p>
        </w:tc>
      </w:tr>
      <w:tr w:rsidR="00797C09" w:rsidTr="00E272DD">
        <w:trPr>
          <w:ins w:id="291" w:author="Drahomíra Pavelková" w:date="2019-09-13T15:33:00Z"/>
        </w:trPr>
        <w:tc>
          <w:tcPr>
            <w:tcW w:w="9712" w:type="dxa"/>
            <w:gridSpan w:val="12"/>
            <w:shd w:val="clear" w:color="auto" w:fill="F7CAAC"/>
          </w:tcPr>
          <w:p w:rsidR="00797C09" w:rsidRDefault="00797C09" w:rsidP="00E272DD">
            <w:pPr>
              <w:jc w:val="both"/>
              <w:rPr>
                <w:ins w:id="292" w:author="Drahomíra Pavelková" w:date="2019-09-13T15:33:00Z"/>
              </w:rPr>
            </w:pPr>
            <w:ins w:id="293" w:author="Drahomíra Pavelková" w:date="2019-09-13T15:33:00Z">
              <w:r>
                <w:rPr>
                  <w:b/>
                </w:rPr>
                <w:t>Předměty příslušného studijního programu a způsob zapojení do jejich výuky, příp. další zapojení do uskutečňování studijního programu</w:t>
              </w:r>
            </w:ins>
          </w:p>
        </w:tc>
      </w:tr>
      <w:tr w:rsidR="00797C09" w:rsidTr="00E272DD">
        <w:trPr>
          <w:trHeight w:val="466"/>
          <w:ins w:id="294" w:author="Drahomíra Pavelková" w:date="2019-09-13T15:33:00Z"/>
        </w:trPr>
        <w:tc>
          <w:tcPr>
            <w:tcW w:w="9712" w:type="dxa"/>
            <w:gridSpan w:val="12"/>
            <w:tcBorders>
              <w:top w:val="nil"/>
              <w:bottom w:val="single" w:sz="4" w:space="0" w:color="auto"/>
            </w:tcBorders>
            <w:shd w:val="clear" w:color="auto" w:fill="auto"/>
          </w:tcPr>
          <w:p w:rsidR="00797C09" w:rsidRDefault="00797C09" w:rsidP="00E272DD">
            <w:pPr>
              <w:jc w:val="both"/>
              <w:rPr>
                <w:ins w:id="295" w:author="Drahomíra Pavelková" w:date="2019-09-13T15:33:00Z"/>
              </w:rPr>
            </w:pPr>
            <w:ins w:id="296" w:author="Drahomíra Pavelková" w:date="2019-09-13T15:34:00Z">
              <w:r>
                <w:t>školitel</w:t>
              </w:r>
            </w:ins>
            <w:ins w:id="297" w:author="Drahomíra Pavelková" w:date="2019-09-13T15:33:00Z">
              <w:r>
                <w:t xml:space="preserve"> </w:t>
              </w:r>
            </w:ins>
          </w:p>
        </w:tc>
      </w:tr>
      <w:tr w:rsidR="00797C09" w:rsidTr="00E272DD">
        <w:trPr>
          <w:ins w:id="298" w:author="Drahomíra Pavelková" w:date="2019-09-13T15:33:00Z"/>
        </w:trPr>
        <w:tc>
          <w:tcPr>
            <w:tcW w:w="9712" w:type="dxa"/>
            <w:gridSpan w:val="12"/>
            <w:tcBorders>
              <w:bottom w:val="single" w:sz="4" w:space="0" w:color="auto"/>
            </w:tcBorders>
            <w:shd w:val="clear" w:color="auto" w:fill="F7CAAC"/>
          </w:tcPr>
          <w:p w:rsidR="00797C09" w:rsidRDefault="00797C09" w:rsidP="00E272DD">
            <w:pPr>
              <w:jc w:val="both"/>
              <w:rPr>
                <w:ins w:id="299" w:author="Drahomíra Pavelková" w:date="2019-09-13T15:33:00Z"/>
              </w:rPr>
            </w:pPr>
            <w:ins w:id="300" w:author="Drahomíra Pavelková" w:date="2019-09-13T15:33:00Z">
              <w:r>
                <w:rPr>
                  <w:b/>
                </w:rPr>
                <w:t xml:space="preserve">Údaje o vzdělání na VŠ </w:t>
              </w:r>
            </w:ins>
          </w:p>
        </w:tc>
      </w:tr>
      <w:tr w:rsidR="00797C09" w:rsidRPr="00E54DBF" w:rsidTr="00E272DD">
        <w:tblPrEx>
          <w:tblLook w:val="0000" w:firstRow="0" w:lastRow="0" w:firstColumn="0" w:lastColumn="0" w:noHBand="0" w:noVBand="0"/>
        </w:tblPrEx>
        <w:trPr>
          <w:trHeight w:val="285"/>
          <w:ins w:id="301" w:author="Drahomíra Pavelková" w:date="2019-09-13T15:33:00Z"/>
        </w:trPr>
        <w:tc>
          <w:tcPr>
            <w:tcW w:w="1272" w:type="dxa"/>
            <w:tcBorders>
              <w:top w:val="single" w:sz="4" w:space="0" w:color="auto"/>
              <w:left w:val="single" w:sz="4" w:space="0" w:color="auto"/>
              <w:bottom w:val="nil"/>
              <w:right w:val="nil"/>
            </w:tcBorders>
            <w:shd w:val="clear" w:color="auto" w:fill="auto"/>
          </w:tcPr>
          <w:p w:rsidR="00797C09" w:rsidRPr="009A269C" w:rsidRDefault="00797C09" w:rsidP="00E272DD">
            <w:pPr>
              <w:pStyle w:val="Zkladntext"/>
              <w:rPr>
                <w:ins w:id="302" w:author="Drahomíra Pavelková" w:date="2019-09-13T15:33:00Z"/>
                <w:i/>
              </w:rPr>
            </w:pPr>
            <w:ins w:id="303" w:author="Drahomíra Pavelková" w:date="2019-09-13T15:33:00Z">
              <w:r w:rsidRPr="009A269C">
                <w:t>2003 – 2009</w:t>
              </w:r>
            </w:ins>
          </w:p>
        </w:tc>
        <w:tc>
          <w:tcPr>
            <w:tcW w:w="8440" w:type="dxa"/>
            <w:gridSpan w:val="11"/>
            <w:tcBorders>
              <w:top w:val="single" w:sz="4" w:space="0" w:color="auto"/>
              <w:left w:val="nil"/>
              <w:bottom w:val="nil"/>
              <w:right w:val="single" w:sz="4" w:space="0" w:color="auto"/>
            </w:tcBorders>
            <w:shd w:val="clear" w:color="auto" w:fill="auto"/>
          </w:tcPr>
          <w:p w:rsidR="00797C09" w:rsidRPr="009A269C" w:rsidRDefault="00797C09" w:rsidP="00E272DD">
            <w:pPr>
              <w:pStyle w:val="Zkladntext"/>
              <w:tabs>
                <w:tab w:val="left" w:pos="2018"/>
              </w:tabs>
              <w:rPr>
                <w:ins w:id="304" w:author="Drahomíra Pavelková" w:date="2019-09-13T15:33:00Z"/>
                <w:i/>
              </w:rPr>
            </w:pPr>
            <w:ins w:id="305" w:author="Drahomíra Pavelková" w:date="2019-09-13T15:33:00Z">
              <w:r w:rsidRPr="009A269C">
                <w:t>Univerzita Tomáš Bati ve Zlíně, obor Management a ekonomika (</w:t>
              </w:r>
              <w:r w:rsidRPr="00E460FA">
                <w:rPr>
                  <w:b/>
                </w:rPr>
                <w:t>Ph.D.)</w:t>
              </w:r>
            </w:ins>
          </w:p>
        </w:tc>
      </w:tr>
      <w:tr w:rsidR="00797C09" w:rsidRPr="00E54DBF" w:rsidTr="00E272DD">
        <w:tblPrEx>
          <w:tblLook w:val="0000" w:firstRow="0" w:lastRow="0" w:firstColumn="0" w:lastColumn="0" w:noHBand="0" w:noVBand="0"/>
        </w:tblPrEx>
        <w:trPr>
          <w:trHeight w:val="254"/>
          <w:ins w:id="306" w:author="Drahomíra Pavelková" w:date="2019-09-13T15:33:00Z"/>
        </w:trPr>
        <w:tc>
          <w:tcPr>
            <w:tcW w:w="1272" w:type="dxa"/>
            <w:tcBorders>
              <w:top w:val="nil"/>
              <w:left w:val="single" w:sz="4" w:space="0" w:color="auto"/>
              <w:bottom w:val="single" w:sz="4" w:space="0" w:color="auto"/>
              <w:right w:val="nil"/>
            </w:tcBorders>
            <w:shd w:val="clear" w:color="auto" w:fill="auto"/>
          </w:tcPr>
          <w:p w:rsidR="00797C09" w:rsidRPr="009A269C" w:rsidRDefault="00797C09" w:rsidP="00E272DD">
            <w:pPr>
              <w:pStyle w:val="Zkladntext"/>
              <w:rPr>
                <w:ins w:id="307" w:author="Drahomíra Pavelková" w:date="2019-09-13T15:33:00Z"/>
                <w:i/>
              </w:rPr>
            </w:pPr>
            <w:ins w:id="308" w:author="Drahomíra Pavelková" w:date="2019-09-13T15:33:00Z">
              <w:r w:rsidRPr="009A269C">
                <w:t>1998 – 2003</w:t>
              </w:r>
            </w:ins>
          </w:p>
        </w:tc>
        <w:tc>
          <w:tcPr>
            <w:tcW w:w="8440" w:type="dxa"/>
            <w:gridSpan w:val="11"/>
            <w:tcBorders>
              <w:top w:val="nil"/>
              <w:left w:val="nil"/>
              <w:bottom w:val="single" w:sz="4" w:space="0" w:color="auto"/>
              <w:right w:val="single" w:sz="4" w:space="0" w:color="auto"/>
            </w:tcBorders>
            <w:shd w:val="clear" w:color="auto" w:fill="auto"/>
          </w:tcPr>
          <w:p w:rsidR="00797C09" w:rsidRPr="009A269C" w:rsidRDefault="00797C09" w:rsidP="00E272DD">
            <w:pPr>
              <w:pStyle w:val="Zkladntext"/>
              <w:tabs>
                <w:tab w:val="left" w:pos="1658"/>
              </w:tabs>
              <w:rPr>
                <w:ins w:id="309" w:author="Drahomíra Pavelková" w:date="2019-09-13T15:33:00Z"/>
                <w:i/>
              </w:rPr>
            </w:pPr>
            <w:ins w:id="310" w:author="Drahomíra Pavelková" w:date="2019-09-13T15:33:00Z">
              <w:r w:rsidRPr="009A269C">
                <w:t>Univerzita Tomáš Bati ve Zlíně, obor Management a ekonomika (</w:t>
              </w:r>
              <w:r w:rsidRPr="00E460FA">
                <w:rPr>
                  <w:b/>
                </w:rPr>
                <w:t>Bc, Ing</w:t>
              </w:r>
              <w:r w:rsidRPr="009A269C">
                <w:t>.)</w:t>
              </w:r>
            </w:ins>
          </w:p>
        </w:tc>
      </w:tr>
      <w:tr w:rsidR="00797C09" w:rsidTr="00E272DD">
        <w:trPr>
          <w:ins w:id="311" w:author="Drahomíra Pavelková" w:date="2019-09-13T15:33:00Z"/>
        </w:trPr>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rsidR="00797C09" w:rsidRPr="009A269C" w:rsidRDefault="00797C09" w:rsidP="00E272DD">
            <w:pPr>
              <w:jc w:val="both"/>
              <w:rPr>
                <w:ins w:id="312" w:author="Drahomíra Pavelková" w:date="2019-09-13T15:33:00Z"/>
                <w:b/>
              </w:rPr>
            </w:pPr>
            <w:ins w:id="313" w:author="Drahomíra Pavelková" w:date="2019-09-13T15:33:00Z">
              <w:r w:rsidRPr="009A269C">
                <w:rPr>
                  <w:b/>
                </w:rPr>
                <w:t>Údaje o odborném působení od absolvování VŠ</w:t>
              </w:r>
            </w:ins>
          </w:p>
        </w:tc>
      </w:tr>
      <w:tr w:rsidR="00797C09" w:rsidRPr="00E54DBF" w:rsidTr="00E272DD">
        <w:tblPrEx>
          <w:tblLook w:val="0000" w:firstRow="0" w:lastRow="0" w:firstColumn="0" w:lastColumn="0" w:noHBand="0" w:noVBand="0"/>
        </w:tblPrEx>
        <w:trPr>
          <w:trHeight w:val="123"/>
          <w:ins w:id="314" w:author="Drahomíra Pavelková" w:date="2019-09-13T15:33:00Z"/>
        </w:trPr>
        <w:tc>
          <w:tcPr>
            <w:tcW w:w="1272" w:type="dxa"/>
            <w:tcBorders>
              <w:top w:val="single" w:sz="4" w:space="0" w:color="auto"/>
              <w:left w:val="single" w:sz="4" w:space="0" w:color="auto"/>
              <w:bottom w:val="nil"/>
              <w:right w:val="nil"/>
            </w:tcBorders>
          </w:tcPr>
          <w:p w:rsidR="00797C09" w:rsidRPr="009A269C" w:rsidRDefault="00797C09" w:rsidP="00E272DD">
            <w:pPr>
              <w:pStyle w:val="Zkladntext"/>
              <w:rPr>
                <w:ins w:id="315" w:author="Drahomíra Pavelková" w:date="2019-09-13T15:33:00Z"/>
                <w:i/>
                <w:highlight w:val="yellow"/>
              </w:rPr>
            </w:pPr>
            <w:ins w:id="316" w:author="Drahomíra Pavelková" w:date="2019-09-13T15:33:00Z">
              <w:r w:rsidRPr="009A269C">
                <w:t>2006 - dosud</w:t>
              </w:r>
            </w:ins>
          </w:p>
        </w:tc>
        <w:tc>
          <w:tcPr>
            <w:tcW w:w="8440" w:type="dxa"/>
            <w:gridSpan w:val="11"/>
            <w:tcBorders>
              <w:top w:val="single" w:sz="4" w:space="0" w:color="auto"/>
              <w:left w:val="nil"/>
              <w:bottom w:val="nil"/>
              <w:right w:val="single" w:sz="4" w:space="0" w:color="auto"/>
            </w:tcBorders>
          </w:tcPr>
          <w:p w:rsidR="00797C09" w:rsidRPr="009A269C" w:rsidRDefault="00797C09" w:rsidP="00E272DD">
            <w:pPr>
              <w:jc w:val="both"/>
              <w:rPr>
                <w:ins w:id="317" w:author="Drahomíra Pavelková" w:date="2019-09-13T15:33:00Z"/>
                <w:highlight w:val="yellow"/>
              </w:rPr>
            </w:pPr>
            <w:ins w:id="318" w:author="Drahomíra Pavelková" w:date="2019-09-13T15:33:00Z">
              <w:r w:rsidRPr="009A269C">
                <w:t>Univerzita Tomáše Bati ve Zlíně, Fakulta managementu a ekonomiky, akademický pracovník, odborný asistent, ředitel ústavu Podnikové ekonomiky (od 2016)</w:t>
              </w:r>
            </w:ins>
          </w:p>
        </w:tc>
      </w:tr>
      <w:tr w:rsidR="00797C09" w:rsidRPr="00E54DBF" w:rsidTr="00E272DD">
        <w:tblPrEx>
          <w:tblLook w:val="0000" w:firstRow="0" w:lastRow="0" w:firstColumn="0" w:lastColumn="0" w:noHBand="0" w:noVBand="0"/>
        </w:tblPrEx>
        <w:trPr>
          <w:trHeight w:val="135"/>
          <w:ins w:id="319" w:author="Drahomíra Pavelková" w:date="2019-09-13T15:33:00Z"/>
        </w:trPr>
        <w:tc>
          <w:tcPr>
            <w:tcW w:w="1272" w:type="dxa"/>
            <w:tcBorders>
              <w:top w:val="nil"/>
              <w:left w:val="single" w:sz="4" w:space="0" w:color="auto"/>
              <w:bottom w:val="single" w:sz="4" w:space="0" w:color="auto"/>
              <w:right w:val="nil"/>
            </w:tcBorders>
          </w:tcPr>
          <w:p w:rsidR="00797C09" w:rsidRPr="009A269C" w:rsidRDefault="00797C09" w:rsidP="00E272DD">
            <w:pPr>
              <w:pStyle w:val="Zkladntext"/>
              <w:rPr>
                <w:ins w:id="320" w:author="Drahomíra Pavelková" w:date="2019-09-13T15:33:00Z"/>
                <w:i/>
              </w:rPr>
            </w:pPr>
            <w:ins w:id="321" w:author="Drahomíra Pavelková" w:date="2019-09-13T15:33:00Z">
              <w:r w:rsidRPr="009A269C">
                <w:t>2011 - dosud</w:t>
              </w:r>
            </w:ins>
          </w:p>
        </w:tc>
        <w:tc>
          <w:tcPr>
            <w:tcW w:w="8440" w:type="dxa"/>
            <w:gridSpan w:val="11"/>
            <w:tcBorders>
              <w:top w:val="nil"/>
              <w:left w:val="nil"/>
              <w:bottom w:val="single" w:sz="4" w:space="0" w:color="auto"/>
              <w:right w:val="single" w:sz="4" w:space="0" w:color="auto"/>
            </w:tcBorders>
          </w:tcPr>
          <w:p w:rsidR="00797C09" w:rsidRPr="009A269C" w:rsidRDefault="00797C09" w:rsidP="00E272DD">
            <w:pPr>
              <w:jc w:val="both"/>
              <w:rPr>
                <w:ins w:id="322" w:author="Drahomíra Pavelková" w:date="2019-09-13T15:33:00Z"/>
              </w:rPr>
            </w:pPr>
            <w:ins w:id="323" w:author="Drahomíra Pavelková" w:date="2019-09-13T15:33:00Z">
              <w:r w:rsidRPr="009A269C">
                <w:t>Moravská vysoká škola Olomouc, Ústav podnikové ekonomiky, akademický pracovník, odborný asistent</w:t>
              </w:r>
            </w:ins>
          </w:p>
        </w:tc>
      </w:tr>
      <w:tr w:rsidR="00797C09" w:rsidTr="00E272DD">
        <w:trPr>
          <w:trHeight w:val="250"/>
          <w:ins w:id="324" w:author="Drahomíra Pavelková" w:date="2019-09-13T15:33:00Z"/>
        </w:trPr>
        <w:tc>
          <w:tcPr>
            <w:tcW w:w="9712" w:type="dxa"/>
            <w:gridSpan w:val="12"/>
            <w:tcBorders>
              <w:top w:val="single" w:sz="4" w:space="0" w:color="auto"/>
            </w:tcBorders>
            <w:shd w:val="clear" w:color="auto" w:fill="F7CAAC"/>
          </w:tcPr>
          <w:p w:rsidR="00797C09" w:rsidRDefault="00797C09" w:rsidP="00E272DD">
            <w:pPr>
              <w:jc w:val="both"/>
              <w:rPr>
                <w:ins w:id="325" w:author="Drahomíra Pavelková" w:date="2019-09-13T15:33:00Z"/>
              </w:rPr>
            </w:pPr>
            <w:ins w:id="326" w:author="Drahomíra Pavelková" w:date="2019-09-13T15:33:00Z">
              <w:r>
                <w:rPr>
                  <w:b/>
                </w:rPr>
                <w:t>Zkušenosti s vedením kvalifikačních a rigorózních prací</w:t>
              </w:r>
            </w:ins>
          </w:p>
        </w:tc>
      </w:tr>
      <w:tr w:rsidR="00797C09" w:rsidTr="00E272DD">
        <w:trPr>
          <w:trHeight w:val="306"/>
          <w:ins w:id="327" w:author="Drahomíra Pavelková" w:date="2019-09-13T15:33:00Z"/>
        </w:trPr>
        <w:tc>
          <w:tcPr>
            <w:tcW w:w="9712" w:type="dxa"/>
            <w:gridSpan w:val="12"/>
          </w:tcPr>
          <w:p w:rsidR="00797C09" w:rsidRDefault="00797C09" w:rsidP="00E272DD">
            <w:pPr>
              <w:jc w:val="both"/>
              <w:rPr>
                <w:ins w:id="328" w:author="Drahomíra Pavelková" w:date="2019-09-13T15:33:00Z"/>
              </w:rPr>
            </w:pPr>
            <w:ins w:id="329" w:author="Drahomíra Pavelková" w:date="2019-09-13T15:33:00Z">
              <w:r>
                <w:t xml:space="preserve">Počet vedených bakalářských prací – 50 </w:t>
              </w:r>
            </w:ins>
          </w:p>
          <w:p w:rsidR="00797C09" w:rsidRDefault="00797C09" w:rsidP="00E272DD">
            <w:pPr>
              <w:jc w:val="both"/>
              <w:rPr>
                <w:ins w:id="330" w:author="Drahomíra Pavelková" w:date="2019-09-13T15:33:00Z"/>
              </w:rPr>
            </w:pPr>
            <w:ins w:id="331" w:author="Drahomíra Pavelková" w:date="2019-09-13T15:33:00Z">
              <w:r>
                <w:t>Počet vedených diplomových prací – 90</w:t>
              </w:r>
            </w:ins>
          </w:p>
        </w:tc>
      </w:tr>
      <w:tr w:rsidR="00797C09" w:rsidTr="00E272DD">
        <w:trPr>
          <w:cantSplit/>
          <w:ins w:id="332" w:author="Drahomíra Pavelková" w:date="2019-09-13T15:33:00Z"/>
        </w:trPr>
        <w:tc>
          <w:tcPr>
            <w:tcW w:w="3184" w:type="dxa"/>
            <w:gridSpan w:val="3"/>
            <w:tcBorders>
              <w:top w:val="single" w:sz="12" w:space="0" w:color="auto"/>
            </w:tcBorders>
            <w:shd w:val="clear" w:color="auto" w:fill="F7CAAC"/>
          </w:tcPr>
          <w:p w:rsidR="00797C09" w:rsidRDefault="00797C09" w:rsidP="00E272DD">
            <w:pPr>
              <w:jc w:val="both"/>
              <w:rPr>
                <w:ins w:id="333" w:author="Drahomíra Pavelková" w:date="2019-09-13T15:33:00Z"/>
              </w:rPr>
            </w:pPr>
            <w:ins w:id="334" w:author="Drahomíra Pavelková" w:date="2019-09-13T15:33:00Z">
              <w:r>
                <w:rPr>
                  <w:b/>
                </w:rPr>
                <w:t xml:space="preserve">Obor habilitačního řízení </w:t>
              </w:r>
            </w:ins>
          </w:p>
        </w:tc>
        <w:tc>
          <w:tcPr>
            <w:tcW w:w="2254" w:type="dxa"/>
            <w:gridSpan w:val="2"/>
            <w:tcBorders>
              <w:top w:val="single" w:sz="12" w:space="0" w:color="auto"/>
            </w:tcBorders>
            <w:shd w:val="clear" w:color="auto" w:fill="F7CAAC"/>
          </w:tcPr>
          <w:p w:rsidR="00797C09" w:rsidRDefault="00797C09" w:rsidP="00E272DD">
            <w:pPr>
              <w:jc w:val="both"/>
              <w:rPr>
                <w:ins w:id="335" w:author="Drahomíra Pavelková" w:date="2019-09-13T15:33:00Z"/>
              </w:rPr>
            </w:pPr>
            <w:ins w:id="336" w:author="Drahomíra Pavelková" w:date="2019-09-13T15:33:00Z">
              <w:r>
                <w:rPr>
                  <w:b/>
                </w:rPr>
                <w:t>Rok udělení hodnosti</w:t>
              </w:r>
            </w:ins>
          </w:p>
        </w:tc>
        <w:tc>
          <w:tcPr>
            <w:tcW w:w="2257" w:type="dxa"/>
            <w:gridSpan w:val="4"/>
            <w:tcBorders>
              <w:top w:val="single" w:sz="12" w:space="0" w:color="auto"/>
              <w:right w:val="single" w:sz="12" w:space="0" w:color="auto"/>
            </w:tcBorders>
            <w:shd w:val="clear" w:color="auto" w:fill="F7CAAC"/>
          </w:tcPr>
          <w:p w:rsidR="00797C09" w:rsidRDefault="00797C09" w:rsidP="00E272DD">
            <w:pPr>
              <w:jc w:val="both"/>
              <w:rPr>
                <w:ins w:id="337" w:author="Drahomíra Pavelková" w:date="2019-09-13T15:33:00Z"/>
              </w:rPr>
            </w:pPr>
            <w:ins w:id="338" w:author="Drahomíra Pavelková" w:date="2019-09-13T15:33:00Z">
              <w:r>
                <w:rPr>
                  <w:b/>
                </w:rPr>
                <w:t>Řízení konáno na VŠ</w:t>
              </w:r>
            </w:ins>
          </w:p>
        </w:tc>
        <w:tc>
          <w:tcPr>
            <w:tcW w:w="2017" w:type="dxa"/>
            <w:gridSpan w:val="3"/>
            <w:tcBorders>
              <w:top w:val="single" w:sz="12" w:space="0" w:color="auto"/>
              <w:left w:val="single" w:sz="12" w:space="0" w:color="auto"/>
            </w:tcBorders>
            <w:shd w:val="clear" w:color="auto" w:fill="F7CAAC"/>
          </w:tcPr>
          <w:p w:rsidR="00797C09" w:rsidRDefault="00797C09" w:rsidP="00E272DD">
            <w:pPr>
              <w:jc w:val="both"/>
              <w:rPr>
                <w:ins w:id="339" w:author="Drahomíra Pavelková" w:date="2019-09-13T15:33:00Z"/>
                <w:b/>
              </w:rPr>
            </w:pPr>
            <w:ins w:id="340" w:author="Drahomíra Pavelková" w:date="2019-09-13T15:33:00Z">
              <w:r>
                <w:rPr>
                  <w:b/>
                </w:rPr>
                <w:t>Ohlasy publikací</w:t>
              </w:r>
            </w:ins>
          </w:p>
        </w:tc>
      </w:tr>
      <w:tr w:rsidR="00797C09" w:rsidTr="00E272DD">
        <w:trPr>
          <w:cantSplit/>
          <w:ins w:id="341" w:author="Drahomíra Pavelková" w:date="2019-09-13T15:33:00Z"/>
        </w:trPr>
        <w:tc>
          <w:tcPr>
            <w:tcW w:w="3184" w:type="dxa"/>
            <w:gridSpan w:val="3"/>
          </w:tcPr>
          <w:p w:rsidR="00797C09" w:rsidRDefault="00797C09" w:rsidP="00E272DD">
            <w:pPr>
              <w:jc w:val="both"/>
              <w:rPr>
                <w:ins w:id="342" w:author="Drahomíra Pavelková" w:date="2019-09-13T15:33:00Z"/>
              </w:rPr>
            </w:pPr>
            <w:ins w:id="343" w:author="Drahomíra Pavelková" w:date="2019-09-13T15:33:00Z">
              <w:r>
                <w:t>Management a ekonomika</w:t>
              </w:r>
            </w:ins>
          </w:p>
        </w:tc>
        <w:tc>
          <w:tcPr>
            <w:tcW w:w="2254" w:type="dxa"/>
            <w:gridSpan w:val="2"/>
          </w:tcPr>
          <w:p w:rsidR="00797C09" w:rsidRDefault="00797C09" w:rsidP="00E272DD">
            <w:pPr>
              <w:jc w:val="both"/>
              <w:rPr>
                <w:ins w:id="344" w:author="Drahomíra Pavelková" w:date="2019-09-13T15:33:00Z"/>
              </w:rPr>
            </w:pPr>
            <w:ins w:id="345" w:author="Drahomíra Pavelková" w:date="2019-09-13T15:33:00Z">
              <w:r>
                <w:t>2019</w:t>
              </w:r>
            </w:ins>
          </w:p>
        </w:tc>
        <w:tc>
          <w:tcPr>
            <w:tcW w:w="2257" w:type="dxa"/>
            <w:gridSpan w:val="4"/>
            <w:tcBorders>
              <w:right w:val="single" w:sz="12" w:space="0" w:color="auto"/>
            </w:tcBorders>
          </w:tcPr>
          <w:p w:rsidR="00797C09" w:rsidRDefault="00797C09" w:rsidP="00E272DD">
            <w:pPr>
              <w:jc w:val="both"/>
              <w:rPr>
                <w:ins w:id="346" w:author="Drahomíra Pavelková" w:date="2019-09-13T15:33:00Z"/>
              </w:rPr>
            </w:pPr>
            <w:ins w:id="347" w:author="Drahomíra Pavelková" w:date="2019-09-13T15:33:00Z">
              <w:r>
                <w:t>UTB ve Zlíně</w:t>
              </w:r>
            </w:ins>
          </w:p>
        </w:tc>
        <w:tc>
          <w:tcPr>
            <w:tcW w:w="635" w:type="dxa"/>
            <w:tcBorders>
              <w:left w:val="single" w:sz="12" w:space="0" w:color="auto"/>
            </w:tcBorders>
            <w:shd w:val="clear" w:color="auto" w:fill="F7CAAC"/>
          </w:tcPr>
          <w:p w:rsidR="00797C09" w:rsidRDefault="00797C09" w:rsidP="00E272DD">
            <w:pPr>
              <w:jc w:val="both"/>
              <w:rPr>
                <w:ins w:id="348" w:author="Drahomíra Pavelková" w:date="2019-09-13T15:33:00Z"/>
              </w:rPr>
            </w:pPr>
            <w:ins w:id="349" w:author="Drahomíra Pavelková" w:date="2019-09-13T15:33:00Z">
              <w:r>
                <w:rPr>
                  <w:b/>
                </w:rPr>
                <w:t>WOS</w:t>
              </w:r>
            </w:ins>
          </w:p>
        </w:tc>
        <w:tc>
          <w:tcPr>
            <w:tcW w:w="696" w:type="dxa"/>
            <w:shd w:val="clear" w:color="auto" w:fill="F7CAAC"/>
          </w:tcPr>
          <w:p w:rsidR="00797C09" w:rsidRDefault="00797C09" w:rsidP="00E272DD">
            <w:pPr>
              <w:jc w:val="both"/>
              <w:rPr>
                <w:ins w:id="350" w:author="Drahomíra Pavelková" w:date="2019-09-13T15:33:00Z"/>
                <w:sz w:val="18"/>
              </w:rPr>
            </w:pPr>
            <w:ins w:id="351" w:author="Drahomíra Pavelková" w:date="2019-09-13T15:33:00Z">
              <w:r>
                <w:rPr>
                  <w:b/>
                  <w:sz w:val="18"/>
                </w:rPr>
                <w:t>Scopus</w:t>
              </w:r>
            </w:ins>
          </w:p>
        </w:tc>
        <w:tc>
          <w:tcPr>
            <w:tcW w:w="686" w:type="dxa"/>
            <w:shd w:val="clear" w:color="auto" w:fill="F7CAAC"/>
          </w:tcPr>
          <w:p w:rsidR="00797C09" w:rsidRDefault="00797C09" w:rsidP="00E272DD">
            <w:pPr>
              <w:jc w:val="both"/>
              <w:rPr>
                <w:ins w:id="352" w:author="Drahomíra Pavelková" w:date="2019-09-13T15:33:00Z"/>
              </w:rPr>
            </w:pPr>
            <w:ins w:id="353" w:author="Drahomíra Pavelková" w:date="2019-09-13T15:33:00Z">
              <w:r>
                <w:rPr>
                  <w:b/>
                  <w:sz w:val="18"/>
                </w:rPr>
                <w:t>ostatní</w:t>
              </w:r>
            </w:ins>
          </w:p>
        </w:tc>
      </w:tr>
      <w:tr w:rsidR="00797C09" w:rsidTr="00E272DD">
        <w:trPr>
          <w:cantSplit/>
          <w:trHeight w:val="70"/>
          <w:ins w:id="354" w:author="Drahomíra Pavelková" w:date="2019-09-13T15:33:00Z"/>
        </w:trPr>
        <w:tc>
          <w:tcPr>
            <w:tcW w:w="3184" w:type="dxa"/>
            <w:gridSpan w:val="3"/>
            <w:shd w:val="clear" w:color="auto" w:fill="F7CAAC"/>
          </w:tcPr>
          <w:p w:rsidR="00797C09" w:rsidRDefault="00797C09" w:rsidP="00E272DD">
            <w:pPr>
              <w:jc w:val="both"/>
              <w:rPr>
                <w:ins w:id="355" w:author="Drahomíra Pavelková" w:date="2019-09-13T15:33:00Z"/>
              </w:rPr>
            </w:pPr>
            <w:ins w:id="356" w:author="Drahomíra Pavelková" w:date="2019-09-13T15:33:00Z">
              <w:r>
                <w:rPr>
                  <w:b/>
                </w:rPr>
                <w:t>Obor jmenovacího řízení</w:t>
              </w:r>
            </w:ins>
          </w:p>
        </w:tc>
        <w:tc>
          <w:tcPr>
            <w:tcW w:w="2254" w:type="dxa"/>
            <w:gridSpan w:val="2"/>
            <w:shd w:val="clear" w:color="auto" w:fill="F7CAAC"/>
          </w:tcPr>
          <w:p w:rsidR="00797C09" w:rsidRDefault="00797C09" w:rsidP="00E272DD">
            <w:pPr>
              <w:jc w:val="both"/>
              <w:rPr>
                <w:ins w:id="357" w:author="Drahomíra Pavelková" w:date="2019-09-13T15:33:00Z"/>
              </w:rPr>
            </w:pPr>
            <w:ins w:id="358" w:author="Drahomíra Pavelková" w:date="2019-09-13T15:33:00Z">
              <w:r>
                <w:rPr>
                  <w:b/>
                </w:rPr>
                <w:t>Rok udělení hodnosti (Ph.D.)</w:t>
              </w:r>
            </w:ins>
          </w:p>
        </w:tc>
        <w:tc>
          <w:tcPr>
            <w:tcW w:w="2257" w:type="dxa"/>
            <w:gridSpan w:val="4"/>
            <w:tcBorders>
              <w:right w:val="single" w:sz="12" w:space="0" w:color="auto"/>
            </w:tcBorders>
            <w:shd w:val="clear" w:color="auto" w:fill="F7CAAC"/>
          </w:tcPr>
          <w:p w:rsidR="00797C09" w:rsidRDefault="00797C09" w:rsidP="00E272DD">
            <w:pPr>
              <w:jc w:val="both"/>
              <w:rPr>
                <w:ins w:id="359" w:author="Drahomíra Pavelková" w:date="2019-09-13T15:33:00Z"/>
              </w:rPr>
            </w:pPr>
            <w:ins w:id="360" w:author="Drahomíra Pavelková" w:date="2019-09-13T15:33:00Z">
              <w:r>
                <w:rPr>
                  <w:b/>
                </w:rPr>
                <w:t>Řízení konáno na VŠ</w:t>
              </w:r>
            </w:ins>
          </w:p>
        </w:tc>
        <w:tc>
          <w:tcPr>
            <w:tcW w:w="635" w:type="dxa"/>
            <w:vMerge w:val="restart"/>
            <w:tcBorders>
              <w:left w:val="single" w:sz="12" w:space="0" w:color="auto"/>
            </w:tcBorders>
          </w:tcPr>
          <w:p w:rsidR="00797C09" w:rsidRDefault="00797C09" w:rsidP="00E272DD">
            <w:pPr>
              <w:jc w:val="center"/>
              <w:rPr>
                <w:ins w:id="361" w:author="Drahomíra Pavelková" w:date="2019-09-13T15:33:00Z"/>
                <w:b/>
              </w:rPr>
            </w:pPr>
            <w:ins w:id="362" w:author="Drahomíra Pavelková" w:date="2019-09-13T15:33:00Z">
              <w:r>
                <w:rPr>
                  <w:b/>
                </w:rPr>
                <w:t>40</w:t>
              </w:r>
            </w:ins>
          </w:p>
        </w:tc>
        <w:tc>
          <w:tcPr>
            <w:tcW w:w="696" w:type="dxa"/>
            <w:vMerge w:val="restart"/>
          </w:tcPr>
          <w:p w:rsidR="00797C09" w:rsidRDefault="00797C09" w:rsidP="00E272DD">
            <w:pPr>
              <w:jc w:val="center"/>
              <w:rPr>
                <w:ins w:id="363" w:author="Drahomíra Pavelková" w:date="2019-09-13T15:33:00Z"/>
                <w:b/>
              </w:rPr>
            </w:pPr>
            <w:ins w:id="364" w:author="Drahomíra Pavelková" w:date="2019-09-13T15:33:00Z">
              <w:r>
                <w:rPr>
                  <w:b/>
                </w:rPr>
                <w:t>62</w:t>
              </w:r>
            </w:ins>
          </w:p>
        </w:tc>
        <w:tc>
          <w:tcPr>
            <w:tcW w:w="686" w:type="dxa"/>
            <w:vMerge w:val="restart"/>
          </w:tcPr>
          <w:p w:rsidR="00797C09" w:rsidRPr="008132EC" w:rsidRDefault="00797C09" w:rsidP="00E272DD">
            <w:pPr>
              <w:jc w:val="center"/>
              <w:rPr>
                <w:ins w:id="365" w:author="Drahomíra Pavelková" w:date="2019-09-13T15:33:00Z"/>
              </w:rPr>
            </w:pPr>
            <w:ins w:id="366" w:author="Drahomíra Pavelková" w:date="2019-09-13T15:33:00Z">
              <w:r>
                <w:t>0</w:t>
              </w:r>
            </w:ins>
          </w:p>
        </w:tc>
      </w:tr>
      <w:tr w:rsidR="00797C09" w:rsidTr="00E272DD">
        <w:trPr>
          <w:trHeight w:val="205"/>
          <w:ins w:id="367" w:author="Drahomíra Pavelková" w:date="2019-09-13T15:33:00Z"/>
        </w:trPr>
        <w:tc>
          <w:tcPr>
            <w:tcW w:w="3184" w:type="dxa"/>
            <w:gridSpan w:val="3"/>
          </w:tcPr>
          <w:p w:rsidR="00797C09" w:rsidRDefault="00797C09" w:rsidP="00E272DD">
            <w:pPr>
              <w:jc w:val="center"/>
              <w:rPr>
                <w:ins w:id="368" w:author="Drahomíra Pavelková" w:date="2019-09-13T15:33:00Z"/>
              </w:rPr>
            </w:pPr>
          </w:p>
        </w:tc>
        <w:tc>
          <w:tcPr>
            <w:tcW w:w="2254" w:type="dxa"/>
            <w:gridSpan w:val="2"/>
          </w:tcPr>
          <w:p w:rsidR="00797C09" w:rsidRDefault="00797C09" w:rsidP="00E272DD">
            <w:pPr>
              <w:jc w:val="center"/>
              <w:rPr>
                <w:ins w:id="369" w:author="Drahomíra Pavelková" w:date="2019-09-13T15:33:00Z"/>
              </w:rPr>
            </w:pPr>
          </w:p>
        </w:tc>
        <w:tc>
          <w:tcPr>
            <w:tcW w:w="2257" w:type="dxa"/>
            <w:gridSpan w:val="4"/>
            <w:tcBorders>
              <w:right w:val="single" w:sz="12" w:space="0" w:color="auto"/>
            </w:tcBorders>
          </w:tcPr>
          <w:p w:rsidR="00797C09" w:rsidRDefault="00797C09" w:rsidP="00E272DD">
            <w:pPr>
              <w:jc w:val="center"/>
              <w:rPr>
                <w:ins w:id="370" w:author="Drahomíra Pavelková" w:date="2019-09-13T15:33:00Z"/>
              </w:rPr>
            </w:pPr>
          </w:p>
        </w:tc>
        <w:tc>
          <w:tcPr>
            <w:tcW w:w="635" w:type="dxa"/>
            <w:vMerge/>
            <w:tcBorders>
              <w:left w:val="single" w:sz="12" w:space="0" w:color="auto"/>
            </w:tcBorders>
            <w:vAlign w:val="center"/>
          </w:tcPr>
          <w:p w:rsidR="00797C09" w:rsidRDefault="00797C09" w:rsidP="00E272DD">
            <w:pPr>
              <w:rPr>
                <w:ins w:id="371" w:author="Drahomíra Pavelková" w:date="2019-09-13T15:33:00Z"/>
                <w:b/>
              </w:rPr>
            </w:pPr>
          </w:p>
        </w:tc>
        <w:tc>
          <w:tcPr>
            <w:tcW w:w="696" w:type="dxa"/>
            <w:vMerge/>
            <w:vAlign w:val="center"/>
          </w:tcPr>
          <w:p w:rsidR="00797C09" w:rsidRDefault="00797C09" w:rsidP="00E272DD">
            <w:pPr>
              <w:rPr>
                <w:ins w:id="372" w:author="Drahomíra Pavelková" w:date="2019-09-13T15:33:00Z"/>
                <w:b/>
              </w:rPr>
            </w:pPr>
          </w:p>
        </w:tc>
        <w:tc>
          <w:tcPr>
            <w:tcW w:w="686" w:type="dxa"/>
            <w:vMerge/>
            <w:vAlign w:val="center"/>
          </w:tcPr>
          <w:p w:rsidR="00797C09" w:rsidRDefault="00797C09" w:rsidP="00E272DD">
            <w:pPr>
              <w:rPr>
                <w:ins w:id="373" w:author="Drahomíra Pavelková" w:date="2019-09-13T15:33:00Z"/>
                <w:b/>
              </w:rPr>
            </w:pPr>
          </w:p>
        </w:tc>
      </w:tr>
      <w:tr w:rsidR="00797C09" w:rsidTr="00E272DD">
        <w:trPr>
          <w:ins w:id="374" w:author="Drahomíra Pavelková" w:date="2019-09-13T15:33:00Z"/>
        </w:trPr>
        <w:tc>
          <w:tcPr>
            <w:tcW w:w="9712" w:type="dxa"/>
            <w:gridSpan w:val="12"/>
            <w:shd w:val="clear" w:color="auto" w:fill="F7CAAC"/>
          </w:tcPr>
          <w:p w:rsidR="00797C09" w:rsidRDefault="00797C09" w:rsidP="00E272DD">
            <w:pPr>
              <w:jc w:val="both"/>
              <w:rPr>
                <w:ins w:id="375" w:author="Drahomíra Pavelková" w:date="2019-09-13T15:33:00Z"/>
                <w:b/>
              </w:rPr>
            </w:pPr>
            <w:ins w:id="376" w:author="Drahomíra Pavelková" w:date="2019-09-13T15:33:00Z">
              <w:r>
                <w:rPr>
                  <w:b/>
                </w:rPr>
                <w:t xml:space="preserve">Přehled o nejvýznamnější publikační a další tvůrčí činnosti nebo další profesní činnosti u odborníků z praxe vztahující se k zabezpečovaným předmětům </w:t>
              </w:r>
            </w:ins>
          </w:p>
        </w:tc>
      </w:tr>
      <w:tr w:rsidR="00797C09" w:rsidTr="00E272DD">
        <w:trPr>
          <w:trHeight w:val="567"/>
          <w:ins w:id="377" w:author="Drahomíra Pavelková" w:date="2019-09-13T15:33:00Z"/>
        </w:trPr>
        <w:tc>
          <w:tcPr>
            <w:tcW w:w="9712" w:type="dxa"/>
            <w:gridSpan w:val="12"/>
          </w:tcPr>
          <w:p w:rsidR="00797C09" w:rsidRDefault="00797C09" w:rsidP="00E272DD">
            <w:pPr>
              <w:pStyle w:val="Nadpis5"/>
              <w:jc w:val="both"/>
              <w:rPr>
                <w:ins w:id="378" w:author="Drahomíra Pavelková" w:date="2019-09-13T15:33:00Z"/>
                <w:rFonts w:ascii="Times New Roman" w:eastAsia="Times New Roman" w:hAnsi="Times New Roman" w:cs="Times New Roman"/>
                <w:caps/>
                <w:color w:val="000000"/>
              </w:rPr>
            </w:pPr>
            <w:ins w:id="379" w:author="Drahomíra Pavelková" w:date="2019-09-13T15:33:00Z">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ins>
          </w:p>
          <w:p w:rsidR="00797C09" w:rsidRPr="009A269C" w:rsidRDefault="00797C09" w:rsidP="00E272DD">
            <w:pPr>
              <w:jc w:val="both"/>
              <w:rPr>
                <w:ins w:id="380" w:author="Drahomíra Pavelková" w:date="2019-09-13T15:33:00Z"/>
                <w:caps/>
              </w:rPr>
            </w:pPr>
            <w:ins w:id="381" w:author="Drahomíra Pavelková" w:date="2019-09-13T15:33:00Z">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ins>
          </w:p>
          <w:p w:rsidR="00797C09" w:rsidRPr="009A269C" w:rsidRDefault="00797C09" w:rsidP="00E272DD">
            <w:pPr>
              <w:pStyle w:val="Nadpis5"/>
              <w:jc w:val="both"/>
              <w:rPr>
                <w:ins w:id="382" w:author="Drahomíra Pavelková" w:date="2019-09-13T15:33:00Z"/>
                <w:rFonts w:ascii="Times New Roman" w:eastAsia="Times New Roman" w:hAnsi="Times New Roman" w:cs="Times New Roman"/>
                <w:caps/>
                <w:color w:val="auto"/>
              </w:rPr>
            </w:pPr>
            <w:ins w:id="383" w:author="Drahomíra Pavelková" w:date="2019-09-13T15:33:00Z">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r>
                <w:fldChar w:fldCharType="begin"/>
              </w:r>
              <w:r>
                <w:instrText xml:space="preserve"> HYPERLINK "https://doi.org/10.21003/ea.V166-20" </w:instrText>
              </w:r>
              <w:r>
                <w:fldChar w:fldCharType="separate"/>
              </w:r>
              <w:r w:rsidRPr="009A269C">
                <w:rPr>
                  <w:rStyle w:val="Hypertextovodkaz"/>
                  <w:rFonts w:ascii="Times New Roman" w:hAnsi="Times New Roman" w:cs="Times New Roman"/>
                  <w:color w:val="auto"/>
                </w:rPr>
                <w:t>https://doi.org/10.21003/ea.V166-20</w:t>
              </w:r>
              <w:r>
                <w:rPr>
                  <w:rStyle w:val="Hypertextovodkaz"/>
                  <w:rFonts w:ascii="Times New Roman" w:hAnsi="Times New Roman" w:cs="Times New Roman"/>
                  <w:color w:val="auto"/>
                  <w:u w:val="none"/>
                </w:rPr>
                <w:fldChar w:fldCharType="end"/>
              </w:r>
              <w:r w:rsidRPr="009A269C">
                <w:rPr>
                  <w:rStyle w:val="Hypertextovodkaz"/>
                  <w:rFonts w:ascii="Times New Roman" w:hAnsi="Times New Roman" w:cs="Times New Roman"/>
                  <w:color w:val="auto"/>
                </w:rPr>
                <w:t xml:space="preserve"> (35%).</w:t>
              </w:r>
              <w:r w:rsidRPr="009A269C">
                <w:rPr>
                  <w:rFonts w:ascii="Times New Roman" w:eastAsia="Times New Roman" w:hAnsi="Times New Roman" w:cs="Times New Roman"/>
                  <w:i/>
                  <w:color w:val="auto"/>
                </w:rPr>
                <w:t xml:space="preserve"> </w:t>
              </w:r>
            </w:ins>
          </w:p>
          <w:p w:rsidR="00797C09" w:rsidRPr="009A269C" w:rsidRDefault="00797C09" w:rsidP="00E272DD">
            <w:pPr>
              <w:pStyle w:val="Nadpis5"/>
              <w:jc w:val="both"/>
              <w:rPr>
                <w:ins w:id="384" w:author="Drahomíra Pavelková" w:date="2019-09-13T15:33:00Z"/>
                <w:rFonts w:ascii="Times New Roman" w:eastAsia="Times New Roman" w:hAnsi="Times New Roman" w:cs="Times New Roman"/>
                <w:caps/>
                <w:color w:val="auto"/>
              </w:rPr>
            </w:pPr>
            <w:ins w:id="385" w:author="Drahomíra Pavelková" w:date="2019-09-13T15:33:00Z">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ins>
          </w:p>
          <w:p w:rsidR="00797C09" w:rsidRPr="009A269C" w:rsidRDefault="00797C09" w:rsidP="00E272DD">
            <w:pPr>
              <w:jc w:val="both"/>
              <w:rPr>
                <w:ins w:id="386" w:author="Drahomíra Pavelková" w:date="2019-09-13T15:33:00Z"/>
              </w:rPr>
            </w:pPr>
            <w:ins w:id="387" w:author="Drahomíra Pavelková" w:date="2019-09-13T15:33:00Z">
              <w:r w:rsidRPr="009A269C">
                <w:t>POPESKO, B., NOVÁK, P., PAPADKI, S. a HRABEC, D. Are the Traditional Budgets Still Prevalent: The Survey of the Czech Firms Budgeting Practices. </w:t>
              </w:r>
              <w:r w:rsidRPr="009A269C">
                <w:rPr>
                  <w:rStyle w:val="Zdraznn"/>
                  <w:rFonts w:eastAsiaTheme="minorHAnsi"/>
                </w:rPr>
                <w:t>Transformations in Business &amp; Economics.</w:t>
              </w:r>
              <w:r w:rsidRPr="009A269C">
                <w:t xml:space="preserve"> Vol. 14, No. 3C (36C), 2015, pp. 373-388. ISSN 1648-4460 (20%). </w:t>
              </w:r>
            </w:ins>
          </w:p>
          <w:p w:rsidR="00797C09" w:rsidRPr="009A269C" w:rsidRDefault="00797C09" w:rsidP="00E272DD">
            <w:pPr>
              <w:jc w:val="both"/>
              <w:rPr>
                <w:ins w:id="388" w:author="Drahomíra Pavelková" w:date="2019-09-13T15:33:00Z"/>
                <w:rStyle w:val="Hypertextovodkaz"/>
                <w:lang w:val="en-US"/>
              </w:rPr>
            </w:pPr>
            <w:ins w:id="389" w:author="Drahomíra Pavelková" w:date="2019-09-13T15:33:00Z">
              <w:r w:rsidRPr="00E66B0B">
                <w:rPr>
                  <w:i/>
                </w:rPr>
                <w:t>Přehled projektové činnosti:</w:t>
              </w:r>
            </w:ins>
          </w:p>
          <w:p w:rsidR="00797C09" w:rsidRPr="009A269C" w:rsidRDefault="00797C09" w:rsidP="00E272DD">
            <w:pPr>
              <w:jc w:val="both"/>
              <w:rPr>
                <w:ins w:id="390" w:author="Drahomíra Pavelková" w:date="2019-09-13T15:33:00Z"/>
              </w:rPr>
            </w:pPr>
            <w:ins w:id="391" w:author="Drahomíra Pavelková" w:date="2019-09-13T15:33:00Z">
              <w:r w:rsidRPr="009A269C">
                <w:t>Ministerstvo zdravotnictví ČR NT 12235 Aplikace moderních kalkulačních metod pro účely optimalizace nákladů ve zdravotnictví 2011-2013 (člen řešitelského týmu).</w:t>
              </w:r>
            </w:ins>
          </w:p>
          <w:p w:rsidR="00797C09" w:rsidRPr="009A269C" w:rsidRDefault="00797C09" w:rsidP="00E272DD">
            <w:pPr>
              <w:jc w:val="both"/>
              <w:rPr>
                <w:ins w:id="392" w:author="Drahomíra Pavelková" w:date="2019-09-13T15:33:00Z"/>
              </w:rPr>
            </w:pPr>
            <w:ins w:id="393" w:author="Drahomíra Pavelková" w:date="2019-09-13T15:33:00Z">
              <w:r w:rsidRPr="009A269C">
                <w:t>GAČR 14-21654P Variabilita skupin nákladů a její promítnutí v kalkulačním systému ve výrobních firmách 2014-2016 (hlavní řešitel).</w:t>
              </w:r>
            </w:ins>
          </w:p>
          <w:p w:rsidR="00797C09" w:rsidRPr="009A269C" w:rsidRDefault="00797C09" w:rsidP="00E272DD">
            <w:pPr>
              <w:jc w:val="both"/>
              <w:rPr>
                <w:ins w:id="394" w:author="Drahomíra Pavelková" w:date="2019-09-13T15:33:00Z"/>
              </w:rPr>
            </w:pPr>
            <w:ins w:id="395" w:author="Drahomíra Pavelková" w:date="2019-09-13T15:33:00Z">
              <w:r w:rsidRPr="009A269C">
                <w:t xml:space="preserve">ERASMUS+ KA2 2016-1-CZ01-KA203-023873 Pilot project: Entrepeneurship education for University students 2016-2018 (člen řešitelského týmu). </w:t>
              </w:r>
            </w:ins>
          </w:p>
          <w:p w:rsidR="00797C09" w:rsidRPr="00FF3F07" w:rsidRDefault="00797C09" w:rsidP="00E272DD">
            <w:pPr>
              <w:jc w:val="both"/>
              <w:rPr>
                <w:ins w:id="396" w:author="Drahomíra Pavelková" w:date="2019-09-13T15:33:00Z"/>
              </w:rPr>
            </w:pPr>
            <w:ins w:id="397" w:author="Drahomíra Pavelková" w:date="2019-09-13T15:33:00Z">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ins>
          </w:p>
        </w:tc>
      </w:tr>
      <w:tr w:rsidR="00797C09" w:rsidTr="00E272DD">
        <w:trPr>
          <w:trHeight w:val="218"/>
          <w:ins w:id="398" w:author="Drahomíra Pavelková" w:date="2019-09-13T15:33:00Z"/>
        </w:trPr>
        <w:tc>
          <w:tcPr>
            <w:tcW w:w="9712" w:type="dxa"/>
            <w:gridSpan w:val="12"/>
            <w:shd w:val="clear" w:color="auto" w:fill="F7CAAC"/>
          </w:tcPr>
          <w:p w:rsidR="00797C09" w:rsidRDefault="00797C09" w:rsidP="00E272DD">
            <w:pPr>
              <w:rPr>
                <w:ins w:id="399" w:author="Drahomíra Pavelková" w:date="2019-09-13T15:33:00Z"/>
                <w:b/>
              </w:rPr>
            </w:pPr>
            <w:ins w:id="400" w:author="Drahomíra Pavelková" w:date="2019-09-13T15:33:00Z">
              <w:r>
                <w:rPr>
                  <w:b/>
                </w:rPr>
                <w:t>Působení v zahraničí</w:t>
              </w:r>
            </w:ins>
          </w:p>
        </w:tc>
      </w:tr>
      <w:tr w:rsidR="00797C09" w:rsidTr="00E272DD">
        <w:trPr>
          <w:trHeight w:val="141"/>
          <w:ins w:id="401" w:author="Drahomíra Pavelková" w:date="2019-09-13T15:33:00Z"/>
        </w:trPr>
        <w:tc>
          <w:tcPr>
            <w:tcW w:w="9712" w:type="dxa"/>
            <w:gridSpan w:val="12"/>
          </w:tcPr>
          <w:p w:rsidR="00797C09" w:rsidRPr="008132EC" w:rsidRDefault="00797C09" w:rsidP="00E272DD">
            <w:pPr>
              <w:rPr>
                <w:ins w:id="402" w:author="Drahomíra Pavelková" w:date="2019-09-13T15:33:00Z"/>
              </w:rPr>
            </w:pPr>
          </w:p>
        </w:tc>
      </w:tr>
      <w:tr w:rsidR="00797C09" w:rsidTr="00E272DD">
        <w:trPr>
          <w:cantSplit/>
          <w:trHeight w:val="70"/>
          <w:ins w:id="403" w:author="Drahomíra Pavelková" w:date="2019-09-13T15:33:00Z"/>
        </w:trPr>
        <w:tc>
          <w:tcPr>
            <w:tcW w:w="2561" w:type="dxa"/>
            <w:gridSpan w:val="2"/>
            <w:shd w:val="clear" w:color="auto" w:fill="F7CAAC"/>
          </w:tcPr>
          <w:p w:rsidR="00797C09" w:rsidRDefault="00797C09" w:rsidP="00E272DD">
            <w:pPr>
              <w:jc w:val="both"/>
              <w:rPr>
                <w:ins w:id="404" w:author="Drahomíra Pavelková" w:date="2019-09-13T15:33:00Z"/>
                <w:b/>
              </w:rPr>
            </w:pPr>
            <w:ins w:id="405" w:author="Drahomíra Pavelková" w:date="2019-09-13T15:33:00Z">
              <w:r>
                <w:rPr>
                  <w:b/>
                </w:rPr>
                <w:t xml:space="preserve">Podpis </w:t>
              </w:r>
            </w:ins>
          </w:p>
        </w:tc>
        <w:tc>
          <w:tcPr>
            <w:tcW w:w="4345" w:type="dxa"/>
            <w:gridSpan w:val="5"/>
          </w:tcPr>
          <w:p w:rsidR="00797C09" w:rsidRDefault="00797C09" w:rsidP="00E272DD">
            <w:pPr>
              <w:jc w:val="both"/>
              <w:rPr>
                <w:ins w:id="406" w:author="Drahomíra Pavelková" w:date="2019-09-13T15:33:00Z"/>
              </w:rPr>
            </w:pPr>
          </w:p>
        </w:tc>
        <w:tc>
          <w:tcPr>
            <w:tcW w:w="789" w:type="dxa"/>
            <w:gridSpan w:val="2"/>
            <w:shd w:val="clear" w:color="auto" w:fill="F7CAAC"/>
          </w:tcPr>
          <w:p w:rsidR="00797C09" w:rsidRDefault="00797C09" w:rsidP="00E272DD">
            <w:pPr>
              <w:jc w:val="both"/>
              <w:rPr>
                <w:ins w:id="407" w:author="Drahomíra Pavelková" w:date="2019-09-13T15:33:00Z"/>
              </w:rPr>
            </w:pPr>
            <w:ins w:id="408" w:author="Drahomíra Pavelková" w:date="2019-09-13T15:33:00Z">
              <w:r>
                <w:rPr>
                  <w:b/>
                </w:rPr>
                <w:t>datum</w:t>
              </w:r>
            </w:ins>
          </w:p>
        </w:tc>
        <w:tc>
          <w:tcPr>
            <w:tcW w:w="2017" w:type="dxa"/>
            <w:gridSpan w:val="3"/>
          </w:tcPr>
          <w:p w:rsidR="00797C09" w:rsidRDefault="00797C09" w:rsidP="00E272DD">
            <w:pPr>
              <w:jc w:val="both"/>
              <w:rPr>
                <w:ins w:id="409" w:author="Drahomíra Pavelková" w:date="2019-09-13T15:33:00Z"/>
              </w:rPr>
            </w:pPr>
          </w:p>
        </w:tc>
      </w:tr>
    </w:tbl>
    <w:p w:rsidR="008760D2" w:rsidRDefault="008760D2">
      <w:del w:id="410" w:author="Drahomíra Pavelková" w:date="2019-09-13T15:33:00Z">
        <w:r w:rsidDel="00797C09">
          <w:lastRenderedPageBreak/>
          <w:br w:type="page"/>
        </w:r>
      </w:del>
    </w:p>
    <w:tbl>
      <w:tblPr>
        <w:tblW w:w="972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9"/>
        <w:gridCol w:w="818"/>
        <w:gridCol w:w="1696"/>
        <w:gridCol w:w="517"/>
        <w:gridCol w:w="462"/>
        <w:gridCol w:w="981"/>
        <w:gridCol w:w="701"/>
        <w:gridCol w:w="76"/>
        <w:gridCol w:w="625"/>
        <w:gridCol w:w="685"/>
        <w:gridCol w:w="686"/>
      </w:tblGrid>
      <w:tr w:rsidR="000115B2" w:rsidRPr="00BA53AC" w:rsidTr="008760D2">
        <w:tc>
          <w:tcPr>
            <w:tcW w:w="9726" w:type="dxa"/>
            <w:gridSpan w:val="11"/>
            <w:tcBorders>
              <w:bottom w:val="double" w:sz="4" w:space="0" w:color="auto"/>
            </w:tcBorders>
            <w:shd w:val="clear" w:color="auto" w:fill="BDD6EE"/>
          </w:tcPr>
          <w:p w:rsidR="000115B2" w:rsidRPr="00BA53AC" w:rsidRDefault="000115B2" w:rsidP="000115B2">
            <w:pPr>
              <w:jc w:val="both"/>
              <w:rPr>
                <w:b/>
                <w:sz w:val="28"/>
              </w:rPr>
            </w:pPr>
            <w:r w:rsidRPr="00BA53AC">
              <w:rPr>
                <w:b/>
                <w:sz w:val="28"/>
              </w:rPr>
              <w:lastRenderedPageBreak/>
              <w:t>C-I – Personální zabezpečení</w:t>
            </w:r>
          </w:p>
        </w:tc>
      </w:tr>
      <w:tr w:rsidR="000115B2" w:rsidRPr="00BA53AC" w:rsidTr="008760D2">
        <w:tc>
          <w:tcPr>
            <w:tcW w:w="2479" w:type="dxa"/>
            <w:tcBorders>
              <w:top w:val="double" w:sz="4" w:space="0" w:color="auto"/>
            </w:tcBorders>
            <w:shd w:val="clear" w:color="auto" w:fill="F7CAAC"/>
          </w:tcPr>
          <w:p w:rsidR="000115B2" w:rsidRPr="00BA53AC" w:rsidRDefault="000115B2" w:rsidP="000115B2">
            <w:pPr>
              <w:jc w:val="both"/>
              <w:rPr>
                <w:b/>
              </w:rPr>
            </w:pPr>
            <w:r w:rsidRPr="00BA53AC">
              <w:rPr>
                <w:b/>
              </w:rPr>
              <w:t>Vysoká škola</w:t>
            </w:r>
          </w:p>
        </w:tc>
        <w:tc>
          <w:tcPr>
            <w:tcW w:w="7247" w:type="dxa"/>
            <w:gridSpan w:val="10"/>
          </w:tcPr>
          <w:p w:rsidR="000115B2" w:rsidRPr="00BA53AC" w:rsidRDefault="000115B2" w:rsidP="000115B2">
            <w:pPr>
              <w:jc w:val="both"/>
            </w:pPr>
            <w:r w:rsidRPr="00BA53AC">
              <w:t>Univerzita Tomáše Bati ve Zlíně</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Součást vysoké školy</w:t>
            </w:r>
          </w:p>
        </w:tc>
        <w:tc>
          <w:tcPr>
            <w:tcW w:w="7247" w:type="dxa"/>
            <w:gridSpan w:val="10"/>
          </w:tcPr>
          <w:p w:rsidR="000115B2" w:rsidRPr="00BA53AC" w:rsidRDefault="000115B2" w:rsidP="000115B2">
            <w:pPr>
              <w:jc w:val="both"/>
            </w:pPr>
            <w:r>
              <w:t>Fakulta managementu a ekonomiky</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Název studijního programu</w:t>
            </w:r>
          </w:p>
        </w:tc>
        <w:tc>
          <w:tcPr>
            <w:tcW w:w="7247" w:type="dxa"/>
            <w:gridSpan w:val="10"/>
          </w:tcPr>
          <w:p w:rsidR="000115B2" w:rsidRPr="00BA53AC" w:rsidRDefault="008A303C" w:rsidP="000115B2">
            <w:pPr>
              <w:jc w:val="both"/>
            </w:pPr>
            <w:r>
              <w:t>Finance</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Jméno a příjmení</w:t>
            </w:r>
          </w:p>
        </w:tc>
        <w:tc>
          <w:tcPr>
            <w:tcW w:w="4474" w:type="dxa"/>
            <w:gridSpan w:val="5"/>
          </w:tcPr>
          <w:p w:rsidR="000115B2" w:rsidRPr="00BA53AC" w:rsidRDefault="000115B2" w:rsidP="000115B2">
            <w:pPr>
              <w:jc w:val="both"/>
            </w:pPr>
            <w:bookmarkStart w:id="411" w:name="Orsavová"/>
            <w:bookmarkEnd w:id="411"/>
            <w:r w:rsidRPr="00BA53AC">
              <w:t>Jana ORSAVOVÁ</w:t>
            </w:r>
          </w:p>
        </w:tc>
        <w:tc>
          <w:tcPr>
            <w:tcW w:w="701" w:type="dxa"/>
            <w:shd w:val="clear" w:color="auto" w:fill="F7CAAC"/>
          </w:tcPr>
          <w:p w:rsidR="000115B2" w:rsidRPr="00BA53AC" w:rsidRDefault="000115B2" w:rsidP="000115B2">
            <w:pPr>
              <w:jc w:val="both"/>
              <w:rPr>
                <w:b/>
              </w:rPr>
            </w:pPr>
            <w:r w:rsidRPr="00BA53AC">
              <w:rPr>
                <w:b/>
              </w:rPr>
              <w:t>Tituly</w:t>
            </w:r>
          </w:p>
        </w:tc>
        <w:tc>
          <w:tcPr>
            <w:tcW w:w="2072" w:type="dxa"/>
            <w:gridSpan w:val="4"/>
          </w:tcPr>
          <w:p w:rsidR="000115B2" w:rsidRPr="00BA53AC" w:rsidRDefault="000115B2" w:rsidP="000115B2">
            <w:pPr>
              <w:jc w:val="both"/>
            </w:pPr>
            <w:r w:rsidRPr="00BA53AC">
              <w:t>Mgr.</w:t>
            </w:r>
            <w:ins w:id="412" w:author="Pavla Trefilová" w:date="2019-09-05T16:08:00Z">
              <w:r w:rsidR="00D545B2">
                <w:t>, Ph.D.</w:t>
              </w:r>
            </w:ins>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Rok narození</w:t>
            </w:r>
          </w:p>
        </w:tc>
        <w:tc>
          <w:tcPr>
            <w:tcW w:w="818" w:type="dxa"/>
          </w:tcPr>
          <w:p w:rsidR="000115B2" w:rsidRPr="00BA53AC" w:rsidRDefault="000115B2" w:rsidP="000115B2">
            <w:pPr>
              <w:jc w:val="both"/>
            </w:pPr>
            <w:r w:rsidRPr="00BA53AC">
              <w:t>1982</w:t>
            </w:r>
          </w:p>
        </w:tc>
        <w:tc>
          <w:tcPr>
            <w:tcW w:w="1696" w:type="dxa"/>
            <w:shd w:val="clear" w:color="auto" w:fill="F7CAAC"/>
          </w:tcPr>
          <w:p w:rsidR="000115B2" w:rsidRPr="00BA53AC" w:rsidRDefault="000115B2" w:rsidP="000115B2">
            <w:pPr>
              <w:jc w:val="both"/>
              <w:rPr>
                <w:b/>
              </w:rPr>
            </w:pPr>
            <w:r w:rsidRPr="00BA53AC">
              <w:rPr>
                <w:b/>
              </w:rPr>
              <w:t>typ vztahu k VŠ</w:t>
            </w:r>
          </w:p>
        </w:tc>
        <w:tc>
          <w:tcPr>
            <w:tcW w:w="979" w:type="dxa"/>
            <w:gridSpan w:val="2"/>
          </w:tcPr>
          <w:p w:rsidR="000115B2" w:rsidRPr="00BA53AC" w:rsidRDefault="000115B2" w:rsidP="000115B2">
            <w:pPr>
              <w:jc w:val="both"/>
            </w:pPr>
            <w:r>
              <w:t>pp</w:t>
            </w:r>
          </w:p>
        </w:tc>
        <w:tc>
          <w:tcPr>
            <w:tcW w:w="981" w:type="dxa"/>
            <w:shd w:val="clear" w:color="auto" w:fill="F7CAAC"/>
          </w:tcPr>
          <w:p w:rsidR="000115B2" w:rsidRPr="00BA53AC" w:rsidRDefault="000115B2" w:rsidP="000115B2">
            <w:pPr>
              <w:jc w:val="both"/>
              <w:rPr>
                <w:b/>
              </w:rPr>
            </w:pPr>
            <w:r w:rsidRPr="00BA53AC">
              <w:rPr>
                <w:b/>
              </w:rPr>
              <w:t>rozsah</w:t>
            </w:r>
          </w:p>
        </w:tc>
        <w:tc>
          <w:tcPr>
            <w:tcW w:w="701" w:type="dxa"/>
          </w:tcPr>
          <w:p w:rsidR="000115B2" w:rsidRPr="00BA53AC" w:rsidRDefault="000115B2" w:rsidP="000115B2">
            <w:pPr>
              <w:jc w:val="both"/>
            </w:pPr>
            <w:r w:rsidRPr="00BA53AC">
              <w:t>40</w:t>
            </w:r>
          </w:p>
        </w:tc>
        <w:tc>
          <w:tcPr>
            <w:tcW w:w="701" w:type="dxa"/>
            <w:gridSpan w:val="2"/>
            <w:shd w:val="clear" w:color="auto" w:fill="F7CAAC"/>
          </w:tcPr>
          <w:p w:rsidR="000115B2" w:rsidRPr="00BA53AC" w:rsidRDefault="000115B2" w:rsidP="000115B2">
            <w:pPr>
              <w:jc w:val="both"/>
              <w:rPr>
                <w:b/>
              </w:rPr>
            </w:pPr>
            <w:r w:rsidRPr="00BA53AC">
              <w:rPr>
                <w:b/>
              </w:rPr>
              <w:t>do kdy</w:t>
            </w:r>
          </w:p>
        </w:tc>
        <w:tc>
          <w:tcPr>
            <w:tcW w:w="1371" w:type="dxa"/>
            <w:gridSpan w:val="2"/>
          </w:tcPr>
          <w:p w:rsidR="000115B2" w:rsidRPr="00BA53AC" w:rsidRDefault="000115B2" w:rsidP="000115B2">
            <w:pPr>
              <w:jc w:val="both"/>
            </w:pPr>
            <w:r w:rsidRPr="00BA53AC">
              <w:t>1</w:t>
            </w:r>
            <w:r>
              <w:t>0</w:t>
            </w:r>
            <w:r w:rsidRPr="00BA53AC">
              <w:t>/20</w:t>
            </w:r>
            <w:r>
              <w:t>21</w:t>
            </w:r>
          </w:p>
        </w:tc>
      </w:tr>
      <w:tr w:rsidR="000115B2" w:rsidRPr="00BA53AC" w:rsidTr="008760D2">
        <w:tc>
          <w:tcPr>
            <w:tcW w:w="4993" w:type="dxa"/>
            <w:gridSpan w:val="3"/>
            <w:shd w:val="clear" w:color="auto" w:fill="F7CAAC"/>
          </w:tcPr>
          <w:p w:rsidR="000115B2" w:rsidRPr="00BA53AC" w:rsidRDefault="000115B2" w:rsidP="000115B2">
            <w:pPr>
              <w:jc w:val="both"/>
              <w:rPr>
                <w:b/>
              </w:rPr>
            </w:pPr>
            <w:r w:rsidRPr="00BA53AC">
              <w:rPr>
                <w:b/>
              </w:rPr>
              <w:t>Typ vztahu na součásti VŠ, která uskutečňuje st. program</w:t>
            </w:r>
          </w:p>
        </w:tc>
        <w:tc>
          <w:tcPr>
            <w:tcW w:w="979" w:type="dxa"/>
            <w:gridSpan w:val="2"/>
          </w:tcPr>
          <w:p w:rsidR="000115B2" w:rsidRPr="00BA53AC" w:rsidRDefault="000115B2" w:rsidP="000115B2">
            <w:pPr>
              <w:jc w:val="both"/>
            </w:pPr>
          </w:p>
        </w:tc>
        <w:tc>
          <w:tcPr>
            <w:tcW w:w="981" w:type="dxa"/>
            <w:shd w:val="clear" w:color="auto" w:fill="F7CAAC"/>
          </w:tcPr>
          <w:p w:rsidR="000115B2" w:rsidRPr="00BA53AC" w:rsidRDefault="000115B2" w:rsidP="000115B2">
            <w:pPr>
              <w:jc w:val="both"/>
              <w:rPr>
                <w:b/>
              </w:rPr>
            </w:pPr>
            <w:r w:rsidRPr="00BA53AC">
              <w:rPr>
                <w:b/>
              </w:rPr>
              <w:t>rozsah</w:t>
            </w:r>
          </w:p>
        </w:tc>
        <w:tc>
          <w:tcPr>
            <w:tcW w:w="701" w:type="dxa"/>
          </w:tcPr>
          <w:p w:rsidR="000115B2" w:rsidRPr="00BA53AC" w:rsidRDefault="000115B2" w:rsidP="000115B2">
            <w:pPr>
              <w:jc w:val="both"/>
            </w:pPr>
          </w:p>
        </w:tc>
        <w:tc>
          <w:tcPr>
            <w:tcW w:w="701" w:type="dxa"/>
            <w:gridSpan w:val="2"/>
            <w:shd w:val="clear" w:color="auto" w:fill="F7CAAC"/>
          </w:tcPr>
          <w:p w:rsidR="000115B2" w:rsidRPr="00BA53AC" w:rsidRDefault="000115B2" w:rsidP="000115B2">
            <w:pPr>
              <w:jc w:val="both"/>
              <w:rPr>
                <w:b/>
              </w:rPr>
            </w:pPr>
            <w:r w:rsidRPr="00BA53AC">
              <w:rPr>
                <w:b/>
              </w:rPr>
              <w:t>do kdy</w:t>
            </w:r>
          </w:p>
        </w:tc>
        <w:tc>
          <w:tcPr>
            <w:tcW w:w="1371" w:type="dxa"/>
            <w:gridSpan w:val="2"/>
          </w:tcPr>
          <w:p w:rsidR="000115B2" w:rsidRPr="00BA53AC" w:rsidRDefault="000115B2" w:rsidP="000115B2">
            <w:pPr>
              <w:jc w:val="both"/>
            </w:pPr>
          </w:p>
        </w:tc>
      </w:tr>
      <w:tr w:rsidR="000115B2" w:rsidRPr="00BA53AC" w:rsidTr="008760D2">
        <w:tc>
          <w:tcPr>
            <w:tcW w:w="5972" w:type="dxa"/>
            <w:gridSpan w:val="5"/>
            <w:shd w:val="clear" w:color="auto" w:fill="F7CAAC"/>
          </w:tcPr>
          <w:p w:rsidR="000115B2" w:rsidRPr="00BA53AC" w:rsidRDefault="000115B2" w:rsidP="000115B2">
            <w:pPr>
              <w:jc w:val="both"/>
            </w:pPr>
            <w:r w:rsidRPr="00BA53AC">
              <w:rPr>
                <w:b/>
              </w:rPr>
              <w:t>Další současná působení jako akademický pracovník na jiných VŠ</w:t>
            </w:r>
          </w:p>
        </w:tc>
        <w:tc>
          <w:tcPr>
            <w:tcW w:w="1682" w:type="dxa"/>
            <w:gridSpan w:val="2"/>
            <w:shd w:val="clear" w:color="auto" w:fill="F7CAAC"/>
          </w:tcPr>
          <w:p w:rsidR="000115B2" w:rsidRPr="00BA53AC" w:rsidRDefault="000115B2" w:rsidP="000115B2">
            <w:pPr>
              <w:jc w:val="both"/>
              <w:rPr>
                <w:b/>
              </w:rPr>
            </w:pPr>
            <w:r w:rsidRPr="00BA53AC">
              <w:rPr>
                <w:b/>
              </w:rPr>
              <w:t xml:space="preserve">typ prac. </w:t>
            </w:r>
            <w:proofErr w:type="gramStart"/>
            <w:r w:rsidRPr="00BA53AC">
              <w:rPr>
                <w:b/>
              </w:rPr>
              <w:t>vztahu</w:t>
            </w:r>
            <w:proofErr w:type="gramEnd"/>
          </w:p>
        </w:tc>
        <w:tc>
          <w:tcPr>
            <w:tcW w:w="2072" w:type="dxa"/>
            <w:gridSpan w:val="4"/>
            <w:shd w:val="clear" w:color="auto" w:fill="F7CAAC"/>
          </w:tcPr>
          <w:p w:rsidR="000115B2" w:rsidRPr="00BA53AC" w:rsidRDefault="000115B2" w:rsidP="000115B2">
            <w:pPr>
              <w:jc w:val="both"/>
              <w:rPr>
                <w:b/>
              </w:rPr>
            </w:pPr>
            <w:r w:rsidRPr="00BA53AC">
              <w:rPr>
                <w:b/>
              </w:rPr>
              <w:t>rozsah</w:t>
            </w:r>
          </w:p>
        </w:tc>
      </w:tr>
      <w:tr w:rsidR="000115B2" w:rsidRPr="00BA53AC" w:rsidTr="008760D2">
        <w:tc>
          <w:tcPr>
            <w:tcW w:w="5972" w:type="dxa"/>
            <w:gridSpan w:val="5"/>
          </w:tcPr>
          <w:p w:rsidR="000115B2" w:rsidRPr="00BA53AC" w:rsidRDefault="000115B2" w:rsidP="000115B2">
            <w:pPr>
              <w:jc w:val="both"/>
            </w:pPr>
          </w:p>
        </w:tc>
        <w:tc>
          <w:tcPr>
            <w:tcW w:w="1682" w:type="dxa"/>
            <w:gridSpan w:val="2"/>
          </w:tcPr>
          <w:p w:rsidR="000115B2" w:rsidRPr="00BA53AC" w:rsidRDefault="000115B2" w:rsidP="000115B2">
            <w:pPr>
              <w:jc w:val="both"/>
            </w:pPr>
          </w:p>
        </w:tc>
        <w:tc>
          <w:tcPr>
            <w:tcW w:w="2072" w:type="dxa"/>
            <w:gridSpan w:val="4"/>
          </w:tcPr>
          <w:p w:rsidR="000115B2" w:rsidRPr="00BA53AC" w:rsidRDefault="000115B2" w:rsidP="000115B2">
            <w:pPr>
              <w:jc w:val="both"/>
            </w:pPr>
          </w:p>
        </w:tc>
      </w:tr>
      <w:tr w:rsidR="000115B2" w:rsidRPr="00BA53AC" w:rsidTr="008760D2">
        <w:tc>
          <w:tcPr>
            <w:tcW w:w="5972" w:type="dxa"/>
            <w:gridSpan w:val="5"/>
          </w:tcPr>
          <w:p w:rsidR="000115B2" w:rsidRPr="00BA53AC" w:rsidRDefault="000115B2" w:rsidP="000115B2">
            <w:pPr>
              <w:jc w:val="both"/>
            </w:pPr>
          </w:p>
        </w:tc>
        <w:tc>
          <w:tcPr>
            <w:tcW w:w="1682" w:type="dxa"/>
            <w:gridSpan w:val="2"/>
          </w:tcPr>
          <w:p w:rsidR="000115B2" w:rsidRPr="00BA53AC" w:rsidRDefault="000115B2" w:rsidP="000115B2">
            <w:pPr>
              <w:jc w:val="both"/>
            </w:pPr>
          </w:p>
        </w:tc>
        <w:tc>
          <w:tcPr>
            <w:tcW w:w="2072" w:type="dxa"/>
            <w:gridSpan w:val="4"/>
          </w:tcPr>
          <w:p w:rsidR="000115B2" w:rsidRPr="00BA53AC" w:rsidRDefault="000115B2" w:rsidP="000115B2">
            <w:pPr>
              <w:jc w:val="both"/>
            </w:pPr>
          </w:p>
        </w:tc>
      </w:tr>
      <w:tr w:rsidR="000115B2" w:rsidRPr="00BA53AC" w:rsidTr="008760D2">
        <w:tc>
          <w:tcPr>
            <w:tcW w:w="9726" w:type="dxa"/>
            <w:gridSpan w:val="11"/>
            <w:shd w:val="clear" w:color="auto" w:fill="F7CAAC"/>
          </w:tcPr>
          <w:p w:rsidR="000115B2" w:rsidRPr="00BA53AC" w:rsidRDefault="000115B2" w:rsidP="000115B2">
            <w:pPr>
              <w:jc w:val="both"/>
            </w:pPr>
            <w:r w:rsidRPr="00BA53AC">
              <w:rPr>
                <w:b/>
              </w:rPr>
              <w:t>Předměty příslušného studijního programu a způsob zapojení do jejich výuky, příp. další zapojení do uskutečňování studijního programu</w:t>
            </w:r>
          </w:p>
        </w:tc>
      </w:tr>
      <w:tr w:rsidR="000115B2" w:rsidRPr="00BA53AC" w:rsidTr="008760D2">
        <w:trPr>
          <w:trHeight w:val="466"/>
        </w:trPr>
        <w:tc>
          <w:tcPr>
            <w:tcW w:w="9726" w:type="dxa"/>
            <w:gridSpan w:val="11"/>
            <w:tcBorders>
              <w:top w:val="nil"/>
            </w:tcBorders>
          </w:tcPr>
          <w:p w:rsidR="000115B2" w:rsidRDefault="00A20AAE" w:rsidP="000115B2">
            <w:pPr>
              <w:jc w:val="both"/>
            </w:pPr>
            <w:r w:rsidRPr="00804B6E">
              <w:t xml:space="preserve">Odborná komunikace v angličtině </w:t>
            </w:r>
            <w:r>
              <w:t xml:space="preserve">(Akademické psaní v angličtině) - vedení seminářů </w:t>
            </w:r>
            <w:r w:rsidR="000115B2">
              <w:t>(40%)</w:t>
            </w:r>
          </w:p>
          <w:p w:rsidR="000115B2" w:rsidRPr="00BA53AC" w:rsidRDefault="000115B2" w:rsidP="000115B2">
            <w:pPr>
              <w:pStyle w:val="Zkladntext"/>
              <w:ind w:right="107"/>
            </w:pPr>
          </w:p>
        </w:tc>
      </w:tr>
      <w:tr w:rsidR="000115B2" w:rsidRPr="00BA53AC" w:rsidTr="008760D2">
        <w:tc>
          <w:tcPr>
            <w:tcW w:w="9726" w:type="dxa"/>
            <w:gridSpan w:val="11"/>
            <w:shd w:val="clear" w:color="auto" w:fill="F7CAAC"/>
          </w:tcPr>
          <w:p w:rsidR="000115B2" w:rsidRPr="00BA53AC" w:rsidRDefault="000115B2" w:rsidP="000115B2">
            <w:pPr>
              <w:jc w:val="both"/>
            </w:pPr>
            <w:r w:rsidRPr="00BA53AC">
              <w:rPr>
                <w:b/>
              </w:rPr>
              <w:t xml:space="preserve">Údaje o vzdělání na VŠ </w:t>
            </w:r>
          </w:p>
        </w:tc>
      </w:tr>
      <w:tr w:rsidR="000115B2" w:rsidRPr="00BA53AC" w:rsidTr="008760D2">
        <w:trPr>
          <w:trHeight w:val="372"/>
        </w:trPr>
        <w:tc>
          <w:tcPr>
            <w:tcW w:w="9726" w:type="dxa"/>
            <w:gridSpan w:val="11"/>
          </w:tcPr>
          <w:p w:rsidR="000115B2" w:rsidRPr="000115B2" w:rsidRDefault="00955192" w:rsidP="00955192">
            <w:pPr>
              <w:pStyle w:val="CVNormal"/>
              <w:ind w:left="1132" w:right="0" w:hanging="1135"/>
              <w:jc w:val="both"/>
              <w:rPr>
                <w:rFonts w:ascii="Times New Roman" w:hAnsi="Times New Roman"/>
                <w:szCs w:val="21"/>
              </w:rPr>
            </w:pPr>
            <w:r>
              <w:rPr>
                <w:rFonts w:ascii="Times New Roman" w:hAnsi="Times New Roman"/>
                <w:szCs w:val="21"/>
              </w:rPr>
              <w:t xml:space="preserve">2002 - </w:t>
            </w:r>
            <w:r w:rsidR="000115B2" w:rsidRPr="000115B2">
              <w:rPr>
                <w:rFonts w:ascii="Times New Roman" w:hAnsi="Times New Roman"/>
                <w:szCs w:val="21"/>
              </w:rPr>
              <w:t xml:space="preserve">2007: UP Olomouc, PřF, SP </w:t>
            </w:r>
            <w:r w:rsidR="000115B2" w:rsidRPr="000115B2">
              <w:rPr>
                <w:rFonts w:ascii="Times New Roman" w:eastAsia="Calibri" w:hAnsi="Times New Roman"/>
                <w:szCs w:val="21"/>
              </w:rPr>
              <w:t xml:space="preserve">Chemie, </w:t>
            </w:r>
            <w:r w:rsidR="000115B2" w:rsidRPr="000115B2">
              <w:rPr>
                <w:rFonts w:ascii="Times New Roman" w:hAnsi="Times New Roman"/>
                <w:szCs w:val="21"/>
              </w:rPr>
              <w:t>obory Učitelství biologie pro střední školy a Učitelství chemie pro střední škol</w:t>
            </w:r>
            <w:r>
              <w:rPr>
                <w:rFonts w:ascii="Times New Roman" w:hAnsi="Times New Roman"/>
                <w:szCs w:val="21"/>
              </w:rPr>
              <w:t xml:space="preserve">y </w:t>
            </w:r>
            <w:r w:rsidRPr="001A7A57">
              <w:rPr>
                <w:rFonts w:ascii="Times New Roman" w:hAnsi="Times New Roman"/>
                <w:b/>
                <w:szCs w:val="21"/>
              </w:rPr>
              <w:t>(</w:t>
            </w:r>
            <w:r w:rsidR="000115B2" w:rsidRPr="001A7A57">
              <w:rPr>
                <w:rFonts w:ascii="Times New Roman" w:hAnsi="Times New Roman"/>
                <w:b/>
                <w:szCs w:val="21"/>
              </w:rPr>
              <w:t>Mgr.</w:t>
            </w:r>
            <w:r w:rsidRPr="001A7A57">
              <w:rPr>
                <w:rFonts w:ascii="Times New Roman" w:hAnsi="Times New Roman"/>
                <w:b/>
                <w:szCs w:val="21"/>
              </w:rPr>
              <w:t>)</w:t>
            </w:r>
          </w:p>
          <w:p w:rsidR="000115B2" w:rsidRPr="000115B2" w:rsidRDefault="000115B2" w:rsidP="000115B2">
            <w:pPr>
              <w:pStyle w:val="CVNormal"/>
              <w:ind w:left="0" w:right="0"/>
              <w:jc w:val="both"/>
              <w:rPr>
                <w:rFonts w:ascii="Times New Roman" w:hAnsi="Times New Roman"/>
                <w:szCs w:val="21"/>
              </w:rPr>
            </w:pPr>
            <w:r w:rsidRPr="000115B2">
              <w:rPr>
                <w:rFonts w:ascii="Times New Roman" w:hAnsi="Times New Roman"/>
                <w:szCs w:val="21"/>
              </w:rPr>
              <w:t xml:space="preserve">2008 – 2009: Bridge-Linguatec Inc., Colorado, USA, TEFL – Diploma in Teaching English as a Foreign Language </w:t>
            </w:r>
          </w:p>
          <w:p w:rsidR="000115B2" w:rsidRPr="000115B2" w:rsidRDefault="000115B2" w:rsidP="000115B2">
            <w:pPr>
              <w:pStyle w:val="CVNormal"/>
              <w:ind w:left="0" w:right="0"/>
              <w:jc w:val="both"/>
              <w:rPr>
                <w:rFonts w:ascii="Times New Roman" w:hAnsi="Times New Roman"/>
                <w:szCs w:val="21"/>
              </w:rPr>
            </w:pPr>
            <w:r w:rsidRPr="000115B2">
              <w:rPr>
                <w:rFonts w:ascii="Times New Roman" w:hAnsi="Times New Roman"/>
                <w:szCs w:val="21"/>
              </w:rPr>
              <w:t xml:space="preserve">2014 – </w:t>
            </w:r>
            <w:del w:id="413" w:author="Pavla Trefilová" w:date="2019-09-05T16:08:00Z">
              <w:r w:rsidRPr="000115B2" w:rsidDel="00D545B2">
                <w:rPr>
                  <w:rFonts w:ascii="Times New Roman" w:hAnsi="Times New Roman"/>
                  <w:szCs w:val="21"/>
                </w:rPr>
                <w:delText>dosud</w:delText>
              </w:r>
            </w:del>
            <w:ins w:id="414" w:author="Pavla Trefilová" w:date="2019-09-05T16:08:00Z">
              <w:r w:rsidR="00D545B2">
                <w:rPr>
                  <w:rFonts w:ascii="Times New Roman" w:hAnsi="Times New Roman"/>
                  <w:szCs w:val="21"/>
                </w:rPr>
                <w:t>2019</w:t>
              </w:r>
            </w:ins>
            <w:r w:rsidRPr="000115B2">
              <w:rPr>
                <w:rFonts w:ascii="Times New Roman" w:hAnsi="Times New Roman"/>
                <w:szCs w:val="21"/>
              </w:rPr>
              <w:t>: UTB Zlín, FT, DSP Chemie a technologie potravin, obor Technologie potravin</w:t>
            </w:r>
          </w:p>
          <w:p w:rsidR="000115B2" w:rsidRPr="00BA53AC" w:rsidRDefault="000115B2" w:rsidP="000115B2">
            <w:pPr>
              <w:pStyle w:val="CVNormal"/>
              <w:ind w:left="0" w:right="0"/>
              <w:jc w:val="both"/>
              <w:rPr>
                <w:b/>
              </w:rPr>
            </w:pPr>
          </w:p>
        </w:tc>
      </w:tr>
      <w:tr w:rsidR="000115B2" w:rsidRPr="00BA53AC" w:rsidTr="008760D2">
        <w:tc>
          <w:tcPr>
            <w:tcW w:w="9726" w:type="dxa"/>
            <w:gridSpan w:val="11"/>
            <w:shd w:val="clear" w:color="auto" w:fill="F7CAAC"/>
          </w:tcPr>
          <w:p w:rsidR="000115B2" w:rsidRPr="00BA53AC" w:rsidRDefault="000115B2" w:rsidP="000115B2">
            <w:pPr>
              <w:jc w:val="both"/>
              <w:rPr>
                <w:b/>
              </w:rPr>
            </w:pPr>
            <w:r w:rsidRPr="00BA53AC">
              <w:rPr>
                <w:b/>
              </w:rPr>
              <w:t>Údaje o odborném působení od absolvování VŠ</w:t>
            </w:r>
          </w:p>
        </w:tc>
      </w:tr>
      <w:tr w:rsidR="000115B2" w:rsidRPr="00BA53AC" w:rsidTr="008760D2">
        <w:trPr>
          <w:trHeight w:val="462"/>
        </w:trPr>
        <w:tc>
          <w:tcPr>
            <w:tcW w:w="9726" w:type="dxa"/>
            <w:gridSpan w:val="11"/>
          </w:tcPr>
          <w:p w:rsidR="000115B2" w:rsidRPr="00BA53AC" w:rsidRDefault="000115B2" w:rsidP="000115B2">
            <w:pPr>
              <w:jc w:val="both"/>
              <w:rPr>
                <w:sz w:val="21"/>
                <w:szCs w:val="21"/>
              </w:rPr>
            </w:pPr>
            <w:r w:rsidRPr="000115B2">
              <w:rPr>
                <w:szCs w:val="21"/>
              </w:rPr>
              <w:t>2014 – dosud: UTB Zlín, lektor</w:t>
            </w:r>
          </w:p>
        </w:tc>
      </w:tr>
      <w:tr w:rsidR="000115B2" w:rsidRPr="00BA53AC" w:rsidTr="008760D2">
        <w:trPr>
          <w:trHeight w:val="250"/>
        </w:trPr>
        <w:tc>
          <w:tcPr>
            <w:tcW w:w="9726" w:type="dxa"/>
            <w:gridSpan w:val="11"/>
            <w:shd w:val="clear" w:color="auto" w:fill="F7CAAC"/>
          </w:tcPr>
          <w:p w:rsidR="000115B2" w:rsidRPr="00BA53AC" w:rsidRDefault="000115B2" w:rsidP="000115B2">
            <w:pPr>
              <w:jc w:val="both"/>
            </w:pPr>
            <w:r w:rsidRPr="00BA53AC">
              <w:rPr>
                <w:b/>
              </w:rPr>
              <w:t>Zkušenosti s vedením kvalifikačních a rigorózních prací</w:t>
            </w:r>
          </w:p>
        </w:tc>
      </w:tr>
      <w:tr w:rsidR="000115B2" w:rsidRPr="00BA53AC" w:rsidTr="008760D2">
        <w:trPr>
          <w:trHeight w:val="184"/>
        </w:trPr>
        <w:tc>
          <w:tcPr>
            <w:tcW w:w="9726" w:type="dxa"/>
            <w:gridSpan w:val="11"/>
          </w:tcPr>
          <w:p w:rsidR="00C34D44" w:rsidRDefault="00C34D44" w:rsidP="00C34D44">
            <w:pPr>
              <w:jc w:val="both"/>
            </w:pPr>
            <w:r>
              <w:t>Počet vedených bakalářských prací – 0</w:t>
            </w:r>
          </w:p>
          <w:p w:rsidR="000115B2" w:rsidRPr="00BA53AC" w:rsidRDefault="00C34D44">
            <w:pPr>
              <w:jc w:val="both"/>
              <w:rPr>
                <w:sz w:val="21"/>
                <w:szCs w:val="21"/>
              </w:rPr>
            </w:pPr>
            <w:r>
              <w:t>Počet vedených diplomových prací – 0</w:t>
            </w:r>
          </w:p>
        </w:tc>
      </w:tr>
      <w:tr w:rsidR="000115B2" w:rsidRPr="00BA53AC" w:rsidTr="008760D2">
        <w:trPr>
          <w:cantSplit/>
        </w:trPr>
        <w:tc>
          <w:tcPr>
            <w:tcW w:w="3297" w:type="dxa"/>
            <w:gridSpan w:val="2"/>
            <w:tcBorders>
              <w:top w:val="single" w:sz="12" w:space="0" w:color="auto"/>
            </w:tcBorders>
            <w:shd w:val="clear" w:color="auto" w:fill="F7CAAC"/>
          </w:tcPr>
          <w:p w:rsidR="000115B2" w:rsidRPr="00BA53AC" w:rsidRDefault="000115B2" w:rsidP="000115B2">
            <w:pPr>
              <w:jc w:val="both"/>
            </w:pPr>
            <w:r w:rsidRPr="00BA53AC">
              <w:rPr>
                <w:b/>
              </w:rPr>
              <w:t xml:space="preserve">Obor habilitačního řízení </w:t>
            </w:r>
          </w:p>
        </w:tc>
        <w:tc>
          <w:tcPr>
            <w:tcW w:w="2213" w:type="dxa"/>
            <w:gridSpan w:val="2"/>
            <w:tcBorders>
              <w:top w:val="single" w:sz="12" w:space="0" w:color="auto"/>
            </w:tcBorders>
            <w:shd w:val="clear" w:color="auto" w:fill="F7CAAC"/>
          </w:tcPr>
          <w:p w:rsidR="000115B2" w:rsidRPr="00BA53AC" w:rsidRDefault="000115B2" w:rsidP="000115B2">
            <w:pPr>
              <w:jc w:val="both"/>
            </w:pPr>
            <w:r w:rsidRPr="00BA53AC">
              <w:rPr>
                <w:b/>
              </w:rPr>
              <w:t>Rok udělení hodnosti</w:t>
            </w:r>
          </w:p>
        </w:tc>
        <w:tc>
          <w:tcPr>
            <w:tcW w:w="2220" w:type="dxa"/>
            <w:gridSpan w:val="4"/>
            <w:tcBorders>
              <w:top w:val="single" w:sz="12" w:space="0" w:color="auto"/>
              <w:right w:val="single" w:sz="12" w:space="0" w:color="auto"/>
            </w:tcBorders>
            <w:shd w:val="clear" w:color="auto" w:fill="F7CAAC"/>
          </w:tcPr>
          <w:p w:rsidR="000115B2" w:rsidRPr="00BA53AC" w:rsidRDefault="000115B2" w:rsidP="000115B2">
            <w:pPr>
              <w:jc w:val="both"/>
            </w:pPr>
            <w:r w:rsidRPr="00BA53AC">
              <w:rPr>
                <w:b/>
              </w:rPr>
              <w:t>Řízení konáno na VŠ</w:t>
            </w:r>
          </w:p>
        </w:tc>
        <w:tc>
          <w:tcPr>
            <w:tcW w:w="1996" w:type="dxa"/>
            <w:gridSpan w:val="3"/>
            <w:tcBorders>
              <w:top w:val="single" w:sz="12" w:space="0" w:color="auto"/>
              <w:left w:val="single" w:sz="12" w:space="0" w:color="auto"/>
            </w:tcBorders>
            <w:shd w:val="clear" w:color="auto" w:fill="F7CAAC"/>
          </w:tcPr>
          <w:p w:rsidR="000115B2" w:rsidRPr="00BA53AC" w:rsidRDefault="000115B2" w:rsidP="000115B2">
            <w:pPr>
              <w:jc w:val="both"/>
              <w:rPr>
                <w:b/>
              </w:rPr>
            </w:pPr>
            <w:r w:rsidRPr="00BA53AC">
              <w:rPr>
                <w:b/>
              </w:rPr>
              <w:t>Ohlasy publikací</w:t>
            </w:r>
          </w:p>
        </w:tc>
      </w:tr>
      <w:tr w:rsidR="000115B2" w:rsidRPr="00BA53AC" w:rsidTr="008760D2">
        <w:trPr>
          <w:cantSplit/>
        </w:trPr>
        <w:tc>
          <w:tcPr>
            <w:tcW w:w="3297" w:type="dxa"/>
            <w:gridSpan w:val="2"/>
          </w:tcPr>
          <w:p w:rsidR="000115B2" w:rsidRPr="00BA53AC" w:rsidRDefault="000115B2" w:rsidP="000115B2">
            <w:pPr>
              <w:jc w:val="both"/>
            </w:pPr>
          </w:p>
        </w:tc>
        <w:tc>
          <w:tcPr>
            <w:tcW w:w="2213" w:type="dxa"/>
            <w:gridSpan w:val="2"/>
          </w:tcPr>
          <w:p w:rsidR="000115B2" w:rsidRPr="00BA53AC" w:rsidRDefault="000115B2" w:rsidP="000115B2">
            <w:pPr>
              <w:jc w:val="both"/>
            </w:pPr>
          </w:p>
        </w:tc>
        <w:tc>
          <w:tcPr>
            <w:tcW w:w="2220" w:type="dxa"/>
            <w:gridSpan w:val="4"/>
            <w:tcBorders>
              <w:right w:val="single" w:sz="12" w:space="0" w:color="auto"/>
            </w:tcBorders>
          </w:tcPr>
          <w:p w:rsidR="000115B2" w:rsidRPr="00BA53AC" w:rsidRDefault="000115B2" w:rsidP="000115B2">
            <w:pPr>
              <w:jc w:val="both"/>
            </w:pPr>
          </w:p>
        </w:tc>
        <w:tc>
          <w:tcPr>
            <w:tcW w:w="625" w:type="dxa"/>
            <w:tcBorders>
              <w:left w:val="single" w:sz="12" w:space="0" w:color="auto"/>
            </w:tcBorders>
            <w:shd w:val="clear" w:color="auto" w:fill="F7CAAC"/>
          </w:tcPr>
          <w:p w:rsidR="000115B2" w:rsidRPr="00BA53AC" w:rsidRDefault="000115B2" w:rsidP="000115B2">
            <w:pPr>
              <w:jc w:val="both"/>
            </w:pPr>
            <w:r w:rsidRPr="00BA53AC">
              <w:rPr>
                <w:b/>
              </w:rPr>
              <w:t>WOS</w:t>
            </w:r>
          </w:p>
        </w:tc>
        <w:tc>
          <w:tcPr>
            <w:tcW w:w="685" w:type="dxa"/>
            <w:shd w:val="clear" w:color="auto" w:fill="F7CAAC"/>
          </w:tcPr>
          <w:p w:rsidR="000115B2" w:rsidRPr="00BA53AC" w:rsidRDefault="000115B2" w:rsidP="000115B2">
            <w:pPr>
              <w:jc w:val="both"/>
              <w:rPr>
                <w:sz w:val="18"/>
              </w:rPr>
            </w:pPr>
            <w:r w:rsidRPr="00BA53AC">
              <w:rPr>
                <w:b/>
                <w:sz w:val="18"/>
              </w:rPr>
              <w:t>Scopus</w:t>
            </w:r>
          </w:p>
        </w:tc>
        <w:tc>
          <w:tcPr>
            <w:tcW w:w="686" w:type="dxa"/>
            <w:shd w:val="clear" w:color="auto" w:fill="F7CAAC"/>
          </w:tcPr>
          <w:p w:rsidR="000115B2" w:rsidRPr="00BA53AC" w:rsidRDefault="000115B2" w:rsidP="000115B2">
            <w:pPr>
              <w:jc w:val="both"/>
            </w:pPr>
            <w:r w:rsidRPr="00BA53AC">
              <w:rPr>
                <w:b/>
                <w:sz w:val="18"/>
              </w:rPr>
              <w:t>ostatní</w:t>
            </w:r>
          </w:p>
        </w:tc>
      </w:tr>
      <w:tr w:rsidR="000115B2" w:rsidRPr="00BA53AC" w:rsidTr="008760D2">
        <w:trPr>
          <w:cantSplit/>
          <w:trHeight w:val="70"/>
        </w:trPr>
        <w:tc>
          <w:tcPr>
            <w:tcW w:w="3297" w:type="dxa"/>
            <w:gridSpan w:val="2"/>
            <w:shd w:val="clear" w:color="auto" w:fill="F7CAAC"/>
          </w:tcPr>
          <w:p w:rsidR="000115B2" w:rsidRPr="00BA53AC" w:rsidRDefault="000115B2" w:rsidP="000115B2">
            <w:pPr>
              <w:jc w:val="both"/>
            </w:pPr>
            <w:r w:rsidRPr="00BA53AC">
              <w:rPr>
                <w:b/>
              </w:rPr>
              <w:t>Obor jmenovacího řízení</w:t>
            </w:r>
          </w:p>
        </w:tc>
        <w:tc>
          <w:tcPr>
            <w:tcW w:w="2213" w:type="dxa"/>
            <w:gridSpan w:val="2"/>
            <w:shd w:val="clear" w:color="auto" w:fill="F7CAAC"/>
          </w:tcPr>
          <w:p w:rsidR="000115B2" w:rsidRPr="00BA53AC" w:rsidRDefault="000115B2" w:rsidP="000115B2">
            <w:pPr>
              <w:jc w:val="both"/>
            </w:pPr>
            <w:r w:rsidRPr="00BA53AC">
              <w:rPr>
                <w:b/>
              </w:rPr>
              <w:t>Rok udělení hodnosti</w:t>
            </w:r>
          </w:p>
        </w:tc>
        <w:tc>
          <w:tcPr>
            <w:tcW w:w="2220" w:type="dxa"/>
            <w:gridSpan w:val="4"/>
            <w:tcBorders>
              <w:right w:val="single" w:sz="12" w:space="0" w:color="auto"/>
            </w:tcBorders>
            <w:shd w:val="clear" w:color="auto" w:fill="F7CAAC"/>
          </w:tcPr>
          <w:p w:rsidR="000115B2" w:rsidRPr="00BA53AC" w:rsidRDefault="000115B2" w:rsidP="000115B2">
            <w:pPr>
              <w:jc w:val="both"/>
            </w:pPr>
            <w:r w:rsidRPr="00BA53AC">
              <w:rPr>
                <w:b/>
              </w:rPr>
              <w:t>Řízení konáno na VŠ</w:t>
            </w:r>
          </w:p>
        </w:tc>
        <w:tc>
          <w:tcPr>
            <w:tcW w:w="625" w:type="dxa"/>
            <w:vMerge w:val="restart"/>
            <w:tcBorders>
              <w:left w:val="single" w:sz="12" w:space="0" w:color="auto"/>
            </w:tcBorders>
          </w:tcPr>
          <w:p w:rsidR="000115B2" w:rsidRPr="00BA53AC" w:rsidRDefault="000A1871" w:rsidP="000115B2">
            <w:pPr>
              <w:jc w:val="both"/>
              <w:rPr>
                <w:b/>
              </w:rPr>
            </w:pPr>
            <w:r>
              <w:rPr>
                <w:b/>
              </w:rPr>
              <w:t>126</w:t>
            </w:r>
          </w:p>
        </w:tc>
        <w:tc>
          <w:tcPr>
            <w:tcW w:w="685" w:type="dxa"/>
            <w:vMerge w:val="restart"/>
          </w:tcPr>
          <w:p w:rsidR="000115B2" w:rsidRPr="00BA53AC" w:rsidRDefault="000A1871" w:rsidP="000115B2">
            <w:pPr>
              <w:jc w:val="both"/>
              <w:rPr>
                <w:b/>
              </w:rPr>
            </w:pPr>
            <w:r>
              <w:rPr>
                <w:b/>
              </w:rPr>
              <w:t>160</w:t>
            </w:r>
          </w:p>
        </w:tc>
        <w:tc>
          <w:tcPr>
            <w:tcW w:w="686" w:type="dxa"/>
            <w:vMerge w:val="restart"/>
          </w:tcPr>
          <w:p w:rsidR="000115B2" w:rsidRPr="00BA53AC" w:rsidRDefault="000115B2" w:rsidP="000115B2">
            <w:pPr>
              <w:jc w:val="both"/>
              <w:rPr>
                <w:b/>
                <w:sz w:val="18"/>
                <w:szCs w:val="18"/>
              </w:rPr>
            </w:pPr>
            <w:r w:rsidRPr="00BA53AC">
              <w:rPr>
                <w:b/>
                <w:sz w:val="18"/>
                <w:szCs w:val="18"/>
              </w:rPr>
              <w:t>neevid.</w:t>
            </w:r>
          </w:p>
        </w:tc>
      </w:tr>
      <w:tr w:rsidR="000115B2" w:rsidRPr="00BA53AC" w:rsidTr="008760D2">
        <w:trPr>
          <w:trHeight w:val="205"/>
        </w:trPr>
        <w:tc>
          <w:tcPr>
            <w:tcW w:w="3297" w:type="dxa"/>
            <w:gridSpan w:val="2"/>
          </w:tcPr>
          <w:p w:rsidR="000115B2" w:rsidRPr="00BA53AC" w:rsidRDefault="000115B2" w:rsidP="000115B2">
            <w:pPr>
              <w:jc w:val="both"/>
            </w:pPr>
          </w:p>
        </w:tc>
        <w:tc>
          <w:tcPr>
            <w:tcW w:w="2213" w:type="dxa"/>
            <w:gridSpan w:val="2"/>
          </w:tcPr>
          <w:p w:rsidR="000115B2" w:rsidRPr="00BA53AC" w:rsidRDefault="000115B2" w:rsidP="000115B2">
            <w:pPr>
              <w:jc w:val="both"/>
            </w:pPr>
          </w:p>
        </w:tc>
        <w:tc>
          <w:tcPr>
            <w:tcW w:w="2220" w:type="dxa"/>
            <w:gridSpan w:val="4"/>
            <w:tcBorders>
              <w:right w:val="single" w:sz="12" w:space="0" w:color="auto"/>
            </w:tcBorders>
          </w:tcPr>
          <w:p w:rsidR="000115B2" w:rsidRPr="00BA53AC" w:rsidRDefault="000115B2" w:rsidP="000115B2">
            <w:pPr>
              <w:jc w:val="both"/>
            </w:pPr>
          </w:p>
        </w:tc>
        <w:tc>
          <w:tcPr>
            <w:tcW w:w="625" w:type="dxa"/>
            <w:vMerge/>
            <w:tcBorders>
              <w:left w:val="single" w:sz="12" w:space="0" w:color="auto"/>
            </w:tcBorders>
            <w:vAlign w:val="center"/>
          </w:tcPr>
          <w:p w:rsidR="000115B2" w:rsidRPr="00BA53AC" w:rsidRDefault="000115B2" w:rsidP="000115B2">
            <w:pPr>
              <w:rPr>
                <w:b/>
              </w:rPr>
            </w:pPr>
          </w:p>
        </w:tc>
        <w:tc>
          <w:tcPr>
            <w:tcW w:w="685" w:type="dxa"/>
            <w:vMerge/>
            <w:vAlign w:val="center"/>
          </w:tcPr>
          <w:p w:rsidR="000115B2" w:rsidRPr="00BA53AC" w:rsidRDefault="000115B2" w:rsidP="000115B2">
            <w:pPr>
              <w:rPr>
                <w:b/>
              </w:rPr>
            </w:pPr>
          </w:p>
        </w:tc>
        <w:tc>
          <w:tcPr>
            <w:tcW w:w="686" w:type="dxa"/>
            <w:vMerge/>
            <w:vAlign w:val="center"/>
          </w:tcPr>
          <w:p w:rsidR="000115B2" w:rsidRPr="00BA53AC" w:rsidRDefault="000115B2" w:rsidP="000115B2">
            <w:pPr>
              <w:rPr>
                <w:b/>
              </w:rPr>
            </w:pPr>
          </w:p>
        </w:tc>
      </w:tr>
      <w:tr w:rsidR="000115B2" w:rsidRPr="00BA53AC" w:rsidTr="008760D2">
        <w:tc>
          <w:tcPr>
            <w:tcW w:w="9726" w:type="dxa"/>
            <w:gridSpan w:val="11"/>
            <w:shd w:val="clear" w:color="auto" w:fill="F7CAAC"/>
          </w:tcPr>
          <w:p w:rsidR="000115B2" w:rsidRPr="00BA53AC" w:rsidRDefault="000115B2" w:rsidP="000115B2">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0115B2" w:rsidRPr="00BA53AC" w:rsidTr="008760D2">
        <w:trPr>
          <w:trHeight w:val="283"/>
        </w:trPr>
        <w:tc>
          <w:tcPr>
            <w:tcW w:w="9726" w:type="dxa"/>
            <w:gridSpan w:val="11"/>
          </w:tcPr>
          <w:p w:rsidR="000115B2" w:rsidRDefault="000115B2" w:rsidP="000115B2">
            <w:pPr>
              <w:jc w:val="both"/>
              <w:outlineLvl w:val="1"/>
            </w:pPr>
            <w:r w:rsidRPr="00373FE2">
              <w:t xml:space="preserve">MLČEK, J., JUŘÍKOVÁ, T., ŠKROVÁNKOVÁ ,S., PALIČKOVÁ, M., ORSAVOVÁ, J., MIŠURCOVÁ, L., HLAVÁČOVÁ, I., SOCHOR, J., SUMCZYNSKI, D. </w:t>
            </w:r>
            <w:r w:rsidRPr="00373FE2">
              <w:rPr>
                <w:lang w:val="en-GB"/>
              </w:rPr>
              <w:t>Polyphenol content and antioxidant capacity of fruit and vegetable beverages processed by different technology methods</w:t>
            </w:r>
            <w:r w:rsidRPr="00373FE2">
              <w:t xml:space="preserve">. </w:t>
            </w:r>
            <w:r w:rsidRPr="00373FE2">
              <w:rPr>
                <w:i/>
                <w:iCs/>
                <w:bdr w:val="none" w:sz="0" w:space="0" w:color="auto" w:frame="1"/>
              </w:rPr>
              <w:t>Potravinárstvo</w:t>
            </w:r>
            <w:r w:rsidRPr="00373FE2">
              <w:t>. 2016, vol. 10, iss. 1, s. 512-517. ISSN 1338-0230. Dostupné z: </w:t>
            </w:r>
            <w:hyperlink r:id="rId35" w:history="1">
              <w:r w:rsidRPr="00373FE2">
                <w:rPr>
                  <w:rStyle w:val="Hypertextovodkaz"/>
                  <w:color w:val="auto"/>
                  <w:u w:val="none"/>
                </w:rPr>
                <w:t>http://www.potravinarstvo.com/journal1/index.php/potravinarstvo/article/view/635</w:t>
              </w:r>
            </w:hyperlink>
            <w:r w:rsidRPr="00373FE2">
              <w:t>.  (5%)</w:t>
            </w:r>
          </w:p>
          <w:p w:rsidR="000115B2" w:rsidRDefault="00094C44" w:rsidP="00094C44">
            <w:pPr>
              <w:jc w:val="both"/>
              <w:outlineLvl w:val="1"/>
              <w:rPr>
                <w:bCs/>
                <w:caps/>
                <w:shd w:val="clear" w:color="auto" w:fill="F8F8F8"/>
              </w:rPr>
            </w:pPr>
            <w:r w:rsidRPr="00094C44">
              <w:t xml:space="preserve">MIŠURCOVÁ, L., ORSAVOVÁ, J., VÁVRA AMBROŽOVÁ, J. Algal polysaccharides and health. Polysaccharides: Bioactivity and Biotechnology, Switzerland: Springer International Publishing Switzerland. 2015. s. </w:t>
            </w:r>
            <w:r>
              <w:t>109-144. ISBN 978-3-319-03751-6</w:t>
            </w:r>
            <w:r w:rsidR="000115B2" w:rsidRPr="00373FE2">
              <w:rPr>
                <w:bCs/>
                <w:shd w:val="clear" w:color="auto" w:fill="F8F8F8"/>
              </w:rPr>
              <w:t xml:space="preserve">. </w:t>
            </w:r>
            <w:r w:rsidR="000115B2" w:rsidRPr="00373FE2">
              <w:rPr>
                <w:shd w:val="clear" w:color="auto" w:fill="FFFFFF"/>
              </w:rPr>
              <w:t>DOI 10.1007/978-3-319-16298-0_24</w:t>
            </w:r>
            <w:r w:rsidR="00373FE2" w:rsidRPr="00373FE2">
              <w:rPr>
                <w:shd w:val="clear" w:color="auto" w:fill="FFFFFF"/>
              </w:rPr>
              <w:t>.</w:t>
            </w:r>
            <w:r w:rsidR="00373FE2" w:rsidRPr="00373FE2">
              <w:rPr>
                <w:bCs/>
                <w:caps/>
                <w:shd w:val="clear" w:color="auto" w:fill="F8F8F8"/>
              </w:rPr>
              <w:t xml:space="preserve"> (45%)</w:t>
            </w:r>
          </w:p>
          <w:p w:rsidR="000115B2" w:rsidRPr="00094C44" w:rsidRDefault="00094C44" w:rsidP="00094C44">
            <w:pPr>
              <w:jc w:val="both"/>
              <w:outlineLvl w:val="1"/>
            </w:pPr>
            <w:r w:rsidRPr="00094C44">
              <w:t xml:space="preserve">ORSAVOVÁ, J., MIŠURCOVÁ, L., VÁVRA AMBROŽOVÁ, J., VÍCHA, R., MLČEK, J. Fatty acids composition of vegetable oils and its contribution to dietary energy intake and dependence of cardiovascular mortality on dietary intake of fatty acids. </w:t>
            </w:r>
            <w:r w:rsidRPr="00806057">
              <w:rPr>
                <w:i/>
              </w:rPr>
              <w:t>Journal of Molecular Sciences.</w:t>
            </w:r>
            <w:r>
              <w:t xml:space="preserve"> 2015</w:t>
            </w:r>
            <w:r w:rsidR="00373FE2" w:rsidRPr="00373FE2">
              <w:t>, vol. 16, iss. 6, s. 12871-12890. ISSN 1422-0067. Dostupné z: </w:t>
            </w:r>
            <w:hyperlink r:id="rId36" w:history="1">
              <w:r w:rsidR="00373FE2" w:rsidRPr="00373FE2">
                <w:rPr>
                  <w:rStyle w:val="Hypertextovodkaz"/>
                  <w:color w:val="auto"/>
                  <w:u w:val="none"/>
                </w:rPr>
                <w:t>http://www.mdpi.com/1422-0067/16/6/12871</w:t>
              </w:r>
            </w:hyperlink>
            <w:r w:rsidR="00373FE2" w:rsidRPr="00373FE2">
              <w:t>. </w:t>
            </w:r>
            <w:r w:rsidR="00373FE2" w:rsidRPr="00373FE2">
              <w:rPr>
                <w:bCs/>
                <w:caps/>
                <w:shd w:val="clear" w:color="auto" w:fill="F8F8F8"/>
              </w:rPr>
              <w:t>(70%)</w:t>
            </w:r>
          </w:p>
          <w:p w:rsidR="000115B2" w:rsidRPr="000115B2" w:rsidRDefault="000115B2" w:rsidP="000115B2">
            <w:pPr>
              <w:jc w:val="both"/>
              <w:rPr>
                <w:bCs/>
                <w:color w:val="222222"/>
                <w:shd w:val="clear" w:color="auto" w:fill="F8F8F8"/>
              </w:rPr>
            </w:pPr>
            <w:r w:rsidRPr="000115B2">
              <w:rPr>
                <w:caps/>
              </w:rPr>
              <w:t>Mišurco</w:t>
            </w:r>
            <w:r w:rsidR="00373FE2">
              <w:rPr>
                <w:caps/>
              </w:rPr>
              <w:t>vá, L., Mlček, J., Orsavová, J.</w:t>
            </w:r>
            <w:r w:rsidRPr="000115B2">
              <w:rPr>
                <w:caps/>
              </w:rPr>
              <w:t>, Vávra Ambrožová, J.</w:t>
            </w:r>
            <w:r w:rsidRPr="000115B2">
              <w:t xml:space="preserve"> The energy contribution of vegetable oils to dietary intake of fatty acids. </w:t>
            </w:r>
            <w:r w:rsidRPr="000115B2">
              <w:rPr>
                <w:i/>
              </w:rPr>
              <w:t>4th International Conference „Science for Education – Education for Science“,</w:t>
            </w:r>
            <w:r w:rsidRPr="000115B2">
              <w:t xml:space="preserve"> 17. - 18. 9. 2015, Nitra, SK, 2015. </w:t>
            </w:r>
            <w:r w:rsidR="00373FE2">
              <w:rPr>
                <w:bCs/>
                <w:color w:val="222222"/>
                <w:shd w:val="clear" w:color="auto" w:fill="F8F8F8"/>
              </w:rPr>
              <w:t>(</w:t>
            </w:r>
            <w:r w:rsidR="00373FE2" w:rsidRPr="000115B2">
              <w:rPr>
                <w:caps/>
              </w:rPr>
              <w:t>5%</w:t>
            </w:r>
            <w:r w:rsidR="00373FE2">
              <w:rPr>
                <w:caps/>
              </w:rPr>
              <w:t>)</w:t>
            </w:r>
          </w:p>
          <w:p w:rsidR="000115B2" w:rsidRPr="00704EEC" w:rsidRDefault="000115B2" w:rsidP="00704EEC">
            <w:pPr>
              <w:pStyle w:val="Zkladntext"/>
              <w:spacing w:after="0"/>
              <w:jc w:val="both"/>
              <w:rPr>
                <w:b/>
              </w:rPr>
            </w:pPr>
            <w:r w:rsidRPr="00704EEC">
              <w:rPr>
                <w:caps/>
              </w:rPr>
              <w:t>Machů, L., Mišurcová, L., Vávra Ambrožová, J., Orsavová, J.</w:t>
            </w:r>
            <w:r w:rsidR="00704EEC" w:rsidRPr="00704EEC">
              <w:rPr>
                <w:caps/>
              </w:rPr>
              <w:t>,</w:t>
            </w:r>
            <w:r w:rsidRPr="00704EEC">
              <w:rPr>
                <w:caps/>
              </w:rPr>
              <w:t xml:space="preserve"> Mlče</w:t>
            </w:r>
            <w:r w:rsidR="00704EEC" w:rsidRPr="00704EEC">
              <w:rPr>
                <w:caps/>
              </w:rPr>
              <w:t>k, J., Sochor, J., Juríková, T.</w:t>
            </w:r>
            <w:r w:rsidR="00704EEC" w:rsidRPr="00704EEC">
              <w:t xml:space="preserve"> Phenolic C</w:t>
            </w:r>
            <w:r w:rsidRPr="00704EEC">
              <w:t xml:space="preserve">ontent and </w:t>
            </w:r>
            <w:r w:rsidR="00704EEC" w:rsidRPr="00704EEC">
              <w:t>A</w:t>
            </w:r>
            <w:r w:rsidRPr="00704EEC">
              <w:t xml:space="preserve">ntioxidant </w:t>
            </w:r>
            <w:r w:rsidR="00704EEC" w:rsidRPr="00704EEC">
              <w:t>C</w:t>
            </w:r>
            <w:r w:rsidRPr="00704EEC">
              <w:t xml:space="preserve">apacity in </w:t>
            </w:r>
            <w:r w:rsidR="00704EEC" w:rsidRPr="00704EEC">
              <w:t>Algal Food Pr</w:t>
            </w:r>
            <w:r w:rsidRPr="00704EEC">
              <w:t>oducts. </w:t>
            </w:r>
            <w:r w:rsidR="00704EEC" w:rsidRPr="00704EEC">
              <w:rPr>
                <w:i/>
                <w:iCs/>
                <w:bdr w:val="none" w:sz="0" w:space="0" w:color="auto" w:frame="1"/>
              </w:rPr>
              <w:t>Molecules</w:t>
            </w:r>
            <w:r w:rsidR="00704EEC" w:rsidRPr="00704EEC">
              <w:t>. 2015, vol. 20, iss. 1, s. 1118-1133. ISSN 1420-3049. Dostupné z: </w:t>
            </w:r>
            <w:hyperlink r:id="rId37" w:history="1">
              <w:r w:rsidR="00704EEC" w:rsidRPr="00704EEC">
                <w:rPr>
                  <w:rStyle w:val="Hypertextovodkaz"/>
                  <w:color w:val="auto"/>
                  <w:u w:val="none"/>
                </w:rPr>
                <w:t>http://www.mdpi.com/1420-3049/20/1/1118</w:t>
              </w:r>
            </w:hyperlink>
            <w:r w:rsidR="00704EEC" w:rsidRPr="00704EEC">
              <w:t>. </w:t>
            </w:r>
            <w:r w:rsidR="00704EEC" w:rsidRPr="00704EEC">
              <w:rPr>
                <w:bCs/>
                <w:shd w:val="clear" w:color="auto" w:fill="F8F8F8"/>
              </w:rPr>
              <w:t xml:space="preserve"> </w:t>
            </w:r>
            <w:r w:rsidR="00704EEC" w:rsidRPr="00704EEC">
              <w:rPr>
                <w:caps/>
              </w:rPr>
              <w:t>(65%)</w:t>
            </w:r>
          </w:p>
        </w:tc>
      </w:tr>
      <w:tr w:rsidR="000115B2" w:rsidRPr="00BA53AC" w:rsidTr="008760D2">
        <w:trPr>
          <w:trHeight w:val="218"/>
        </w:trPr>
        <w:tc>
          <w:tcPr>
            <w:tcW w:w="9726" w:type="dxa"/>
            <w:gridSpan w:val="11"/>
            <w:shd w:val="clear" w:color="auto" w:fill="F7CAAC"/>
          </w:tcPr>
          <w:p w:rsidR="000115B2" w:rsidRPr="00BA53AC" w:rsidRDefault="000115B2" w:rsidP="000115B2">
            <w:pPr>
              <w:rPr>
                <w:b/>
              </w:rPr>
            </w:pPr>
            <w:r w:rsidRPr="00BA53AC">
              <w:rPr>
                <w:b/>
              </w:rPr>
              <w:t>Působení v zahraničí</w:t>
            </w:r>
          </w:p>
        </w:tc>
      </w:tr>
      <w:tr w:rsidR="000115B2" w:rsidRPr="00BA53AC" w:rsidTr="008760D2">
        <w:trPr>
          <w:trHeight w:val="70"/>
        </w:trPr>
        <w:tc>
          <w:tcPr>
            <w:tcW w:w="9726" w:type="dxa"/>
            <w:gridSpan w:val="11"/>
          </w:tcPr>
          <w:p w:rsidR="000115B2" w:rsidRPr="00BA53AC" w:rsidRDefault="000115B2" w:rsidP="00704EEC"/>
        </w:tc>
      </w:tr>
      <w:tr w:rsidR="000115B2" w:rsidTr="008760D2">
        <w:trPr>
          <w:cantSplit/>
          <w:trHeight w:val="106"/>
        </w:trPr>
        <w:tc>
          <w:tcPr>
            <w:tcW w:w="2479" w:type="dxa"/>
            <w:shd w:val="clear" w:color="auto" w:fill="F7CAAC"/>
          </w:tcPr>
          <w:p w:rsidR="000115B2" w:rsidRPr="00BA53AC" w:rsidRDefault="000115B2" w:rsidP="000115B2">
            <w:pPr>
              <w:jc w:val="both"/>
              <w:rPr>
                <w:b/>
              </w:rPr>
            </w:pPr>
            <w:r w:rsidRPr="00BA53AC">
              <w:rPr>
                <w:b/>
              </w:rPr>
              <w:t xml:space="preserve">Podpis </w:t>
            </w:r>
          </w:p>
        </w:tc>
        <w:tc>
          <w:tcPr>
            <w:tcW w:w="4474" w:type="dxa"/>
            <w:gridSpan w:val="5"/>
          </w:tcPr>
          <w:p w:rsidR="000115B2" w:rsidRPr="00BA53AC" w:rsidRDefault="000115B2" w:rsidP="000115B2">
            <w:pPr>
              <w:jc w:val="both"/>
            </w:pPr>
          </w:p>
        </w:tc>
        <w:tc>
          <w:tcPr>
            <w:tcW w:w="777" w:type="dxa"/>
            <w:gridSpan w:val="2"/>
            <w:shd w:val="clear" w:color="auto" w:fill="F7CAAC"/>
          </w:tcPr>
          <w:p w:rsidR="000115B2" w:rsidRDefault="000115B2" w:rsidP="000115B2">
            <w:pPr>
              <w:jc w:val="both"/>
            </w:pPr>
            <w:r w:rsidRPr="00BA53AC">
              <w:rPr>
                <w:b/>
              </w:rPr>
              <w:t>datum</w:t>
            </w:r>
          </w:p>
        </w:tc>
        <w:tc>
          <w:tcPr>
            <w:tcW w:w="1996" w:type="dxa"/>
            <w:gridSpan w:val="3"/>
          </w:tcPr>
          <w:p w:rsidR="000115B2" w:rsidRDefault="000115B2" w:rsidP="000115B2">
            <w:pPr>
              <w:jc w:val="both"/>
            </w:pPr>
          </w:p>
        </w:tc>
      </w:tr>
    </w:tbl>
    <w:p w:rsidR="00CA24D4" w:rsidRDefault="00CA24D4" w:rsidP="003E47C9"/>
    <w:p w:rsidR="00CA24D4" w:rsidRDefault="00CA24D4" w:rsidP="003E47C9"/>
    <w:p w:rsidR="004E4280" w:rsidRDefault="004E4280" w:rsidP="003E47C9"/>
    <w:p w:rsidR="00CA24D4" w:rsidRDefault="00CA24D4" w:rsidP="003E47C9"/>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
        <w:gridCol w:w="2410"/>
        <w:gridCol w:w="67"/>
        <w:gridCol w:w="762"/>
        <w:gridCol w:w="67"/>
        <w:gridCol w:w="1654"/>
        <w:gridCol w:w="67"/>
        <w:gridCol w:w="457"/>
        <w:gridCol w:w="67"/>
        <w:gridCol w:w="401"/>
        <w:gridCol w:w="67"/>
        <w:gridCol w:w="927"/>
        <w:gridCol w:w="67"/>
        <w:gridCol w:w="642"/>
        <w:gridCol w:w="67"/>
        <w:gridCol w:w="10"/>
        <w:gridCol w:w="67"/>
        <w:gridCol w:w="565"/>
        <w:gridCol w:w="67"/>
        <w:gridCol w:w="626"/>
        <w:gridCol w:w="67"/>
        <w:gridCol w:w="627"/>
        <w:gridCol w:w="97"/>
      </w:tblGrid>
      <w:tr w:rsidR="00CA24D4" w:rsidTr="00231B5A">
        <w:trPr>
          <w:gridBefore w:val="1"/>
          <w:wBefore w:w="108" w:type="dxa"/>
        </w:trPr>
        <w:tc>
          <w:tcPr>
            <w:tcW w:w="9848" w:type="dxa"/>
            <w:gridSpan w:val="22"/>
            <w:tcBorders>
              <w:bottom w:val="double" w:sz="4" w:space="0" w:color="auto"/>
            </w:tcBorders>
            <w:shd w:val="clear" w:color="auto" w:fill="BDD6EE"/>
          </w:tcPr>
          <w:p w:rsidR="00CA24D4" w:rsidRDefault="00CA24D4" w:rsidP="00CA24D4">
            <w:pPr>
              <w:jc w:val="both"/>
              <w:rPr>
                <w:b/>
                <w:sz w:val="28"/>
              </w:rPr>
            </w:pPr>
            <w:r>
              <w:rPr>
                <w:b/>
                <w:sz w:val="28"/>
              </w:rPr>
              <w:lastRenderedPageBreak/>
              <w:t>C-I – Personální zabezpečení</w:t>
            </w:r>
          </w:p>
        </w:tc>
      </w:tr>
      <w:tr w:rsidR="00CA24D4" w:rsidTr="00231B5A">
        <w:trPr>
          <w:gridBefore w:val="1"/>
          <w:wBefore w:w="108" w:type="dxa"/>
        </w:trPr>
        <w:tc>
          <w:tcPr>
            <w:tcW w:w="2477" w:type="dxa"/>
            <w:gridSpan w:val="2"/>
            <w:tcBorders>
              <w:top w:val="double" w:sz="4" w:space="0" w:color="auto"/>
            </w:tcBorders>
            <w:shd w:val="clear" w:color="auto" w:fill="F7CAAC"/>
          </w:tcPr>
          <w:p w:rsidR="00CA24D4" w:rsidRDefault="00CA24D4" w:rsidP="00CA24D4">
            <w:pPr>
              <w:jc w:val="both"/>
              <w:rPr>
                <w:b/>
              </w:rPr>
            </w:pPr>
            <w:r>
              <w:rPr>
                <w:b/>
              </w:rPr>
              <w:t>Vysoká škola</w:t>
            </w:r>
          </w:p>
        </w:tc>
        <w:tc>
          <w:tcPr>
            <w:tcW w:w="7371" w:type="dxa"/>
            <w:gridSpan w:val="20"/>
          </w:tcPr>
          <w:p w:rsidR="00CA24D4" w:rsidRDefault="00CA24D4" w:rsidP="00CA24D4">
            <w:pPr>
              <w:jc w:val="both"/>
            </w:pPr>
            <w:r>
              <w:t>Univerzita Tomáše Bati ve Zlíně</w:t>
            </w:r>
          </w:p>
        </w:tc>
      </w:tr>
      <w:tr w:rsidR="00CA24D4" w:rsidTr="00231B5A">
        <w:trPr>
          <w:gridBefore w:val="1"/>
          <w:wBefore w:w="108" w:type="dxa"/>
        </w:trPr>
        <w:tc>
          <w:tcPr>
            <w:tcW w:w="2477" w:type="dxa"/>
            <w:gridSpan w:val="2"/>
            <w:shd w:val="clear" w:color="auto" w:fill="F7CAAC"/>
          </w:tcPr>
          <w:p w:rsidR="00CA24D4" w:rsidRDefault="00CA24D4" w:rsidP="00CA24D4">
            <w:pPr>
              <w:jc w:val="both"/>
              <w:rPr>
                <w:b/>
              </w:rPr>
            </w:pPr>
            <w:r>
              <w:rPr>
                <w:b/>
              </w:rPr>
              <w:t>Součást vysoké školy</w:t>
            </w:r>
          </w:p>
        </w:tc>
        <w:tc>
          <w:tcPr>
            <w:tcW w:w="7371" w:type="dxa"/>
            <w:gridSpan w:val="20"/>
          </w:tcPr>
          <w:p w:rsidR="00CA24D4" w:rsidRDefault="00CA24D4" w:rsidP="00CA24D4">
            <w:pPr>
              <w:jc w:val="both"/>
            </w:pPr>
            <w:r>
              <w:t>Fakulta managementu a ekonomiky</w:t>
            </w:r>
          </w:p>
        </w:tc>
      </w:tr>
      <w:tr w:rsidR="00CA24D4" w:rsidTr="00231B5A">
        <w:trPr>
          <w:gridBefore w:val="1"/>
          <w:wBefore w:w="108" w:type="dxa"/>
        </w:trPr>
        <w:tc>
          <w:tcPr>
            <w:tcW w:w="2477" w:type="dxa"/>
            <w:gridSpan w:val="2"/>
            <w:shd w:val="clear" w:color="auto" w:fill="F7CAAC"/>
          </w:tcPr>
          <w:p w:rsidR="00CA24D4" w:rsidRDefault="00CA24D4" w:rsidP="00CA24D4">
            <w:pPr>
              <w:jc w:val="both"/>
              <w:rPr>
                <w:b/>
              </w:rPr>
            </w:pPr>
            <w:r>
              <w:rPr>
                <w:b/>
              </w:rPr>
              <w:t>Název studijního programu</w:t>
            </w:r>
          </w:p>
        </w:tc>
        <w:tc>
          <w:tcPr>
            <w:tcW w:w="7371" w:type="dxa"/>
            <w:gridSpan w:val="20"/>
          </w:tcPr>
          <w:p w:rsidR="00CA24D4" w:rsidRDefault="00CA24D4" w:rsidP="00CA24D4">
            <w:pPr>
              <w:jc w:val="both"/>
            </w:pPr>
            <w:r>
              <w:t>Finance</w:t>
            </w:r>
          </w:p>
        </w:tc>
      </w:tr>
      <w:tr w:rsidR="00CA24D4" w:rsidTr="00231B5A">
        <w:trPr>
          <w:gridBefore w:val="1"/>
          <w:wBefore w:w="108" w:type="dxa"/>
        </w:trPr>
        <w:tc>
          <w:tcPr>
            <w:tcW w:w="2477" w:type="dxa"/>
            <w:gridSpan w:val="2"/>
            <w:shd w:val="clear" w:color="auto" w:fill="F7CAAC"/>
          </w:tcPr>
          <w:p w:rsidR="00CA24D4" w:rsidRDefault="00CA24D4" w:rsidP="00CA24D4">
            <w:pPr>
              <w:jc w:val="both"/>
              <w:rPr>
                <w:b/>
              </w:rPr>
            </w:pPr>
            <w:r>
              <w:rPr>
                <w:b/>
              </w:rPr>
              <w:t>Jméno a příjmení</w:t>
            </w:r>
          </w:p>
        </w:tc>
        <w:tc>
          <w:tcPr>
            <w:tcW w:w="4536" w:type="dxa"/>
            <w:gridSpan w:val="10"/>
          </w:tcPr>
          <w:p w:rsidR="00CA24D4" w:rsidRDefault="00CA24D4" w:rsidP="00CA24D4">
            <w:pPr>
              <w:jc w:val="both"/>
            </w:pPr>
            <w:r>
              <w:t>Marie PASEKOVÁ</w:t>
            </w:r>
          </w:p>
        </w:tc>
        <w:tc>
          <w:tcPr>
            <w:tcW w:w="709" w:type="dxa"/>
            <w:gridSpan w:val="2"/>
            <w:shd w:val="clear" w:color="auto" w:fill="F7CAAC"/>
          </w:tcPr>
          <w:p w:rsidR="00CA24D4" w:rsidRDefault="00CA24D4" w:rsidP="00CA24D4">
            <w:pPr>
              <w:jc w:val="both"/>
              <w:rPr>
                <w:b/>
              </w:rPr>
            </w:pPr>
            <w:r>
              <w:rPr>
                <w:b/>
              </w:rPr>
              <w:t>Tituly</w:t>
            </w:r>
          </w:p>
        </w:tc>
        <w:tc>
          <w:tcPr>
            <w:tcW w:w="2126" w:type="dxa"/>
            <w:gridSpan w:val="8"/>
          </w:tcPr>
          <w:p w:rsidR="00CA24D4" w:rsidRDefault="00CA24D4" w:rsidP="00CA24D4">
            <w:pPr>
              <w:jc w:val="both"/>
            </w:pPr>
            <w:r>
              <w:t>doc. Ing. Ph.D.</w:t>
            </w:r>
          </w:p>
        </w:tc>
      </w:tr>
      <w:tr w:rsidR="00CA24D4" w:rsidTr="00231B5A">
        <w:trPr>
          <w:gridBefore w:val="1"/>
          <w:wBefore w:w="108" w:type="dxa"/>
        </w:trPr>
        <w:tc>
          <w:tcPr>
            <w:tcW w:w="2477" w:type="dxa"/>
            <w:gridSpan w:val="2"/>
            <w:shd w:val="clear" w:color="auto" w:fill="F7CAAC"/>
          </w:tcPr>
          <w:p w:rsidR="00CA24D4" w:rsidRDefault="00CA24D4" w:rsidP="00CA24D4">
            <w:pPr>
              <w:jc w:val="both"/>
              <w:rPr>
                <w:b/>
              </w:rPr>
            </w:pPr>
            <w:r>
              <w:rPr>
                <w:b/>
              </w:rPr>
              <w:t>Rok narození</w:t>
            </w:r>
          </w:p>
        </w:tc>
        <w:tc>
          <w:tcPr>
            <w:tcW w:w="829" w:type="dxa"/>
            <w:gridSpan w:val="2"/>
          </w:tcPr>
          <w:p w:rsidR="00CA24D4" w:rsidRDefault="00CA24D4" w:rsidP="00CA24D4">
            <w:pPr>
              <w:jc w:val="both"/>
            </w:pPr>
            <w:r>
              <w:t>1960</w:t>
            </w:r>
          </w:p>
        </w:tc>
        <w:tc>
          <w:tcPr>
            <w:tcW w:w="1721" w:type="dxa"/>
            <w:gridSpan w:val="2"/>
            <w:shd w:val="clear" w:color="auto" w:fill="F7CAAC"/>
          </w:tcPr>
          <w:p w:rsidR="00CA24D4" w:rsidRDefault="00CA24D4" w:rsidP="00CA24D4">
            <w:pPr>
              <w:jc w:val="both"/>
              <w:rPr>
                <w:b/>
              </w:rPr>
            </w:pPr>
            <w:r>
              <w:rPr>
                <w:b/>
              </w:rPr>
              <w:t>typ vztahu k VŠ</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09" w:type="dxa"/>
            <w:gridSpan w:val="2"/>
          </w:tcPr>
          <w:p w:rsidR="00CA24D4" w:rsidRDefault="00CA24D4" w:rsidP="00CA24D4">
            <w:pPr>
              <w:jc w:val="both"/>
            </w:pPr>
            <w:r>
              <w:t>40</w:t>
            </w:r>
          </w:p>
        </w:tc>
        <w:tc>
          <w:tcPr>
            <w:tcW w:w="709" w:type="dxa"/>
            <w:gridSpan w:val="4"/>
            <w:shd w:val="clear" w:color="auto" w:fill="F7CAAC"/>
          </w:tcPr>
          <w:p w:rsidR="00CA24D4" w:rsidRDefault="00CA24D4" w:rsidP="00CA24D4">
            <w:pPr>
              <w:jc w:val="both"/>
              <w:rPr>
                <w:b/>
              </w:rPr>
            </w:pPr>
            <w:r>
              <w:rPr>
                <w:b/>
              </w:rPr>
              <w:t>do kdy</w:t>
            </w:r>
          </w:p>
        </w:tc>
        <w:tc>
          <w:tcPr>
            <w:tcW w:w="1417" w:type="dxa"/>
            <w:gridSpan w:val="4"/>
          </w:tcPr>
          <w:p w:rsidR="00CA24D4" w:rsidRDefault="00CA24D4" w:rsidP="00CA24D4">
            <w:pPr>
              <w:jc w:val="both"/>
            </w:pPr>
            <w:r>
              <w:t>N</w:t>
            </w:r>
          </w:p>
        </w:tc>
      </w:tr>
      <w:tr w:rsidR="00CA24D4" w:rsidTr="00231B5A">
        <w:trPr>
          <w:gridBefore w:val="1"/>
          <w:wBefore w:w="108" w:type="dxa"/>
        </w:trPr>
        <w:tc>
          <w:tcPr>
            <w:tcW w:w="5027" w:type="dxa"/>
            <w:gridSpan w:val="6"/>
            <w:shd w:val="clear" w:color="auto" w:fill="F7CAAC"/>
          </w:tcPr>
          <w:p w:rsidR="00CA24D4" w:rsidRDefault="00CA24D4" w:rsidP="00CA24D4">
            <w:pPr>
              <w:jc w:val="both"/>
              <w:rPr>
                <w:b/>
              </w:rPr>
            </w:pPr>
            <w:r>
              <w:rPr>
                <w:b/>
              </w:rPr>
              <w:t>Typ vztahu na součásti VŠ, která uskutečňuje st. program</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09" w:type="dxa"/>
            <w:gridSpan w:val="2"/>
          </w:tcPr>
          <w:p w:rsidR="00CA24D4" w:rsidRDefault="00CA24D4" w:rsidP="00CA24D4">
            <w:pPr>
              <w:jc w:val="both"/>
            </w:pPr>
            <w:r>
              <w:t>40</w:t>
            </w:r>
          </w:p>
        </w:tc>
        <w:tc>
          <w:tcPr>
            <w:tcW w:w="709" w:type="dxa"/>
            <w:gridSpan w:val="4"/>
            <w:shd w:val="clear" w:color="auto" w:fill="F7CAAC"/>
          </w:tcPr>
          <w:p w:rsidR="00CA24D4" w:rsidRDefault="00CA24D4" w:rsidP="00CA24D4">
            <w:pPr>
              <w:jc w:val="both"/>
              <w:rPr>
                <w:b/>
              </w:rPr>
            </w:pPr>
            <w:r>
              <w:rPr>
                <w:b/>
              </w:rPr>
              <w:t>do kdy</w:t>
            </w:r>
          </w:p>
        </w:tc>
        <w:tc>
          <w:tcPr>
            <w:tcW w:w="1417" w:type="dxa"/>
            <w:gridSpan w:val="4"/>
          </w:tcPr>
          <w:p w:rsidR="00CA24D4" w:rsidRDefault="00CA24D4" w:rsidP="00CA24D4">
            <w:pPr>
              <w:jc w:val="both"/>
            </w:pPr>
            <w:r>
              <w:t>N</w:t>
            </w:r>
          </w:p>
        </w:tc>
      </w:tr>
      <w:tr w:rsidR="00CA24D4" w:rsidTr="00231B5A">
        <w:trPr>
          <w:gridBefore w:val="1"/>
          <w:wBefore w:w="108" w:type="dxa"/>
        </w:trPr>
        <w:tc>
          <w:tcPr>
            <w:tcW w:w="6019" w:type="dxa"/>
            <w:gridSpan w:val="10"/>
            <w:shd w:val="clear" w:color="auto" w:fill="F7CAAC"/>
          </w:tcPr>
          <w:p w:rsidR="00CA24D4" w:rsidRDefault="00CA24D4" w:rsidP="00CA24D4">
            <w:pPr>
              <w:jc w:val="both"/>
            </w:pPr>
            <w:r>
              <w:rPr>
                <w:b/>
              </w:rPr>
              <w:t>Další současná působení jako akademický pracovník na jiných VŠ</w:t>
            </w:r>
          </w:p>
        </w:tc>
        <w:tc>
          <w:tcPr>
            <w:tcW w:w="1703" w:type="dxa"/>
            <w:gridSpan w:val="4"/>
            <w:shd w:val="clear" w:color="auto" w:fill="F7CAAC"/>
          </w:tcPr>
          <w:p w:rsidR="00CA24D4" w:rsidRDefault="00CA24D4" w:rsidP="00CA24D4">
            <w:pPr>
              <w:jc w:val="both"/>
              <w:rPr>
                <w:b/>
              </w:rPr>
            </w:pPr>
            <w:r>
              <w:rPr>
                <w:b/>
              </w:rPr>
              <w:t xml:space="preserve">typ prac. </w:t>
            </w:r>
            <w:proofErr w:type="gramStart"/>
            <w:r>
              <w:rPr>
                <w:b/>
              </w:rPr>
              <w:t>vztahu</w:t>
            </w:r>
            <w:proofErr w:type="gramEnd"/>
          </w:p>
        </w:tc>
        <w:tc>
          <w:tcPr>
            <w:tcW w:w="2126" w:type="dxa"/>
            <w:gridSpan w:val="8"/>
            <w:shd w:val="clear" w:color="auto" w:fill="F7CAAC"/>
          </w:tcPr>
          <w:p w:rsidR="00CA24D4" w:rsidRDefault="00CA24D4" w:rsidP="00CA24D4">
            <w:pPr>
              <w:jc w:val="both"/>
              <w:rPr>
                <w:b/>
              </w:rPr>
            </w:pPr>
            <w:r>
              <w:rPr>
                <w:b/>
              </w:rPr>
              <w:t>rozsah</w:t>
            </w:r>
          </w:p>
        </w:tc>
      </w:tr>
      <w:tr w:rsidR="00CA24D4" w:rsidTr="00231B5A">
        <w:trPr>
          <w:gridBefore w:val="1"/>
          <w:wBefore w:w="108" w:type="dxa"/>
        </w:trPr>
        <w:tc>
          <w:tcPr>
            <w:tcW w:w="6019" w:type="dxa"/>
            <w:gridSpan w:val="10"/>
          </w:tcPr>
          <w:p w:rsidR="00CA24D4" w:rsidRDefault="00CA24D4" w:rsidP="00CA24D4">
            <w:pPr>
              <w:jc w:val="both"/>
            </w:pPr>
          </w:p>
        </w:tc>
        <w:tc>
          <w:tcPr>
            <w:tcW w:w="1703" w:type="dxa"/>
            <w:gridSpan w:val="4"/>
          </w:tcPr>
          <w:p w:rsidR="00CA24D4" w:rsidRDefault="00CA24D4" w:rsidP="00CA24D4">
            <w:pPr>
              <w:jc w:val="both"/>
            </w:pPr>
          </w:p>
        </w:tc>
        <w:tc>
          <w:tcPr>
            <w:tcW w:w="2126" w:type="dxa"/>
            <w:gridSpan w:val="8"/>
          </w:tcPr>
          <w:p w:rsidR="00CA24D4" w:rsidRDefault="00CA24D4" w:rsidP="00CA24D4">
            <w:pPr>
              <w:jc w:val="both"/>
            </w:pPr>
          </w:p>
        </w:tc>
      </w:tr>
      <w:tr w:rsidR="00CA24D4" w:rsidTr="00231B5A">
        <w:trPr>
          <w:gridBefore w:val="1"/>
          <w:wBefore w:w="108" w:type="dxa"/>
        </w:trPr>
        <w:tc>
          <w:tcPr>
            <w:tcW w:w="6019" w:type="dxa"/>
            <w:gridSpan w:val="10"/>
          </w:tcPr>
          <w:p w:rsidR="00CA24D4" w:rsidRDefault="00CA24D4" w:rsidP="00CA24D4">
            <w:pPr>
              <w:jc w:val="both"/>
            </w:pPr>
          </w:p>
        </w:tc>
        <w:tc>
          <w:tcPr>
            <w:tcW w:w="1703" w:type="dxa"/>
            <w:gridSpan w:val="4"/>
          </w:tcPr>
          <w:p w:rsidR="00CA24D4" w:rsidRDefault="00CA24D4" w:rsidP="00CA24D4">
            <w:pPr>
              <w:jc w:val="both"/>
            </w:pPr>
          </w:p>
        </w:tc>
        <w:tc>
          <w:tcPr>
            <w:tcW w:w="2126" w:type="dxa"/>
            <w:gridSpan w:val="8"/>
          </w:tcPr>
          <w:p w:rsidR="00CA24D4" w:rsidRDefault="00CA24D4" w:rsidP="00CA24D4">
            <w:pPr>
              <w:jc w:val="both"/>
            </w:pPr>
          </w:p>
        </w:tc>
      </w:tr>
      <w:tr w:rsidR="00CA24D4" w:rsidTr="00231B5A">
        <w:trPr>
          <w:gridBefore w:val="1"/>
          <w:wBefore w:w="108" w:type="dxa"/>
        </w:trPr>
        <w:tc>
          <w:tcPr>
            <w:tcW w:w="9848" w:type="dxa"/>
            <w:gridSpan w:val="22"/>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231B5A">
        <w:trPr>
          <w:gridBefore w:val="1"/>
          <w:wBefore w:w="108" w:type="dxa"/>
          <w:trHeight w:val="383"/>
        </w:trPr>
        <w:tc>
          <w:tcPr>
            <w:tcW w:w="9848" w:type="dxa"/>
            <w:gridSpan w:val="22"/>
            <w:tcBorders>
              <w:top w:val="nil"/>
            </w:tcBorders>
          </w:tcPr>
          <w:p w:rsidR="00CA24D4" w:rsidRDefault="00CA24D4" w:rsidP="00CA24D4">
            <w:pPr>
              <w:jc w:val="both"/>
            </w:pPr>
            <w:r>
              <w:t>Harmonizace účetnictví – garant a přednášející (100%)</w:t>
            </w:r>
          </w:p>
          <w:p w:rsidR="00CA24D4" w:rsidRDefault="00CA24D4" w:rsidP="00CA24D4">
            <w:r>
              <w:t>Členka Oborové rady, školitelka</w:t>
            </w:r>
          </w:p>
        </w:tc>
      </w:tr>
      <w:tr w:rsidR="00CA24D4" w:rsidTr="00231B5A">
        <w:trPr>
          <w:gridBefore w:val="1"/>
          <w:wBefore w:w="108" w:type="dxa"/>
        </w:trPr>
        <w:tc>
          <w:tcPr>
            <w:tcW w:w="9848" w:type="dxa"/>
            <w:gridSpan w:val="22"/>
            <w:shd w:val="clear" w:color="auto" w:fill="F7CAAC"/>
          </w:tcPr>
          <w:p w:rsidR="00CA24D4" w:rsidRDefault="00CA24D4" w:rsidP="00CA24D4">
            <w:pPr>
              <w:jc w:val="both"/>
            </w:pPr>
            <w:r>
              <w:rPr>
                <w:b/>
              </w:rPr>
              <w:t xml:space="preserve">Údaje o vzdělání na VŠ </w:t>
            </w:r>
          </w:p>
        </w:tc>
      </w:tr>
      <w:tr w:rsidR="00CA24D4" w:rsidTr="00231B5A">
        <w:trPr>
          <w:gridBefore w:val="1"/>
          <w:wBefore w:w="108" w:type="dxa"/>
          <w:trHeight w:val="572"/>
        </w:trPr>
        <w:tc>
          <w:tcPr>
            <w:tcW w:w="9848" w:type="dxa"/>
            <w:gridSpan w:val="22"/>
          </w:tcPr>
          <w:p w:rsidR="00CA24D4" w:rsidRDefault="00CA24D4" w:rsidP="00CA24D4">
            <w:pPr>
              <w:autoSpaceDE w:val="0"/>
              <w:autoSpaceDN w:val="0"/>
              <w:adjustRightInd w:val="0"/>
            </w:pPr>
            <w:r w:rsidRPr="008B6C2E">
              <w:rPr>
                <w:b/>
              </w:rPr>
              <w:t>2010:</w:t>
            </w:r>
            <w:r>
              <w:t xml:space="preserve"> Univerzita Tomáše Bati ve Zlín</w:t>
            </w:r>
            <w:r>
              <w:rPr>
                <w:rFonts w:ascii="TimesNewRoman" w:hAnsi="TimesNewRoman" w:cs="TimesNewRoman"/>
              </w:rPr>
              <w:t>ě</w:t>
            </w:r>
            <w:r>
              <w:t>, Fakulta managementu a ekonomiky, management a ekonomika podniku</w:t>
            </w:r>
          </w:p>
          <w:p w:rsidR="00CA24D4" w:rsidRPr="008B6C2E" w:rsidRDefault="00CA24D4" w:rsidP="00CA24D4">
            <w:pPr>
              <w:autoSpaceDE w:val="0"/>
              <w:autoSpaceDN w:val="0"/>
              <w:adjustRightInd w:val="0"/>
              <w:rPr>
                <w:b/>
              </w:rPr>
            </w:pPr>
            <w:r w:rsidRPr="008B6C2E">
              <w:rPr>
                <w:b/>
              </w:rPr>
              <w:t>(doc.)</w:t>
            </w:r>
          </w:p>
          <w:p w:rsidR="00CA24D4" w:rsidRDefault="00CA24D4" w:rsidP="00CA24D4">
            <w:pPr>
              <w:autoSpaceDE w:val="0"/>
              <w:autoSpaceDN w:val="0"/>
              <w:adjustRightInd w:val="0"/>
            </w:pPr>
            <w:r>
              <w:rPr>
                <w:b/>
              </w:rPr>
              <w:t xml:space="preserve">2005: </w:t>
            </w:r>
            <w:r w:rsidRPr="00B43A15">
              <w:t>Univerzita Tomáše Bati ve Zlín</w:t>
            </w:r>
            <w:r w:rsidRPr="004808C0">
              <w:t>ě</w:t>
            </w:r>
            <w:r w:rsidRPr="00B43A15">
              <w:t>, Fakulta managementu a ekonomiky, management a ekonomika (</w:t>
            </w:r>
            <w:r w:rsidRPr="00B43A15">
              <w:rPr>
                <w:b/>
              </w:rPr>
              <w:t>Ph.D.</w:t>
            </w:r>
            <w:r w:rsidRPr="00B43A15">
              <w:t>)</w:t>
            </w:r>
          </w:p>
          <w:p w:rsidR="00CA24D4" w:rsidRPr="00CA25E1" w:rsidRDefault="00CA24D4" w:rsidP="00CA24D4">
            <w:pPr>
              <w:autoSpaceDE w:val="0"/>
              <w:autoSpaceDN w:val="0"/>
              <w:adjustRightInd w:val="0"/>
            </w:pPr>
            <w:r w:rsidRPr="00B43A15">
              <w:rPr>
                <w:b/>
              </w:rPr>
              <w:t>1986:</w:t>
            </w:r>
            <w:r>
              <w:t xml:space="preserve"> </w:t>
            </w:r>
            <w:r w:rsidRPr="00B43A15">
              <w:t>Vysoká škola ekonomická v Praze, Obchodní fakulta, ekonomika vnit</w:t>
            </w:r>
            <w:r w:rsidRPr="004808C0">
              <w:t>ř</w:t>
            </w:r>
            <w:r w:rsidRPr="00B43A15">
              <w:t>ního obchodu (</w:t>
            </w:r>
            <w:r w:rsidRPr="00B43A15">
              <w:rPr>
                <w:b/>
              </w:rPr>
              <w:t>Ing.</w:t>
            </w:r>
            <w:r>
              <w:t>)</w:t>
            </w:r>
          </w:p>
        </w:tc>
      </w:tr>
      <w:tr w:rsidR="00CA24D4" w:rsidTr="00231B5A">
        <w:trPr>
          <w:gridBefore w:val="1"/>
          <w:wBefore w:w="108" w:type="dxa"/>
        </w:trPr>
        <w:tc>
          <w:tcPr>
            <w:tcW w:w="9848" w:type="dxa"/>
            <w:gridSpan w:val="22"/>
            <w:shd w:val="clear" w:color="auto" w:fill="F7CAAC"/>
          </w:tcPr>
          <w:p w:rsidR="00CA24D4" w:rsidRDefault="00CA24D4" w:rsidP="00CA24D4">
            <w:pPr>
              <w:jc w:val="both"/>
              <w:rPr>
                <w:b/>
              </w:rPr>
            </w:pPr>
            <w:r>
              <w:rPr>
                <w:b/>
              </w:rPr>
              <w:t>Údaje o odborném působení od absolvování VŠ</w:t>
            </w:r>
          </w:p>
        </w:tc>
      </w:tr>
      <w:tr w:rsidR="00CA24D4" w:rsidTr="00231B5A">
        <w:trPr>
          <w:gridBefore w:val="1"/>
          <w:wBefore w:w="108" w:type="dxa"/>
          <w:trHeight w:val="1090"/>
        </w:trPr>
        <w:tc>
          <w:tcPr>
            <w:tcW w:w="9848" w:type="dxa"/>
            <w:gridSpan w:val="22"/>
          </w:tcPr>
          <w:p w:rsidR="00CA24D4" w:rsidRPr="00CA25E1" w:rsidRDefault="00CA24D4" w:rsidP="00CA24D4">
            <w:pPr>
              <w:autoSpaceDE w:val="0"/>
              <w:autoSpaceDN w:val="0"/>
              <w:adjustRightInd w:val="0"/>
            </w:pPr>
            <w:r w:rsidRPr="00CA25E1">
              <w:rPr>
                <w:b/>
              </w:rPr>
              <w:t>1979–1991:</w:t>
            </w:r>
            <w:r>
              <w:t xml:space="preserve">    </w:t>
            </w:r>
            <w:r w:rsidRPr="00CA25E1">
              <w:t>Potraviny Brno, závod 06-05 Zlín, personální referent, metodik informační soustavy</w:t>
            </w:r>
          </w:p>
          <w:p w:rsidR="00CA24D4" w:rsidRPr="00CA25E1" w:rsidRDefault="00CA24D4" w:rsidP="00CA24D4">
            <w:pPr>
              <w:autoSpaceDE w:val="0"/>
              <w:autoSpaceDN w:val="0"/>
              <w:adjustRightInd w:val="0"/>
            </w:pPr>
            <w:r w:rsidRPr="00CA25E1">
              <w:rPr>
                <w:b/>
              </w:rPr>
              <w:t>1991–1992:</w:t>
            </w:r>
            <w:r w:rsidRPr="00CA25E1">
              <w:t xml:space="preserve">   </w:t>
            </w:r>
            <w:r>
              <w:t xml:space="preserve"> </w:t>
            </w:r>
            <w:r w:rsidRPr="00CA25E1">
              <w:t>účetní poradce</w:t>
            </w:r>
          </w:p>
          <w:p w:rsidR="00CA24D4" w:rsidRPr="00CA25E1" w:rsidRDefault="00CA24D4" w:rsidP="00CA24D4">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rsidR="00CA24D4" w:rsidRPr="00CA25E1" w:rsidRDefault="00CA24D4" w:rsidP="00CA24D4">
            <w:pPr>
              <w:autoSpaceDE w:val="0"/>
              <w:autoSpaceDN w:val="0"/>
              <w:adjustRightInd w:val="0"/>
            </w:pPr>
            <w:r w:rsidRPr="00CA25E1">
              <w:rPr>
                <w:b/>
              </w:rPr>
              <w:t>1994–2000:</w:t>
            </w:r>
            <w:r w:rsidRPr="00CA25E1">
              <w:t xml:space="preserve">   </w:t>
            </w:r>
            <w:r>
              <w:t xml:space="preserve"> </w:t>
            </w:r>
            <w:r w:rsidRPr="00CA25E1">
              <w:t>IŠT Zlín, učitelka odborných předmětů</w:t>
            </w:r>
          </w:p>
          <w:p w:rsidR="00CA24D4" w:rsidRDefault="00CA24D4" w:rsidP="00CA24D4">
            <w:pPr>
              <w:autoSpaceDE w:val="0"/>
              <w:autoSpaceDN w:val="0"/>
              <w:adjustRightInd w:val="0"/>
            </w:pPr>
            <w:proofErr w:type="gramStart"/>
            <w:r w:rsidRPr="00CA25E1">
              <w:rPr>
                <w:b/>
              </w:rPr>
              <w:t>2000</w:t>
            </w:r>
            <w:proofErr w:type="gramEnd"/>
            <w:r w:rsidRPr="00CA25E1">
              <w:rPr>
                <w:b/>
              </w:rPr>
              <w:t>–</w:t>
            </w:r>
            <w:proofErr w:type="gramStart"/>
            <w:r w:rsidRPr="00CA25E1">
              <w:rPr>
                <w:b/>
              </w:rPr>
              <w:t>dosud</w:t>
            </w:r>
            <w:proofErr w:type="gramEnd"/>
            <w:r w:rsidRPr="00CA25E1">
              <w:rPr>
                <w:b/>
              </w:rPr>
              <w:t>:</w:t>
            </w:r>
            <w:r>
              <w:t xml:space="preserve"> </w:t>
            </w:r>
            <w:r w:rsidRPr="00CA25E1">
              <w:t xml:space="preserve"> Univerzita Tomáše Bati ve Zlíně, Fakulta managementu a ekonomiky, Ústav financí a účetnictví, </w:t>
            </w:r>
            <w:r>
              <w:t xml:space="preserve">odborný </w:t>
            </w:r>
          </w:p>
          <w:p w:rsidR="00CA24D4" w:rsidRDefault="00CA24D4" w:rsidP="00CA24D4">
            <w:pPr>
              <w:autoSpaceDE w:val="0"/>
              <w:autoSpaceDN w:val="0"/>
              <w:adjustRightInd w:val="0"/>
            </w:pPr>
            <w:r>
              <w:t xml:space="preserve">                        asistent, </w:t>
            </w:r>
            <w:r w:rsidRPr="00CA25E1">
              <w:t>docent</w:t>
            </w:r>
          </w:p>
        </w:tc>
      </w:tr>
      <w:tr w:rsidR="00CA24D4" w:rsidTr="00231B5A">
        <w:trPr>
          <w:gridBefore w:val="1"/>
          <w:wBefore w:w="108" w:type="dxa"/>
          <w:trHeight w:val="250"/>
        </w:trPr>
        <w:tc>
          <w:tcPr>
            <w:tcW w:w="9848" w:type="dxa"/>
            <w:gridSpan w:val="22"/>
            <w:shd w:val="clear" w:color="auto" w:fill="F7CAAC"/>
          </w:tcPr>
          <w:p w:rsidR="00CA24D4" w:rsidRDefault="00CA24D4" w:rsidP="00CA24D4">
            <w:pPr>
              <w:jc w:val="both"/>
            </w:pPr>
            <w:r>
              <w:rPr>
                <w:b/>
              </w:rPr>
              <w:t>Zkušenosti s vedením kvalifikačních a rigorózních prací</w:t>
            </w:r>
          </w:p>
        </w:tc>
      </w:tr>
      <w:tr w:rsidR="00CA24D4" w:rsidTr="00231B5A">
        <w:trPr>
          <w:gridBefore w:val="1"/>
          <w:wBefore w:w="108" w:type="dxa"/>
          <w:trHeight w:val="339"/>
        </w:trPr>
        <w:tc>
          <w:tcPr>
            <w:tcW w:w="9848" w:type="dxa"/>
            <w:gridSpan w:val="22"/>
          </w:tcPr>
          <w:p w:rsidR="00CA24D4" w:rsidRDefault="00CA24D4" w:rsidP="00CA24D4">
            <w:pPr>
              <w:tabs>
                <w:tab w:val="left" w:pos="5610"/>
              </w:tabs>
              <w:jc w:val="both"/>
            </w:pPr>
            <w:r>
              <w:t xml:space="preserve">Počet vedených bakalářských prací – 74 </w:t>
            </w:r>
          </w:p>
          <w:p w:rsidR="00CA24D4" w:rsidRDefault="00CA24D4" w:rsidP="00CA24D4">
            <w:pPr>
              <w:tabs>
                <w:tab w:val="left" w:pos="5610"/>
              </w:tabs>
              <w:jc w:val="both"/>
            </w:pPr>
            <w:r>
              <w:t>Počet vedených diplomových prací – 106</w:t>
            </w:r>
          </w:p>
          <w:p w:rsidR="00CA24D4" w:rsidRDefault="00CA24D4" w:rsidP="00CA24D4">
            <w:pPr>
              <w:tabs>
                <w:tab w:val="left" w:pos="5610"/>
              </w:tabs>
              <w:jc w:val="both"/>
            </w:pPr>
            <w:r>
              <w:t xml:space="preserve">Počet vedených disertačních prací – 2 </w:t>
            </w:r>
          </w:p>
        </w:tc>
      </w:tr>
      <w:tr w:rsidR="00CA24D4" w:rsidTr="00231B5A">
        <w:trPr>
          <w:gridBefore w:val="1"/>
          <w:wBefore w:w="108" w:type="dxa"/>
          <w:cantSplit/>
        </w:trPr>
        <w:tc>
          <w:tcPr>
            <w:tcW w:w="3306" w:type="dxa"/>
            <w:gridSpan w:val="4"/>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5" w:type="dxa"/>
            <w:gridSpan w:val="4"/>
            <w:tcBorders>
              <w:top w:val="single" w:sz="12" w:space="0" w:color="auto"/>
            </w:tcBorders>
            <w:shd w:val="clear" w:color="auto" w:fill="F7CAAC"/>
          </w:tcPr>
          <w:p w:rsidR="00CA24D4" w:rsidRDefault="00CA24D4" w:rsidP="00CA24D4">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49" w:type="dxa"/>
            <w:gridSpan w:val="6"/>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231B5A">
        <w:trPr>
          <w:gridBefore w:val="1"/>
          <w:wBefore w:w="108" w:type="dxa"/>
          <w:cantSplit/>
        </w:trPr>
        <w:tc>
          <w:tcPr>
            <w:tcW w:w="3306" w:type="dxa"/>
            <w:gridSpan w:val="4"/>
          </w:tcPr>
          <w:p w:rsidR="00CA24D4" w:rsidRDefault="00CA24D4" w:rsidP="00CA24D4">
            <w:pPr>
              <w:jc w:val="both"/>
            </w:pPr>
            <w:r>
              <w:t>Management a ekonomika podniku</w:t>
            </w:r>
          </w:p>
        </w:tc>
        <w:tc>
          <w:tcPr>
            <w:tcW w:w="2245" w:type="dxa"/>
            <w:gridSpan w:val="4"/>
          </w:tcPr>
          <w:p w:rsidR="00CA24D4" w:rsidRDefault="00CA24D4" w:rsidP="00CA24D4">
            <w:pPr>
              <w:jc w:val="both"/>
            </w:pPr>
            <w:r>
              <w:t>2010</w:t>
            </w:r>
          </w:p>
        </w:tc>
        <w:tc>
          <w:tcPr>
            <w:tcW w:w="2248" w:type="dxa"/>
            <w:gridSpan w:val="8"/>
            <w:tcBorders>
              <w:right w:val="single" w:sz="12" w:space="0" w:color="auto"/>
            </w:tcBorders>
          </w:tcPr>
          <w:p w:rsidR="00CA24D4" w:rsidRPr="00DF3659" w:rsidRDefault="00CA24D4" w:rsidP="00CA24D4">
            <w:pPr>
              <w:ind w:left="708" w:hanging="708"/>
              <w:jc w:val="both"/>
              <w:rPr>
                <w:b/>
                <w:u w:val="single"/>
              </w:rPr>
            </w:pPr>
            <w:r>
              <w:t>UTB ve Zlíně</w:t>
            </w:r>
          </w:p>
        </w:tc>
        <w:tc>
          <w:tcPr>
            <w:tcW w:w="632" w:type="dxa"/>
            <w:gridSpan w:val="2"/>
            <w:tcBorders>
              <w:left w:val="single" w:sz="12" w:space="0" w:color="auto"/>
            </w:tcBorders>
            <w:shd w:val="clear" w:color="auto" w:fill="F7CAAC"/>
          </w:tcPr>
          <w:p w:rsidR="00CA24D4" w:rsidRDefault="00CA24D4" w:rsidP="00CA24D4">
            <w:pPr>
              <w:jc w:val="both"/>
            </w:pPr>
            <w:r>
              <w:rPr>
                <w:b/>
              </w:rPr>
              <w:t>WOS</w:t>
            </w:r>
          </w:p>
        </w:tc>
        <w:tc>
          <w:tcPr>
            <w:tcW w:w="693" w:type="dxa"/>
            <w:gridSpan w:val="2"/>
            <w:shd w:val="clear" w:color="auto" w:fill="F7CAAC"/>
          </w:tcPr>
          <w:p w:rsidR="00CA24D4" w:rsidRDefault="00CA24D4" w:rsidP="00CA24D4">
            <w:pPr>
              <w:jc w:val="both"/>
              <w:rPr>
                <w:sz w:val="18"/>
              </w:rPr>
            </w:pPr>
            <w:r>
              <w:rPr>
                <w:b/>
                <w:sz w:val="18"/>
              </w:rPr>
              <w:t>Scopus</w:t>
            </w:r>
          </w:p>
        </w:tc>
        <w:tc>
          <w:tcPr>
            <w:tcW w:w="724" w:type="dxa"/>
            <w:gridSpan w:val="2"/>
            <w:shd w:val="clear" w:color="auto" w:fill="F7CAAC"/>
          </w:tcPr>
          <w:p w:rsidR="00CA24D4" w:rsidRDefault="00CA24D4" w:rsidP="00CA24D4">
            <w:pPr>
              <w:jc w:val="both"/>
            </w:pPr>
            <w:r>
              <w:rPr>
                <w:b/>
                <w:sz w:val="18"/>
              </w:rPr>
              <w:t>ostatní</w:t>
            </w:r>
          </w:p>
        </w:tc>
      </w:tr>
      <w:tr w:rsidR="00CA24D4" w:rsidTr="00231B5A">
        <w:trPr>
          <w:gridBefore w:val="1"/>
          <w:wBefore w:w="108" w:type="dxa"/>
          <w:cantSplit/>
          <w:trHeight w:val="70"/>
        </w:trPr>
        <w:tc>
          <w:tcPr>
            <w:tcW w:w="3306" w:type="dxa"/>
            <w:gridSpan w:val="4"/>
            <w:shd w:val="clear" w:color="auto" w:fill="F7CAAC"/>
          </w:tcPr>
          <w:p w:rsidR="00CA24D4" w:rsidRDefault="00CA24D4" w:rsidP="00CA24D4">
            <w:pPr>
              <w:jc w:val="both"/>
            </w:pPr>
            <w:r>
              <w:rPr>
                <w:b/>
              </w:rPr>
              <w:t>Obor jmenovacího řízení</w:t>
            </w:r>
          </w:p>
        </w:tc>
        <w:tc>
          <w:tcPr>
            <w:tcW w:w="2245" w:type="dxa"/>
            <w:gridSpan w:val="4"/>
            <w:shd w:val="clear" w:color="auto" w:fill="F7CAAC"/>
          </w:tcPr>
          <w:p w:rsidR="00CA24D4" w:rsidRDefault="00CA24D4" w:rsidP="00CA24D4">
            <w:pPr>
              <w:jc w:val="both"/>
            </w:pPr>
            <w:r>
              <w:rPr>
                <w:b/>
              </w:rPr>
              <w:t>Rok udělení hodnosti</w:t>
            </w:r>
          </w:p>
        </w:tc>
        <w:tc>
          <w:tcPr>
            <w:tcW w:w="2248" w:type="dxa"/>
            <w:gridSpan w:val="8"/>
            <w:tcBorders>
              <w:right w:val="single" w:sz="12" w:space="0" w:color="auto"/>
            </w:tcBorders>
            <w:shd w:val="clear" w:color="auto" w:fill="F7CAAC"/>
          </w:tcPr>
          <w:p w:rsidR="00CA24D4" w:rsidRDefault="00CA24D4" w:rsidP="00CA24D4">
            <w:pPr>
              <w:jc w:val="both"/>
            </w:pPr>
            <w:r>
              <w:rPr>
                <w:b/>
              </w:rPr>
              <w:t>Řízení konáno na VŠ</w:t>
            </w:r>
          </w:p>
        </w:tc>
        <w:tc>
          <w:tcPr>
            <w:tcW w:w="632" w:type="dxa"/>
            <w:gridSpan w:val="2"/>
            <w:vMerge w:val="restart"/>
            <w:tcBorders>
              <w:left w:val="single" w:sz="12" w:space="0" w:color="auto"/>
            </w:tcBorders>
          </w:tcPr>
          <w:p w:rsidR="00CA24D4" w:rsidRDefault="00CA24D4" w:rsidP="00CA24D4">
            <w:pPr>
              <w:jc w:val="both"/>
              <w:rPr>
                <w:b/>
              </w:rPr>
            </w:pPr>
            <w:r>
              <w:rPr>
                <w:b/>
              </w:rPr>
              <w:t>34</w:t>
            </w:r>
          </w:p>
        </w:tc>
        <w:tc>
          <w:tcPr>
            <w:tcW w:w="693" w:type="dxa"/>
            <w:gridSpan w:val="2"/>
            <w:vMerge w:val="restart"/>
          </w:tcPr>
          <w:p w:rsidR="00CA24D4" w:rsidRDefault="00CA24D4" w:rsidP="00CA24D4">
            <w:pPr>
              <w:jc w:val="both"/>
              <w:rPr>
                <w:b/>
              </w:rPr>
            </w:pPr>
            <w:r>
              <w:rPr>
                <w:b/>
              </w:rPr>
              <w:t>82</w:t>
            </w:r>
          </w:p>
        </w:tc>
        <w:tc>
          <w:tcPr>
            <w:tcW w:w="724" w:type="dxa"/>
            <w:gridSpan w:val="2"/>
            <w:vMerge w:val="restart"/>
          </w:tcPr>
          <w:p w:rsidR="00CA24D4" w:rsidRDefault="00CA24D4" w:rsidP="00CA24D4">
            <w:pPr>
              <w:jc w:val="both"/>
              <w:rPr>
                <w:b/>
              </w:rPr>
            </w:pPr>
            <w:r>
              <w:rPr>
                <w:b/>
              </w:rPr>
              <w:t>376</w:t>
            </w:r>
          </w:p>
        </w:tc>
      </w:tr>
      <w:tr w:rsidR="00CA24D4" w:rsidTr="00231B5A">
        <w:trPr>
          <w:gridBefore w:val="1"/>
          <w:wBefore w:w="108" w:type="dxa"/>
          <w:trHeight w:val="205"/>
        </w:trPr>
        <w:tc>
          <w:tcPr>
            <w:tcW w:w="3306" w:type="dxa"/>
            <w:gridSpan w:val="4"/>
          </w:tcPr>
          <w:p w:rsidR="00CA24D4" w:rsidRDefault="00CA24D4" w:rsidP="00CA24D4">
            <w:pPr>
              <w:jc w:val="both"/>
            </w:pPr>
          </w:p>
        </w:tc>
        <w:tc>
          <w:tcPr>
            <w:tcW w:w="2245" w:type="dxa"/>
            <w:gridSpan w:val="4"/>
          </w:tcPr>
          <w:p w:rsidR="00CA24D4" w:rsidRDefault="00CA24D4" w:rsidP="00CA24D4">
            <w:pPr>
              <w:jc w:val="both"/>
            </w:pPr>
          </w:p>
        </w:tc>
        <w:tc>
          <w:tcPr>
            <w:tcW w:w="2248" w:type="dxa"/>
            <w:gridSpan w:val="8"/>
            <w:tcBorders>
              <w:right w:val="single" w:sz="12" w:space="0" w:color="auto"/>
            </w:tcBorders>
          </w:tcPr>
          <w:p w:rsidR="00CA24D4" w:rsidRDefault="00CA24D4" w:rsidP="00CA24D4">
            <w:pPr>
              <w:jc w:val="both"/>
            </w:pPr>
          </w:p>
        </w:tc>
        <w:tc>
          <w:tcPr>
            <w:tcW w:w="632" w:type="dxa"/>
            <w:gridSpan w:val="2"/>
            <w:vMerge/>
            <w:tcBorders>
              <w:left w:val="single" w:sz="12" w:space="0" w:color="auto"/>
            </w:tcBorders>
            <w:vAlign w:val="center"/>
          </w:tcPr>
          <w:p w:rsidR="00CA24D4" w:rsidRDefault="00CA24D4" w:rsidP="00CA24D4">
            <w:pPr>
              <w:rPr>
                <w:b/>
              </w:rPr>
            </w:pPr>
          </w:p>
        </w:tc>
        <w:tc>
          <w:tcPr>
            <w:tcW w:w="693" w:type="dxa"/>
            <w:gridSpan w:val="2"/>
            <w:vMerge/>
            <w:vAlign w:val="center"/>
          </w:tcPr>
          <w:p w:rsidR="00CA24D4" w:rsidRDefault="00CA24D4" w:rsidP="00CA24D4">
            <w:pPr>
              <w:rPr>
                <w:b/>
              </w:rPr>
            </w:pPr>
          </w:p>
        </w:tc>
        <w:tc>
          <w:tcPr>
            <w:tcW w:w="724" w:type="dxa"/>
            <w:gridSpan w:val="2"/>
            <w:vMerge/>
            <w:vAlign w:val="center"/>
          </w:tcPr>
          <w:p w:rsidR="00CA24D4" w:rsidRDefault="00CA24D4" w:rsidP="00CA24D4">
            <w:pPr>
              <w:rPr>
                <w:b/>
              </w:rPr>
            </w:pPr>
          </w:p>
        </w:tc>
      </w:tr>
      <w:tr w:rsidR="00CA24D4" w:rsidTr="00231B5A">
        <w:trPr>
          <w:gridBefore w:val="1"/>
          <w:wBefore w:w="108" w:type="dxa"/>
        </w:trPr>
        <w:tc>
          <w:tcPr>
            <w:tcW w:w="9848" w:type="dxa"/>
            <w:gridSpan w:val="22"/>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Tr="00231B5A">
        <w:trPr>
          <w:gridBefore w:val="1"/>
          <w:wBefore w:w="108" w:type="dxa"/>
          <w:trHeight w:val="411"/>
        </w:trPr>
        <w:tc>
          <w:tcPr>
            <w:tcW w:w="9848" w:type="dxa"/>
            <w:gridSpan w:val="22"/>
          </w:tcPr>
          <w:p w:rsidR="00CA24D4" w:rsidRPr="005A44DB" w:rsidRDefault="00CA24D4" w:rsidP="00CA24D4">
            <w:pPr>
              <w:jc w:val="both"/>
            </w:pPr>
            <w:r>
              <w:br w:type="page"/>
            </w:r>
            <w:r w:rsidRPr="005A44DB">
              <w:t xml:space="preserve">PASEKOVÁ, M., KOLÁŘOVÁ, E., OTRUSINOVÁ, M. Assessment of Accounting Spheres as Viewed by Accountants of Czech Enterprises. </w:t>
            </w:r>
            <w:r w:rsidRPr="005A44DB">
              <w:rPr>
                <w:i/>
              </w:rPr>
              <w:t>International Advances in Economic Research</w:t>
            </w:r>
            <w:r w:rsidRPr="005A44DB">
              <w:t>, 24(3), 2018, 295-296 s. DOI 10.1007/s11294-018-9693-9. (60%)</w:t>
            </w:r>
          </w:p>
          <w:p w:rsidR="00CA24D4" w:rsidRPr="005A44DB" w:rsidRDefault="00CA24D4" w:rsidP="00CA24D4">
            <w:pPr>
              <w:jc w:val="both"/>
            </w:pPr>
            <w:r w:rsidRPr="005A44DB">
              <w:t xml:space="preserve">PASEKOVÁ, M., MÜLLEROVÁ, L., CRHOVÁ, Z., SVITAKOVÁ, B. Impact of reporting of deferred tax on sustainable development of a country: Case of Czech Republic, </w:t>
            </w:r>
            <w:r w:rsidRPr="005A44DB">
              <w:rPr>
                <w:i/>
              </w:rPr>
              <w:t>Journal of Security and Sustainability Issues</w:t>
            </w:r>
            <w:r w:rsidRPr="005A44DB">
              <w:t>, 7(4), 2018, pp. 769-779. DOI: 10.9770/jssi.2018.7.4(13). (60%)</w:t>
            </w:r>
          </w:p>
          <w:p w:rsidR="00CA24D4" w:rsidRPr="005A44DB" w:rsidRDefault="00CA24D4" w:rsidP="00CA24D4">
            <w:pPr>
              <w:jc w:val="both"/>
              <w:rPr>
                <w:rStyle w:val="Hypertextovodkaz"/>
              </w:rPr>
            </w:pPr>
            <w:r w:rsidRPr="005A44DB">
              <w:t xml:space="preserve">STROUHAL, J., PASEKOVÁ, M., CRHOVÁ, Z. Are SMEs Willing to Report under IFRS? Czech Evidence. </w:t>
            </w:r>
            <w:r w:rsidRPr="005A44DB">
              <w:rPr>
                <w:i/>
                <w:iCs/>
              </w:rPr>
              <w:t>International Advances in Economic Research.</w:t>
            </w:r>
            <w:r w:rsidRPr="005A44DB">
              <w:t xml:space="preserve"> Volume 21, Issue 2, 2015, p. 237-238. ISSN 1083-0898. DOI: 10.1007/s11294-015-9514-</w:t>
            </w:r>
            <w:r w:rsidR="004E4280" w:rsidRPr="005A44DB">
              <w:t>. (65%)</w:t>
            </w:r>
          </w:p>
          <w:p w:rsidR="00CA24D4" w:rsidRPr="005A44DB" w:rsidRDefault="00CA24D4" w:rsidP="00CA24D4">
            <w:pPr>
              <w:jc w:val="both"/>
            </w:pPr>
            <w:r w:rsidRPr="005A44DB">
              <w:t xml:space="preserve">PASEKOVÁ, M., CRHOVÁ, Z., BAŘINOVÁ, D. Czech Creditor Satisfaction with Debt Relief Under the Insolvency Act of 2008, </w:t>
            </w:r>
            <w:r w:rsidRPr="005A44DB">
              <w:rPr>
                <w:i/>
              </w:rPr>
              <w:t>International Advances in Economic Research</w:t>
            </w:r>
            <w:r w:rsidRPr="005A44DB">
              <w:t>, vol. 21 iss.3, 2015, p. 349-350. DOI:  10.1007/s11294-015-9529-9. ISSN 1083-0898.</w:t>
            </w:r>
            <w:r w:rsidR="004E4280" w:rsidRPr="005A44DB">
              <w:t xml:space="preserve"> (65%)</w:t>
            </w:r>
          </w:p>
          <w:p w:rsidR="00CA24D4" w:rsidRPr="005A44DB" w:rsidRDefault="00CA24D4" w:rsidP="00CA24D4">
            <w:pPr>
              <w:jc w:val="both"/>
            </w:pPr>
            <w:r w:rsidRPr="005A44DB">
              <w:t xml:space="preserve">PASEKOVÁ, M., FIŠEROVÁ, Z., CRHOVÁ, Z., BAŘINOVÁ, D. Debt relief of natural persons and the rate of satisfaction of their creditors in the Czech Republic. </w:t>
            </w:r>
            <w:r w:rsidRPr="005A44DB">
              <w:rPr>
                <w:i/>
              </w:rPr>
              <w:t>Verslas: Teorija ir praktika / Business: Theory and Practice</w:t>
            </w:r>
            <w:r w:rsidRPr="005A44DB">
              <w:t>, vol. 16 (2): 2015, pp. 185–194. doi:10.3846/btp.2015.484. I</w:t>
            </w:r>
            <w:r w:rsidR="00611C85" w:rsidRPr="005A44DB">
              <w:t>SSN</w:t>
            </w:r>
            <w:r w:rsidRPr="005A44DB">
              <w:t xml:space="preserve"> 1648-0627 / eI</w:t>
            </w:r>
            <w:r w:rsidR="00611C85" w:rsidRPr="005A44DB">
              <w:t>SSN</w:t>
            </w:r>
            <w:r w:rsidRPr="005A44DB">
              <w:t xml:space="preserve"> 1822-4202. (40 %)</w:t>
            </w:r>
          </w:p>
          <w:p w:rsidR="00CA24D4" w:rsidRPr="005A44DB" w:rsidRDefault="00CA24D4" w:rsidP="00CA24D4">
            <w:pPr>
              <w:jc w:val="both"/>
              <w:rPr>
                <w:color w:val="222222"/>
                <w:shd w:val="clear" w:color="auto" w:fill="FFFFFF"/>
              </w:rPr>
            </w:pPr>
            <w:r w:rsidRPr="005A44DB">
              <w:rPr>
                <w:i/>
              </w:rPr>
              <w:t>Přehled projektové činnosti:</w:t>
            </w:r>
          </w:p>
          <w:p w:rsidR="00CA24D4" w:rsidRPr="00127F41" w:rsidRDefault="00CA24D4" w:rsidP="00CA24D4">
            <w:pPr>
              <w:jc w:val="both"/>
            </w:pPr>
            <w:r w:rsidRPr="005A44DB">
              <w:t>GA ČR 402/09/0225 Užití IAS/IFRS v malých a středních podnicích a vliv na měření jejich výkonnosti 2009-2011 (hlavní řešitel).</w:t>
            </w:r>
          </w:p>
        </w:tc>
      </w:tr>
      <w:tr w:rsidR="00CA24D4" w:rsidTr="00231B5A">
        <w:trPr>
          <w:gridBefore w:val="1"/>
          <w:wBefore w:w="108" w:type="dxa"/>
          <w:trHeight w:val="218"/>
        </w:trPr>
        <w:tc>
          <w:tcPr>
            <w:tcW w:w="9848" w:type="dxa"/>
            <w:gridSpan w:val="22"/>
            <w:shd w:val="clear" w:color="auto" w:fill="F7CAAC"/>
          </w:tcPr>
          <w:p w:rsidR="00CA24D4" w:rsidRDefault="00CA24D4" w:rsidP="00CA24D4">
            <w:pPr>
              <w:rPr>
                <w:b/>
              </w:rPr>
            </w:pPr>
            <w:r>
              <w:rPr>
                <w:b/>
              </w:rPr>
              <w:t>Působení v zahraničí</w:t>
            </w:r>
          </w:p>
        </w:tc>
      </w:tr>
      <w:tr w:rsidR="00CA24D4" w:rsidTr="00231B5A">
        <w:trPr>
          <w:gridBefore w:val="1"/>
          <w:wBefore w:w="108" w:type="dxa"/>
          <w:trHeight w:val="60"/>
        </w:trPr>
        <w:tc>
          <w:tcPr>
            <w:tcW w:w="9848" w:type="dxa"/>
            <w:gridSpan w:val="22"/>
          </w:tcPr>
          <w:p w:rsidR="00CA24D4" w:rsidRDefault="00CA24D4" w:rsidP="00CA24D4">
            <w:pPr>
              <w:rPr>
                <w:b/>
              </w:rPr>
            </w:pPr>
          </w:p>
        </w:tc>
      </w:tr>
      <w:tr w:rsidR="00CA24D4" w:rsidTr="00231B5A">
        <w:trPr>
          <w:gridBefore w:val="1"/>
          <w:wBefore w:w="108" w:type="dxa"/>
          <w:cantSplit/>
          <w:trHeight w:val="128"/>
        </w:trPr>
        <w:tc>
          <w:tcPr>
            <w:tcW w:w="2477" w:type="dxa"/>
            <w:gridSpan w:val="2"/>
            <w:shd w:val="clear" w:color="auto" w:fill="F7CAAC"/>
          </w:tcPr>
          <w:p w:rsidR="00CA24D4" w:rsidRDefault="00CA24D4" w:rsidP="00CA24D4">
            <w:pPr>
              <w:jc w:val="both"/>
              <w:rPr>
                <w:b/>
              </w:rPr>
            </w:pPr>
            <w:r>
              <w:rPr>
                <w:b/>
              </w:rPr>
              <w:t xml:space="preserve">Podpis </w:t>
            </w:r>
          </w:p>
        </w:tc>
        <w:tc>
          <w:tcPr>
            <w:tcW w:w="4536" w:type="dxa"/>
            <w:gridSpan w:val="10"/>
          </w:tcPr>
          <w:p w:rsidR="00CA24D4" w:rsidRDefault="00CA24D4" w:rsidP="00CA24D4">
            <w:pPr>
              <w:jc w:val="both"/>
            </w:pPr>
          </w:p>
        </w:tc>
        <w:tc>
          <w:tcPr>
            <w:tcW w:w="786" w:type="dxa"/>
            <w:gridSpan w:val="4"/>
            <w:shd w:val="clear" w:color="auto" w:fill="F7CAAC"/>
          </w:tcPr>
          <w:p w:rsidR="00CA24D4" w:rsidRDefault="00CA24D4" w:rsidP="00CA24D4">
            <w:pPr>
              <w:jc w:val="both"/>
            </w:pPr>
            <w:r>
              <w:rPr>
                <w:b/>
              </w:rPr>
              <w:t>datum</w:t>
            </w:r>
          </w:p>
        </w:tc>
        <w:tc>
          <w:tcPr>
            <w:tcW w:w="2049" w:type="dxa"/>
            <w:gridSpan w:val="6"/>
          </w:tcPr>
          <w:p w:rsidR="00CA24D4" w:rsidRDefault="00CA24D4" w:rsidP="00CA24D4">
            <w:pPr>
              <w:jc w:val="both"/>
            </w:pPr>
          </w:p>
        </w:tc>
      </w:tr>
      <w:tr w:rsidR="000B009E" w:rsidTr="00231B5A">
        <w:trPr>
          <w:gridAfter w:val="1"/>
          <w:wAfter w:w="97" w:type="dxa"/>
        </w:trPr>
        <w:tc>
          <w:tcPr>
            <w:tcW w:w="9859" w:type="dxa"/>
            <w:gridSpan w:val="22"/>
            <w:tcBorders>
              <w:bottom w:val="double" w:sz="4" w:space="0" w:color="auto"/>
            </w:tcBorders>
            <w:shd w:val="clear" w:color="auto" w:fill="BDD6EE"/>
          </w:tcPr>
          <w:p w:rsidR="000B009E" w:rsidRDefault="000B009E" w:rsidP="00652E33">
            <w:pPr>
              <w:jc w:val="both"/>
              <w:rPr>
                <w:b/>
                <w:sz w:val="28"/>
              </w:rPr>
            </w:pPr>
            <w:r>
              <w:rPr>
                <w:b/>
                <w:sz w:val="28"/>
              </w:rPr>
              <w:lastRenderedPageBreak/>
              <w:t>C-I – Personální zabezpečení</w:t>
            </w:r>
          </w:p>
        </w:tc>
      </w:tr>
      <w:tr w:rsidR="000B009E" w:rsidTr="00231B5A">
        <w:trPr>
          <w:gridAfter w:val="1"/>
          <w:wAfter w:w="97" w:type="dxa"/>
        </w:trPr>
        <w:tc>
          <w:tcPr>
            <w:tcW w:w="2518" w:type="dxa"/>
            <w:gridSpan w:val="2"/>
            <w:tcBorders>
              <w:top w:val="double" w:sz="4" w:space="0" w:color="auto"/>
            </w:tcBorders>
            <w:shd w:val="clear" w:color="auto" w:fill="F7CAAC"/>
          </w:tcPr>
          <w:p w:rsidR="000B009E" w:rsidRDefault="000B009E" w:rsidP="00652E33">
            <w:pPr>
              <w:jc w:val="both"/>
              <w:rPr>
                <w:b/>
              </w:rPr>
            </w:pPr>
            <w:r>
              <w:rPr>
                <w:b/>
              </w:rPr>
              <w:t>Vysoká škola</w:t>
            </w:r>
          </w:p>
        </w:tc>
        <w:tc>
          <w:tcPr>
            <w:tcW w:w="7341" w:type="dxa"/>
            <w:gridSpan w:val="20"/>
          </w:tcPr>
          <w:p w:rsidR="000B009E" w:rsidRDefault="000B009E" w:rsidP="00652E33">
            <w:pPr>
              <w:jc w:val="both"/>
            </w:pPr>
            <w:r>
              <w:t>Univerzita Tomáše Bati ve Zlíně</w:t>
            </w:r>
          </w:p>
        </w:tc>
      </w:tr>
      <w:tr w:rsidR="000B009E" w:rsidTr="00231B5A">
        <w:trPr>
          <w:gridAfter w:val="1"/>
          <w:wAfter w:w="97" w:type="dxa"/>
        </w:trPr>
        <w:tc>
          <w:tcPr>
            <w:tcW w:w="2518" w:type="dxa"/>
            <w:gridSpan w:val="2"/>
            <w:shd w:val="clear" w:color="auto" w:fill="F7CAAC"/>
          </w:tcPr>
          <w:p w:rsidR="000B009E" w:rsidRDefault="000B009E" w:rsidP="00652E33">
            <w:pPr>
              <w:jc w:val="both"/>
              <w:rPr>
                <w:b/>
              </w:rPr>
            </w:pPr>
            <w:r>
              <w:rPr>
                <w:b/>
              </w:rPr>
              <w:t>Součást vysoké školy</w:t>
            </w:r>
          </w:p>
        </w:tc>
        <w:tc>
          <w:tcPr>
            <w:tcW w:w="7341" w:type="dxa"/>
            <w:gridSpan w:val="20"/>
          </w:tcPr>
          <w:p w:rsidR="000B009E" w:rsidRDefault="000B009E" w:rsidP="00652E33">
            <w:pPr>
              <w:jc w:val="both"/>
            </w:pPr>
            <w:r>
              <w:t>Fakulta managementu a ekonomiky</w:t>
            </w:r>
          </w:p>
        </w:tc>
      </w:tr>
      <w:tr w:rsidR="000B009E" w:rsidTr="00231B5A">
        <w:trPr>
          <w:gridAfter w:val="1"/>
          <w:wAfter w:w="97" w:type="dxa"/>
        </w:trPr>
        <w:tc>
          <w:tcPr>
            <w:tcW w:w="2518" w:type="dxa"/>
            <w:gridSpan w:val="2"/>
            <w:shd w:val="clear" w:color="auto" w:fill="F7CAAC"/>
          </w:tcPr>
          <w:p w:rsidR="000B009E" w:rsidRDefault="000B009E" w:rsidP="00652E33">
            <w:pPr>
              <w:jc w:val="both"/>
              <w:rPr>
                <w:b/>
              </w:rPr>
            </w:pPr>
            <w:r>
              <w:rPr>
                <w:b/>
              </w:rPr>
              <w:t>Název studijního programu</w:t>
            </w:r>
          </w:p>
        </w:tc>
        <w:tc>
          <w:tcPr>
            <w:tcW w:w="7341" w:type="dxa"/>
            <w:gridSpan w:val="20"/>
          </w:tcPr>
          <w:p w:rsidR="000B009E" w:rsidRDefault="000B009E" w:rsidP="00652E33">
            <w:pPr>
              <w:jc w:val="both"/>
            </w:pPr>
            <w:r>
              <w:t>Finance</w:t>
            </w:r>
          </w:p>
        </w:tc>
      </w:tr>
      <w:tr w:rsidR="000B009E" w:rsidTr="00231B5A">
        <w:trPr>
          <w:gridAfter w:val="1"/>
          <w:wAfter w:w="97" w:type="dxa"/>
        </w:trPr>
        <w:tc>
          <w:tcPr>
            <w:tcW w:w="2518" w:type="dxa"/>
            <w:gridSpan w:val="2"/>
            <w:shd w:val="clear" w:color="auto" w:fill="F7CAAC"/>
          </w:tcPr>
          <w:p w:rsidR="000B009E" w:rsidRDefault="000B009E" w:rsidP="00652E33">
            <w:pPr>
              <w:jc w:val="both"/>
              <w:rPr>
                <w:b/>
              </w:rPr>
            </w:pPr>
            <w:r>
              <w:rPr>
                <w:b/>
              </w:rPr>
              <w:t>Jméno a příjmení</w:t>
            </w:r>
          </w:p>
        </w:tc>
        <w:tc>
          <w:tcPr>
            <w:tcW w:w="4536" w:type="dxa"/>
            <w:gridSpan w:val="10"/>
          </w:tcPr>
          <w:p w:rsidR="000B009E" w:rsidRDefault="000B009E" w:rsidP="00652E33">
            <w:pPr>
              <w:jc w:val="both"/>
            </w:pPr>
            <w:r>
              <w:t>Drahomíra PAVELKOVÁ</w:t>
            </w:r>
          </w:p>
        </w:tc>
        <w:tc>
          <w:tcPr>
            <w:tcW w:w="709" w:type="dxa"/>
            <w:gridSpan w:val="2"/>
            <w:shd w:val="clear" w:color="auto" w:fill="F7CAAC"/>
          </w:tcPr>
          <w:p w:rsidR="000B009E" w:rsidRDefault="000B009E" w:rsidP="00652E33">
            <w:pPr>
              <w:jc w:val="both"/>
              <w:rPr>
                <w:b/>
              </w:rPr>
            </w:pPr>
            <w:r>
              <w:rPr>
                <w:b/>
              </w:rPr>
              <w:t>Tituly</w:t>
            </w:r>
          </w:p>
        </w:tc>
        <w:tc>
          <w:tcPr>
            <w:tcW w:w="2096" w:type="dxa"/>
            <w:gridSpan w:val="8"/>
          </w:tcPr>
          <w:p w:rsidR="000B009E" w:rsidRDefault="000B009E" w:rsidP="00652E33">
            <w:pPr>
              <w:jc w:val="both"/>
            </w:pPr>
            <w:r>
              <w:t>prof., Dr., Ing.</w:t>
            </w:r>
          </w:p>
        </w:tc>
      </w:tr>
      <w:tr w:rsidR="000B009E" w:rsidTr="00231B5A">
        <w:trPr>
          <w:gridAfter w:val="1"/>
          <w:wAfter w:w="97" w:type="dxa"/>
        </w:trPr>
        <w:tc>
          <w:tcPr>
            <w:tcW w:w="2518" w:type="dxa"/>
            <w:gridSpan w:val="2"/>
            <w:shd w:val="clear" w:color="auto" w:fill="F7CAAC"/>
          </w:tcPr>
          <w:p w:rsidR="000B009E" w:rsidRDefault="000B009E" w:rsidP="00652E33">
            <w:pPr>
              <w:jc w:val="both"/>
              <w:rPr>
                <w:b/>
              </w:rPr>
            </w:pPr>
            <w:r>
              <w:rPr>
                <w:b/>
              </w:rPr>
              <w:t>Rok narození</w:t>
            </w:r>
          </w:p>
        </w:tc>
        <w:tc>
          <w:tcPr>
            <w:tcW w:w="829" w:type="dxa"/>
            <w:gridSpan w:val="2"/>
          </w:tcPr>
          <w:p w:rsidR="000B009E" w:rsidRDefault="000B009E" w:rsidP="00652E33">
            <w:pPr>
              <w:jc w:val="both"/>
            </w:pPr>
            <w:r>
              <w:t>1963</w:t>
            </w:r>
          </w:p>
        </w:tc>
        <w:tc>
          <w:tcPr>
            <w:tcW w:w="1721" w:type="dxa"/>
            <w:gridSpan w:val="2"/>
            <w:shd w:val="clear" w:color="auto" w:fill="F7CAAC"/>
          </w:tcPr>
          <w:p w:rsidR="000B009E" w:rsidRDefault="000B009E" w:rsidP="00652E33">
            <w:pPr>
              <w:jc w:val="both"/>
              <w:rPr>
                <w:b/>
              </w:rPr>
            </w:pPr>
            <w:r>
              <w:rPr>
                <w:b/>
              </w:rPr>
              <w:t>typ vztahu k VŠ</w:t>
            </w:r>
          </w:p>
        </w:tc>
        <w:tc>
          <w:tcPr>
            <w:tcW w:w="992" w:type="dxa"/>
            <w:gridSpan w:val="4"/>
          </w:tcPr>
          <w:p w:rsidR="000B009E" w:rsidRDefault="000B009E" w:rsidP="00652E33">
            <w:pPr>
              <w:jc w:val="both"/>
            </w:pPr>
            <w:r>
              <w:t>pp</w:t>
            </w:r>
          </w:p>
        </w:tc>
        <w:tc>
          <w:tcPr>
            <w:tcW w:w="994" w:type="dxa"/>
            <w:gridSpan w:val="2"/>
            <w:shd w:val="clear" w:color="auto" w:fill="F7CAAC"/>
          </w:tcPr>
          <w:p w:rsidR="000B009E" w:rsidRDefault="000B009E" w:rsidP="00652E33">
            <w:pPr>
              <w:jc w:val="both"/>
              <w:rPr>
                <w:b/>
              </w:rPr>
            </w:pPr>
            <w:r>
              <w:rPr>
                <w:b/>
              </w:rPr>
              <w:t>rozsah</w:t>
            </w:r>
          </w:p>
        </w:tc>
        <w:tc>
          <w:tcPr>
            <w:tcW w:w="709" w:type="dxa"/>
            <w:gridSpan w:val="2"/>
          </w:tcPr>
          <w:p w:rsidR="000B009E" w:rsidRDefault="000B009E" w:rsidP="00652E33">
            <w:pPr>
              <w:jc w:val="both"/>
            </w:pPr>
            <w:r>
              <w:t>40</w:t>
            </w:r>
          </w:p>
        </w:tc>
        <w:tc>
          <w:tcPr>
            <w:tcW w:w="709" w:type="dxa"/>
            <w:gridSpan w:val="4"/>
            <w:shd w:val="clear" w:color="auto" w:fill="F7CAAC"/>
          </w:tcPr>
          <w:p w:rsidR="000B009E" w:rsidRDefault="000B009E" w:rsidP="00652E33">
            <w:pPr>
              <w:jc w:val="both"/>
              <w:rPr>
                <w:b/>
              </w:rPr>
            </w:pPr>
            <w:r>
              <w:rPr>
                <w:b/>
              </w:rPr>
              <w:t>do kdy</w:t>
            </w:r>
          </w:p>
        </w:tc>
        <w:tc>
          <w:tcPr>
            <w:tcW w:w="1387" w:type="dxa"/>
            <w:gridSpan w:val="4"/>
          </w:tcPr>
          <w:p w:rsidR="000B009E" w:rsidRDefault="000B009E" w:rsidP="00652E33">
            <w:pPr>
              <w:jc w:val="both"/>
            </w:pPr>
            <w:r>
              <w:t>N</w:t>
            </w:r>
          </w:p>
        </w:tc>
      </w:tr>
      <w:tr w:rsidR="000B009E" w:rsidTr="00231B5A">
        <w:trPr>
          <w:gridAfter w:val="1"/>
          <w:wAfter w:w="97" w:type="dxa"/>
        </w:trPr>
        <w:tc>
          <w:tcPr>
            <w:tcW w:w="5068" w:type="dxa"/>
            <w:gridSpan w:val="6"/>
            <w:shd w:val="clear" w:color="auto" w:fill="F7CAAC"/>
          </w:tcPr>
          <w:p w:rsidR="000B009E" w:rsidRDefault="000B009E" w:rsidP="00652E33">
            <w:pPr>
              <w:jc w:val="both"/>
              <w:rPr>
                <w:b/>
              </w:rPr>
            </w:pPr>
            <w:r>
              <w:rPr>
                <w:b/>
              </w:rPr>
              <w:t>Typ vztahu na součásti VŠ, která uskutečňuje st. program</w:t>
            </w:r>
          </w:p>
        </w:tc>
        <w:tc>
          <w:tcPr>
            <w:tcW w:w="992" w:type="dxa"/>
            <w:gridSpan w:val="4"/>
          </w:tcPr>
          <w:p w:rsidR="000B009E" w:rsidRDefault="000B009E" w:rsidP="00652E33">
            <w:pPr>
              <w:jc w:val="both"/>
            </w:pPr>
            <w:r>
              <w:t>pp</w:t>
            </w:r>
          </w:p>
        </w:tc>
        <w:tc>
          <w:tcPr>
            <w:tcW w:w="994" w:type="dxa"/>
            <w:gridSpan w:val="2"/>
            <w:shd w:val="clear" w:color="auto" w:fill="F7CAAC"/>
          </w:tcPr>
          <w:p w:rsidR="000B009E" w:rsidRDefault="000B009E" w:rsidP="00652E33">
            <w:pPr>
              <w:jc w:val="both"/>
              <w:rPr>
                <w:b/>
              </w:rPr>
            </w:pPr>
            <w:r>
              <w:rPr>
                <w:b/>
              </w:rPr>
              <w:t>rozsah</w:t>
            </w:r>
          </w:p>
        </w:tc>
        <w:tc>
          <w:tcPr>
            <w:tcW w:w="709" w:type="dxa"/>
            <w:gridSpan w:val="2"/>
          </w:tcPr>
          <w:p w:rsidR="000B009E" w:rsidRDefault="000B009E" w:rsidP="00652E33">
            <w:pPr>
              <w:jc w:val="both"/>
            </w:pPr>
            <w:r>
              <w:t>40</w:t>
            </w:r>
          </w:p>
        </w:tc>
        <w:tc>
          <w:tcPr>
            <w:tcW w:w="709" w:type="dxa"/>
            <w:gridSpan w:val="4"/>
            <w:shd w:val="clear" w:color="auto" w:fill="F7CAAC"/>
          </w:tcPr>
          <w:p w:rsidR="000B009E" w:rsidRDefault="000B009E" w:rsidP="00652E33">
            <w:pPr>
              <w:jc w:val="both"/>
              <w:rPr>
                <w:b/>
              </w:rPr>
            </w:pPr>
            <w:r>
              <w:rPr>
                <w:b/>
              </w:rPr>
              <w:t>do kdy</w:t>
            </w:r>
          </w:p>
        </w:tc>
        <w:tc>
          <w:tcPr>
            <w:tcW w:w="1387" w:type="dxa"/>
            <w:gridSpan w:val="4"/>
          </w:tcPr>
          <w:p w:rsidR="000B009E" w:rsidRDefault="000B009E" w:rsidP="00652E33">
            <w:pPr>
              <w:jc w:val="both"/>
            </w:pPr>
            <w:r>
              <w:t>N</w:t>
            </w:r>
          </w:p>
        </w:tc>
      </w:tr>
      <w:tr w:rsidR="000B009E" w:rsidTr="00231B5A">
        <w:trPr>
          <w:gridAfter w:val="1"/>
          <w:wAfter w:w="97" w:type="dxa"/>
        </w:trPr>
        <w:tc>
          <w:tcPr>
            <w:tcW w:w="6060" w:type="dxa"/>
            <w:gridSpan w:val="10"/>
            <w:shd w:val="clear" w:color="auto" w:fill="F7CAAC"/>
          </w:tcPr>
          <w:p w:rsidR="000B009E" w:rsidRDefault="000B009E" w:rsidP="00652E33">
            <w:pPr>
              <w:jc w:val="both"/>
            </w:pPr>
            <w:r>
              <w:rPr>
                <w:b/>
              </w:rPr>
              <w:t>Další současná působení jako akademický pracovník na jiných VŠ</w:t>
            </w:r>
          </w:p>
        </w:tc>
        <w:tc>
          <w:tcPr>
            <w:tcW w:w="1703" w:type="dxa"/>
            <w:gridSpan w:val="4"/>
            <w:shd w:val="clear" w:color="auto" w:fill="F7CAAC"/>
          </w:tcPr>
          <w:p w:rsidR="000B009E" w:rsidRDefault="000B009E" w:rsidP="00652E33">
            <w:pPr>
              <w:jc w:val="both"/>
              <w:rPr>
                <w:b/>
              </w:rPr>
            </w:pPr>
            <w:r>
              <w:rPr>
                <w:b/>
              </w:rPr>
              <w:t xml:space="preserve">typ prac. </w:t>
            </w:r>
            <w:proofErr w:type="gramStart"/>
            <w:r>
              <w:rPr>
                <w:b/>
              </w:rPr>
              <w:t>vztahu</w:t>
            </w:r>
            <w:proofErr w:type="gramEnd"/>
          </w:p>
        </w:tc>
        <w:tc>
          <w:tcPr>
            <w:tcW w:w="2096" w:type="dxa"/>
            <w:gridSpan w:val="8"/>
            <w:shd w:val="clear" w:color="auto" w:fill="F7CAAC"/>
          </w:tcPr>
          <w:p w:rsidR="000B009E" w:rsidRDefault="000B009E" w:rsidP="00652E33">
            <w:pPr>
              <w:jc w:val="both"/>
              <w:rPr>
                <w:b/>
              </w:rPr>
            </w:pPr>
            <w:r>
              <w:rPr>
                <w:b/>
              </w:rPr>
              <w:t>rozsah</w:t>
            </w:r>
          </w:p>
        </w:tc>
      </w:tr>
      <w:tr w:rsidR="000B009E" w:rsidTr="00231B5A">
        <w:trPr>
          <w:gridAfter w:val="1"/>
          <w:wAfter w:w="97" w:type="dxa"/>
        </w:trPr>
        <w:tc>
          <w:tcPr>
            <w:tcW w:w="6060" w:type="dxa"/>
            <w:gridSpan w:val="10"/>
          </w:tcPr>
          <w:p w:rsidR="000B009E" w:rsidRDefault="000B009E" w:rsidP="00652E33">
            <w:pPr>
              <w:jc w:val="both"/>
            </w:pPr>
          </w:p>
        </w:tc>
        <w:tc>
          <w:tcPr>
            <w:tcW w:w="1703" w:type="dxa"/>
            <w:gridSpan w:val="4"/>
          </w:tcPr>
          <w:p w:rsidR="000B009E" w:rsidRDefault="000B009E" w:rsidP="00652E33">
            <w:pPr>
              <w:jc w:val="both"/>
            </w:pPr>
          </w:p>
        </w:tc>
        <w:tc>
          <w:tcPr>
            <w:tcW w:w="2096" w:type="dxa"/>
            <w:gridSpan w:val="8"/>
          </w:tcPr>
          <w:p w:rsidR="000B009E" w:rsidRDefault="000B009E" w:rsidP="00652E33">
            <w:pPr>
              <w:jc w:val="both"/>
            </w:pPr>
          </w:p>
        </w:tc>
      </w:tr>
      <w:tr w:rsidR="000B009E" w:rsidTr="00231B5A">
        <w:trPr>
          <w:gridAfter w:val="1"/>
          <w:wAfter w:w="97" w:type="dxa"/>
        </w:trPr>
        <w:tc>
          <w:tcPr>
            <w:tcW w:w="6060" w:type="dxa"/>
            <w:gridSpan w:val="10"/>
          </w:tcPr>
          <w:p w:rsidR="000B009E" w:rsidRDefault="000B009E" w:rsidP="00652E33">
            <w:pPr>
              <w:jc w:val="both"/>
            </w:pPr>
          </w:p>
        </w:tc>
        <w:tc>
          <w:tcPr>
            <w:tcW w:w="1703" w:type="dxa"/>
            <w:gridSpan w:val="4"/>
          </w:tcPr>
          <w:p w:rsidR="000B009E" w:rsidRDefault="000B009E" w:rsidP="00652E33">
            <w:pPr>
              <w:jc w:val="both"/>
            </w:pPr>
          </w:p>
        </w:tc>
        <w:tc>
          <w:tcPr>
            <w:tcW w:w="2096" w:type="dxa"/>
            <w:gridSpan w:val="8"/>
          </w:tcPr>
          <w:p w:rsidR="000B009E" w:rsidRDefault="000B009E" w:rsidP="00652E33">
            <w:pPr>
              <w:jc w:val="both"/>
            </w:pPr>
          </w:p>
        </w:tc>
      </w:tr>
      <w:tr w:rsidR="000B009E" w:rsidTr="00231B5A">
        <w:trPr>
          <w:gridAfter w:val="1"/>
          <w:wAfter w:w="97" w:type="dxa"/>
        </w:trPr>
        <w:tc>
          <w:tcPr>
            <w:tcW w:w="9859" w:type="dxa"/>
            <w:gridSpan w:val="22"/>
            <w:shd w:val="clear" w:color="auto" w:fill="F7CAAC"/>
          </w:tcPr>
          <w:p w:rsidR="000B009E" w:rsidRDefault="000B009E" w:rsidP="00652E33">
            <w:pPr>
              <w:jc w:val="both"/>
            </w:pPr>
            <w:r>
              <w:rPr>
                <w:b/>
              </w:rPr>
              <w:t>Předměty příslušného studijního programu a způsob zapojení do jejich výuky, příp. další zapojení do uskutečňování studijního programu</w:t>
            </w:r>
          </w:p>
        </w:tc>
      </w:tr>
      <w:tr w:rsidR="000B009E" w:rsidTr="00231B5A">
        <w:trPr>
          <w:gridAfter w:val="1"/>
          <w:wAfter w:w="97" w:type="dxa"/>
          <w:trHeight w:val="388"/>
        </w:trPr>
        <w:tc>
          <w:tcPr>
            <w:tcW w:w="9859" w:type="dxa"/>
            <w:gridSpan w:val="22"/>
            <w:tcBorders>
              <w:top w:val="nil"/>
            </w:tcBorders>
          </w:tcPr>
          <w:p w:rsidR="000B009E" w:rsidRDefault="000B009E" w:rsidP="00652E33">
            <w:pPr>
              <w:jc w:val="both"/>
            </w:pPr>
            <w:r>
              <w:t>Manažerské finance</w:t>
            </w:r>
            <w:r w:rsidR="00A20AAE">
              <w:t xml:space="preserve"> - </w:t>
            </w:r>
            <w:r w:rsidR="00231B5A">
              <w:t>garant</w:t>
            </w:r>
            <w:r>
              <w:t>, přednášející</w:t>
            </w:r>
            <w:r w:rsidR="00A20AAE">
              <w:t xml:space="preserve"> (70%)</w:t>
            </w:r>
          </w:p>
          <w:p w:rsidR="000B009E" w:rsidRDefault="000B009E" w:rsidP="00652E33">
            <w:pPr>
              <w:jc w:val="both"/>
            </w:pPr>
            <w:r>
              <w:t>Metodologie vědecké práce</w:t>
            </w:r>
            <w:r w:rsidR="00A20AAE">
              <w:t xml:space="preserve"> -</w:t>
            </w:r>
            <w:r>
              <w:t xml:space="preserve"> garant, přednášející</w:t>
            </w:r>
            <w:r w:rsidR="00A20AAE">
              <w:t xml:space="preserve"> (60%)</w:t>
            </w:r>
          </w:p>
          <w:p w:rsidR="000B009E" w:rsidRDefault="00610F4F" w:rsidP="00652E33">
            <w:pPr>
              <w:jc w:val="both"/>
            </w:pPr>
            <w:r>
              <w:t>Č</w:t>
            </w:r>
            <w:r w:rsidR="000B009E">
              <w:t>lenka oborové rady</w:t>
            </w:r>
            <w:r>
              <w:t>, školitelka</w:t>
            </w:r>
          </w:p>
        </w:tc>
      </w:tr>
      <w:tr w:rsidR="000B009E" w:rsidTr="00231B5A">
        <w:trPr>
          <w:gridAfter w:val="1"/>
          <w:wAfter w:w="97" w:type="dxa"/>
        </w:trPr>
        <w:tc>
          <w:tcPr>
            <w:tcW w:w="9859" w:type="dxa"/>
            <w:gridSpan w:val="22"/>
            <w:shd w:val="clear" w:color="auto" w:fill="F7CAAC"/>
          </w:tcPr>
          <w:p w:rsidR="000B009E" w:rsidRDefault="000B009E" w:rsidP="00652E33">
            <w:pPr>
              <w:jc w:val="both"/>
            </w:pPr>
            <w:r>
              <w:rPr>
                <w:b/>
              </w:rPr>
              <w:t xml:space="preserve">Údaje o vzdělání na VŠ </w:t>
            </w:r>
          </w:p>
        </w:tc>
      </w:tr>
      <w:tr w:rsidR="000B009E" w:rsidTr="00231B5A">
        <w:trPr>
          <w:gridAfter w:val="1"/>
          <w:wAfter w:w="97" w:type="dxa"/>
          <w:trHeight w:val="735"/>
        </w:trPr>
        <w:tc>
          <w:tcPr>
            <w:tcW w:w="9859" w:type="dxa"/>
            <w:gridSpan w:val="22"/>
          </w:tcPr>
          <w:p w:rsidR="000B009E" w:rsidRDefault="000B009E" w:rsidP="00652E33">
            <w:pPr>
              <w:jc w:val="both"/>
            </w:pPr>
            <w:r>
              <w:rPr>
                <w:b/>
              </w:rPr>
              <w:t>1982-1987 -</w:t>
            </w:r>
            <w:r>
              <w:t xml:space="preserve"> Slovenská technická univerzita v Bratislavě, Chemickotechnologická fakulta - specializace: </w:t>
            </w:r>
            <w:r>
              <w:br/>
              <w:t xml:space="preserve">                     Ekonomika a řízení chemického a potravinářského průmyslu (</w:t>
            </w:r>
            <w:r>
              <w:rPr>
                <w:b/>
              </w:rPr>
              <w:t>Ing.</w:t>
            </w:r>
            <w:r>
              <w:t>)</w:t>
            </w:r>
          </w:p>
          <w:p w:rsidR="000B009E" w:rsidRDefault="000B009E" w:rsidP="00652E33">
            <w:pPr>
              <w:jc w:val="both"/>
              <w:rPr>
                <w:b/>
              </w:rPr>
            </w:pPr>
            <w:r>
              <w:rPr>
                <w:b/>
              </w:rPr>
              <w:t>1994-1998 -</w:t>
            </w:r>
            <w:r>
              <w:t xml:space="preserve"> VUT Brno, Fakulta podnikatelská, obor Řízení a ekonomika podniku (</w:t>
            </w:r>
            <w:r>
              <w:rPr>
                <w:b/>
              </w:rPr>
              <w:t>Dr.</w:t>
            </w:r>
            <w:r>
              <w:t>)</w:t>
            </w:r>
          </w:p>
        </w:tc>
      </w:tr>
      <w:tr w:rsidR="000B009E" w:rsidTr="00231B5A">
        <w:trPr>
          <w:gridAfter w:val="1"/>
          <w:wAfter w:w="97" w:type="dxa"/>
        </w:trPr>
        <w:tc>
          <w:tcPr>
            <w:tcW w:w="9859" w:type="dxa"/>
            <w:gridSpan w:val="22"/>
            <w:shd w:val="clear" w:color="auto" w:fill="F7CAAC"/>
          </w:tcPr>
          <w:p w:rsidR="000B009E" w:rsidRDefault="000B009E" w:rsidP="00652E33">
            <w:pPr>
              <w:jc w:val="both"/>
              <w:rPr>
                <w:b/>
              </w:rPr>
            </w:pPr>
            <w:r>
              <w:rPr>
                <w:b/>
              </w:rPr>
              <w:t>Údaje o odborném působení od absolvování VŠ</w:t>
            </w:r>
          </w:p>
        </w:tc>
      </w:tr>
      <w:tr w:rsidR="000B009E" w:rsidTr="00231B5A">
        <w:trPr>
          <w:gridAfter w:val="1"/>
          <w:wAfter w:w="97" w:type="dxa"/>
          <w:trHeight w:val="1352"/>
        </w:trPr>
        <w:tc>
          <w:tcPr>
            <w:tcW w:w="9859" w:type="dxa"/>
            <w:gridSpan w:val="22"/>
          </w:tcPr>
          <w:p w:rsidR="000B009E" w:rsidRDefault="000B009E" w:rsidP="00652E33">
            <w:pPr>
              <w:jc w:val="both"/>
              <w:rPr>
                <w:b/>
                <w:bCs/>
              </w:rPr>
            </w:pPr>
            <w:r>
              <w:rPr>
                <w:b/>
              </w:rPr>
              <w:t>1988-1992 -</w:t>
            </w:r>
            <w:r>
              <w:t xml:space="preserve"> VŠE Bratislava, asistentka – Katedra vědeckotechnického rozvoje</w:t>
            </w:r>
            <w:r w:rsidRPr="00C8617E">
              <w:rPr>
                <w:bCs/>
              </w:rPr>
              <w:t>,</w:t>
            </w:r>
            <w:r>
              <w:t xml:space="preserve"> odb. asistentka Katedra </w:t>
            </w:r>
            <w:r>
              <w:br/>
              <w:t xml:space="preserve">                      managementu</w:t>
            </w:r>
          </w:p>
          <w:p w:rsidR="000B009E" w:rsidRDefault="000B009E" w:rsidP="00652E33">
            <w:pPr>
              <w:jc w:val="both"/>
            </w:pPr>
            <w:r>
              <w:rPr>
                <w:b/>
              </w:rPr>
              <w:t>1992-2000 -</w:t>
            </w:r>
            <w:r>
              <w:t xml:space="preserve">  VUT Brno, FaME ve Zlíně, odborná asistentka, ředitelka Ústavu managementu</w:t>
            </w:r>
          </w:p>
          <w:p w:rsidR="000B009E" w:rsidRDefault="000B009E" w:rsidP="00652E33">
            <w:pPr>
              <w:jc w:val="both"/>
            </w:pPr>
            <w:r>
              <w:rPr>
                <w:b/>
              </w:rPr>
              <w:t>2001-doposud -</w:t>
            </w:r>
            <w:r>
              <w:t xml:space="preserve"> UTB ve Zlíně, Fakulta managementu a ekonomiky</w:t>
            </w:r>
          </w:p>
          <w:p w:rsidR="000B009E" w:rsidRDefault="000B009E" w:rsidP="00652E33">
            <w:pPr>
              <w:jc w:val="both"/>
            </w:pPr>
            <w:r>
              <w:t xml:space="preserve">                       ředitelka Ústavu financí a účetnictví (dosud)</w:t>
            </w:r>
          </w:p>
          <w:p w:rsidR="000B009E" w:rsidRDefault="000B009E" w:rsidP="00652E33">
            <w:pPr>
              <w:jc w:val="both"/>
            </w:pPr>
            <w:r>
              <w:t xml:space="preserve">                       proděkanka pro kombinované formy studia a CŽV (2002-2004), </w:t>
            </w:r>
          </w:p>
          <w:p w:rsidR="000B009E" w:rsidRDefault="000B009E" w:rsidP="00652E33">
            <w:r>
              <w:t xml:space="preserve">                       prorektorka UTB pro tvůrčí činnosti</w:t>
            </w:r>
            <w:r>
              <w:rPr>
                <w:rFonts w:ascii="MingLiU" w:eastAsia="MingLiU" w:hAnsi="MingLiU" w:cs="MingLiU" w:hint="eastAsia"/>
              </w:rPr>
              <w:t xml:space="preserve"> </w:t>
            </w:r>
            <w:r>
              <w:t>(2004 - 2007)</w:t>
            </w:r>
          </w:p>
          <w:p w:rsidR="000B009E" w:rsidRDefault="000B009E" w:rsidP="00652E33">
            <w:r>
              <w:t xml:space="preserve">                       děkanka Fakulty managementu a ekonomiky (2008-2015)</w:t>
            </w:r>
          </w:p>
          <w:p w:rsidR="000B009E" w:rsidRDefault="000B009E" w:rsidP="00652E33">
            <w:pPr>
              <w:pStyle w:val="Zkladntext"/>
              <w:spacing w:after="0"/>
              <w:ind w:left="1172" w:hanging="1172"/>
            </w:pPr>
            <w:r>
              <w:t xml:space="preserve">                       prorektorka UTB pro pedagogickou činnost (2016-2017)</w:t>
            </w:r>
          </w:p>
        </w:tc>
      </w:tr>
      <w:tr w:rsidR="000B009E" w:rsidTr="00231B5A">
        <w:trPr>
          <w:gridAfter w:val="1"/>
          <w:wAfter w:w="97" w:type="dxa"/>
          <w:trHeight w:val="250"/>
        </w:trPr>
        <w:tc>
          <w:tcPr>
            <w:tcW w:w="9859" w:type="dxa"/>
            <w:gridSpan w:val="22"/>
            <w:shd w:val="clear" w:color="auto" w:fill="F7CAAC"/>
          </w:tcPr>
          <w:p w:rsidR="000B009E" w:rsidRDefault="000B009E" w:rsidP="00652E33">
            <w:pPr>
              <w:jc w:val="both"/>
            </w:pPr>
            <w:r>
              <w:rPr>
                <w:b/>
              </w:rPr>
              <w:t>Zkušenosti s vedením kvalifikačních a rigorózních prací</w:t>
            </w:r>
          </w:p>
        </w:tc>
      </w:tr>
      <w:tr w:rsidR="000B009E" w:rsidTr="00231B5A">
        <w:trPr>
          <w:gridAfter w:val="1"/>
          <w:wAfter w:w="97" w:type="dxa"/>
          <w:trHeight w:val="270"/>
        </w:trPr>
        <w:tc>
          <w:tcPr>
            <w:tcW w:w="9859" w:type="dxa"/>
            <w:gridSpan w:val="22"/>
          </w:tcPr>
          <w:p w:rsidR="000B009E" w:rsidRDefault="000B009E" w:rsidP="00652E33">
            <w:pPr>
              <w:jc w:val="both"/>
            </w:pPr>
            <w:r>
              <w:t xml:space="preserve">Počet vedených bakalářských prací – </w:t>
            </w:r>
            <w:r w:rsidR="006D20A6">
              <w:t>65</w:t>
            </w:r>
          </w:p>
          <w:p w:rsidR="000B009E" w:rsidRDefault="000B009E" w:rsidP="00652E33">
            <w:pPr>
              <w:jc w:val="both"/>
            </w:pPr>
            <w:r>
              <w:t xml:space="preserve">Počet vedených diplomových prací – </w:t>
            </w:r>
            <w:r w:rsidR="006D20A6">
              <w:t>150</w:t>
            </w:r>
          </w:p>
          <w:p w:rsidR="000B009E" w:rsidRDefault="000B009E" w:rsidP="00652E33">
            <w:pPr>
              <w:jc w:val="both"/>
            </w:pPr>
            <w:r>
              <w:t xml:space="preserve">Počet vedených disertačních prací – </w:t>
            </w:r>
            <w:r w:rsidR="006D20A6">
              <w:t>16</w:t>
            </w:r>
          </w:p>
        </w:tc>
      </w:tr>
      <w:tr w:rsidR="000B009E" w:rsidTr="00231B5A">
        <w:trPr>
          <w:gridAfter w:val="1"/>
          <w:wAfter w:w="97" w:type="dxa"/>
          <w:cantSplit/>
        </w:trPr>
        <w:tc>
          <w:tcPr>
            <w:tcW w:w="3347" w:type="dxa"/>
            <w:gridSpan w:val="4"/>
            <w:tcBorders>
              <w:top w:val="single" w:sz="12" w:space="0" w:color="auto"/>
            </w:tcBorders>
            <w:shd w:val="clear" w:color="auto" w:fill="F7CAAC"/>
          </w:tcPr>
          <w:p w:rsidR="000B009E" w:rsidRDefault="000B009E" w:rsidP="00652E33">
            <w:pPr>
              <w:jc w:val="both"/>
            </w:pPr>
            <w:r>
              <w:rPr>
                <w:b/>
              </w:rPr>
              <w:t xml:space="preserve">Obor habilitačního řízení </w:t>
            </w:r>
          </w:p>
        </w:tc>
        <w:tc>
          <w:tcPr>
            <w:tcW w:w="2245" w:type="dxa"/>
            <w:gridSpan w:val="4"/>
            <w:tcBorders>
              <w:top w:val="single" w:sz="12" w:space="0" w:color="auto"/>
            </w:tcBorders>
            <w:shd w:val="clear" w:color="auto" w:fill="F7CAAC"/>
          </w:tcPr>
          <w:p w:rsidR="000B009E" w:rsidRDefault="000B009E" w:rsidP="00652E33">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0B009E" w:rsidRDefault="000B009E" w:rsidP="00652E33">
            <w:pPr>
              <w:jc w:val="both"/>
            </w:pPr>
            <w:r>
              <w:rPr>
                <w:b/>
              </w:rPr>
              <w:t>Řízení konáno na VŠ</w:t>
            </w:r>
          </w:p>
        </w:tc>
        <w:tc>
          <w:tcPr>
            <w:tcW w:w="2019" w:type="dxa"/>
            <w:gridSpan w:val="6"/>
            <w:tcBorders>
              <w:top w:val="single" w:sz="12" w:space="0" w:color="auto"/>
              <w:left w:val="single" w:sz="12" w:space="0" w:color="auto"/>
            </w:tcBorders>
            <w:shd w:val="clear" w:color="auto" w:fill="F7CAAC"/>
          </w:tcPr>
          <w:p w:rsidR="000B009E" w:rsidRDefault="000B009E" w:rsidP="00652E33">
            <w:pPr>
              <w:jc w:val="both"/>
              <w:rPr>
                <w:b/>
              </w:rPr>
            </w:pPr>
            <w:r>
              <w:rPr>
                <w:b/>
              </w:rPr>
              <w:t>Ohlasy publikací</w:t>
            </w:r>
          </w:p>
        </w:tc>
      </w:tr>
      <w:tr w:rsidR="000B009E" w:rsidTr="00231B5A">
        <w:trPr>
          <w:gridAfter w:val="1"/>
          <w:wAfter w:w="97" w:type="dxa"/>
          <w:cantSplit/>
        </w:trPr>
        <w:tc>
          <w:tcPr>
            <w:tcW w:w="3347" w:type="dxa"/>
            <w:gridSpan w:val="4"/>
          </w:tcPr>
          <w:p w:rsidR="000B009E" w:rsidRDefault="000B009E" w:rsidP="00652E33">
            <w:r>
              <w:t xml:space="preserve">Podniková ekonomika </w:t>
            </w:r>
            <w:r>
              <w:br/>
              <w:t>a management</w:t>
            </w:r>
          </w:p>
        </w:tc>
        <w:tc>
          <w:tcPr>
            <w:tcW w:w="2245" w:type="dxa"/>
            <w:gridSpan w:val="4"/>
          </w:tcPr>
          <w:p w:rsidR="000B009E" w:rsidRDefault="000B009E" w:rsidP="00652E33">
            <w:r>
              <w:t>2002</w:t>
            </w:r>
          </w:p>
        </w:tc>
        <w:tc>
          <w:tcPr>
            <w:tcW w:w="2248" w:type="dxa"/>
            <w:gridSpan w:val="8"/>
            <w:tcBorders>
              <w:right w:val="single" w:sz="12" w:space="0" w:color="auto"/>
            </w:tcBorders>
          </w:tcPr>
          <w:p w:rsidR="000B009E" w:rsidRDefault="000B009E" w:rsidP="00652E33">
            <w:r>
              <w:t>Technická univerzita Liberec</w:t>
            </w:r>
          </w:p>
        </w:tc>
        <w:tc>
          <w:tcPr>
            <w:tcW w:w="632" w:type="dxa"/>
            <w:gridSpan w:val="2"/>
            <w:tcBorders>
              <w:left w:val="single" w:sz="12" w:space="0" w:color="auto"/>
            </w:tcBorders>
            <w:shd w:val="clear" w:color="auto" w:fill="F7CAAC"/>
          </w:tcPr>
          <w:p w:rsidR="000B009E" w:rsidRDefault="000B009E" w:rsidP="00652E33">
            <w:pPr>
              <w:jc w:val="both"/>
            </w:pPr>
            <w:r>
              <w:rPr>
                <w:b/>
              </w:rPr>
              <w:t>WOS</w:t>
            </w:r>
          </w:p>
        </w:tc>
        <w:tc>
          <w:tcPr>
            <w:tcW w:w="693" w:type="dxa"/>
            <w:gridSpan w:val="2"/>
            <w:shd w:val="clear" w:color="auto" w:fill="F7CAAC"/>
          </w:tcPr>
          <w:p w:rsidR="000B009E" w:rsidRDefault="000B009E" w:rsidP="00652E33">
            <w:pPr>
              <w:jc w:val="both"/>
              <w:rPr>
                <w:sz w:val="18"/>
              </w:rPr>
            </w:pPr>
            <w:r>
              <w:rPr>
                <w:b/>
                <w:sz w:val="18"/>
              </w:rPr>
              <w:t>Scopus</w:t>
            </w:r>
          </w:p>
        </w:tc>
        <w:tc>
          <w:tcPr>
            <w:tcW w:w="694" w:type="dxa"/>
            <w:gridSpan w:val="2"/>
            <w:shd w:val="clear" w:color="auto" w:fill="F7CAAC"/>
          </w:tcPr>
          <w:p w:rsidR="000B009E" w:rsidRDefault="000B009E" w:rsidP="00652E33">
            <w:pPr>
              <w:jc w:val="both"/>
            </w:pPr>
            <w:r>
              <w:rPr>
                <w:b/>
                <w:sz w:val="18"/>
              </w:rPr>
              <w:t>ostatní</w:t>
            </w:r>
          </w:p>
        </w:tc>
      </w:tr>
      <w:tr w:rsidR="000B009E" w:rsidTr="00231B5A">
        <w:trPr>
          <w:gridAfter w:val="1"/>
          <w:wAfter w:w="97" w:type="dxa"/>
          <w:cantSplit/>
          <w:trHeight w:val="70"/>
        </w:trPr>
        <w:tc>
          <w:tcPr>
            <w:tcW w:w="3347" w:type="dxa"/>
            <w:gridSpan w:val="4"/>
            <w:shd w:val="clear" w:color="auto" w:fill="F7CAAC"/>
          </w:tcPr>
          <w:p w:rsidR="000B009E" w:rsidRDefault="000B009E" w:rsidP="00652E33">
            <w:pPr>
              <w:jc w:val="both"/>
            </w:pPr>
            <w:r>
              <w:rPr>
                <w:b/>
              </w:rPr>
              <w:t>Obor jmenovacího řízení</w:t>
            </w:r>
          </w:p>
        </w:tc>
        <w:tc>
          <w:tcPr>
            <w:tcW w:w="2245" w:type="dxa"/>
            <w:gridSpan w:val="4"/>
            <w:shd w:val="clear" w:color="auto" w:fill="F7CAAC"/>
          </w:tcPr>
          <w:p w:rsidR="000B009E" w:rsidRDefault="000B009E" w:rsidP="00652E33">
            <w:pPr>
              <w:jc w:val="both"/>
            </w:pPr>
            <w:r>
              <w:rPr>
                <w:b/>
              </w:rPr>
              <w:t>Rok udělení hodnosti</w:t>
            </w:r>
          </w:p>
        </w:tc>
        <w:tc>
          <w:tcPr>
            <w:tcW w:w="2248" w:type="dxa"/>
            <w:gridSpan w:val="8"/>
            <w:tcBorders>
              <w:right w:val="single" w:sz="12" w:space="0" w:color="auto"/>
            </w:tcBorders>
            <w:shd w:val="clear" w:color="auto" w:fill="F7CAAC"/>
          </w:tcPr>
          <w:p w:rsidR="000B009E" w:rsidRDefault="000B009E" w:rsidP="00652E33">
            <w:pPr>
              <w:jc w:val="both"/>
            </w:pPr>
            <w:r>
              <w:rPr>
                <w:b/>
              </w:rPr>
              <w:t>Řízení konáno na VŠ</w:t>
            </w:r>
          </w:p>
        </w:tc>
        <w:tc>
          <w:tcPr>
            <w:tcW w:w="632" w:type="dxa"/>
            <w:gridSpan w:val="2"/>
            <w:vMerge w:val="restart"/>
            <w:tcBorders>
              <w:left w:val="single" w:sz="12" w:space="0" w:color="auto"/>
            </w:tcBorders>
          </w:tcPr>
          <w:p w:rsidR="000B009E" w:rsidRDefault="0070112E" w:rsidP="00652E33">
            <w:pPr>
              <w:jc w:val="both"/>
              <w:rPr>
                <w:b/>
              </w:rPr>
            </w:pPr>
            <w:r>
              <w:rPr>
                <w:b/>
              </w:rPr>
              <w:t>60</w:t>
            </w:r>
          </w:p>
        </w:tc>
        <w:tc>
          <w:tcPr>
            <w:tcW w:w="693" w:type="dxa"/>
            <w:gridSpan w:val="2"/>
            <w:vMerge w:val="restart"/>
          </w:tcPr>
          <w:p w:rsidR="000B009E" w:rsidRDefault="0070112E" w:rsidP="00652E33">
            <w:pPr>
              <w:jc w:val="both"/>
              <w:rPr>
                <w:b/>
              </w:rPr>
            </w:pPr>
            <w:r>
              <w:rPr>
                <w:b/>
              </w:rPr>
              <w:t>56</w:t>
            </w:r>
          </w:p>
        </w:tc>
        <w:tc>
          <w:tcPr>
            <w:tcW w:w="694" w:type="dxa"/>
            <w:gridSpan w:val="2"/>
            <w:vMerge w:val="restart"/>
          </w:tcPr>
          <w:p w:rsidR="000B009E" w:rsidRDefault="000B009E" w:rsidP="00652E33">
            <w:pPr>
              <w:jc w:val="both"/>
              <w:rPr>
                <w:b/>
              </w:rPr>
            </w:pPr>
            <w:r>
              <w:rPr>
                <w:b/>
              </w:rPr>
              <w:t>790</w:t>
            </w:r>
          </w:p>
        </w:tc>
      </w:tr>
      <w:tr w:rsidR="000B009E" w:rsidTr="00231B5A">
        <w:trPr>
          <w:gridAfter w:val="1"/>
          <w:wAfter w:w="97" w:type="dxa"/>
          <w:trHeight w:val="205"/>
        </w:trPr>
        <w:tc>
          <w:tcPr>
            <w:tcW w:w="3347" w:type="dxa"/>
            <w:gridSpan w:val="4"/>
          </w:tcPr>
          <w:p w:rsidR="000B009E" w:rsidRDefault="000B009E" w:rsidP="00652E33">
            <w:pPr>
              <w:jc w:val="both"/>
            </w:pPr>
            <w:r w:rsidRPr="00992018">
              <w:t>Management a ekonomika podniku</w:t>
            </w:r>
          </w:p>
        </w:tc>
        <w:tc>
          <w:tcPr>
            <w:tcW w:w="2245" w:type="dxa"/>
            <w:gridSpan w:val="4"/>
          </w:tcPr>
          <w:p w:rsidR="000B009E" w:rsidRDefault="000B009E" w:rsidP="00652E33">
            <w:pPr>
              <w:jc w:val="both"/>
            </w:pPr>
            <w:r>
              <w:t>2010</w:t>
            </w:r>
          </w:p>
        </w:tc>
        <w:tc>
          <w:tcPr>
            <w:tcW w:w="2248" w:type="dxa"/>
            <w:gridSpan w:val="8"/>
            <w:tcBorders>
              <w:right w:val="single" w:sz="12" w:space="0" w:color="auto"/>
            </w:tcBorders>
          </w:tcPr>
          <w:p w:rsidR="000B009E" w:rsidRDefault="000B009E" w:rsidP="00652E33">
            <w:pPr>
              <w:jc w:val="both"/>
            </w:pPr>
            <w:r>
              <w:t>UTB ve Zlíně</w:t>
            </w:r>
          </w:p>
        </w:tc>
        <w:tc>
          <w:tcPr>
            <w:tcW w:w="632" w:type="dxa"/>
            <w:gridSpan w:val="2"/>
            <w:vMerge/>
            <w:tcBorders>
              <w:left w:val="single" w:sz="12" w:space="0" w:color="auto"/>
            </w:tcBorders>
          </w:tcPr>
          <w:p w:rsidR="000B009E" w:rsidRDefault="000B009E" w:rsidP="00652E33">
            <w:pPr>
              <w:rPr>
                <w:b/>
              </w:rPr>
            </w:pPr>
          </w:p>
        </w:tc>
        <w:tc>
          <w:tcPr>
            <w:tcW w:w="693" w:type="dxa"/>
            <w:gridSpan w:val="2"/>
            <w:vMerge/>
          </w:tcPr>
          <w:p w:rsidR="000B009E" w:rsidRDefault="000B009E" w:rsidP="00652E33">
            <w:pPr>
              <w:rPr>
                <w:b/>
              </w:rPr>
            </w:pPr>
          </w:p>
        </w:tc>
        <w:tc>
          <w:tcPr>
            <w:tcW w:w="694" w:type="dxa"/>
            <w:gridSpan w:val="2"/>
            <w:vMerge/>
          </w:tcPr>
          <w:p w:rsidR="000B009E" w:rsidRDefault="000B009E" w:rsidP="00652E33">
            <w:pPr>
              <w:rPr>
                <w:b/>
              </w:rPr>
            </w:pPr>
          </w:p>
        </w:tc>
      </w:tr>
      <w:tr w:rsidR="000B009E" w:rsidTr="00231B5A">
        <w:trPr>
          <w:gridAfter w:val="1"/>
          <w:wAfter w:w="97" w:type="dxa"/>
        </w:trPr>
        <w:tc>
          <w:tcPr>
            <w:tcW w:w="9859" w:type="dxa"/>
            <w:gridSpan w:val="22"/>
            <w:shd w:val="clear" w:color="auto" w:fill="F7CAAC"/>
          </w:tcPr>
          <w:p w:rsidR="000B009E" w:rsidRDefault="000B009E" w:rsidP="00652E33">
            <w:pPr>
              <w:jc w:val="both"/>
              <w:rPr>
                <w:b/>
              </w:rPr>
            </w:pPr>
            <w:r>
              <w:rPr>
                <w:b/>
              </w:rPr>
              <w:t xml:space="preserve">Přehled o nejvýznamnější publikační a další tvůrčí činnosti nebo další profesní činnosti u odborníků z praxe vztahující se k zabezpečovaným předmětům </w:t>
            </w:r>
          </w:p>
        </w:tc>
      </w:tr>
      <w:tr w:rsidR="000B009E" w:rsidRPr="00E46AED" w:rsidTr="00231B5A">
        <w:trPr>
          <w:gridAfter w:val="1"/>
          <w:wAfter w:w="97" w:type="dxa"/>
          <w:trHeight w:val="141"/>
        </w:trPr>
        <w:tc>
          <w:tcPr>
            <w:tcW w:w="9859" w:type="dxa"/>
            <w:gridSpan w:val="22"/>
          </w:tcPr>
          <w:p w:rsidR="000B009E" w:rsidRDefault="000B009E" w:rsidP="00231B5A">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73310A">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0B009E" w:rsidRDefault="000B009E" w:rsidP="00231B5A">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8617E">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0B009E" w:rsidRPr="009F6E36" w:rsidRDefault="000B009E" w:rsidP="00231B5A">
            <w:pPr>
              <w:pStyle w:val="Abstrakt"/>
              <w:spacing w:line="240" w:lineRule="auto"/>
              <w:jc w:val="both"/>
              <w:rPr>
                <w:b w:val="0"/>
                <w:sz w:val="20"/>
                <w:szCs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004E4280" w:rsidRPr="00C8617E">
              <w:rPr>
                <w:b w:val="0"/>
                <w:i/>
                <w:sz w:val="20"/>
              </w:rPr>
              <w:t xml:space="preserve">Acta </w:t>
            </w:r>
            <w:r w:rsidR="004E4280">
              <w:rPr>
                <w:b w:val="0"/>
                <w:i/>
                <w:sz w:val="20"/>
              </w:rPr>
              <w:t>P</w:t>
            </w:r>
            <w:r w:rsidR="004E4280" w:rsidRPr="00C8617E">
              <w:rPr>
                <w:b w:val="0"/>
                <w:i/>
                <w:sz w:val="20"/>
              </w:rPr>
              <w:t xml:space="preserve">olytechnica </w:t>
            </w:r>
            <w:r w:rsidR="004E4280">
              <w:rPr>
                <w:b w:val="0"/>
                <w:i/>
                <w:sz w:val="20"/>
              </w:rPr>
              <w:t>H</w:t>
            </w:r>
            <w:r w:rsidR="004E4280" w:rsidRPr="00C8617E">
              <w:rPr>
                <w:b w:val="0"/>
                <w:i/>
                <w:sz w:val="20"/>
              </w:rPr>
              <w:t>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 xml:space="preserve">DOI: </w:t>
            </w:r>
            <w:r w:rsidRPr="009F6E36">
              <w:rPr>
                <w:b w:val="0"/>
                <w:sz w:val="20"/>
                <w:szCs w:val="20"/>
              </w:rPr>
              <w:t>10.12700/APH.15.4.2018.4.9 (40 %)</w:t>
            </w:r>
          </w:p>
          <w:p w:rsidR="009F6E36" w:rsidRPr="009F6E36" w:rsidRDefault="009F6E36" w:rsidP="00231B5A">
            <w:pPr>
              <w:jc w:val="both"/>
            </w:pPr>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0B009E" w:rsidRDefault="000B009E" w:rsidP="00231B5A">
            <w:pPr>
              <w:jc w:val="both"/>
            </w:pPr>
            <w:r>
              <w:t xml:space="preserve">PAVELKOVÁ, D., BEDNÁŘ, P., BIALIC-DAVENDRA, </w:t>
            </w:r>
            <w:proofErr w:type="gramStart"/>
            <w:r>
              <w:t>M.L.</w:t>
            </w:r>
            <w:proofErr w:type="gramEnd"/>
            <w:r>
              <w:t xml:space="preserve">, KNÁPKOVÁ, A. Internationalisation Activities of the Cluster Organisations: Factors Which Influence Them. </w:t>
            </w:r>
            <w:r>
              <w:rPr>
                <w:i/>
                <w:iCs/>
              </w:rPr>
              <w:t>Transformations in Business &amp; Economics</w:t>
            </w:r>
            <w:r>
              <w:t xml:space="preserve">, 2015, roč. 14, č. 3, </w:t>
            </w:r>
            <w:r w:rsidR="009F6E36">
              <w:t>pp</w:t>
            </w:r>
            <w:r>
              <w:t>. 316-332. ISSN 1648-4460 (40%)</w:t>
            </w:r>
          </w:p>
          <w:p w:rsidR="000B009E" w:rsidRDefault="000B009E" w:rsidP="00652E33">
            <w:pPr>
              <w:jc w:val="both"/>
            </w:pPr>
            <w:r w:rsidRPr="00E66B0B">
              <w:rPr>
                <w:i/>
              </w:rPr>
              <w:t>Přehled projektové činnosti</w:t>
            </w:r>
            <w:r>
              <w:rPr>
                <w:i/>
              </w:rPr>
              <w:t>:</w:t>
            </w:r>
            <w:r w:rsidR="00641FDB">
              <w:t xml:space="preserve"> </w:t>
            </w:r>
          </w:p>
          <w:p w:rsidR="000B009E" w:rsidRDefault="000B009E" w:rsidP="00652E33">
            <w:pPr>
              <w:tabs>
                <w:tab w:val="left" w:pos="1134"/>
              </w:tabs>
            </w:pPr>
            <w:r>
              <w:lastRenderedPageBreak/>
              <w:t>TA ČR TD010158</w:t>
            </w:r>
            <w:r w:rsidRPr="006D5892">
              <w:t xml:space="preserve"> Klastrová politika České republiky a jejích regionů pro globální konkurenceschopnost a udržitelný růst</w:t>
            </w:r>
            <w:r>
              <w:t xml:space="preserve"> 2012-2013 (hlavní řešitel)</w:t>
            </w:r>
          </w:p>
          <w:p w:rsidR="000B009E" w:rsidRDefault="000B009E" w:rsidP="00652E33">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p>
          <w:p w:rsidR="005C0780" w:rsidRDefault="005C0780" w:rsidP="005C0780">
            <w:pPr>
              <w:tabs>
                <w:tab w:val="left" w:pos="2565"/>
              </w:tabs>
            </w:pPr>
            <w:r w:rsidRPr="00F30A63">
              <w:t>GA ČR 402/09/1739 Tvorba modelu pro měření a řízení výkonnosti podniků 2009-2011 (</w:t>
            </w:r>
            <w:r>
              <w:t>člen řešitelského týmu</w:t>
            </w:r>
            <w:r w:rsidRPr="00F30A63">
              <w:t>)</w:t>
            </w:r>
          </w:p>
          <w:p w:rsidR="000B009E" w:rsidRDefault="000B009E" w:rsidP="00652E33">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rsidR="000B009E" w:rsidRDefault="000B009E" w:rsidP="00652E33">
            <w:pPr>
              <w:tabs>
                <w:tab w:val="left" w:pos="1134"/>
              </w:tabs>
              <w:jc w:val="both"/>
            </w:pPr>
            <w:r w:rsidRPr="00264F69">
              <w:t xml:space="preserve">GA ČR 102/07/1495 Hodnocení přínosů vyspělých technologií </w:t>
            </w:r>
            <w:r>
              <w:t xml:space="preserve">2007-2010 </w:t>
            </w:r>
            <w:r w:rsidRPr="00264F69">
              <w:t>(spoluřešitel)</w:t>
            </w:r>
          </w:p>
          <w:p w:rsidR="000B009E" w:rsidRDefault="000B009E" w:rsidP="00652E33">
            <w:pPr>
              <w:tabs>
                <w:tab w:val="left" w:pos="1134"/>
              </w:tabs>
              <w:jc w:val="both"/>
            </w:pPr>
            <w:r>
              <w:t>GA ČR 402/06/1526 Měření a řízení výkonnosti klastrů 2006-2009 (hlavní řešitel)</w:t>
            </w:r>
          </w:p>
          <w:p w:rsidR="000B009E" w:rsidRPr="00F81672" w:rsidRDefault="000B009E" w:rsidP="00652E33">
            <w:pPr>
              <w:jc w:val="both"/>
            </w:pPr>
            <w:r w:rsidRPr="00264F69">
              <w:t xml:space="preserve">GA ČR 402/03/0555 Faktory ovlivňující tvorbu ekonomické přidané hodnoty v plastikářském a gumárenském průmyslu </w:t>
            </w:r>
            <w:r w:rsidRPr="00F81672">
              <w:t>2003-2005 (hlavní řešitel)</w:t>
            </w:r>
          </w:p>
          <w:p w:rsidR="00135D43" w:rsidRPr="00F81672" w:rsidRDefault="000B009E" w:rsidP="00652E33">
            <w:pPr>
              <w:jc w:val="both"/>
            </w:pPr>
            <w:r w:rsidRPr="00F81672">
              <w:t>MPO</w:t>
            </w:r>
            <w:r w:rsidR="00135D43" w:rsidRPr="00F81672">
              <w:t xml:space="preserve"> ČR</w:t>
            </w:r>
            <w:r w:rsidRPr="00F81672">
              <w:t>:</w:t>
            </w:r>
            <w:r w:rsidR="003101A5" w:rsidRPr="00F81672">
              <w:t xml:space="preserve"> </w:t>
            </w:r>
            <w:r w:rsidR="00135D43" w:rsidRPr="00F81672">
              <w:rPr>
                <w:rFonts w:eastAsiaTheme="minorHAnsi"/>
                <w:lang w:val="en-US" w:eastAsia="en-US"/>
              </w:rPr>
              <w:t xml:space="preserve">Vyhodnocení internacionalizačních aktivit klastrových organizací v ČR a jejich ekonomických efektů, návrh opatření na podporu nadnárodní spolupráce klastrů, 2012 </w:t>
            </w:r>
            <w:r w:rsidR="00135D43" w:rsidRPr="00F81672">
              <w:t>(hlavní řešitel)</w:t>
            </w:r>
          </w:p>
          <w:p w:rsidR="000B009E" w:rsidRPr="00F81672" w:rsidRDefault="00135D43" w:rsidP="00652E33">
            <w:pPr>
              <w:jc w:val="both"/>
            </w:pPr>
            <w:r w:rsidRPr="00F81672">
              <w:rPr>
                <w:rFonts w:eastAsiaTheme="minorHAnsi"/>
                <w:lang w:val="en-US" w:eastAsia="en-US"/>
              </w:rPr>
              <w:t>MPO ČR: Zpracování indikátorů pro hodnocení klastrů v rámci první výzvy OP PIK 2015</w:t>
            </w:r>
            <w:r w:rsidR="005C0780" w:rsidRPr="00F81672">
              <w:rPr>
                <w:rFonts w:eastAsiaTheme="minorHAnsi"/>
                <w:lang w:val="en-US" w:eastAsia="en-US"/>
              </w:rPr>
              <w:t>.</w:t>
            </w:r>
            <w:r w:rsidRPr="00F81672">
              <w:rPr>
                <w:rFonts w:eastAsiaTheme="minorHAnsi"/>
                <w:lang w:val="en-US" w:eastAsia="en-US"/>
              </w:rPr>
              <w:t xml:space="preserve"> </w:t>
            </w:r>
            <w:r w:rsidRPr="00F81672">
              <w:t>(hlavní řešitel)</w:t>
            </w:r>
          </w:p>
          <w:p w:rsidR="006A1283" w:rsidRPr="006A1283" w:rsidRDefault="00F81672" w:rsidP="00652E33">
            <w:pPr>
              <w:jc w:val="both"/>
              <w:rPr>
                <w:rFonts w:asciiTheme="minorHAnsi" w:hAnsiTheme="minorHAnsi" w:cstheme="minorHAnsi"/>
              </w:rPr>
            </w:pPr>
            <w:r w:rsidRPr="00F81672">
              <w:rPr>
                <w:szCs w:val="22"/>
              </w:rPr>
              <w:t xml:space="preserve">Visegrad Fund: </w:t>
            </w:r>
            <w:r w:rsidR="006A1283" w:rsidRPr="00F81672">
              <w:rPr>
                <w:szCs w:val="22"/>
              </w:rPr>
              <w:t xml:space="preserve">V4ClusterPol 21520157: V4 cluster policies and their influence on the viability of cluster organizations 2016 </w:t>
            </w:r>
            <w:r w:rsidR="006A1283" w:rsidRPr="00F81672">
              <w:t>(hlavní řešitel)</w:t>
            </w:r>
          </w:p>
        </w:tc>
      </w:tr>
      <w:tr w:rsidR="000B009E" w:rsidTr="00231B5A">
        <w:trPr>
          <w:gridAfter w:val="1"/>
          <w:wAfter w:w="97" w:type="dxa"/>
          <w:trHeight w:val="218"/>
        </w:trPr>
        <w:tc>
          <w:tcPr>
            <w:tcW w:w="9859" w:type="dxa"/>
            <w:gridSpan w:val="22"/>
            <w:shd w:val="clear" w:color="auto" w:fill="F7CAAC"/>
          </w:tcPr>
          <w:p w:rsidR="000B009E" w:rsidRDefault="000B009E" w:rsidP="00652E33">
            <w:pPr>
              <w:rPr>
                <w:b/>
              </w:rPr>
            </w:pPr>
            <w:r>
              <w:rPr>
                <w:b/>
              </w:rPr>
              <w:lastRenderedPageBreak/>
              <w:t>Působení v zahraničí</w:t>
            </w:r>
          </w:p>
        </w:tc>
      </w:tr>
      <w:tr w:rsidR="000B009E" w:rsidTr="00231B5A">
        <w:trPr>
          <w:gridAfter w:val="1"/>
          <w:wAfter w:w="97" w:type="dxa"/>
          <w:trHeight w:val="70"/>
        </w:trPr>
        <w:tc>
          <w:tcPr>
            <w:tcW w:w="9859" w:type="dxa"/>
            <w:gridSpan w:val="22"/>
          </w:tcPr>
          <w:p w:rsidR="000B009E" w:rsidRPr="00350549" w:rsidRDefault="000B009E" w:rsidP="00652E33">
            <w:pPr>
              <w:rPr>
                <w:lang w:val="en-GB"/>
              </w:rPr>
            </w:pPr>
            <w:r w:rsidRPr="00350549">
              <w:rPr>
                <w:lang w:val="en-GB"/>
              </w:rPr>
              <w:t>Yokohama National University, Japan (červen-srpen 1985)</w:t>
            </w:r>
          </w:p>
          <w:p w:rsidR="00350549" w:rsidRPr="00350549" w:rsidRDefault="00350549" w:rsidP="00652E33">
            <w:pPr>
              <w:rPr>
                <w:lang w:val="en-GB"/>
              </w:rPr>
            </w:pPr>
            <w:proofErr w:type="gramStart"/>
            <w:r w:rsidRPr="00350549">
              <w:t>E.A.</w:t>
            </w:r>
            <w:proofErr w:type="gramEnd"/>
            <w:r w:rsidRPr="00350549">
              <w:t>P. Oxford, United Kingdom (červenec-srpen 1993, 6 týdnů)</w:t>
            </w:r>
          </w:p>
          <w:p w:rsidR="000B009E" w:rsidRPr="000B009E" w:rsidRDefault="000B009E" w:rsidP="00652E33">
            <w:pPr>
              <w:rPr>
                <w:b/>
                <w:sz w:val="22"/>
                <w:szCs w:val="22"/>
                <w:lang w:val="en-GB"/>
              </w:rPr>
            </w:pPr>
            <w:r w:rsidRPr="00350549">
              <w:rPr>
                <w:lang w:val="en-GB"/>
              </w:rPr>
              <w:t>University of Vienna, Austria (</w:t>
            </w:r>
            <w:r w:rsidR="00B21536" w:rsidRPr="00350549">
              <w:rPr>
                <w:lang w:val="en-GB"/>
              </w:rPr>
              <w:t xml:space="preserve">6-měsíční stáž – od </w:t>
            </w:r>
            <w:r w:rsidRPr="00350549">
              <w:rPr>
                <w:lang w:val="en-GB"/>
              </w:rPr>
              <w:t>dub</w:t>
            </w:r>
            <w:r w:rsidR="00B21536" w:rsidRPr="00350549">
              <w:rPr>
                <w:lang w:val="en-GB"/>
              </w:rPr>
              <w:t>na</w:t>
            </w:r>
            <w:r w:rsidRPr="00350549">
              <w:rPr>
                <w:lang w:val="en-GB"/>
              </w:rPr>
              <w:t xml:space="preserve"> 2019)</w:t>
            </w:r>
          </w:p>
        </w:tc>
      </w:tr>
      <w:tr w:rsidR="000B009E" w:rsidTr="00231B5A">
        <w:trPr>
          <w:gridAfter w:val="1"/>
          <w:wAfter w:w="97" w:type="dxa"/>
          <w:cantSplit/>
          <w:trHeight w:val="70"/>
        </w:trPr>
        <w:tc>
          <w:tcPr>
            <w:tcW w:w="2518" w:type="dxa"/>
            <w:gridSpan w:val="2"/>
            <w:shd w:val="clear" w:color="auto" w:fill="F7CAAC"/>
          </w:tcPr>
          <w:p w:rsidR="000B009E" w:rsidRDefault="000B009E" w:rsidP="00652E33">
            <w:pPr>
              <w:jc w:val="both"/>
              <w:rPr>
                <w:b/>
              </w:rPr>
            </w:pPr>
            <w:r>
              <w:rPr>
                <w:b/>
              </w:rPr>
              <w:t xml:space="preserve">Podpis </w:t>
            </w:r>
          </w:p>
        </w:tc>
        <w:tc>
          <w:tcPr>
            <w:tcW w:w="4536" w:type="dxa"/>
            <w:gridSpan w:val="10"/>
          </w:tcPr>
          <w:p w:rsidR="000B009E" w:rsidRDefault="000B009E" w:rsidP="00652E33">
            <w:pPr>
              <w:jc w:val="both"/>
            </w:pPr>
          </w:p>
        </w:tc>
        <w:tc>
          <w:tcPr>
            <w:tcW w:w="786" w:type="dxa"/>
            <w:gridSpan w:val="4"/>
            <w:shd w:val="clear" w:color="auto" w:fill="F7CAAC"/>
          </w:tcPr>
          <w:p w:rsidR="000B009E" w:rsidRDefault="000B009E" w:rsidP="00652E33">
            <w:pPr>
              <w:jc w:val="both"/>
            </w:pPr>
            <w:r>
              <w:rPr>
                <w:b/>
              </w:rPr>
              <w:t>datum</w:t>
            </w:r>
          </w:p>
        </w:tc>
        <w:tc>
          <w:tcPr>
            <w:tcW w:w="2019" w:type="dxa"/>
            <w:gridSpan w:val="6"/>
          </w:tcPr>
          <w:p w:rsidR="000B009E" w:rsidRDefault="000B009E" w:rsidP="00652E33">
            <w:pPr>
              <w:jc w:val="both"/>
            </w:pPr>
          </w:p>
        </w:tc>
      </w:tr>
    </w:tbl>
    <w:p w:rsidR="000B009E" w:rsidRDefault="000B009E" w:rsidP="000B009E"/>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3D7C6C" w:rsidRDefault="003D7C6C" w:rsidP="003E47C9"/>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44C73" w:rsidTr="00BC0BAE">
        <w:tc>
          <w:tcPr>
            <w:tcW w:w="9859" w:type="dxa"/>
            <w:gridSpan w:val="11"/>
            <w:tcBorders>
              <w:bottom w:val="double" w:sz="4" w:space="0" w:color="auto"/>
            </w:tcBorders>
            <w:shd w:val="clear" w:color="auto" w:fill="BDD6EE"/>
          </w:tcPr>
          <w:p w:rsidR="00D44C73" w:rsidRDefault="00D44C73" w:rsidP="00BC0BAE">
            <w:pPr>
              <w:jc w:val="both"/>
              <w:rPr>
                <w:b/>
                <w:sz w:val="28"/>
              </w:rPr>
            </w:pPr>
            <w:r>
              <w:rPr>
                <w:b/>
                <w:sz w:val="28"/>
              </w:rPr>
              <w:lastRenderedPageBreak/>
              <w:t>C-I – Personální zabezpečení</w:t>
            </w:r>
          </w:p>
        </w:tc>
      </w:tr>
      <w:tr w:rsidR="00D44C73" w:rsidTr="00BC0BAE">
        <w:tc>
          <w:tcPr>
            <w:tcW w:w="2518" w:type="dxa"/>
            <w:tcBorders>
              <w:top w:val="double" w:sz="4" w:space="0" w:color="auto"/>
            </w:tcBorders>
            <w:shd w:val="clear" w:color="auto" w:fill="F7CAAC"/>
          </w:tcPr>
          <w:p w:rsidR="00D44C73" w:rsidRDefault="00D44C73" w:rsidP="00BC0BAE">
            <w:pPr>
              <w:jc w:val="both"/>
              <w:rPr>
                <w:b/>
              </w:rPr>
            </w:pPr>
            <w:r>
              <w:rPr>
                <w:b/>
              </w:rPr>
              <w:t>Vysoká škola</w:t>
            </w:r>
          </w:p>
        </w:tc>
        <w:tc>
          <w:tcPr>
            <w:tcW w:w="7341" w:type="dxa"/>
            <w:gridSpan w:val="10"/>
          </w:tcPr>
          <w:p w:rsidR="00D44C73" w:rsidRDefault="00D44C73" w:rsidP="00BC0BAE">
            <w:pPr>
              <w:jc w:val="both"/>
            </w:pPr>
            <w:r>
              <w:t>Univerzita Tomáše Bati ve Zlíně</w:t>
            </w:r>
          </w:p>
        </w:tc>
      </w:tr>
      <w:tr w:rsidR="00D44C73" w:rsidTr="00BC0BAE">
        <w:tc>
          <w:tcPr>
            <w:tcW w:w="2518" w:type="dxa"/>
            <w:shd w:val="clear" w:color="auto" w:fill="F7CAAC"/>
          </w:tcPr>
          <w:p w:rsidR="00D44C73" w:rsidRDefault="00D44C73" w:rsidP="00BC0BAE">
            <w:pPr>
              <w:jc w:val="both"/>
              <w:rPr>
                <w:b/>
              </w:rPr>
            </w:pPr>
            <w:r>
              <w:rPr>
                <w:b/>
              </w:rPr>
              <w:t>Součást vysoké školy</w:t>
            </w:r>
          </w:p>
        </w:tc>
        <w:tc>
          <w:tcPr>
            <w:tcW w:w="7341" w:type="dxa"/>
            <w:gridSpan w:val="10"/>
          </w:tcPr>
          <w:p w:rsidR="00D44C73" w:rsidRDefault="00D44C73" w:rsidP="00BC0BAE">
            <w:pPr>
              <w:jc w:val="both"/>
            </w:pPr>
            <w:r>
              <w:t>Fakulta managementu a ekonomiky</w:t>
            </w:r>
          </w:p>
        </w:tc>
      </w:tr>
      <w:tr w:rsidR="00D44C73" w:rsidTr="00BC0BAE">
        <w:tc>
          <w:tcPr>
            <w:tcW w:w="2518" w:type="dxa"/>
            <w:shd w:val="clear" w:color="auto" w:fill="F7CAAC"/>
          </w:tcPr>
          <w:p w:rsidR="00D44C73" w:rsidRDefault="00D44C73" w:rsidP="00BC0BAE">
            <w:pPr>
              <w:jc w:val="both"/>
              <w:rPr>
                <w:b/>
              </w:rPr>
            </w:pPr>
            <w:r>
              <w:rPr>
                <w:b/>
              </w:rPr>
              <w:t>Název studijního programu</w:t>
            </w:r>
          </w:p>
        </w:tc>
        <w:tc>
          <w:tcPr>
            <w:tcW w:w="7341" w:type="dxa"/>
            <w:gridSpan w:val="10"/>
          </w:tcPr>
          <w:p w:rsidR="00D44C73" w:rsidRDefault="008A303C" w:rsidP="00BC0BAE">
            <w:pPr>
              <w:jc w:val="both"/>
            </w:pPr>
            <w:r>
              <w:t>Finance</w:t>
            </w:r>
          </w:p>
        </w:tc>
      </w:tr>
      <w:tr w:rsidR="00D44C73" w:rsidTr="00BC0BAE">
        <w:tc>
          <w:tcPr>
            <w:tcW w:w="2518" w:type="dxa"/>
            <w:shd w:val="clear" w:color="auto" w:fill="F7CAAC"/>
          </w:tcPr>
          <w:p w:rsidR="00D44C73" w:rsidRDefault="00D44C73" w:rsidP="00BC0BAE">
            <w:pPr>
              <w:jc w:val="both"/>
              <w:rPr>
                <w:b/>
              </w:rPr>
            </w:pPr>
            <w:r>
              <w:rPr>
                <w:b/>
              </w:rPr>
              <w:t>Jméno a příjmení</w:t>
            </w:r>
          </w:p>
        </w:tc>
        <w:tc>
          <w:tcPr>
            <w:tcW w:w="4536" w:type="dxa"/>
            <w:gridSpan w:val="5"/>
          </w:tcPr>
          <w:p w:rsidR="00D44C73" w:rsidRDefault="00D44C73" w:rsidP="00BC0BAE">
            <w:pPr>
              <w:jc w:val="both"/>
            </w:pPr>
            <w:r>
              <w:t>Boris POPESKO</w:t>
            </w:r>
          </w:p>
        </w:tc>
        <w:tc>
          <w:tcPr>
            <w:tcW w:w="709" w:type="dxa"/>
            <w:shd w:val="clear" w:color="auto" w:fill="F7CAAC"/>
          </w:tcPr>
          <w:p w:rsidR="00D44C73" w:rsidRDefault="00D44C73" w:rsidP="00BC0BAE">
            <w:pPr>
              <w:jc w:val="both"/>
              <w:rPr>
                <w:b/>
              </w:rPr>
            </w:pPr>
            <w:r>
              <w:rPr>
                <w:b/>
              </w:rPr>
              <w:t>Tituly</w:t>
            </w:r>
          </w:p>
        </w:tc>
        <w:tc>
          <w:tcPr>
            <w:tcW w:w="2096" w:type="dxa"/>
            <w:gridSpan w:val="4"/>
          </w:tcPr>
          <w:p w:rsidR="00D44C73" w:rsidRDefault="00D44C73" w:rsidP="00BC0BAE">
            <w:pPr>
              <w:jc w:val="both"/>
            </w:pPr>
            <w:del w:id="415" w:author="Pavla Trefilová" w:date="2019-09-05T16:08:00Z">
              <w:r w:rsidDel="00D545B2">
                <w:delText>doc</w:delText>
              </w:r>
            </w:del>
            <w:ins w:id="416" w:author="Pavla Trefilová" w:date="2019-09-05T16:08:00Z">
              <w:r w:rsidR="00D545B2">
                <w:t>prof</w:t>
              </w:r>
            </w:ins>
            <w:r>
              <w:t>. Ing., Ph.D.</w:t>
            </w:r>
          </w:p>
        </w:tc>
      </w:tr>
      <w:tr w:rsidR="00D44C73" w:rsidTr="00BC0BAE">
        <w:tc>
          <w:tcPr>
            <w:tcW w:w="2518" w:type="dxa"/>
            <w:shd w:val="clear" w:color="auto" w:fill="F7CAAC"/>
          </w:tcPr>
          <w:p w:rsidR="00D44C73" w:rsidRDefault="00D44C73" w:rsidP="00BC0BAE">
            <w:pPr>
              <w:jc w:val="both"/>
              <w:rPr>
                <w:b/>
              </w:rPr>
            </w:pPr>
            <w:r>
              <w:rPr>
                <w:b/>
              </w:rPr>
              <w:t>Rok narození</w:t>
            </w:r>
          </w:p>
        </w:tc>
        <w:tc>
          <w:tcPr>
            <w:tcW w:w="829" w:type="dxa"/>
          </w:tcPr>
          <w:p w:rsidR="00D44C73" w:rsidRDefault="00D44C73" w:rsidP="00BC0BAE">
            <w:pPr>
              <w:jc w:val="both"/>
            </w:pPr>
            <w:r>
              <w:t>1978</w:t>
            </w:r>
          </w:p>
        </w:tc>
        <w:tc>
          <w:tcPr>
            <w:tcW w:w="1721" w:type="dxa"/>
            <w:shd w:val="clear" w:color="auto" w:fill="F7CAAC"/>
          </w:tcPr>
          <w:p w:rsidR="00D44C73" w:rsidRDefault="00D44C73" w:rsidP="00BC0BAE">
            <w:pPr>
              <w:jc w:val="both"/>
              <w:rPr>
                <w:b/>
              </w:rPr>
            </w:pPr>
            <w:r>
              <w:rPr>
                <w:b/>
              </w:rPr>
              <w:t>typ vztahu k VŠ</w:t>
            </w:r>
          </w:p>
        </w:tc>
        <w:tc>
          <w:tcPr>
            <w:tcW w:w="992" w:type="dxa"/>
            <w:gridSpan w:val="2"/>
          </w:tcPr>
          <w:p w:rsidR="00D44C73" w:rsidRDefault="00D44C73" w:rsidP="00BC0BAE">
            <w:pPr>
              <w:jc w:val="both"/>
            </w:pPr>
            <w:r>
              <w:t>pp</w:t>
            </w:r>
          </w:p>
        </w:tc>
        <w:tc>
          <w:tcPr>
            <w:tcW w:w="994" w:type="dxa"/>
            <w:shd w:val="clear" w:color="auto" w:fill="F7CAAC"/>
          </w:tcPr>
          <w:p w:rsidR="00D44C73" w:rsidRDefault="00D44C73" w:rsidP="00BC0BAE">
            <w:pPr>
              <w:jc w:val="both"/>
              <w:rPr>
                <w:b/>
              </w:rPr>
            </w:pPr>
            <w:r>
              <w:rPr>
                <w:b/>
              </w:rPr>
              <w:t>rozsah</w:t>
            </w:r>
          </w:p>
        </w:tc>
        <w:tc>
          <w:tcPr>
            <w:tcW w:w="709" w:type="dxa"/>
          </w:tcPr>
          <w:p w:rsidR="00D44C73" w:rsidRDefault="00D44C73" w:rsidP="00BC0BAE">
            <w:pPr>
              <w:jc w:val="both"/>
            </w:pPr>
            <w:r>
              <w:t>40</w:t>
            </w:r>
          </w:p>
        </w:tc>
        <w:tc>
          <w:tcPr>
            <w:tcW w:w="709" w:type="dxa"/>
            <w:gridSpan w:val="2"/>
            <w:shd w:val="clear" w:color="auto" w:fill="F7CAAC"/>
          </w:tcPr>
          <w:p w:rsidR="00D44C73" w:rsidRDefault="00D44C73" w:rsidP="00BC0BAE">
            <w:pPr>
              <w:jc w:val="both"/>
              <w:rPr>
                <w:b/>
              </w:rPr>
            </w:pPr>
            <w:r>
              <w:rPr>
                <w:b/>
              </w:rPr>
              <w:t>do kdy</w:t>
            </w:r>
          </w:p>
        </w:tc>
        <w:tc>
          <w:tcPr>
            <w:tcW w:w="1387" w:type="dxa"/>
            <w:gridSpan w:val="2"/>
          </w:tcPr>
          <w:p w:rsidR="00D44C73" w:rsidRDefault="00D44C73" w:rsidP="00BC0BAE">
            <w:pPr>
              <w:jc w:val="both"/>
            </w:pPr>
            <w:r>
              <w:t>N</w:t>
            </w:r>
          </w:p>
        </w:tc>
      </w:tr>
      <w:tr w:rsidR="00D44C73" w:rsidTr="00BC0BAE">
        <w:tc>
          <w:tcPr>
            <w:tcW w:w="5068" w:type="dxa"/>
            <w:gridSpan w:val="3"/>
            <w:shd w:val="clear" w:color="auto" w:fill="F7CAAC"/>
          </w:tcPr>
          <w:p w:rsidR="00D44C73" w:rsidRDefault="00D44C73" w:rsidP="00BC0BAE">
            <w:pPr>
              <w:jc w:val="both"/>
              <w:rPr>
                <w:b/>
              </w:rPr>
            </w:pPr>
            <w:r>
              <w:rPr>
                <w:b/>
              </w:rPr>
              <w:t>Typ vztahu na součásti VŠ, která uskutečňuje st. program</w:t>
            </w:r>
          </w:p>
        </w:tc>
        <w:tc>
          <w:tcPr>
            <w:tcW w:w="992" w:type="dxa"/>
            <w:gridSpan w:val="2"/>
          </w:tcPr>
          <w:p w:rsidR="00D44C73" w:rsidRDefault="00D44C73" w:rsidP="00BC0BAE">
            <w:pPr>
              <w:jc w:val="both"/>
            </w:pPr>
            <w:r>
              <w:t>pp</w:t>
            </w:r>
          </w:p>
        </w:tc>
        <w:tc>
          <w:tcPr>
            <w:tcW w:w="994" w:type="dxa"/>
            <w:shd w:val="clear" w:color="auto" w:fill="F7CAAC"/>
          </w:tcPr>
          <w:p w:rsidR="00D44C73" w:rsidRDefault="00D44C73" w:rsidP="00BC0BAE">
            <w:pPr>
              <w:jc w:val="both"/>
              <w:rPr>
                <w:b/>
              </w:rPr>
            </w:pPr>
            <w:r>
              <w:rPr>
                <w:b/>
              </w:rPr>
              <w:t>rozsah</w:t>
            </w:r>
          </w:p>
        </w:tc>
        <w:tc>
          <w:tcPr>
            <w:tcW w:w="709" w:type="dxa"/>
          </w:tcPr>
          <w:p w:rsidR="00D44C73" w:rsidRDefault="00D44C73" w:rsidP="00BC0BAE">
            <w:pPr>
              <w:jc w:val="both"/>
            </w:pPr>
            <w:r>
              <w:t>40</w:t>
            </w:r>
          </w:p>
        </w:tc>
        <w:tc>
          <w:tcPr>
            <w:tcW w:w="709" w:type="dxa"/>
            <w:gridSpan w:val="2"/>
            <w:shd w:val="clear" w:color="auto" w:fill="F7CAAC"/>
          </w:tcPr>
          <w:p w:rsidR="00D44C73" w:rsidRDefault="00D44C73" w:rsidP="00BC0BAE">
            <w:pPr>
              <w:jc w:val="both"/>
              <w:rPr>
                <w:b/>
              </w:rPr>
            </w:pPr>
            <w:r>
              <w:rPr>
                <w:b/>
              </w:rPr>
              <w:t>do kdy</w:t>
            </w:r>
          </w:p>
        </w:tc>
        <w:tc>
          <w:tcPr>
            <w:tcW w:w="1387" w:type="dxa"/>
            <w:gridSpan w:val="2"/>
          </w:tcPr>
          <w:p w:rsidR="00D44C73" w:rsidRDefault="00D44C73" w:rsidP="00BC0BAE">
            <w:pPr>
              <w:jc w:val="both"/>
            </w:pPr>
            <w:r>
              <w:t>N</w:t>
            </w:r>
          </w:p>
        </w:tc>
      </w:tr>
      <w:tr w:rsidR="00D44C73" w:rsidTr="00BC0BAE">
        <w:tc>
          <w:tcPr>
            <w:tcW w:w="6060" w:type="dxa"/>
            <w:gridSpan w:val="5"/>
            <w:shd w:val="clear" w:color="auto" w:fill="F7CAAC"/>
          </w:tcPr>
          <w:p w:rsidR="00D44C73" w:rsidRDefault="00D44C73" w:rsidP="00BC0BAE">
            <w:pPr>
              <w:jc w:val="both"/>
            </w:pPr>
            <w:r>
              <w:rPr>
                <w:b/>
              </w:rPr>
              <w:t>Další současná působení jako akademický pracovník na jiných VŠ</w:t>
            </w:r>
          </w:p>
        </w:tc>
        <w:tc>
          <w:tcPr>
            <w:tcW w:w="1703" w:type="dxa"/>
            <w:gridSpan w:val="2"/>
            <w:shd w:val="clear" w:color="auto" w:fill="F7CAAC"/>
          </w:tcPr>
          <w:p w:rsidR="00D44C73" w:rsidRDefault="00D44C73" w:rsidP="00BC0BAE">
            <w:pPr>
              <w:jc w:val="both"/>
              <w:rPr>
                <w:b/>
              </w:rPr>
            </w:pPr>
            <w:r>
              <w:rPr>
                <w:b/>
              </w:rPr>
              <w:t xml:space="preserve">typ prac. </w:t>
            </w:r>
            <w:proofErr w:type="gramStart"/>
            <w:r>
              <w:rPr>
                <w:b/>
              </w:rPr>
              <w:t>vztahu</w:t>
            </w:r>
            <w:proofErr w:type="gramEnd"/>
          </w:p>
        </w:tc>
        <w:tc>
          <w:tcPr>
            <w:tcW w:w="2096" w:type="dxa"/>
            <w:gridSpan w:val="4"/>
            <w:shd w:val="clear" w:color="auto" w:fill="F7CAAC"/>
          </w:tcPr>
          <w:p w:rsidR="00D44C73" w:rsidRDefault="00D44C73" w:rsidP="00BC0BAE">
            <w:pPr>
              <w:jc w:val="both"/>
              <w:rPr>
                <w:b/>
              </w:rPr>
            </w:pPr>
            <w:r>
              <w:rPr>
                <w:b/>
              </w:rPr>
              <w:t>rozsah</w:t>
            </w:r>
          </w:p>
        </w:tc>
      </w:tr>
      <w:tr w:rsidR="00D44C73" w:rsidTr="00BC0BAE">
        <w:tc>
          <w:tcPr>
            <w:tcW w:w="6060" w:type="dxa"/>
            <w:gridSpan w:val="5"/>
          </w:tcPr>
          <w:p w:rsidR="00D44C73" w:rsidRDefault="00D44C73" w:rsidP="00BC0BAE">
            <w:pPr>
              <w:jc w:val="both"/>
            </w:pPr>
            <w:r>
              <w:t>Vysoká škola obchodní v Praze, o.p.s.</w:t>
            </w:r>
          </w:p>
        </w:tc>
        <w:tc>
          <w:tcPr>
            <w:tcW w:w="1703" w:type="dxa"/>
            <w:gridSpan w:val="2"/>
          </w:tcPr>
          <w:p w:rsidR="00D44C73" w:rsidRDefault="00D44C73" w:rsidP="00BC0BAE">
            <w:pPr>
              <w:jc w:val="both"/>
            </w:pPr>
            <w:r>
              <w:t>pp</w:t>
            </w:r>
          </w:p>
        </w:tc>
        <w:tc>
          <w:tcPr>
            <w:tcW w:w="2096" w:type="dxa"/>
            <w:gridSpan w:val="4"/>
          </w:tcPr>
          <w:p w:rsidR="00D44C73" w:rsidRDefault="00D44C73" w:rsidP="00BC0BAE">
            <w:pPr>
              <w:jc w:val="both"/>
            </w:pPr>
            <w:r>
              <w:t>10</w:t>
            </w:r>
          </w:p>
        </w:tc>
      </w:tr>
      <w:tr w:rsidR="00D44C73" w:rsidTr="00BC0BAE">
        <w:tc>
          <w:tcPr>
            <w:tcW w:w="6060" w:type="dxa"/>
            <w:gridSpan w:val="5"/>
          </w:tcPr>
          <w:p w:rsidR="00D44C73" w:rsidRDefault="00D44C73" w:rsidP="00BC0BAE">
            <w:pPr>
              <w:jc w:val="both"/>
            </w:pPr>
          </w:p>
        </w:tc>
        <w:tc>
          <w:tcPr>
            <w:tcW w:w="1703" w:type="dxa"/>
            <w:gridSpan w:val="2"/>
          </w:tcPr>
          <w:p w:rsidR="00D44C73" w:rsidRDefault="00D44C73" w:rsidP="00BC0BAE">
            <w:pPr>
              <w:jc w:val="both"/>
            </w:pPr>
          </w:p>
        </w:tc>
        <w:tc>
          <w:tcPr>
            <w:tcW w:w="2096" w:type="dxa"/>
            <w:gridSpan w:val="4"/>
          </w:tcPr>
          <w:p w:rsidR="00D44C73" w:rsidRDefault="00D44C73" w:rsidP="00BC0BAE">
            <w:pPr>
              <w:jc w:val="both"/>
            </w:pPr>
          </w:p>
        </w:tc>
      </w:tr>
      <w:tr w:rsidR="00D44C73" w:rsidTr="00BC0BAE">
        <w:tc>
          <w:tcPr>
            <w:tcW w:w="9859" w:type="dxa"/>
            <w:gridSpan w:val="11"/>
            <w:shd w:val="clear" w:color="auto" w:fill="F7CAAC"/>
          </w:tcPr>
          <w:p w:rsidR="00D44C73" w:rsidRDefault="00D44C73" w:rsidP="00BC0BAE">
            <w:pPr>
              <w:jc w:val="both"/>
            </w:pPr>
            <w:r>
              <w:rPr>
                <w:b/>
              </w:rPr>
              <w:t>Předměty příslušného studijního programu a způsob zapojení do jejich výuky, příp. další zapojení do uskutečňování studijního programu</w:t>
            </w:r>
          </w:p>
        </w:tc>
      </w:tr>
      <w:tr w:rsidR="00D44C73" w:rsidTr="00BC0BAE">
        <w:trPr>
          <w:trHeight w:val="388"/>
        </w:trPr>
        <w:tc>
          <w:tcPr>
            <w:tcW w:w="9859" w:type="dxa"/>
            <w:gridSpan w:val="11"/>
            <w:tcBorders>
              <w:top w:val="nil"/>
            </w:tcBorders>
          </w:tcPr>
          <w:p w:rsidR="00A20AAE" w:rsidRDefault="00A20AAE" w:rsidP="00A20AAE">
            <w:pPr>
              <w:jc w:val="both"/>
            </w:pPr>
            <w:r>
              <w:t>Ekonomika podniku – garant, přednášející (100%)</w:t>
            </w:r>
          </w:p>
          <w:p w:rsidR="00D44C73" w:rsidRDefault="00610F4F" w:rsidP="00BC0BAE">
            <w:pPr>
              <w:jc w:val="both"/>
            </w:pPr>
            <w:r>
              <w:t>Člen oborové rady, školitel</w:t>
            </w:r>
          </w:p>
        </w:tc>
      </w:tr>
      <w:tr w:rsidR="00D44C73" w:rsidTr="00BC0BAE">
        <w:tc>
          <w:tcPr>
            <w:tcW w:w="9859" w:type="dxa"/>
            <w:gridSpan w:val="11"/>
            <w:shd w:val="clear" w:color="auto" w:fill="F7CAAC"/>
          </w:tcPr>
          <w:p w:rsidR="00D44C73" w:rsidRDefault="00D44C73" w:rsidP="00BC0BAE">
            <w:pPr>
              <w:jc w:val="both"/>
            </w:pPr>
            <w:r>
              <w:rPr>
                <w:b/>
              </w:rPr>
              <w:t xml:space="preserve">Údaje o vzdělání na VŠ </w:t>
            </w:r>
          </w:p>
        </w:tc>
      </w:tr>
      <w:tr w:rsidR="00D44C73" w:rsidTr="00BC0BAE">
        <w:trPr>
          <w:trHeight w:val="735"/>
        </w:trPr>
        <w:tc>
          <w:tcPr>
            <w:tcW w:w="9859" w:type="dxa"/>
            <w:gridSpan w:val="11"/>
          </w:tcPr>
          <w:p w:rsidR="00D44C73" w:rsidRDefault="00D44C73" w:rsidP="00BC0BAE">
            <w:pPr>
              <w:pStyle w:val="Zkladntext"/>
              <w:tabs>
                <w:tab w:val="left" w:pos="814"/>
              </w:tabs>
              <w:spacing w:after="0"/>
              <w:ind w:left="956" w:hanging="956"/>
            </w:pPr>
            <w:r w:rsidRPr="00B74303">
              <w:rPr>
                <w:b/>
              </w:rPr>
              <w:t>1996-1999</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Bc.</w:t>
            </w:r>
            <w:r>
              <w:t>)</w:t>
            </w:r>
          </w:p>
          <w:p w:rsidR="00D44C73" w:rsidRPr="00607BF8" w:rsidRDefault="00D44C73" w:rsidP="00BC0BAE">
            <w:pPr>
              <w:pStyle w:val="Zkladntext"/>
              <w:tabs>
                <w:tab w:val="left" w:pos="814"/>
              </w:tabs>
              <w:spacing w:after="0"/>
              <w:ind w:left="956" w:hanging="956"/>
              <w:rPr>
                <w:b/>
              </w:rPr>
            </w:pPr>
            <w:r w:rsidRPr="00B74303">
              <w:rPr>
                <w:b/>
              </w:rPr>
              <w:t>1999-2001</w:t>
            </w:r>
            <w:r>
              <w:rPr>
                <w:b/>
              </w:rPr>
              <w:t>:</w:t>
            </w:r>
            <w:r>
              <w:tab/>
              <w:t xml:space="preserve">     </w:t>
            </w:r>
            <w:r w:rsidRPr="00607BF8">
              <w:t xml:space="preserve">UTB ve Zlíně, Fakulta </w:t>
            </w:r>
            <w:r>
              <w:t>managementu a ekonomiky</w:t>
            </w:r>
            <w:r w:rsidRPr="00607BF8">
              <w:t xml:space="preserve">, obor </w:t>
            </w:r>
            <w:r>
              <w:t>Ekonomika a management (</w:t>
            </w:r>
            <w:r w:rsidRPr="00B74303">
              <w:rPr>
                <w:b/>
              </w:rPr>
              <w:t>Ing.</w:t>
            </w:r>
            <w:r>
              <w:t>)</w:t>
            </w:r>
          </w:p>
          <w:p w:rsidR="00D44C73" w:rsidRDefault="00D44C73" w:rsidP="00BC0BAE">
            <w:pPr>
              <w:pStyle w:val="Zkladntext"/>
              <w:tabs>
                <w:tab w:val="left" w:pos="814"/>
              </w:tabs>
              <w:spacing w:after="0"/>
              <w:ind w:left="956" w:hanging="956"/>
            </w:pPr>
            <w:r w:rsidRPr="00B74303">
              <w:rPr>
                <w:b/>
              </w:rPr>
              <w:t>2001-2005</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Ph.D.</w:t>
            </w:r>
            <w:r w:rsidRPr="00B74303">
              <w:t>)</w:t>
            </w:r>
          </w:p>
        </w:tc>
      </w:tr>
      <w:tr w:rsidR="00D44C73" w:rsidTr="00BC0BAE">
        <w:tc>
          <w:tcPr>
            <w:tcW w:w="9859" w:type="dxa"/>
            <w:gridSpan w:val="11"/>
            <w:shd w:val="clear" w:color="auto" w:fill="F7CAAC"/>
          </w:tcPr>
          <w:p w:rsidR="00D44C73" w:rsidRDefault="00D44C73" w:rsidP="00BC0BAE">
            <w:pPr>
              <w:jc w:val="both"/>
              <w:rPr>
                <w:b/>
              </w:rPr>
            </w:pPr>
            <w:r>
              <w:rPr>
                <w:b/>
              </w:rPr>
              <w:t>Údaje o odborném působení od absolvování VŠ</w:t>
            </w:r>
          </w:p>
        </w:tc>
      </w:tr>
      <w:tr w:rsidR="00D44C73" w:rsidTr="00BC0BAE">
        <w:trPr>
          <w:trHeight w:val="1352"/>
        </w:trPr>
        <w:tc>
          <w:tcPr>
            <w:tcW w:w="9859" w:type="dxa"/>
            <w:gridSpan w:val="11"/>
          </w:tcPr>
          <w:p w:rsidR="00D44C73" w:rsidRPr="00607BF8" w:rsidRDefault="00D44C73" w:rsidP="00BC0BAE">
            <w:pPr>
              <w:pStyle w:val="Zkladntext"/>
              <w:spacing w:after="0"/>
              <w:ind w:left="1172" w:hanging="1172"/>
              <w:rPr>
                <w:b/>
              </w:rPr>
            </w:pPr>
            <w:r w:rsidRPr="00B74303">
              <w:rPr>
                <w:b/>
              </w:rPr>
              <w:t>2002-2011:</w:t>
            </w:r>
            <w:r w:rsidRPr="00607BF8">
              <w:tab/>
              <w:t xml:space="preserve">UTB ve Zlíně, Fakulta </w:t>
            </w:r>
            <w:r>
              <w:t>managementu a ekonomiky</w:t>
            </w:r>
            <w:r w:rsidRPr="00607BF8">
              <w:t xml:space="preserve">, Ústav </w:t>
            </w:r>
            <w:r>
              <w:t>podnikové ekonomiky</w:t>
            </w:r>
            <w:r w:rsidRPr="00607BF8">
              <w:t xml:space="preserve">, </w:t>
            </w:r>
            <w:r>
              <w:t>asistent/</w:t>
            </w:r>
            <w:r w:rsidRPr="00607BF8">
              <w:t>odborný asistent</w:t>
            </w:r>
          </w:p>
          <w:p w:rsidR="00D44C73" w:rsidRDefault="00D44C73" w:rsidP="00BC0BAE">
            <w:pPr>
              <w:pStyle w:val="Zkladntext"/>
              <w:spacing w:after="0"/>
              <w:ind w:left="1172" w:hanging="1172"/>
            </w:pPr>
            <w:r w:rsidRPr="00B74303">
              <w:rPr>
                <w:b/>
              </w:rPr>
              <w:t>2006-2012:</w:t>
            </w:r>
            <w:r>
              <w:t xml:space="preserve">     </w:t>
            </w:r>
            <w:r w:rsidRPr="00197686">
              <w:t>OPTIMICON, s.r.o. – jednatel</w:t>
            </w:r>
          </w:p>
          <w:p w:rsidR="00D44C73" w:rsidRDefault="00D44C73" w:rsidP="00BC0BAE">
            <w:pPr>
              <w:pStyle w:val="Zkladntext"/>
              <w:spacing w:after="0"/>
              <w:ind w:left="1172" w:hanging="1172"/>
            </w:pPr>
            <w:r w:rsidRPr="00B74303">
              <w:rPr>
                <w:b/>
              </w:rPr>
              <w:t>2011-dosud:</w:t>
            </w:r>
            <w:r>
              <w:tab/>
            </w:r>
            <w:r w:rsidRPr="00607BF8">
              <w:t xml:space="preserve">UTB ve Zlíně, </w:t>
            </w:r>
            <w:r>
              <w:t>Fakulta managementu a ekonomiky</w:t>
            </w:r>
            <w:r w:rsidRPr="00607BF8">
              <w:t xml:space="preserve">, Ústav </w:t>
            </w:r>
            <w:r>
              <w:t>podnikové ekonomiky</w:t>
            </w:r>
            <w:r w:rsidRPr="00607BF8">
              <w:t xml:space="preserve">, </w:t>
            </w:r>
            <w:r>
              <w:t>ředitel ústavu/docent</w:t>
            </w:r>
          </w:p>
          <w:p w:rsidR="00D44C73" w:rsidRDefault="00D44C73" w:rsidP="00BC0BAE">
            <w:pPr>
              <w:pStyle w:val="Zkladntext"/>
              <w:spacing w:after="0"/>
              <w:ind w:left="1172" w:hanging="1172"/>
            </w:pPr>
            <w:r w:rsidRPr="00B74303">
              <w:rPr>
                <w:b/>
              </w:rPr>
              <w:t>2011-2015:</w:t>
            </w:r>
            <w:r>
              <w:tab/>
              <w:t>Vysoká škola podnikání,</w:t>
            </w:r>
            <w:r w:rsidRPr="00197686">
              <w:t xml:space="preserve"> </w:t>
            </w:r>
            <w:r>
              <w:t>a</w:t>
            </w:r>
            <w:r w:rsidRPr="00197686">
              <w:t>kademický pracovn</w:t>
            </w:r>
            <w:r>
              <w:t>ík</w:t>
            </w:r>
          </w:p>
          <w:p w:rsidR="00D44C73" w:rsidRPr="00197686" w:rsidRDefault="00D44C73" w:rsidP="00BC0BAE">
            <w:pPr>
              <w:pStyle w:val="Zkladntext"/>
              <w:spacing w:after="0"/>
              <w:ind w:left="1172" w:hanging="1172"/>
            </w:pPr>
            <w:r w:rsidRPr="00B74303">
              <w:rPr>
                <w:b/>
              </w:rPr>
              <w:t>2015-2017:</w:t>
            </w:r>
            <w:r w:rsidRPr="00197686">
              <w:tab/>
            </w:r>
            <w:r>
              <w:t>V</w:t>
            </w:r>
            <w:r w:rsidRPr="00197686">
              <w:t>ysoká škola podnikání a práva, akademický pracovník</w:t>
            </w:r>
          </w:p>
          <w:p w:rsidR="00D44C73" w:rsidRDefault="00D44C73" w:rsidP="00BC0BAE">
            <w:pPr>
              <w:pStyle w:val="Zkladntext"/>
              <w:spacing w:after="0"/>
              <w:ind w:left="1172" w:hanging="1172"/>
            </w:pPr>
            <w:r w:rsidRPr="00B74303">
              <w:rPr>
                <w:b/>
              </w:rPr>
              <w:t>2017-dosud:</w:t>
            </w:r>
            <w:r>
              <w:t xml:space="preserve">   Paneurópska Vysoká Škola, Bratislava</w:t>
            </w:r>
          </w:p>
        </w:tc>
      </w:tr>
      <w:tr w:rsidR="00D44C73" w:rsidTr="00BC0BAE">
        <w:trPr>
          <w:trHeight w:val="250"/>
        </w:trPr>
        <w:tc>
          <w:tcPr>
            <w:tcW w:w="9859" w:type="dxa"/>
            <w:gridSpan w:val="11"/>
            <w:shd w:val="clear" w:color="auto" w:fill="F7CAAC"/>
          </w:tcPr>
          <w:p w:rsidR="00D44C73" w:rsidRDefault="00D44C73" w:rsidP="00BC0BAE">
            <w:pPr>
              <w:jc w:val="both"/>
            </w:pPr>
            <w:r>
              <w:rPr>
                <w:b/>
              </w:rPr>
              <w:t>Zkušenosti s vedením kvalifikačních a rigorózních prací</w:t>
            </w:r>
          </w:p>
        </w:tc>
      </w:tr>
      <w:tr w:rsidR="00D44C73" w:rsidTr="00BC0BAE">
        <w:trPr>
          <w:trHeight w:val="270"/>
        </w:trPr>
        <w:tc>
          <w:tcPr>
            <w:tcW w:w="9859" w:type="dxa"/>
            <w:gridSpan w:val="11"/>
          </w:tcPr>
          <w:p w:rsidR="00D44C73" w:rsidRDefault="00D44C73" w:rsidP="00BC0BAE">
            <w:pPr>
              <w:jc w:val="both"/>
            </w:pPr>
            <w:r>
              <w:t>Počet vedených bakalářských prací – 100</w:t>
            </w:r>
          </w:p>
          <w:p w:rsidR="00D44C73" w:rsidRDefault="00D44C73" w:rsidP="00BC0BAE">
            <w:pPr>
              <w:jc w:val="both"/>
            </w:pPr>
            <w:r>
              <w:t>Počet vedených diplomových prací – 121</w:t>
            </w:r>
          </w:p>
          <w:p w:rsidR="00D44C73" w:rsidRDefault="00D44C73" w:rsidP="00BC0BAE">
            <w:pPr>
              <w:jc w:val="both"/>
            </w:pPr>
            <w:r>
              <w:t>Počet vedených disertačních prací – 3</w:t>
            </w:r>
          </w:p>
        </w:tc>
      </w:tr>
      <w:tr w:rsidR="00D44C73" w:rsidTr="00BC0BAE">
        <w:trPr>
          <w:cantSplit/>
        </w:trPr>
        <w:tc>
          <w:tcPr>
            <w:tcW w:w="3347" w:type="dxa"/>
            <w:gridSpan w:val="2"/>
            <w:tcBorders>
              <w:top w:val="single" w:sz="12" w:space="0" w:color="auto"/>
            </w:tcBorders>
            <w:shd w:val="clear" w:color="auto" w:fill="F7CAAC"/>
          </w:tcPr>
          <w:p w:rsidR="00D44C73" w:rsidRDefault="00D44C73" w:rsidP="00BC0BAE">
            <w:pPr>
              <w:jc w:val="both"/>
            </w:pPr>
            <w:r>
              <w:rPr>
                <w:b/>
              </w:rPr>
              <w:t xml:space="preserve">Obor habilitačního řízení </w:t>
            </w:r>
          </w:p>
        </w:tc>
        <w:tc>
          <w:tcPr>
            <w:tcW w:w="2245" w:type="dxa"/>
            <w:gridSpan w:val="2"/>
            <w:tcBorders>
              <w:top w:val="single" w:sz="12" w:space="0" w:color="auto"/>
            </w:tcBorders>
            <w:shd w:val="clear" w:color="auto" w:fill="F7CAAC"/>
          </w:tcPr>
          <w:p w:rsidR="00D44C73" w:rsidRDefault="00D44C73" w:rsidP="00BC0B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44C73" w:rsidRDefault="00D44C73" w:rsidP="00BC0B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44C73" w:rsidRDefault="00D44C73" w:rsidP="00BC0BAE">
            <w:pPr>
              <w:jc w:val="both"/>
              <w:rPr>
                <w:b/>
              </w:rPr>
            </w:pPr>
            <w:r>
              <w:rPr>
                <w:b/>
              </w:rPr>
              <w:t>Ohlasy publikací</w:t>
            </w:r>
          </w:p>
        </w:tc>
      </w:tr>
      <w:tr w:rsidR="00D44C73" w:rsidTr="00BC0BAE">
        <w:trPr>
          <w:cantSplit/>
        </w:trPr>
        <w:tc>
          <w:tcPr>
            <w:tcW w:w="3347" w:type="dxa"/>
            <w:gridSpan w:val="2"/>
          </w:tcPr>
          <w:p w:rsidR="00D44C73" w:rsidRDefault="00D44C73" w:rsidP="00BC0BAE">
            <w:pPr>
              <w:jc w:val="both"/>
            </w:pPr>
            <w:r w:rsidRPr="00992018">
              <w:t>Management a ekonomika podniku</w:t>
            </w:r>
          </w:p>
        </w:tc>
        <w:tc>
          <w:tcPr>
            <w:tcW w:w="2245" w:type="dxa"/>
            <w:gridSpan w:val="2"/>
          </w:tcPr>
          <w:p w:rsidR="00D44C73" w:rsidRDefault="00D44C73" w:rsidP="00BC0BAE">
            <w:pPr>
              <w:jc w:val="both"/>
            </w:pPr>
            <w:r>
              <w:t>2010</w:t>
            </w:r>
          </w:p>
        </w:tc>
        <w:tc>
          <w:tcPr>
            <w:tcW w:w="2248" w:type="dxa"/>
            <w:gridSpan w:val="4"/>
            <w:tcBorders>
              <w:right w:val="single" w:sz="12" w:space="0" w:color="auto"/>
            </w:tcBorders>
          </w:tcPr>
          <w:p w:rsidR="00D44C73" w:rsidRDefault="00D44C73" w:rsidP="00BC0BAE">
            <w:pPr>
              <w:jc w:val="both"/>
            </w:pPr>
            <w:r>
              <w:t>UTB ve Zlíně</w:t>
            </w:r>
          </w:p>
        </w:tc>
        <w:tc>
          <w:tcPr>
            <w:tcW w:w="632" w:type="dxa"/>
            <w:tcBorders>
              <w:left w:val="single" w:sz="12" w:space="0" w:color="auto"/>
            </w:tcBorders>
            <w:shd w:val="clear" w:color="auto" w:fill="F7CAAC"/>
          </w:tcPr>
          <w:p w:rsidR="00D44C73" w:rsidRDefault="00D44C73" w:rsidP="00BC0BAE">
            <w:pPr>
              <w:jc w:val="both"/>
            </w:pPr>
            <w:r>
              <w:rPr>
                <w:b/>
              </w:rPr>
              <w:t>WOS</w:t>
            </w:r>
          </w:p>
        </w:tc>
        <w:tc>
          <w:tcPr>
            <w:tcW w:w="693" w:type="dxa"/>
            <w:shd w:val="clear" w:color="auto" w:fill="F7CAAC"/>
          </w:tcPr>
          <w:p w:rsidR="00D44C73" w:rsidRDefault="00D44C73" w:rsidP="00BC0BAE">
            <w:pPr>
              <w:jc w:val="both"/>
              <w:rPr>
                <w:sz w:val="18"/>
              </w:rPr>
            </w:pPr>
            <w:r>
              <w:rPr>
                <w:b/>
                <w:sz w:val="18"/>
              </w:rPr>
              <w:t>Scopus</w:t>
            </w:r>
          </w:p>
        </w:tc>
        <w:tc>
          <w:tcPr>
            <w:tcW w:w="694" w:type="dxa"/>
            <w:shd w:val="clear" w:color="auto" w:fill="F7CAAC"/>
          </w:tcPr>
          <w:p w:rsidR="00D44C73" w:rsidRDefault="00D44C73" w:rsidP="00BC0BAE">
            <w:pPr>
              <w:jc w:val="both"/>
            </w:pPr>
            <w:r>
              <w:rPr>
                <w:b/>
                <w:sz w:val="18"/>
              </w:rPr>
              <w:t>ostatní</w:t>
            </w:r>
          </w:p>
        </w:tc>
      </w:tr>
      <w:tr w:rsidR="00D44C73" w:rsidTr="00BC0BAE">
        <w:trPr>
          <w:cantSplit/>
          <w:trHeight w:val="70"/>
        </w:trPr>
        <w:tc>
          <w:tcPr>
            <w:tcW w:w="3347" w:type="dxa"/>
            <w:gridSpan w:val="2"/>
            <w:shd w:val="clear" w:color="auto" w:fill="F7CAAC"/>
          </w:tcPr>
          <w:p w:rsidR="00D44C73" w:rsidRDefault="00D44C73" w:rsidP="00BC0BAE">
            <w:pPr>
              <w:jc w:val="both"/>
            </w:pPr>
            <w:r>
              <w:rPr>
                <w:b/>
              </w:rPr>
              <w:t>Obor jmenovacího řízení</w:t>
            </w:r>
          </w:p>
        </w:tc>
        <w:tc>
          <w:tcPr>
            <w:tcW w:w="2245" w:type="dxa"/>
            <w:gridSpan w:val="2"/>
            <w:shd w:val="clear" w:color="auto" w:fill="F7CAAC"/>
          </w:tcPr>
          <w:p w:rsidR="00D44C73" w:rsidRDefault="00D44C73" w:rsidP="00BC0BAE">
            <w:pPr>
              <w:jc w:val="both"/>
            </w:pPr>
            <w:r>
              <w:rPr>
                <w:b/>
              </w:rPr>
              <w:t>Rok udělení hodnosti</w:t>
            </w:r>
          </w:p>
        </w:tc>
        <w:tc>
          <w:tcPr>
            <w:tcW w:w="2248" w:type="dxa"/>
            <w:gridSpan w:val="4"/>
            <w:tcBorders>
              <w:right w:val="single" w:sz="12" w:space="0" w:color="auto"/>
            </w:tcBorders>
            <w:shd w:val="clear" w:color="auto" w:fill="F7CAAC"/>
          </w:tcPr>
          <w:p w:rsidR="00D44C73" w:rsidRDefault="00D44C73" w:rsidP="00BC0BAE">
            <w:pPr>
              <w:jc w:val="both"/>
            </w:pPr>
            <w:r>
              <w:rPr>
                <w:b/>
              </w:rPr>
              <w:t>Řízení konáno na VŠ</w:t>
            </w:r>
          </w:p>
        </w:tc>
        <w:tc>
          <w:tcPr>
            <w:tcW w:w="632" w:type="dxa"/>
            <w:vMerge w:val="restart"/>
            <w:tcBorders>
              <w:left w:val="single" w:sz="12" w:space="0" w:color="auto"/>
            </w:tcBorders>
          </w:tcPr>
          <w:p w:rsidR="00D44C73" w:rsidRDefault="00D44C73" w:rsidP="00BC0BAE">
            <w:pPr>
              <w:jc w:val="both"/>
              <w:rPr>
                <w:b/>
              </w:rPr>
            </w:pPr>
            <w:r>
              <w:rPr>
                <w:b/>
              </w:rPr>
              <w:t>45</w:t>
            </w:r>
          </w:p>
        </w:tc>
        <w:tc>
          <w:tcPr>
            <w:tcW w:w="693" w:type="dxa"/>
            <w:vMerge w:val="restart"/>
          </w:tcPr>
          <w:p w:rsidR="00D44C73" w:rsidRDefault="00D44C73" w:rsidP="00BC0BAE">
            <w:pPr>
              <w:jc w:val="both"/>
              <w:rPr>
                <w:b/>
              </w:rPr>
            </w:pPr>
            <w:r>
              <w:rPr>
                <w:b/>
              </w:rPr>
              <w:t>61</w:t>
            </w:r>
          </w:p>
        </w:tc>
        <w:tc>
          <w:tcPr>
            <w:tcW w:w="694" w:type="dxa"/>
            <w:vMerge w:val="restart"/>
          </w:tcPr>
          <w:p w:rsidR="00D44C73" w:rsidRDefault="00D44C73" w:rsidP="00BC0BAE">
            <w:pPr>
              <w:jc w:val="both"/>
              <w:rPr>
                <w:b/>
              </w:rPr>
            </w:pPr>
            <w:r>
              <w:rPr>
                <w:b/>
              </w:rPr>
              <w:t>120</w:t>
            </w:r>
          </w:p>
        </w:tc>
      </w:tr>
      <w:tr w:rsidR="00D545B2" w:rsidTr="00BC0BAE">
        <w:trPr>
          <w:trHeight w:val="205"/>
        </w:trPr>
        <w:tc>
          <w:tcPr>
            <w:tcW w:w="3347" w:type="dxa"/>
            <w:gridSpan w:val="2"/>
          </w:tcPr>
          <w:p w:rsidR="00D545B2" w:rsidRDefault="00D545B2" w:rsidP="00D545B2">
            <w:pPr>
              <w:jc w:val="both"/>
            </w:pPr>
            <w:ins w:id="417" w:author="Pavla Trefilová" w:date="2019-09-05T16:08:00Z">
              <w:r w:rsidRPr="00992018">
                <w:t>Management a ekonomika podniku</w:t>
              </w:r>
            </w:ins>
          </w:p>
        </w:tc>
        <w:tc>
          <w:tcPr>
            <w:tcW w:w="2245" w:type="dxa"/>
            <w:gridSpan w:val="2"/>
          </w:tcPr>
          <w:p w:rsidR="00D545B2" w:rsidRDefault="00D545B2" w:rsidP="00D545B2">
            <w:pPr>
              <w:jc w:val="both"/>
            </w:pPr>
            <w:ins w:id="418" w:author="Pavla Trefilová" w:date="2019-09-05T16:08:00Z">
              <w:r>
                <w:t>2019</w:t>
              </w:r>
            </w:ins>
          </w:p>
        </w:tc>
        <w:tc>
          <w:tcPr>
            <w:tcW w:w="2248" w:type="dxa"/>
            <w:gridSpan w:val="4"/>
            <w:tcBorders>
              <w:right w:val="single" w:sz="12" w:space="0" w:color="auto"/>
            </w:tcBorders>
          </w:tcPr>
          <w:p w:rsidR="00D545B2" w:rsidRDefault="00D545B2" w:rsidP="00D545B2">
            <w:pPr>
              <w:jc w:val="both"/>
            </w:pPr>
            <w:ins w:id="419" w:author="Pavla Trefilová" w:date="2019-09-05T16:08:00Z">
              <w:r>
                <w:t>UTB ve Zlíně</w:t>
              </w:r>
            </w:ins>
          </w:p>
        </w:tc>
        <w:tc>
          <w:tcPr>
            <w:tcW w:w="632" w:type="dxa"/>
            <w:vMerge/>
            <w:tcBorders>
              <w:left w:val="single" w:sz="12" w:space="0" w:color="auto"/>
            </w:tcBorders>
            <w:vAlign w:val="center"/>
          </w:tcPr>
          <w:p w:rsidR="00D545B2" w:rsidRDefault="00D545B2" w:rsidP="00D545B2">
            <w:pPr>
              <w:rPr>
                <w:b/>
              </w:rPr>
            </w:pPr>
          </w:p>
        </w:tc>
        <w:tc>
          <w:tcPr>
            <w:tcW w:w="693" w:type="dxa"/>
            <w:vMerge/>
            <w:vAlign w:val="center"/>
          </w:tcPr>
          <w:p w:rsidR="00D545B2" w:rsidRDefault="00D545B2" w:rsidP="00D545B2">
            <w:pPr>
              <w:rPr>
                <w:b/>
              </w:rPr>
            </w:pPr>
          </w:p>
        </w:tc>
        <w:tc>
          <w:tcPr>
            <w:tcW w:w="694" w:type="dxa"/>
            <w:vMerge/>
            <w:vAlign w:val="center"/>
          </w:tcPr>
          <w:p w:rsidR="00D545B2" w:rsidRDefault="00D545B2" w:rsidP="00D545B2">
            <w:pPr>
              <w:rPr>
                <w:b/>
              </w:rPr>
            </w:pPr>
          </w:p>
        </w:tc>
      </w:tr>
      <w:tr w:rsidR="00D545B2" w:rsidTr="00BC0BAE">
        <w:tc>
          <w:tcPr>
            <w:tcW w:w="9859" w:type="dxa"/>
            <w:gridSpan w:val="11"/>
            <w:shd w:val="clear" w:color="auto" w:fill="F7CAAC"/>
          </w:tcPr>
          <w:p w:rsidR="00D545B2" w:rsidRDefault="00D545B2" w:rsidP="00D545B2">
            <w:pPr>
              <w:jc w:val="both"/>
              <w:rPr>
                <w:b/>
              </w:rPr>
            </w:pPr>
            <w:r>
              <w:rPr>
                <w:b/>
              </w:rPr>
              <w:t xml:space="preserve">Přehled o nejvýznamnější publikační a další tvůrčí činnosti nebo další profesní činnosti u odborníků z praxe vztahující se k zabezpečovaným předmětům </w:t>
            </w:r>
          </w:p>
        </w:tc>
      </w:tr>
      <w:tr w:rsidR="00D545B2" w:rsidRPr="00E46AED" w:rsidTr="00BC0BAE">
        <w:trPr>
          <w:trHeight w:val="141"/>
        </w:trPr>
        <w:tc>
          <w:tcPr>
            <w:tcW w:w="9859" w:type="dxa"/>
            <w:gridSpan w:val="11"/>
          </w:tcPr>
          <w:p w:rsidR="00D545B2" w:rsidRDefault="00D545B2" w:rsidP="00D545B2">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rsidR="00D545B2" w:rsidRDefault="00D545B2" w:rsidP="00D545B2">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rsidR="00D545B2" w:rsidRDefault="00D545B2" w:rsidP="00D545B2">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Pr>
                <w:i/>
              </w:rPr>
              <w:t>.</w:t>
            </w:r>
            <w:r w:rsidRPr="00097A9F">
              <w:t xml:space="preserve"> Vol. 14, No. 3C (36C), 2015</w:t>
            </w:r>
            <w:r>
              <w:t xml:space="preserve"> (40%)</w:t>
            </w:r>
            <w:r w:rsidRPr="00097A9F">
              <w:t>.</w:t>
            </w:r>
          </w:p>
          <w:p w:rsidR="00D545B2" w:rsidRDefault="00D545B2" w:rsidP="00D545B2">
            <w:pPr>
              <w:jc w:val="both"/>
            </w:pPr>
            <w:r>
              <w:t xml:space="preserve">POPESKO, B., PAPADAKI, Š., NOVÁK, P., Cost and Reimbursement Analysis of Selected Hospital Diagnoses via Activity-Based Costing. </w:t>
            </w:r>
            <w:r>
              <w:rPr>
                <w:i/>
              </w:rPr>
              <w:t>E+M Ekonomie a management.</w:t>
            </w:r>
            <w:r>
              <w:t xml:space="preserve"> Volume 18, Issue 3, 2015. ISSN 1212-3609. DOI: 10.15240/tul/001/2015-3-005 (40%)</w:t>
            </w:r>
          </w:p>
          <w:p w:rsidR="00D545B2" w:rsidRDefault="00D545B2" w:rsidP="00D545B2">
            <w:pPr>
              <w:jc w:val="both"/>
            </w:pPr>
            <w:r>
              <w:t xml:space="preserve">POPESKO, B, NOVÁK, P., PAPADAKI, Š. Measuring diagnosis and patient profitability in healthcare: Economics vs ethics. </w:t>
            </w:r>
            <w:r>
              <w:rPr>
                <w:i/>
              </w:rPr>
              <w:t>Economics and Sociology.</w:t>
            </w:r>
            <w:r>
              <w:t xml:space="preserve"> Volume 8, Issue 1, 2015. ISSN 2071-789X. DOI: 10.14254/2071- 789X.2015/8-1/18 (40%)</w:t>
            </w:r>
          </w:p>
          <w:p w:rsidR="00D545B2" w:rsidRDefault="00D545B2" w:rsidP="00D545B2">
            <w:pPr>
              <w:jc w:val="both"/>
            </w:pPr>
            <w:r w:rsidRPr="00E66B0B">
              <w:rPr>
                <w:i/>
              </w:rPr>
              <w:t>Přehled projektové činnosti:</w:t>
            </w:r>
          </w:p>
          <w:p w:rsidR="00D545B2" w:rsidRDefault="00D545B2" w:rsidP="00D545B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D545B2" w:rsidRDefault="00D545B2" w:rsidP="00D545B2">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D545B2" w:rsidRDefault="00D545B2" w:rsidP="00D545B2">
            <w:pPr>
              <w:jc w:val="both"/>
            </w:pPr>
            <w:r w:rsidRPr="00671B22">
              <w:lastRenderedPageBreak/>
              <w:t>GA ČR 402/07P296 Metodika tvorby procesních systémů řízení nákladů a jejich vliv na výkonnosti průmyslových firem</w:t>
            </w:r>
            <w:r>
              <w:t xml:space="preserve"> 2007-2009</w:t>
            </w:r>
            <w:r w:rsidRPr="00671B22">
              <w:t xml:space="preserve"> (hlavní řešitel)</w:t>
            </w:r>
            <w:r>
              <w:t>.</w:t>
            </w:r>
          </w:p>
          <w:p w:rsidR="00D545B2" w:rsidRPr="00E46AED" w:rsidRDefault="00D545B2" w:rsidP="00D545B2">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tc>
      </w:tr>
      <w:tr w:rsidR="00D545B2" w:rsidTr="00BC0BAE">
        <w:trPr>
          <w:trHeight w:val="218"/>
        </w:trPr>
        <w:tc>
          <w:tcPr>
            <w:tcW w:w="9859" w:type="dxa"/>
            <w:gridSpan w:val="11"/>
            <w:shd w:val="clear" w:color="auto" w:fill="F7CAAC"/>
          </w:tcPr>
          <w:p w:rsidR="00D545B2" w:rsidRDefault="00D545B2" w:rsidP="00D545B2">
            <w:pPr>
              <w:rPr>
                <w:b/>
              </w:rPr>
            </w:pPr>
            <w:r>
              <w:rPr>
                <w:b/>
              </w:rPr>
              <w:lastRenderedPageBreak/>
              <w:t>Působení v zahraničí</w:t>
            </w:r>
          </w:p>
        </w:tc>
      </w:tr>
      <w:tr w:rsidR="00D545B2" w:rsidTr="00BC0BAE">
        <w:trPr>
          <w:trHeight w:val="70"/>
        </w:trPr>
        <w:tc>
          <w:tcPr>
            <w:tcW w:w="9859" w:type="dxa"/>
            <w:gridSpan w:val="11"/>
          </w:tcPr>
          <w:p w:rsidR="00D545B2" w:rsidRDefault="00D545B2" w:rsidP="00D545B2">
            <w:pPr>
              <w:rPr>
                <w:b/>
              </w:rPr>
            </w:pPr>
          </w:p>
        </w:tc>
      </w:tr>
      <w:tr w:rsidR="00D545B2" w:rsidTr="00BC0BAE">
        <w:trPr>
          <w:cantSplit/>
          <w:trHeight w:val="70"/>
        </w:trPr>
        <w:tc>
          <w:tcPr>
            <w:tcW w:w="2518" w:type="dxa"/>
            <w:shd w:val="clear" w:color="auto" w:fill="F7CAAC"/>
          </w:tcPr>
          <w:p w:rsidR="00D545B2" w:rsidRDefault="00D545B2" w:rsidP="00D545B2">
            <w:pPr>
              <w:jc w:val="both"/>
              <w:rPr>
                <w:b/>
              </w:rPr>
            </w:pPr>
            <w:r>
              <w:rPr>
                <w:b/>
              </w:rPr>
              <w:t xml:space="preserve">Podpis </w:t>
            </w:r>
          </w:p>
        </w:tc>
        <w:tc>
          <w:tcPr>
            <w:tcW w:w="4536" w:type="dxa"/>
            <w:gridSpan w:val="5"/>
          </w:tcPr>
          <w:p w:rsidR="00D545B2" w:rsidRDefault="00D545B2" w:rsidP="00D545B2">
            <w:pPr>
              <w:jc w:val="both"/>
            </w:pPr>
          </w:p>
        </w:tc>
        <w:tc>
          <w:tcPr>
            <w:tcW w:w="786" w:type="dxa"/>
            <w:gridSpan w:val="2"/>
            <w:shd w:val="clear" w:color="auto" w:fill="F7CAAC"/>
          </w:tcPr>
          <w:p w:rsidR="00D545B2" w:rsidRDefault="00D545B2" w:rsidP="00D545B2">
            <w:pPr>
              <w:jc w:val="both"/>
            </w:pPr>
            <w:r>
              <w:rPr>
                <w:b/>
              </w:rPr>
              <w:t>datum</w:t>
            </w:r>
          </w:p>
        </w:tc>
        <w:tc>
          <w:tcPr>
            <w:tcW w:w="2019" w:type="dxa"/>
            <w:gridSpan w:val="3"/>
          </w:tcPr>
          <w:p w:rsidR="00D545B2" w:rsidRDefault="00D545B2" w:rsidP="00D545B2">
            <w:pPr>
              <w:jc w:val="both"/>
            </w:pPr>
          </w:p>
        </w:tc>
      </w:tr>
    </w:tbl>
    <w:p w:rsidR="00D44C73" w:rsidRDefault="00D44C73" w:rsidP="00D44C73"/>
    <w:p w:rsidR="004A634E" w:rsidRDefault="004A634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047ED" w:rsidRPr="0003498C" w:rsidTr="00A474E2">
        <w:tc>
          <w:tcPr>
            <w:tcW w:w="9859" w:type="dxa"/>
            <w:gridSpan w:val="11"/>
            <w:tcBorders>
              <w:bottom w:val="double" w:sz="4" w:space="0" w:color="auto"/>
            </w:tcBorders>
            <w:shd w:val="clear" w:color="auto" w:fill="BDD6EE"/>
          </w:tcPr>
          <w:p w:rsidR="00A047ED" w:rsidRPr="0003498C" w:rsidRDefault="00A047ED" w:rsidP="00A474E2">
            <w:pPr>
              <w:jc w:val="both"/>
              <w:rPr>
                <w:b/>
                <w:sz w:val="28"/>
              </w:rPr>
            </w:pPr>
            <w:r w:rsidRPr="0003498C">
              <w:rPr>
                <w:b/>
                <w:sz w:val="28"/>
              </w:rPr>
              <w:lastRenderedPageBreak/>
              <w:t>C-I – Personální zabezpečení</w:t>
            </w:r>
          </w:p>
        </w:tc>
      </w:tr>
      <w:tr w:rsidR="00A047ED" w:rsidRPr="0003498C" w:rsidTr="00A474E2">
        <w:tc>
          <w:tcPr>
            <w:tcW w:w="2518" w:type="dxa"/>
            <w:tcBorders>
              <w:top w:val="double" w:sz="4" w:space="0" w:color="auto"/>
            </w:tcBorders>
            <w:shd w:val="clear" w:color="auto" w:fill="F7CAAC"/>
          </w:tcPr>
          <w:p w:rsidR="00A047ED" w:rsidRPr="0003498C" w:rsidRDefault="00A047ED" w:rsidP="00A474E2">
            <w:pPr>
              <w:jc w:val="both"/>
              <w:rPr>
                <w:b/>
              </w:rPr>
            </w:pPr>
            <w:r w:rsidRPr="0003498C">
              <w:rPr>
                <w:b/>
              </w:rPr>
              <w:t>Vysoká škola</w:t>
            </w:r>
          </w:p>
        </w:tc>
        <w:tc>
          <w:tcPr>
            <w:tcW w:w="7341" w:type="dxa"/>
            <w:gridSpan w:val="10"/>
          </w:tcPr>
          <w:p w:rsidR="00A047ED" w:rsidRPr="0003498C" w:rsidRDefault="00A047ED" w:rsidP="00A474E2">
            <w:pPr>
              <w:jc w:val="both"/>
            </w:pPr>
            <w:r w:rsidRPr="0003498C">
              <w:t>Univerzita Tomáše Bati ve Zlíně</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Součást vysoké školy</w:t>
            </w:r>
          </w:p>
        </w:tc>
        <w:tc>
          <w:tcPr>
            <w:tcW w:w="7341" w:type="dxa"/>
            <w:gridSpan w:val="10"/>
          </w:tcPr>
          <w:p w:rsidR="00A047ED" w:rsidRPr="0003498C" w:rsidRDefault="00A047ED" w:rsidP="00A474E2">
            <w:pPr>
              <w:jc w:val="both"/>
            </w:pPr>
            <w:r w:rsidRPr="0003498C">
              <w:t>Fakulta managementu a ekonomiky</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Název studijního programu</w:t>
            </w:r>
          </w:p>
        </w:tc>
        <w:tc>
          <w:tcPr>
            <w:tcW w:w="7341" w:type="dxa"/>
            <w:gridSpan w:val="10"/>
          </w:tcPr>
          <w:p w:rsidR="00A047ED" w:rsidRPr="00372D7C" w:rsidRDefault="00A047ED" w:rsidP="00A474E2">
            <w:pPr>
              <w:jc w:val="both"/>
            </w:pPr>
            <w:r w:rsidRPr="00372D7C">
              <w:t>Finance</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Jméno a příjmení</w:t>
            </w:r>
          </w:p>
        </w:tc>
        <w:tc>
          <w:tcPr>
            <w:tcW w:w="4536" w:type="dxa"/>
            <w:gridSpan w:val="5"/>
          </w:tcPr>
          <w:p w:rsidR="00A047ED" w:rsidRPr="00372D7C" w:rsidRDefault="00A047ED" w:rsidP="00A474E2">
            <w:pPr>
              <w:jc w:val="both"/>
            </w:pPr>
            <w:r w:rsidRPr="00372D7C">
              <w:t>Mária</w:t>
            </w:r>
            <w:r>
              <w:t xml:space="preserve"> </w:t>
            </w:r>
            <w:r w:rsidRPr="00610F4F">
              <w:t>REŽŇÁKOVÁ</w:t>
            </w:r>
          </w:p>
        </w:tc>
        <w:tc>
          <w:tcPr>
            <w:tcW w:w="709" w:type="dxa"/>
            <w:shd w:val="clear" w:color="auto" w:fill="F7CAAC"/>
          </w:tcPr>
          <w:p w:rsidR="00A047ED" w:rsidRPr="00372D7C" w:rsidRDefault="00A047ED" w:rsidP="00A474E2">
            <w:pPr>
              <w:jc w:val="both"/>
              <w:rPr>
                <w:b/>
              </w:rPr>
            </w:pPr>
            <w:r w:rsidRPr="00372D7C">
              <w:rPr>
                <w:b/>
              </w:rPr>
              <w:t>Tituly</w:t>
            </w:r>
          </w:p>
        </w:tc>
        <w:tc>
          <w:tcPr>
            <w:tcW w:w="2096" w:type="dxa"/>
            <w:gridSpan w:val="4"/>
          </w:tcPr>
          <w:p w:rsidR="00A047ED" w:rsidRPr="00372D7C" w:rsidRDefault="00A047ED" w:rsidP="00A474E2">
            <w:pPr>
              <w:jc w:val="both"/>
            </w:pPr>
            <w:r w:rsidRPr="00372D7C">
              <w:t>prof. Ing.</w:t>
            </w:r>
            <w:r>
              <w:t>,</w:t>
            </w:r>
            <w:r w:rsidRPr="00372D7C">
              <w:t xml:space="preserve"> CSc.</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Rok narození</w:t>
            </w:r>
          </w:p>
        </w:tc>
        <w:tc>
          <w:tcPr>
            <w:tcW w:w="829" w:type="dxa"/>
          </w:tcPr>
          <w:p w:rsidR="00A047ED" w:rsidRPr="0003498C" w:rsidRDefault="00A047ED" w:rsidP="00A474E2">
            <w:pPr>
              <w:jc w:val="both"/>
            </w:pPr>
            <w:r>
              <w:t>1958</w:t>
            </w:r>
          </w:p>
        </w:tc>
        <w:tc>
          <w:tcPr>
            <w:tcW w:w="1721" w:type="dxa"/>
            <w:shd w:val="clear" w:color="auto" w:fill="F7CAAC"/>
          </w:tcPr>
          <w:p w:rsidR="00A047ED" w:rsidRPr="0003498C" w:rsidRDefault="00A047ED" w:rsidP="00A474E2">
            <w:pPr>
              <w:jc w:val="both"/>
              <w:rPr>
                <w:b/>
              </w:rPr>
            </w:pPr>
            <w:r w:rsidRPr="0003498C">
              <w:rPr>
                <w:b/>
              </w:rPr>
              <w:t>typ vztahu k VŠ</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8C63F0" w:rsidRDefault="00A047ED" w:rsidP="00A474E2">
            <w:pPr>
              <w:jc w:val="both"/>
              <w:rPr>
                <w:b/>
                <w:sz w:val="18"/>
              </w:rPr>
            </w:pPr>
            <w:r w:rsidRPr="008C63F0">
              <w:rPr>
                <w:b/>
                <w:sz w:val="18"/>
              </w:rPr>
              <w:t>do kdy</w:t>
            </w:r>
          </w:p>
        </w:tc>
        <w:tc>
          <w:tcPr>
            <w:tcW w:w="1387" w:type="dxa"/>
            <w:gridSpan w:val="2"/>
          </w:tcPr>
          <w:p w:rsidR="00A047ED" w:rsidRPr="0003498C" w:rsidRDefault="00A047ED" w:rsidP="00A474E2">
            <w:pPr>
              <w:jc w:val="both"/>
            </w:pPr>
          </w:p>
        </w:tc>
      </w:tr>
      <w:tr w:rsidR="00A047ED" w:rsidRPr="0003498C" w:rsidTr="00A474E2">
        <w:tc>
          <w:tcPr>
            <w:tcW w:w="5068" w:type="dxa"/>
            <w:gridSpan w:val="3"/>
            <w:shd w:val="clear" w:color="auto" w:fill="F7CAAC"/>
          </w:tcPr>
          <w:p w:rsidR="00A047ED" w:rsidRPr="0003498C" w:rsidRDefault="00A047ED" w:rsidP="00A474E2">
            <w:pPr>
              <w:jc w:val="both"/>
              <w:rPr>
                <w:b/>
              </w:rPr>
            </w:pPr>
            <w:r w:rsidRPr="0003498C">
              <w:rPr>
                <w:b/>
              </w:rPr>
              <w:t>Typ vztahu na součásti VŠ, která uskutečňuje st. program</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8C63F0" w:rsidRDefault="00A047ED" w:rsidP="00A474E2">
            <w:pPr>
              <w:jc w:val="both"/>
              <w:rPr>
                <w:b/>
                <w:sz w:val="18"/>
              </w:rPr>
            </w:pPr>
            <w:r w:rsidRPr="008C63F0">
              <w:rPr>
                <w:b/>
                <w:sz w:val="18"/>
              </w:rPr>
              <w:t>do kdy</w:t>
            </w:r>
          </w:p>
        </w:tc>
        <w:tc>
          <w:tcPr>
            <w:tcW w:w="1387" w:type="dxa"/>
            <w:gridSpan w:val="2"/>
          </w:tcPr>
          <w:p w:rsidR="00A047ED" w:rsidRPr="0003498C" w:rsidRDefault="00A047ED" w:rsidP="00A474E2">
            <w:pPr>
              <w:jc w:val="both"/>
            </w:pPr>
          </w:p>
        </w:tc>
      </w:tr>
      <w:tr w:rsidR="00A047ED" w:rsidRPr="0003498C" w:rsidTr="00A474E2">
        <w:tc>
          <w:tcPr>
            <w:tcW w:w="6060" w:type="dxa"/>
            <w:gridSpan w:val="5"/>
            <w:shd w:val="clear" w:color="auto" w:fill="F7CAAC"/>
          </w:tcPr>
          <w:p w:rsidR="00A047ED" w:rsidRPr="0003498C" w:rsidRDefault="00A047ED" w:rsidP="00A474E2">
            <w:pPr>
              <w:jc w:val="both"/>
            </w:pPr>
            <w:r w:rsidRPr="0003498C">
              <w:rPr>
                <w:b/>
              </w:rPr>
              <w:t>Další současná působení jako akademický pracovník na jiných VŠ</w:t>
            </w:r>
          </w:p>
        </w:tc>
        <w:tc>
          <w:tcPr>
            <w:tcW w:w="1703" w:type="dxa"/>
            <w:gridSpan w:val="2"/>
            <w:shd w:val="clear" w:color="auto" w:fill="F7CAAC"/>
          </w:tcPr>
          <w:p w:rsidR="00A047ED" w:rsidRPr="0003498C" w:rsidRDefault="00A047ED" w:rsidP="00A474E2">
            <w:pPr>
              <w:jc w:val="both"/>
              <w:rPr>
                <w:b/>
              </w:rPr>
            </w:pPr>
            <w:r w:rsidRPr="0003498C">
              <w:rPr>
                <w:b/>
              </w:rPr>
              <w:t xml:space="preserve">typ prac. </w:t>
            </w:r>
            <w:proofErr w:type="gramStart"/>
            <w:r w:rsidRPr="0003498C">
              <w:rPr>
                <w:b/>
              </w:rPr>
              <w:t>vztahu</w:t>
            </w:r>
            <w:proofErr w:type="gramEnd"/>
          </w:p>
        </w:tc>
        <w:tc>
          <w:tcPr>
            <w:tcW w:w="2096" w:type="dxa"/>
            <w:gridSpan w:val="4"/>
            <w:shd w:val="clear" w:color="auto" w:fill="F7CAAC"/>
          </w:tcPr>
          <w:p w:rsidR="00A047ED" w:rsidRPr="0003498C" w:rsidRDefault="00A047ED" w:rsidP="00A474E2">
            <w:pPr>
              <w:jc w:val="both"/>
              <w:rPr>
                <w:b/>
              </w:rPr>
            </w:pPr>
            <w:r w:rsidRPr="0003498C">
              <w:rPr>
                <w:b/>
              </w:rPr>
              <w:t>rozsah</w:t>
            </w:r>
          </w:p>
        </w:tc>
      </w:tr>
      <w:tr w:rsidR="00A047ED" w:rsidRPr="0003498C" w:rsidTr="00A474E2">
        <w:tc>
          <w:tcPr>
            <w:tcW w:w="6060" w:type="dxa"/>
            <w:gridSpan w:val="5"/>
          </w:tcPr>
          <w:p w:rsidR="00A047ED" w:rsidRPr="0003498C" w:rsidRDefault="00A047ED" w:rsidP="00A474E2">
            <w:pPr>
              <w:jc w:val="both"/>
            </w:pPr>
            <w:r>
              <w:t>VUT v Brně, Fakulta podnikatelská</w:t>
            </w:r>
          </w:p>
        </w:tc>
        <w:tc>
          <w:tcPr>
            <w:tcW w:w="1703" w:type="dxa"/>
            <w:gridSpan w:val="2"/>
          </w:tcPr>
          <w:p w:rsidR="00A047ED" w:rsidRPr="0003498C" w:rsidRDefault="00A047ED" w:rsidP="00A474E2">
            <w:pPr>
              <w:jc w:val="both"/>
            </w:pPr>
            <w:r>
              <w:t>pp</w:t>
            </w:r>
          </w:p>
        </w:tc>
        <w:tc>
          <w:tcPr>
            <w:tcW w:w="2096" w:type="dxa"/>
            <w:gridSpan w:val="4"/>
          </w:tcPr>
          <w:p w:rsidR="00A047ED" w:rsidRPr="0003498C" w:rsidRDefault="00A047ED" w:rsidP="00A474E2">
            <w:pPr>
              <w:jc w:val="both"/>
            </w:pPr>
            <w:r>
              <w:t>40</w:t>
            </w:r>
          </w:p>
        </w:tc>
      </w:tr>
      <w:tr w:rsidR="00A047ED" w:rsidRPr="0003498C" w:rsidTr="00A474E2">
        <w:tc>
          <w:tcPr>
            <w:tcW w:w="6060" w:type="dxa"/>
            <w:gridSpan w:val="5"/>
          </w:tcPr>
          <w:p w:rsidR="00A047ED" w:rsidRPr="0003498C" w:rsidRDefault="00A047ED" w:rsidP="00A474E2">
            <w:pPr>
              <w:jc w:val="both"/>
            </w:pPr>
          </w:p>
        </w:tc>
        <w:tc>
          <w:tcPr>
            <w:tcW w:w="1703" w:type="dxa"/>
            <w:gridSpan w:val="2"/>
          </w:tcPr>
          <w:p w:rsidR="00A047ED" w:rsidRPr="0003498C" w:rsidRDefault="00A047ED" w:rsidP="00A474E2">
            <w:pPr>
              <w:jc w:val="both"/>
            </w:pPr>
          </w:p>
        </w:tc>
        <w:tc>
          <w:tcPr>
            <w:tcW w:w="2096" w:type="dxa"/>
            <w:gridSpan w:val="4"/>
          </w:tcPr>
          <w:p w:rsidR="00A047ED" w:rsidRPr="0003498C" w:rsidRDefault="00A047ED" w:rsidP="00A474E2">
            <w:pPr>
              <w:jc w:val="both"/>
            </w:pPr>
          </w:p>
        </w:tc>
      </w:tr>
      <w:tr w:rsidR="00A047ED" w:rsidRPr="0003498C" w:rsidTr="00A474E2">
        <w:tc>
          <w:tcPr>
            <w:tcW w:w="6060" w:type="dxa"/>
            <w:gridSpan w:val="5"/>
          </w:tcPr>
          <w:p w:rsidR="00A047ED" w:rsidRPr="0003498C" w:rsidRDefault="00A047ED" w:rsidP="00A474E2">
            <w:pPr>
              <w:jc w:val="both"/>
            </w:pPr>
          </w:p>
        </w:tc>
        <w:tc>
          <w:tcPr>
            <w:tcW w:w="1703" w:type="dxa"/>
            <w:gridSpan w:val="2"/>
          </w:tcPr>
          <w:p w:rsidR="00A047ED" w:rsidRPr="0003498C" w:rsidRDefault="00A047ED" w:rsidP="00A474E2">
            <w:pPr>
              <w:jc w:val="both"/>
            </w:pPr>
          </w:p>
        </w:tc>
        <w:tc>
          <w:tcPr>
            <w:tcW w:w="2096" w:type="dxa"/>
            <w:gridSpan w:val="4"/>
          </w:tcPr>
          <w:p w:rsidR="00A047ED" w:rsidRPr="0003498C" w:rsidRDefault="00A047ED" w:rsidP="00A474E2">
            <w:pPr>
              <w:jc w:val="both"/>
            </w:pPr>
          </w:p>
        </w:tc>
      </w:tr>
      <w:tr w:rsidR="00A047ED" w:rsidRPr="0003498C" w:rsidTr="00A474E2">
        <w:tc>
          <w:tcPr>
            <w:tcW w:w="9859" w:type="dxa"/>
            <w:gridSpan w:val="11"/>
            <w:shd w:val="clear" w:color="auto" w:fill="F7CAAC"/>
          </w:tcPr>
          <w:p w:rsidR="00A047ED" w:rsidRPr="0003498C" w:rsidRDefault="00A047ED" w:rsidP="00A474E2">
            <w:pPr>
              <w:jc w:val="both"/>
            </w:pPr>
            <w:r w:rsidRPr="0003498C">
              <w:rPr>
                <w:b/>
              </w:rPr>
              <w:t>Předměty příslušného studijního programu a způsob zapojení do jejich výuky, příp. další zapojení do uskutečňování studijního programu</w:t>
            </w:r>
          </w:p>
        </w:tc>
      </w:tr>
      <w:tr w:rsidR="00A047ED" w:rsidRPr="0003498C" w:rsidTr="00A474E2">
        <w:trPr>
          <w:trHeight w:val="292"/>
        </w:trPr>
        <w:tc>
          <w:tcPr>
            <w:tcW w:w="9859" w:type="dxa"/>
            <w:gridSpan w:val="11"/>
            <w:tcBorders>
              <w:top w:val="nil"/>
            </w:tcBorders>
          </w:tcPr>
          <w:p w:rsidR="00A047ED" w:rsidRPr="00733558" w:rsidRDefault="00A047ED" w:rsidP="00A474E2">
            <w:r w:rsidRPr="00875100">
              <w:t>Člen</w:t>
            </w:r>
            <w:r>
              <w:t>ka</w:t>
            </w:r>
            <w:r w:rsidRPr="00875100">
              <w:t xml:space="preserve"> Oborové rady</w:t>
            </w:r>
          </w:p>
        </w:tc>
      </w:tr>
      <w:tr w:rsidR="00A047ED" w:rsidRPr="0003498C" w:rsidTr="00A474E2">
        <w:tc>
          <w:tcPr>
            <w:tcW w:w="9859" w:type="dxa"/>
            <w:gridSpan w:val="11"/>
            <w:shd w:val="clear" w:color="auto" w:fill="F7CAAC"/>
          </w:tcPr>
          <w:p w:rsidR="00A047ED" w:rsidRPr="0003498C" w:rsidRDefault="00A047ED" w:rsidP="00A474E2">
            <w:pPr>
              <w:jc w:val="both"/>
            </w:pPr>
            <w:r w:rsidRPr="0003498C">
              <w:rPr>
                <w:b/>
              </w:rPr>
              <w:t xml:space="preserve">Údaje o vzdělání na VŠ </w:t>
            </w:r>
          </w:p>
        </w:tc>
      </w:tr>
      <w:tr w:rsidR="00A047ED" w:rsidRPr="0003498C" w:rsidTr="00A474E2">
        <w:trPr>
          <w:trHeight w:val="531"/>
        </w:trPr>
        <w:tc>
          <w:tcPr>
            <w:tcW w:w="9859" w:type="dxa"/>
            <w:gridSpan w:val="11"/>
          </w:tcPr>
          <w:p w:rsidR="00A047ED" w:rsidRDefault="00A047ED" w:rsidP="00A474E2">
            <w:pPr>
              <w:ind w:left="9" w:hanging="46"/>
              <w:jc w:val="both"/>
            </w:pPr>
            <w:r w:rsidRPr="00733558">
              <w:rPr>
                <w:b/>
              </w:rPr>
              <w:t>1986-1995:</w:t>
            </w:r>
            <w:r w:rsidRPr="00EF329B">
              <w:t xml:space="preserve"> Ekonomická univerzita v Bratislave, Obor Odvetvové a prierezové ekonomiky </w:t>
            </w:r>
            <w:r w:rsidRPr="00733558">
              <w:rPr>
                <w:b/>
              </w:rPr>
              <w:t>(CSc.)</w:t>
            </w:r>
          </w:p>
          <w:p w:rsidR="00A047ED" w:rsidRPr="00733558" w:rsidRDefault="00A047ED" w:rsidP="00A474E2">
            <w:pPr>
              <w:ind w:left="9" w:hanging="46"/>
              <w:jc w:val="both"/>
            </w:pPr>
            <w:r w:rsidRPr="00733558">
              <w:rPr>
                <w:b/>
              </w:rPr>
              <w:t>1977-1981:</w:t>
            </w:r>
            <w:r w:rsidRPr="00EF329B">
              <w:t xml:space="preserve"> VŠE v Bratislave, Obor Ekonomicko-matematické výpočty </w:t>
            </w:r>
            <w:r w:rsidRPr="00733558">
              <w:rPr>
                <w:b/>
              </w:rPr>
              <w:t>(Ing.)</w:t>
            </w:r>
          </w:p>
        </w:tc>
      </w:tr>
      <w:tr w:rsidR="00A047ED" w:rsidRPr="0003498C" w:rsidTr="00A474E2">
        <w:tc>
          <w:tcPr>
            <w:tcW w:w="9859" w:type="dxa"/>
            <w:gridSpan w:val="11"/>
            <w:shd w:val="clear" w:color="auto" w:fill="F7CAAC"/>
          </w:tcPr>
          <w:p w:rsidR="00A047ED" w:rsidRPr="0003498C" w:rsidRDefault="00A047ED" w:rsidP="00A474E2">
            <w:pPr>
              <w:jc w:val="both"/>
              <w:rPr>
                <w:b/>
              </w:rPr>
            </w:pPr>
            <w:r w:rsidRPr="0003498C">
              <w:rPr>
                <w:b/>
              </w:rPr>
              <w:t>Údaje o odborném působení od absolvování VŠ</w:t>
            </w:r>
          </w:p>
        </w:tc>
      </w:tr>
      <w:tr w:rsidR="00A047ED" w:rsidRPr="0003498C" w:rsidTr="00A474E2">
        <w:trPr>
          <w:trHeight w:val="605"/>
        </w:trPr>
        <w:tc>
          <w:tcPr>
            <w:tcW w:w="9859" w:type="dxa"/>
            <w:gridSpan w:val="11"/>
          </w:tcPr>
          <w:p w:rsidR="00A047ED" w:rsidRDefault="00A047ED" w:rsidP="00A474E2">
            <w:pPr>
              <w:jc w:val="both"/>
            </w:pPr>
            <w:r>
              <w:t>06/1981-08/1991: Vysoká škola ekonomická v Bratisalve, Fakulta ekonomiky a riadenia výrobných odvetví, A, OA.</w:t>
            </w:r>
          </w:p>
          <w:p w:rsidR="00A047ED" w:rsidRDefault="00A047ED" w:rsidP="00A474E2">
            <w:pPr>
              <w:jc w:val="both"/>
            </w:pPr>
            <w:r>
              <w:t xml:space="preserve">09/1991-12/1995: Ekonomickou univerzitu v Bratislave, Fakultu podnikového manažmentu, OA. </w:t>
            </w:r>
          </w:p>
          <w:p w:rsidR="00A047ED" w:rsidRDefault="00A047ED" w:rsidP="00A474E2">
            <w:pPr>
              <w:jc w:val="both"/>
            </w:pPr>
            <w:r>
              <w:t>12/1993 – 02/1995: NARMSP v Bratislave, dílčí pracovní poměr</w:t>
            </w:r>
          </w:p>
          <w:p w:rsidR="00A047ED" w:rsidRDefault="00A047ED" w:rsidP="00A474E2">
            <w:pPr>
              <w:jc w:val="both"/>
            </w:pPr>
            <w:r>
              <w:t>01/1995 – dosud: VUT v Brně, Fakulta podnikatelská, profesor</w:t>
            </w:r>
          </w:p>
          <w:p w:rsidR="00A047ED" w:rsidRPr="0003498C" w:rsidRDefault="00A047ED" w:rsidP="00A474E2">
            <w:pPr>
              <w:jc w:val="both"/>
            </w:pPr>
            <w:r>
              <w:t xml:space="preserve">09/2000 – 12/2001: </w:t>
            </w:r>
            <w:r w:rsidRPr="00E14C60">
              <w:t>Masarykova univerzita v Brně, Ekonomicko-správní fakulta, Katedra financí</w:t>
            </w:r>
          </w:p>
        </w:tc>
      </w:tr>
      <w:tr w:rsidR="00A047ED" w:rsidRPr="0003498C" w:rsidTr="00A474E2">
        <w:trPr>
          <w:trHeight w:val="250"/>
        </w:trPr>
        <w:tc>
          <w:tcPr>
            <w:tcW w:w="9859" w:type="dxa"/>
            <w:gridSpan w:val="11"/>
            <w:shd w:val="clear" w:color="auto" w:fill="F7CAAC"/>
          </w:tcPr>
          <w:p w:rsidR="00A047ED" w:rsidRPr="0003498C" w:rsidRDefault="00A047ED" w:rsidP="00A474E2">
            <w:pPr>
              <w:jc w:val="both"/>
            </w:pPr>
            <w:r w:rsidRPr="0003498C">
              <w:rPr>
                <w:b/>
              </w:rPr>
              <w:t>Zkušenosti s vedením kvalifikačních a rigorózních prací</w:t>
            </w:r>
          </w:p>
        </w:tc>
      </w:tr>
      <w:tr w:rsidR="00A047ED" w:rsidRPr="0003498C" w:rsidTr="00A474E2">
        <w:trPr>
          <w:trHeight w:val="420"/>
        </w:trPr>
        <w:tc>
          <w:tcPr>
            <w:tcW w:w="9859" w:type="dxa"/>
            <w:gridSpan w:val="11"/>
          </w:tcPr>
          <w:p w:rsidR="00A047ED" w:rsidRPr="0003498C" w:rsidRDefault="00A047ED" w:rsidP="00A474E2">
            <w:pPr>
              <w:jc w:val="both"/>
            </w:pPr>
            <w:r w:rsidRPr="0003498C">
              <w:t>Počet v</w:t>
            </w:r>
            <w:r>
              <w:t>edených bakalářských prací – 25</w:t>
            </w:r>
          </w:p>
          <w:p w:rsidR="00A047ED" w:rsidRDefault="00A047ED" w:rsidP="00A474E2">
            <w:pPr>
              <w:jc w:val="both"/>
            </w:pPr>
            <w:r w:rsidRPr="0003498C">
              <w:t>Počet</w:t>
            </w:r>
            <w:r>
              <w:t xml:space="preserve"> vedených diplomových prací – 210</w:t>
            </w:r>
          </w:p>
          <w:p w:rsidR="00A047ED" w:rsidRPr="0003498C" w:rsidRDefault="00A047ED" w:rsidP="00A474E2">
            <w:pPr>
              <w:jc w:val="both"/>
            </w:pPr>
            <w:r w:rsidRPr="0003498C">
              <w:t>Počet</w:t>
            </w:r>
            <w:r>
              <w:t xml:space="preserve"> vedených disertačních prací – 9</w:t>
            </w:r>
          </w:p>
        </w:tc>
      </w:tr>
      <w:tr w:rsidR="00A047ED" w:rsidRPr="0003498C" w:rsidTr="00A474E2">
        <w:trPr>
          <w:cantSplit/>
        </w:trPr>
        <w:tc>
          <w:tcPr>
            <w:tcW w:w="3347" w:type="dxa"/>
            <w:gridSpan w:val="2"/>
            <w:tcBorders>
              <w:top w:val="single" w:sz="12" w:space="0" w:color="auto"/>
            </w:tcBorders>
            <w:shd w:val="clear" w:color="auto" w:fill="F7CAAC"/>
          </w:tcPr>
          <w:p w:rsidR="00A047ED" w:rsidRPr="0003498C" w:rsidRDefault="00A047ED"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A047ED" w:rsidRPr="0003498C" w:rsidRDefault="00A047ED"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A047ED" w:rsidRPr="0003498C" w:rsidRDefault="00A047ED" w:rsidP="00A474E2">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A047ED" w:rsidRPr="0003498C" w:rsidRDefault="00A047ED" w:rsidP="00A474E2">
            <w:pPr>
              <w:jc w:val="both"/>
              <w:rPr>
                <w:b/>
              </w:rPr>
            </w:pPr>
            <w:r w:rsidRPr="0003498C">
              <w:rPr>
                <w:b/>
              </w:rPr>
              <w:t>Ohlasy publikací</w:t>
            </w:r>
          </w:p>
        </w:tc>
      </w:tr>
      <w:tr w:rsidR="00A047ED" w:rsidRPr="0003498C" w:rsidTr="00A474E2">
        <w:trPr>
          <w:cantSplit/>
        </w:trPr>
        <w:tc>
          <w:tcPr>
            <w:tcW w:w="3347" w:type="dxa"/>
            <w:gridSpan w:val="2"/>
          </w:tcPr>
          <w:p w:rsidR="00A047ED" w:rsidRPr="0003498C" w:rsidRDefault="00A047ED" w:rsidP="00A474E2">
            <w:pPr>
              <w:jc w:val="both"/>
            </w:pPr>
            <w:r w:rsidRPr="00E14C60">
              <w:t>Odvětvová ekonomika a management</w:t>
            </w:r>
          </w:p>
        </w:tc>
        <w:tc>
          <w:tcPr>
            <w:tcW w:w="2245" w:type="dxa"/>
            <w:gridSpan w:val="2"/>
          </w:tcPr>
          <w:p w:rsidR="00A047ED" w:rsidRPr="0003498C" w:rsidRDefault="00A047ED" w:rsidP="00A474E2">
            <w:pPr>
              <w:jc w:val="both"/>
            </w:pPr>
            <w:r>
              <w:t>2001</w:t>
            </w:r>
          </w:p>
        </w:tc>
        <w:tc>
          <w:tcPr>
            <w:tcW w:w="2248" w:type="dxa"/>
            <w:gridSpan w:val="4"/>
            <w:tcBorders>
              <w:right w:val="single" w:sz="12" w:space="0" w:color="auto"/>
            </w:tcBorders>
          </w:tcPr>
          <w:p w:rsidR="00A047ED" w:rsidRPr="0003498C" w:rsidRDefault="00A047ED" w:rsidP="00A474E2">
            <w:pPr>
              <w:jc w:val="both"/>
            </w:pPr>
            <w:r>
              <w:t>VUT v Brně</w:t>
            </w:r>
          </w:p>
        </w:tc>
        <w:tc>
          <w:tcPr>
            <w:tcW w:w="632" w:type="dxa"/>
            <w:tcBorders>
              <w:left w:val="single" w:sz="12" w:space="0" w:color="auto"/>
            </w:tcBorders>
            <w:shd w:val="clear" w:color="auto" w:fill="F7CAAC"/>
          </w:tcPr>
          <w:p w:rsidR="00A047ED" w:rsidRPr="0003498C" w:rsidRDefault="00A047ED" w:rsidP="00A474E2">
            <w:pPr>
              <w:jc w:val="both"/>
            </w:pPr>
            <w:r w:rsidRPr="0003498C">
              <w:rPr>
                <w:b/>
              </w:rPr>
              <w:t>WOS</w:t>
            </w:r>
          </w:p>
        </w:tc>
        <w:tc>
          <w:tcPr>
            <w:tcW w:w="693" w:type="dxa"/>
            <w:shd w:val="clear" w:color="auto" w:fill="F7CAAC"/>
          </w:tcPr>
          <w:p w:rsidR="00A047ED" w:rsidRPr="0003498C" w:rsidRDefault="00A047ED" w:rsidP="00A474E2">
            <w:pPr>
              <w:jc w:val="both"/>
              <w:rPr>
                <w:sz w:val="18"/>
              </w:rPr>
            </w:pPr>
            <w:r w:rsidRPr="0003498C">
              <w:rPr>
                <w:b/>
                <w:sz w:val="18"/>
              </w:rPr>
              <w:t>Scopus</w:t>
            </w:r>
          </w:p>
        </w:tc>
        <w:tc>
          <w:tcPr>
            <w:tcW w:w="694" w:type="dxa"/>
            <w:shd w:val="clear" w:color="auto" w:fill="F7CAAC"/>
          </w:tcPr>
          <w:p w:rsidR="00A047ED" w:rsidRPr="0003498C" w:rsidRDefault="00A047ED" w:rsidP="00A474E2">
            <w:pPr>
              <w:jc w:val="both"/>
            </w:pPr>
            <w:r w:rsidRPr="0003498C">
              <w:rPr>
                <w:b/>
                <w:sz w:val="18"/>
              </w:rPr>
              <w:t>ostatní</w:t>
            </w:r>
          </w:p>
        </w:tc>
      </w:tr>
      <w:tr w:rsidR="00A047ED" w:rsidRPr="0003498C" w:rsidTr="00A474E2">
        <w:trPr>
          <w:cantSplit/>
          <w:trHeight w:val="70"/>
        </w:trPr>
        <w:tc>
          <w:tcPr>
            <w:tcW w:w="3347" w:type="dxa"/>
            <w:gridSpan w:val="2"/>
            <w:shd w:val="clear" w:color="auto" w:fill="F7CAAC"/>
          </w:tcPr>
          <w:p w:rsidR="00A047ED" w:rsidRPr="0003498C" w:rsidRDefault="00A047ED" w:rsidP="00A474E2">
            <w:pPr>
              <w:jc w:val="both"/>
            </w:pPr>
            <w:r w:rsidRPr="0003498C">
              <w:rPr>
                <w:b/>
              </w:rPr>
              <w:t>Obor jmenovacího řízení</w:t>
            </w:r>
          </w:p>
        </w:tc>
        <w:tc>
          <w:tcPr>
            <w:tcW w:w="2245" w:type="dxa"/>
            <w:gridSpan w:val="2"/>
            <w:shd w:val="clear" w:color="auto" w:fill="F7CAAC"/>
          </w:tcPr>
          <w:p w:rsidR="00A047ED" w:rsidRPr="0003498C" w:rsidRDefault="00A047ED" w:rsidP="00A474E2">
            <w:pPr>
              <w:jc w:val="both"/>
            </w:pPr>
            <w:r w:rsidRPr="0003498C">
              <w:rPr>
                <w:b/>
              </w:rPr>
              <w:t>Rok udělení hodnosti</w:t>
            </w:r>
          </w:p>
        </w:tc>
        <w:tc>
          <w:tcPr>
            <w:tcW w:w="2248" w:type="dxa"/>
            <w:gridSpan w:val="4"/>
            <w:tcBorders>
              <w:right w:val="single" w:sz="12" w:space="0" w:color="auto"/>
            </w:tcBorders>
            <w:shd w:val="clear" w:color="auto" w:fill="F7CAAC"/>
          </w:tcPr>
          <w:p w:rsidR="00A047ED" w:rsidRPr="0003498C" w:rsidRDefault="00A047ED" w:rsidP="00A474E2">
            <w:pPr>
              <w:jc w:val="both"/>
            </w:pPr>
            <w:r w:rsidRPr="0003498C">
              <w:rPr>
                <w:b/>
              </w:rPr>
              <w:t>Řízení konáno na VŠ</w:t>
            </w:r>
          </w:p>
        </w:tc>
        <w:tc>
          <w:tcPr>
            <w:tcW w:w="632" w:type="dxa"/>
            <w:vMerge w:val="restart"/>
            <w:tcBorders>
              <w:left w:val="single" w:sz="12" w:space="0" w:color="auto"/>
            </w:tcBorders>
          </w:tcPr>
          <w:p w:rsidR="00A047ED" w:rsidRPr="0003498C" w:rsidRDefault="00A047ED" w:rsidP="00A474E2">
            <w:pPr>
              <w:jc w:val="both"/>
              <w:rPr>
                <w:b/>
              </w:rPr>
            </w:pPr>
            <w:r>
              <w:rPr>
                <w:b/>
              </w:rPr>
              <w:t>35</w:t>
            </w:r>
          </w:p>
        </w:tc>
        <w:tc>
          <w:tcPr>
            <w:tcW w:w="693" w:type="dxa"/>
            <w:vMerge w:val="restart"/>
          </w:tcPr>
          <w:p w:rsidR="00A047ED" w:rsidRPr="0003498C" w:rsidRDefault="00A047ED" w:rsidP="00A474E2">
            <w:pPr>
              <w:jc w:val="both"/>
              <w:rPr>
                <w:b/>
              </w:rPr>
            </w:pPr>
            <w:r>
              <w:rPr>
                <w:b/>
              </w:rPr>
              <w:t>43</w:t>
            </w:r>
          </w:p>
        </w:tc>
        <w:tc>
          <w:tcPr>
            <w:tcW w:w="694" w:type="dxa"/>
            <w:vMerge w:val="restart"/>
          </w:tcPr>
          <w:p w:rsidR="00A047ED" w:rsidRPr="0003498C" w:rsidRDefault="00A047ED" w:rsidP="00A474E2">
            <w:pPr>
              <w:jc w:val="both"/>
              <w:rPr>
                <w:b/>
              </w:rPr>
            </w:pPr>
            <w:r>
              <w:rPr>
                <w:b/>
              </w:rPr>
              <w:t>456</w:t>
            </w:r>
          </w:p>
        </w:tc>
      </w:tr>
      <w:tr w:rsidR="00A047ED" w:rsidRPr="0003498C" w:rsidTr="00A474E2">
        <w:trPr>
          <w:trHeight w:val="205"/>
        </w:trPr>
        <w:tc>
          <w:tcPr>
            <w:tcW w:w="3347" w:type="dxa"/>
            <w:gridSpan w:val="2"/>
          </w:tcPr>
          <w:p w:rsidR="00A047ED" w:rsidRPr="0003498C" w:rsidRDefault="00A047ED" w:rsidP="00A474E2">
            <w:pPr>
              <w:jc w:val="both"/>
            </w:pPr>
            <w:r>
              <w:t>Ekonomika a management</w:t>
            </w:r>
          </w:p>
        </w:tc>
        <w:tc>
          <w:tcPr>
            <w:tcW w:w="2245" w:type="dxa"/>
            <w:gridSpan w:val="2"/>
          </w:tcPr>
          <w:p w:rsidR="00A047ED" w:rsidRPr="0003498C" w:rsidRDefault="00A047ED" w:rsidP="00A474E2">
            <w:pPr>
              <w:jc w:val="both"/>
            </w:pPr>
            <w:r>
              <w:t>2012</w:t>
            </w:r>
          </w:p>
        </w:tc>
        <w:tc>
          <w:tcPr>
            <w:tcW w:w="2248" w:type="dxa"/>
            <w:gridSpan w:val="4"/>
            <w:tcBorders>
              <w:right w:val="single" w:sz="12" w:space="0" w:color="auto"/>
            </w:tcBorders>
          </w:tcPr>
          <w:p w:rsidR="00A047ED" w:rsidRPr="0003498C" w:rsidRDefault="00A047ED" w:rsidP="00A474E2">
            <w:pPr>
              <w:jc w:val="both"/>
            </w:pPr>
            <w:r>
              <w:t>VUT v Brně</w:t>
            </w:r>
          </w:p>
        </w:tc>
        <w:tc>
          <w:tcPr>
            <w:tcW w:w="632" w:type="dxa"/>
            <w:vMerge/>
            <w:tcBorders>
              <w:left w:val="single" w:sz="12" w:space="0" w:color="auto"/>
            </w:tcBorders>
            <w:vAlign w:val="center"/>
          </w:tcPr>
          <w:p w:rsidR="00A047ED" w:rsidRPr="0003498C" w:rsidRDefault="00A047ED" w:rsidP="00A474E2">
            <w:pPr>
              <w:rPr>
                <w:b/>
              </w:rPr>
            </w:pPr>
          </w:p>
        </w:tc>
        <w:tc>
          <w:tcPr>
            <w:tcW w:w="693" w:type="dxa"/>
            <w:vMerge/>
            <w:vAlign w:val="center"/>
          </w:tcPr>
          <w:p w:rsidR="00A047ED" w:rsidRPr="0003498C" w:rsidRDefault="00A047ED" w:rsidP="00A474E2">
            <w:pPr>
              <w:rPr>
                <w:b/>
              </w:rPr>
            </w:pPr>
          </w:p>
        </w:tc>
        <w:tc>
          <w:tcPr>
            <w:tcW w:w="694" w:type="dxa"/>
            <w:vMerge/>
            <w:vAlign w:val="center"/>
          </w:tcPr>
          <w:p w:rsidR="00A047ED" w:rsidRPr="0003498C" w:rsidRDefault="00A047ED" w:rsidP="00A474E2">
            <w:pPr>
              <w:rPr>
                <w:b/>
              </w:rPr>
            </w:pPr>
          </w:p>
        </w:tc>
      </w:tr>
      <w:tr w:rsidR="00A047ED" w:rsidRPr="0003498C" w:rsidTr="00A474E2">
        <w:tc>
          <w:tcPr>
            <w:tcW w:w="9859" w:type="dxa"/>
            <w:gridSpan w:val="11"/>
            <w:shd w:val="clear" w:color="auto" w:fill="F7CAAC"/>
          </w:tcPr>
          <w:p w:rsidR="00A047ED" w:rsidRPr="0003498C" w:rsidRDefault="00A047ED"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A047ED" w:rsidRPr="0003498C" w:rsidTr="00A474E2">
        <w:trPr>
          <w:trHeight w:val="992"/>
        </w:trPr>
        <w:tc>
          <w:tcPr>
            <w:tcW w:w="9859" w:type="dxa"/>
            <w:gridSpan w:val="11"/>
          </w:tcPr>
          <w:p w:rsidR="00A047ED" w:rsidRDefault="00A047ED" w:rsidP="00A474E2">
            <w:pPr>
              <w:jc w:val="both"/>
            </w:pPr>
            <w:r>
              <w:t>REŽŇÁKOVÁ, M.,</w:t>
            </w:r>
            <w:r w:rsidRPr="009B5DE5">
              <w:t xml:space="preserve"> PĚTA, J. The Factors Driving the Synergy Value in Mergers of Mechanical Engineering Companies in the Czech Republic. </w:t>
            </w:r>
            <w:r w:rsidRPr="009B5DE5">
              <w:rPr>
                <w:i/>
              </w:rPr>
              <w:t>Journal of Internation Studies</w:t>
            </w:r>
            <w:r w:rsidRPr="009B5DE5">
              <w:t>. 2018, roč. 11, č. 3, s. 239-254. ISSN: 2306-3483.</w:t>
            </w:r>
            <w:r>
              <w:t xml:space="preserve"> (50%)</w:t>
            </w:r>
          </w:p>
          <w:p w:rsidR="00A047ED" w:rsidRDefault="00A047ED" w:rsidP="00A474E2">
            <w:pPr>
              <w:jc w:val="both"/>
            </w:pPr>
            <w:r w:rsidRPr="00352826">
              <w:t xml:space="preserve">REŽŇÁKOVÁ, M., KARAS, M., STRNADOVÁ, M. Non-financial factors of performance: The case of mechanical engineering companies in the Czech republic. </w:t>
            </w:r>
            <w:r w:rsidRPr="00352826">
              <w:rPr>
                <w:i/>
              </w:rPr>
              <w:t>Scientific Papers of the University of Pardubice, Series D,</w:t>
            </w:r>
            <w:r w:rsidRPr="00352826">
              <w:t xml:space="preserve"> 2017, roč. 24, č. 40, s. 188-198. ISSN: 1804-8048. (40%)</w:t>
            </w:r>
          </w:p>
          <w:p w:rsidR="00A047ED" w:rsidRDefault="00A047ED" w:rsidP="00A474E2">
            <w:pPr>
              <w:jc w:val="both"/>
            </w:pPr>
            <w:r w:rsidRPr="00352826">
              <w:t xml:space="preserve">KARAS, M., REŽŇÁKOVÁ, M. The stability of bankruptcy predictors in the construction and manufacturing industries at various times before bankruptcy. </w:t>
            </w:r>
            <w:r w:rsidRPr="00352826">
              <w:rPr>
                <w:i/>
              </w:rPr>
              <w:t>E a M: Ekonomie a Management</w:t>
            </w:r>
            <w:r w:rsidRPr="00352826">
              <w:t>, 2017, roč. 20, č. 2, s. 116-133. ISSN: 1212-3609. (50%)</w:t>
            </w:r>
          </w:p>
          <w:p w:rsidR="00A047ED" w:rsidRPr="009B5DE5" w:rsidRDefault="00A047ED" w:rsidP="00A474E2">
            <w:pPr>
              <w:jc w:val="both"/>
            </w:pPr>
            <w:r w:rsidRPr="00352826">
              <w:t xml:space="preserve">KARAS, M., REŽŇÁKOVÁ, M. Predicting the Bankruptcy of Construction Companies: A CART- Based Model. </w:t>
            </w:r>
            <w:r w:rsidRPr="00352826">
              <w:rPr>
                <w:i/>
              </w:rPr>
              <w:t>Engineering Economics</w:t>
            </w:r>
            <w:r w:rsidRPr="00352826">
              <w:t>, 2017, roč. 28, č. 2, s. 145-154. ISSN: 1392-2785. (50%)</w:t>
            </w:r>
          </w:p>
          <w:p w:rsidR="00A047ED" w:rsidRPr="009B5DE5" w:rsidRDefault="00A047ED" w:rsidP="00A474E2">
            <w:pPr>
              <w:jc w:val="both"/>
            </w:pPr>
            <w:r>
              <w:t>REŽŇÁKOVÁ, M.,</w:t>
            </w:r>
            <w:r w:rsidRPr="009B5DE5">
              <w:t xml:space="preserve"> PĚTA, J. </w:t>
            </w:r>
            <w:r w:rsidRPr="00352826">
              <w:t>Efficiency of Mergers of Mechanical Engineering Companies in the Czech Republic</w:t>
            </w:r>
            <w:r w:rsidRPr="009B5DE5">
              <w:t xml:space="preserve">. </w:t>
            </w:r>
            <w:r w:rsidRPr="00352826">
              <w:rPr>
                <w:i/>
              </w:rPr>
              <w:t>Národohospodářský obzor</w:t>
            </w:r>
            <w:r w:rsidRPr="009B5DE5">
              <w:t>, 2016, roč. 16, č. 4, s. 361-374. ISSN: 1213-2446.</w:t>
            </w:r>
            <w:r>
              <w:t xml:space="preserve"> (50%)</w:t>
            </w:r>
          </w:p>
          <w:p w:rsidR="00A047ED" w:rsidRDefault="00A047ED" w:rsidP="00A474E2">
            <w:pPr>
              <w:jc w:val="both"/>
            </w:pPr>
            <w:r w:rsidRPr="00E66B0B">
              <w:rPr>
                <w:i/>
              </w:rPr>
              <w:t>Přehled projektové činnosti:</w:t>
            </w:r>
          </w:p>
          <w:p w:rsidR="00A047ED" w:rsidRPr="008D6FF2" w:rsidRDefault="00A047ED" w:rsidP="00A474E2">
            <w:pPr>
              <w:jc w:val="both"/>
            </w:pPr>
            <w:r w:rsidRPr="008D6FF2">
              <w:t>TL02000434 Rodinné podniky: generátory hodnoty a určování hodnoty v procesu nástupnictví</w:t>
            </w:r>
            <w:r>
              <w:t>, 2019-2022</w:t>
            </w:r>
            <w:r w:rsidRPr="008D6FF2">
              <w:t xml:space="preserve"> (odpovědná řešitelka)</w:t>
            </w:r>
          </w:p>
          <w:p w:rsidR="00A047ED" w:rsidRPr="00352826" w:rsidRDefault="00A047ED" w:rsidP="00A474E2">
            <w:pPr>
              <w:jc w:val="both"/>
              <w:outlineLvl w:val="0"/>
            </w:pPr>
            <w:r w:rsidRPr="008D6FF2">
              <w:t>TL02000007 Innovation Scorecard: Controllingový rámec inovačních projektů pro IT odvětví</w:t>
            </w:r>
            <w:r>
              <w:t>.  2019-2021 (spoluřešitelka)</w:t>
            </w:r>
          </w:p>
        </w:tc>
      </w:tr>
      <w:tr w:rsidR="00A047ED" w:rsidRPr="0003498C" w:rsidTr="00A474E2">
        <w:trPr>
          <w:trHeight w:val="218"/>
        </w:trPr>
        <w:tc>
          <w:tcPr>
            <w:tcW w:w="9859" w:type="dxa"/>
            <w:gridSpan w:val="11"/>
            <w:shd w:val="clear" w:color="auto" w:fill="F7CAAC"/>
          </w:tcPr>
          <w:p w:rsidR="00A047ED" w:rsidRPr="0003498C" w:rsidRDefault="00A047ED" w:rsidP="00A474E2">
            <w:pPr>
              <w:rPr>
                <w:b/>
              </w:rPr>
            </w:pPr>
            <w:r w:rsidRPr="0003498C">
              <w:rPr>
                <w:b/>
              </w:rPr>
              <w:t>Působení v</w:t>
            </w:r>
            <w:r>
              <w:rPr>
                <w:b/>
              </w:rPr>
              <w:t> </w:t>
            </w:r>
            <w:r w:rsidRPr="0003498C">
              <w:rPr>
                <w:b/>
              </w:rPr>
              <w:t>zahraničí</w:t>
            </w:r>
            <w:r>
              <w:rPr>
                <w:b/>
              </w:rPr>
              <w:t>: vystoupení na řadě mezinárodních konferencí a symposií</w:t>
            </w:r>
          </w:p>
        </w:tc>
      </w:tr>
      <w:tr w:rsidR="00A047ED" w:rsidRPr="0003498C" w:rsidTr="00A474E2">
        <w:trPr>
          <w:trHeight w:val="186"/>
        </w:trPr>
        <w:tc>
          <w:tcPr>
            <w:tcW w:w="9859" w:type="dxa"/>
            <w:gridSpan w:val="11"/>
          </w:tcPr>
          <w:p w:rsidR="00A047ED" w:rsidRPr="00466F7E" w:rsidRDefault="00857C0D" w:rsidP="00A474E2">
            <w:r>
              <w:t>P</w:t>
            </w:r>
            <w:r w:rsidR="00A047ED" w:rsidRPr="00466F7E">
              <w:t xml:space="preserve">ravidelná účast na mezinárodních konferencích. </w:t>
            </w:r>
          </w:p>
        </w:tc>
      </w:tr>
      <w:tr w:rsidR="00A047ED" w:rsidRPr="0003498C" w:rsidTr="00A474E2">
        <w:trPr>
          <w:cantSplit/>
          <w:trHeight w:val="219"/>
        </w:trPr>
        <w:tc>
          <w:tcPr>
            <w:tcW w:w="2518" w:type="dxa"/>
            <w:shd w:val="clear" w:color="auto" w:fill="F7CAAC"/>
          </w:tcPr>
          <w:p w:rsidR="00A047ED" w:rsidRPr="0003498C" w:rsidRDefault="00A047ED" w:rsidP="00A474E2">
            <w:pPr>
              <w:jc w:val="both"/>
              <w:rPr>
                <w:b/>
              </w:rPr>
            </w:pPr>
            <w:r w:rsidRPr="0003498C">
              <w:rPr>
                <w:b/>
              </w:rPr>
              <w:t xml:space="preserve">Podpis </w:t>
            </w:r>
          </w:p>
        </w:tc>
        <w:tc>
          <w:tcPr>
            <w:tcW w:w="4536" w:type="dxa"/>
            <w:gridSpan w:val="5"/>
          </w:tcPr>
          <w:p w:rsidR="00A047ED" w:rsidRPr="0003498C" w:rsidRDefault="00A047ED" w:rsidP="00A474E2">
            <w:pPr>
              <w:jc w:val="both"/>
            </w:pPr>
          </w:p>
        </w:tc>
        <w:tc>
          <w:tcPr>
            <w:tcW w:w="786" w:type="dxa"/>
            <w:gridSpan w:val="2"/>
            <w:shd w:val="clear" w:color="auto" w:fill="F7CAAC"/>
          </w:tcPr>
          <w:p w:rsidR="00A047ED" w:rsidRPr="0003498C" w:rsidRDefault="00A047ED" w:rsidP="00A474E2">
            <w:pPr>
              <w:jc w:val="both"/>
            </w:pPr>
            <w:r w:rsidRPr="0003498C">
              <w:rPr>
                <w:b/>
              </w:rPr>
              <w:t>datum</w:t>
            </w:r>
          </w:p>
        </w:tc>
        <w:tc>
          <w:tcPr>
            <w:tcW w:w="2019" w:type="dxa"/>
            <w:gridSpan w:val="3"/>
          </w:tcPr>
          <w:p w:rsidR="00A047ED" w:rsidRPr="0003498C" w:rsidRDefault="00A047ED" w:rsidP="00A474E2">
            <w:pPr>
              <w:jc w:val="both"/>
            </w:pPr>
          </w:p>
        </w:tc>
      </w:tr>
    </w:tbl>
    <w:p w:rsidR="00A047ED" w:rsidRDefault="00A047ED" w:rsidP="00A047ED"/>
    <w:p w:rsidR="00A047ED" w:rsidRDefault="00A047ED" w:rsidP="00A047ED"/>
    <w:p w:rsidR="00A047ED" w:rsidRDefault="00A047ED" w:rsidP="00A047ED"/>
    <w:p w:rsidR="00C4718B" w:rsidRDefault="00C4718B" w:rsidP="00A047ED"/>
    <w:p w:rsidR="00A047ED" w:rsidRDefault="00A047ED" w:rsidP="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141"/>
        <w:gridCol w:w="552"/>
        <w:gridCol w:w="694"/>
      </w:tblGrid>
      <w:tr w:rsidR="00C4718B" w:rsidRPr="0003498C" w:rsidTr="00A474E2">
        <w:tc>
          <w:tcPr>
            <w:tcW w:w="9859" w:type="dxa"/>
            <w:gridSpan w:val="12"/>
            <w:tcBorders>
              <w:bottom w:val="double" w:sz="4" w:space="0" w:color="auto"/>
            </w:tcBorders>
            <w:shd w:val="clear" w:color="auto" w:fill="BDD6EE"/>
          </w:tcPr>
          <w:p w:rsidR="00C4718B" w:rsidRPr="0003498C" w:rsidRDefault="00C4718B" w:rsidP="00A474E2">
            <w:pPr>
              <w:jc w:val="both"/>
              <w:rPr>
                <w:b/>
                <w:sz w:val="28"/>
              </w:rPr>
            </w:pPr>
            <w:r w:rsidRPr="0003498C">
              <w:rPr>
                <w:b/>
                <w:sz w:val="28"/>
              </w:rPr>
              <w:lastRenderedPageBreak/>
              <w:t>C-I – Personální zabezpečení</w:t>
            </w:r>
          </w:p>
        </w:tc>
      </w:tr>
      <w:tr w:rsidR="00C4718B" w:rsidRPr="0003498C" w:rsidTr="00A474E2">
        <w:tc>
          <w:tcPr>
            <w:tcW w:w="2518" w:type="dxa"/>
            <w:tcBorders>
              <w:top w:val="double" w:sz="4" w:space="0" w:color="auto"/>
            </w:tcBorders>
            <w:shd w:val="clear" w:color="auto" w:fill="F7CAAC"/>
          </w:tcPr>
          <w:p w:rsidR="00C4718B" w:rsidRPr="0003498C" w:rsidRDefault="00C4718B" w:rsidP="00A474E2">
            <w:pPr>
              <w:jc w:val="both"/>
              <w:rPr>
                <w:b/>
              </w:rPr>
            </w:pPr>
            <w:r w:rsidRPr="0003498C">
              <w:rPr>
                <w:b/>
              </w:rPr>
              <w:t>Vysoká škola</w:t>
            </w:r>
          </w:p>
        </w:tc>
        <w:tc>
          <w:tcPr>
            <w:tcW w:w="7341" w:type="dxa"/>
            <w:gridSpan w:val="11"/>
          </w:tcPr>
          <w:p w:rsidR="00C4718B" w:rsidRPr="0003498C" w:rsidRDefault="00C4718B" w:rsidP="00A474E2">
            <w:pPr>
              <w:jc w:val="both"/>
            </w:pPr>
            <w:r w:rsidRPr="0003498C">
              <w:t>Univerzita Tomáše Bati ve Zlíně</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Součást vysoké školy</w:t>
            </w:r>
          </w:p>
        </w:tc>
        <w:tc>
          <w:tcPr>
            <w:tcW w:w="7341" w:type="dxa"/>
            <w:gridSpan w:val="11"/>
          </w:tcPr>
          <w:p w:rsidR="00C4718B" w:rsidRPr="0003498C" w:rsidRDefault="00C4718B" w:rsidP="00A474E2">
            <w:pPr>
              <w:jc w:val="both"/>
            </w:pPr>
            <w:r w:rsidRPr="0003498C">
              <w:t>Fakulta managementu a ekonomiky</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Název studijního programu</w:t>
            </w:r>
          </w:p>
        </w:tc>
        <w:tc>
          <w:tcPr>
            <w:tcW w:w="7341" w:type="dxa"/>
            <w:gridSpan w:val="11"/>
          </w:tcPr>
          <w:p w:rsidR="00C4718B" w:rsidRPr="00372D7C" w:rsidRDefault="00C4718B" w:rsidP="00A474E2">
            <w:pPr>
              <w:jc w:val="both"/>
            </w:pPr>
            <w:r w:rsidRPr="00372D7C">
              <w:t>Finance</w:t>
            </w:r>
          </w:p>
        </w:tc>
      </w:tr>
      <w:tr w:rsidR="00C4718B" w:rsidRPr="0003498C" w:rsidTr="00A474E2">
        <w:trPr>
          <w:trHeight w:val="185"/>
        </w:trPr>
        <w:tc>
          <w:tcPr>
            <w:tcW w:w="2518" w:type="dxa"/>
            <w:shd w:val="clear" w:color="auto" w:fill="F7CAAC"/>
          </w:tcPr>
          <w:p w:rsidR="00C4718B" w:rsidRPr="0003498C" w:rsidRDefault="00C4718B" w:rsidP="00A474E2">
            <w:pPr>
              <w:jc w:val="both"/>
              <w:rPr>
                <w:b/>
              </w:rPr>
            </w:pPr>
            <w:r w:rsidRPr="0003498C">
              <w:rPr>
                <w:b/>
              </w:rPr>
              <w:t>Jméno a příjmení</w:t>
            </w:r>
          </w:p>
        </w:tc>
        <w:tc>
          <w:tcPr>
            <w:tcW w:w="4536" w:type="dxa"/>
            <w:gridSpan w:val="5"/>
          </w:tcPr>
          <w:p w:rsidR="00C4718B" w:rsidRPr="00F52C46" w:rsidRDefault="00C4718B" w:rsidP="00A474E2">
            <w:r>
              <w:t>Hana SCHOLLEOVÁ</w:t>
            </w:r>
          </w:p>
        </w:tc>
        <w:tc>
          <w:tcPr>
            <w:tcW w:w="709" w:type="dxa"/>
            <w:shd w:val="clear" w:color="auto" w:fill="F7CAAC"/>
          </w:tcPr>
          <w:p w:rsidR="00C4718B" w:rsidRPr="00372D7C" w:rsidRDefault="00C4718B" w:rsidP="00A474E2">
            <w:pPr>
              <w:jc w:val="both"/>
              <w:rPr>
                <w:b/>
              </w:rPr>
            </w:pPr>
            <w:r w:rsidRPr="00372D7C">
              <w:rPr>
                <w:b/>
              </w:rPr>
              <w:t>Tituly</w:t>
            </w:r>
          </w:p>
        </w:tc>
        <w:tc>
          <w:tcPr>
            <w:tcW w:w="2096" w:type="dxa"/>
            <w:gridSpan w:val="5"/>
          </w:tcPr>
          <w:p w:rsidR="00C4718B" w:rsidRPr="00372D7C" w:rsidRDefault="00C4718B" w:rsidP="00A474E2">
            <w:pPr>
              <w:jc w:val="both"/>
            </w:pPr>
            <w:r>
              <w:t>doc. RNDr</w:t>
            </w:r>
            <w:r w:rsidRPr="00372D7C">
              <w:t xml:space="preserve">. Ing. </w:t>
            </w:r>
            <w:r>
              <w:t>Ph.D.</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Rok narození</w:t>
            </w:r>
          </w:p>
        </w:tc>
        <w:tc>
          <w:tcPr>
            <w:tcW w:w="829" w:type="dxa"/>
          </w:tcPr>
          <w:p w:rsidR="00C4718B" w:rsidRPr="0003498C" w:rsidRDefault="00C4718B" w:rsidP="00A474E2">
            <w:pPr>
              <w:jc w:val="both"/>
            </w:pPr>
            <w:r>
              <w:t>1964</w:t>
            </w:r>
          </w:p>
        </w:tc>
        <w:tc>
          <w:tcPr>
            <w:tcW w:w="1721" w:type="dxa"/>
            <w:shd w:val="clear" w:color="auto" w:fill="F7CAAC"/>
          </w:tcPr>
          <w:p w:rsidR="00C4718B" w:rsidRPr="0003498C" w:rsidRDefault="00C4718B" w:rsidP="00A474E2">
            <w:pPr>
              <w:jc w:val="both"/>
              <w:rPr>
                <w:b/>
              </w:rPr>
            </w:pPr>
            <w:r w:rsidRPr="0003498C">
              <w:rPr>
                <w:b/>
              </w:rPr>
              <w:t>typ vztahu k VŠ</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850" w:type="dxa"/>
            <w:gridSpan w:val="3"/>
            <w:shd w:val="clear" w:color="auto" w:fill="F7CAAC"/>
          </w:tcPr>
          <w:p w:rsidR="00C4718B" w:rsidRPr="0003498C" w:rsidRDefault="00C4718B" w:rsidP="00A474E2">
            <w:pPr>
              <w:jc w:val="both"/>
              <w:rPr>
                <w:b/>
              </w:rPr>
            </w:pPr>
            <w:r w:rsidRPr="0003498C">
              <w:rPr>
                <w:b/>
              </w:rPr>
              <w:t>do kdy</w:t>
            </w:r>
          </w:p>
        </w:tc>
        <w:tc>
          <w:tcPr>
            <w:tcW w:w="1246" w:type="dxa"/>
            <w:gridSpan w:val="2"/>
          </w:tcPr>
          <w:p w:rsidR="00C4718B" w:rsidRPr="0003498C" w:rsidRDefault="00C4718B" w:rsidP="00A474E2">
            <w:pPr>
              <w:jc w:val="both"/>
            </w:pPr>
          </w:p>
        </w:tc>
      </w:tr>
      <w:tr w:rsidR="00C4718B" w:rsidRPr="0003498C" w:rsidTr="00A474E2">
        <w:tc>
          <w:tcPr>
            <w:tcW w:w="5068" w:type="dxa"/>
            <w:gridSpan w:val="3"/>
            <w:shd w:val="clear" w:color="auto" w:fill="F7CAAC"/>
          </w:tcPr>
          <w:p w:rsidR="00C4718B" w:rsidRPr="0003498C" w:rsidRDefault="00C4718B" w:rsidP="00A474E2">
            <w:pPr>
              <w:jc w:val="both"/>
              <w:rPr>
                <w:b/>
              </w:rPr>
            </w:pPr>
            <w:r w:rsidRPr="0003498C">
              <w:rPr>
                <w:b/>
              </w:rPr>
              <w:t>Typ vztahu na součásti VŠ, která uskutečňuje st. program</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850" w:type="dxa"/>
            <w:gridSpan w:val="3"/>
            <w:shd w:val="clear" w:color="auto" w:fill="F7CAAC"/>
          </w:tcPr>
          <w:p w:rsidR="00C4718B" w:rsidRPr="0003498C" w:rsidRDefault="00C4718B" w:rsidP="00A474E2">
            <w:pPr>
              <w:jc w:val="both"/>
              <w:rPr>
                <w:b/>
              </w:rPr>
            </w:pPr>
            <w:r w:rsidRPr="0003498C">
              <w:rPr>
                <w:b/>
              </w:rPr>
              <w:t>do kdy</w:t>
            </w:r>
          </w:p>
        </w:tc>
        <w:tc>
          <w:tcPr>
            <w:tcW w:w="1246" w:type="dxa"/>
            <w:gridSpan w:val="2"/>
          </w:tcPr>
          <w:p w:rsidR="00C4718B" w:rsidRPr="0003498C" w:rsidRDefault="00C4718B" w:rsidP="00A474E2">
            <w:pPr>
              <w:jc w:val="both"/>
            </w:pPr>
          </w:p>
        </w:tc>
      </w:tr>
      <w:tr w:rsidR="00C4718B" w:rsidRPr="0003498C" w:rsidTr="00A474E2">
        <w:tc>
          <w:tcPr>
            <w:tcW w:w="6060" w:type="dxa"/>
            <w:gridSpan w:val="5"/>
            <w:shd w:val="clear" w:color="auto" w:fill="F7CAAC"/>
          </w:tcPr>
          <w:p w:rsidR="00C4718B" w:rsidRPr="0003498C" w:rsidRDefault="00C4718B" w:rsidP="00A474E2">
            <w:pPr>
              <w:jc w:val="both"/>
            </w:pPr>
            <w:r w:rsidRPr="0003498C">
              <w:rPr>
                <w:b/>
              </w:rPr>
              <w:t>Další současná působení jako akademický pracovník na jiných VŠ</w:t>
            </w:r>
          </w:p>
        </w:tc>
        <w:tc>
          <w:tcPr>
            <w:tcW w:w="1703" w:type="dxa"/>
            <w:gridSpan w:val="2"/>
            <w:shd w:val="clear" w:color="auto" w:fill="F7CAAC"/>
          </w:tcPr>
          <w:p w:rsidR="00C4718B" w:rsidRPr="0003498C" w:rsidRDefault="00C4718B" w:rsidP="00A474E2">
            <w:pPr>
              <w:jc w:val="both"/>
              <w:rPr>
                <w:b/>
              </w:rPr>
            </w:pPr>
            <w:r w:rsidRPr="0003498C">
              <w:rPr>
                <w:b/>
              </w:rPr>
              <w:t xml:space="preserve">typ prac. </w:t>
            </w:r>
            <w:proofErr w:type="gramStart"/>
            <w:r w:rsidRPr="0003498C">
              <w:rPr>
                <w:b/>
              </w:rPr>
              <w:t>vztahu</w:t>
            </w:r>
            <w:proofErr w:type="gramEnd"/>
          </w:p>
        </w:tc>
        <w:tc>
          <w:tcPr>
            <w:tcW w:w="2096" w:type="dxa"/>
            <w:gridSpan w:val="5"/>
            <w:shd w:val="clear" w:color="auto" w:fill="F7CAAC"/>
          </w:tcPr>
          <w:p w:rsidR="00C4718B" w:rsidRPr="0003498C" w:rsidRDefault="00C4718B" w:rsidP="00A474E2">
            <w:pPr>
              <w:jc w:val="both"/>
              <w:rPr>
                <w:b/>
              </w:rPr>
            </w:pPr>
            <w:r w:rsidRPr="0003498C">
              <w:rPr>
                <w:b/>
              </w:rPr>
              <w:t>rozsah</w:t>
            </w:r>
          </w:p>
        </w:tc>
      </w:tr>
      <w:tr w:rsidR="00C4718B" w:rsidRPr="0003498C" w:rsidTr="00A474E2">
        <w:tc>
          <w:tcPr>
            <w:tcW w:w="6060" w:type="dxa"/>
            <w:gridSpan w:val="5"/>
          </w:tcPr>
          <w:p w:rsidR="00C4718B" w:rsidRPr="0003498C" w:rsidRDefault="00C4718B" w:rsidP="00A474E2">
            <w:pPr>
              <w:jc w:val="both"/>
            </w:pPr>
            <w:r>
              <w:t>Masarykův ústav vyšších studií ČVUT v Praze</w:t>
            </w:r>
          </w:p>
        </w:tc>
        <w:tc>
          <w:tcPr>
            <w:tcW w:w="1703" w:type="dxa"/>
            <w:gridSpan w:val="2"/>
          </w:tcPr>
          <w:p w:rsidR="00C4718B" w:rsidRPr="0003498C" w:rsidRDefault="00C4718B" w:rsidP="00A474E2">
            <w:pPr>
              <w:jc w:val="both"/>
            </w:pPr>
            <w:r>
              <w:t>pp</w:t>
            </w:r>
          </w:p>
        </w:tc>
        <w:tc>
          <w:tcPr>
            <w:tcW w:w="2096" w:type="dxa"/>
            <w:gridSpan w:val="5"/>
          </w:tcPr>
          <w:p w:rsidR="00C4718B" w:rsidRPr="0003498C" w:rsidRDefault="00C4718B" w:rsidP="00A474E2">
            <w:pPr>
              <w:jc w:val="both"/>
            </w:pPr>
            <w:r>
              <w:t>40</w:t>
            </w: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5"/>
          </w:tcPr>
          <w:p w:rsidR="00C4718B" w:rsidRPr="0003498C" w:rsidRDefault="00C4718B" w:rsidP="00A474E2">
            <w:pPr>
              <w:jc w:val="both"/>
            </w:pP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5"/>
          </w:tcPr>
          <w:p w:rsidR="00C4718B" w:rsidRPr="0003498C" w:rsidRDefault="00C4718B" w:rsidP="00A474E2">
            <w:pPr>
              <w:jc w:val="both"/>
            </w:pPr>
          </w:p>
        </w:tc>
      </w:tr>
      <w:tr w:rsidR="00C4718B" w:rsidRPr="0003498C" w:rsidTr="00A474E2">
        <w:tc>
          <w:tcPr>
            <w:tcW w:w="9859" w:type="dxa"/>
            <w:gridSpan w:val="12"/>
            <w:shd w:val="clear" w:color="auto" w:fill="F7CAAC"/>
          </w:tcPr>
          <w:p w:rsidR="00C4718B" w:rsidRPr="0003498C" w:rsidRDefault="00C4718B" w:rsidP="00A474E2">
            <w:pPr>
              <w:jc w:val="both"/>
            </w:pPr>
            <w:r w:rsidRPr="0003498C">
              <w:rPr>
                <w:b/>
              </w:rPr>
              <w:t>Předměty příslušného studijního programu a způsob zapojení do jejich výuky, příp. další zapojení do uskutečňování studijního programu</w:t>
            </w:r>
          </w:p>
        </w:tc>
      </w:tr>
      <w:tr w:rsidR="00C4718B" w:rsidRPr="0003498C" w:rsidTr="00A474E2">
        <w:trPr>
          <w:trHeight w:val="320"/>
        </w:trPr>
        <w:tc>
          <w:tcPr>
            <w:tcW w:w="9859" w:type="dxa"/>
            <w:gridSpan w:val="12"/>
            <w:tcBorders>
              <w:top w:val="nil"/>
            </w:tcBorders>
          </w:tcPr>
          <w:p w:rsidR="00C4718B" w:rsidRPr="000E7DCA" w:rsidRDefault="00C4718B" w:rsidP="00A474E2">
            <w:r w:rsidRPr="00875100">
              <w:t>Člen</w:t>
            </w:r>
            <w:r>
              <w:t>ka</w:t>
            </w:r>
            <w:r w:rsidRPr="00875100">
              <w:t xml:space="preserve"> Oborové rady</w:t>
            </w:r>
          </w:p>
        </w:tc>
      </w:tr>
      <w:tr w:rsidR="00C4718B" w:rsidRPr="0003498C" w:rsidTr="00A474E2">
        <w:tc>
          <w:tcPr>
            <w:tcW w:w="9859" w:type="dxa"/>
            <w:gridSpan w:val="12"/>
            <w:shd w:val="clear" w:color="auto" w:fill="F7CAAC"/>
          </w:tcPr>
          <w:p w:rsidR="00C4718B" w:rsidRPr="0003498C" w:rsidRDefault="00C4718B" w:rsidP="00A474E2">
            <w:pPr>
              <w:jc w:val="both"/>
            </w:pPr>
            <w:r w:rsidRPr="0003498C">
              <w:rPr>
                <w:b/>
              </w:rPr>
              <w:t xml:space="preserve">Údaje o vzdělání na VŠ </w:t>
            </w:r>
          </w:p>
        </w:tc>
      </w:tr>
      <w:tr w:rsidR="00C4718B" w:rsidRPr="0003498C" w:rsidTr="00A474E2">
        <w:trPr>
          <w:trHeight w:val="745"/>
        </w:trPr>
        <w:tc>
          <w:tcPr>
            <w:tcW w:w="9859" w:type="dxa"/>
            <w:gridSpan w:val="12"/>
          </w:tcPr>
          <w:p w:rsidR="00C4718B" w:rsidRPr="00E43182" w:rsidRDefault="00C4718B" w:rsidP="00A474E2">
            <w:pPr>
              <w:jc w:val="both"/>
            </w:pPr>
            <w:r w:rsidRPr="00E43182">
              <w:t>2002</w:t>
            </w:r>
            <w:r w:rsidRPr="00E43182">
              <w:rPr>
                <w:b/>
                <w:bCs/>
                <w:color w:val="000000"/>
              </w:rPr>
              <w:t xml:space="preserve"> –</w:t>
            </w:r>
            <w:r w:rsidRPr="00E43182">
              <w:t xml:space="preserve"> 2004: VŠE v Praze, FPH, obor Podniková ekonomika a management (</w:t>
            </w:r>
            <w:r w:rsidRPr="00E43182">
              <w:rPr>
                <w:b/>
              </w:rPr>
              <w:t>Ph.D</w:t>
            </w:r>
            <w:r w:rsidRPr="00E43182">
              <w:t>)</w:t>
            </w:r>
          </w:p>
          <w:p w:rsidR="00C4718B" w:rsidRPr="00E43182" w:rsidRDefault="00C4718B" w:rsidP="00A474E2">
            <w:pPr>
              <w:jc w:val="both"/>
            </w:pPr>
            <w:r w:rsidRPr="00E43182">
              <w:t>1990</w:t>
            </w:r>
            <w:r w:rsidRPr="00E43182">
              <w:rPr>
                <w:b/>
                <w:bCs/>
                <w:color w:val="000000"/>
              </w:rPr>
              <w:t xml:space="preserve"> –</w:t>
            </w:r>
            <w:r w:rsidRPr="00E43182">
              <w:t xml:space="preserve"> 1995: VŠE v Praze, FPH, obor Podniková ekonomika a management (</w:t>
            </w:r>
            <w:r w:rsidRPr="00E43182">
              <w:rPr>
                <w:b/>
              </w:rPr>
              <w:t>Ing.</w:t>
            </w:r>
            <w:r w:rsidRPr="00E43182">
              <w:t>)</w:t>
            </w:r>
          </w:p>
          <w:p w:rsidR="00C4718B" w:rsidRPr="0003498C" w:rsidRDefault="00C4718B" w:rsidP="00A474E2">
            <w:pPr>
              <w:ind w:left="1456" w:hanging="1456"/>
              <w:jc w:val="both"/>
              <w:rPr>
                <w:b/>
              </w:rPr>
            </w:pPr>
            <w:r w:rsidRPr="00E43182">
              <w:t xml:space="preserve">1982 </w:t>
            </w:r>
            <w:r w:rsidRPr="00E43182">
              <w:rPr>
                <w:b/>
                <w:bCs/>
                <w:color w:val="000000"/>
              </w:rPr>
              <w:t>–</w:t>
            </w:r>
            <w:r w:rsidRPr="00E43182">
              <w:t xml:space="preserve"> 1988: UK v Praze, Matematicko-fyzikální fakulta, Učitelství matematika-fyzika (</w:t>
            </w:r>
            <w:r w:rsidRPr="00E43182">
              <w:rPr>
                <w:b/>
              </w:rPr>
              <w:t>RNDr.</w:t>
            </w:r>
            <w:r w:rsidRPr="00E43182">
              <w:t xml:space="preserve"> 1989)</w:t>
            </w:r>
          </w:p>
        </w:tc>
      </w:tr>
      <w:tr w:rsidR="00C4718B" w:rsidRPr="0003498C" w:rsidTr="00A474E2">
        <w:tc>
          <w:tcPr>
            <w:tcW w:w="9859" w:type="dxa"/>
            <w:gridSpan w:val="12"/>
            <w:shd w:val="clear" w:color="auto" w:fill="F7CAAC"/>
          </w:tcPr>
          <w:p w:rsidR="00C4718B" w:rsidRPr="0003498C" w:rsidRDefault="00C4718B" w:rsidP="00A474E2">
            <w:pPr>
              <w:jc w:val="both"/>
              <w:rPr>
                <w:b/>
              </w:rPr>
            </w:pPr>
            <w:r w:rsidRPr="0003498C">
              <w:rPr>
                <w:b/>
              </w:rPr>
              <w:t>Údaje o odborném působení od absolvování VŠ</w:t>
            </w:r>
          </w:p>
        </w:tc>
      </w:tr>
      <w:tr w:rsidR="00C4718B" w:rsidRPr="0003498C" w:rsidTr="00A474E2">
        <w:trPr>
          <w:trHeight w:val="605"/>
        </w:trPr>
        <w:tc>
          <w:tcPr>
            <w:tcW w:w="9859" w:type="dxa"/>
            <w:gridSpan w:val="12"/>
          </w:tcPr>
          <w:p w:rsidR="00C4718B" w:rsidRPr="00E43182" w:rsidRDefault="00C4718B" w:rsidP="00A474E2">
            <w:pPr>
              <w:jc w:val="both"/>
            </w:pPr>
            <w:r w:rsidRPr="00E43182">
              <w:t>1988 – 1996: ZŠ Ústavní, Praha, učitelka M-F</w:t>
            </w:r>
          </w:p>
          <w:p w:rsidR="00C4718B" w:rsidRPr="00E43182" w:rsidRDefault="00C4718B" w:rsidP="00A474E2">
            <w:pPr>
              <w:jc w:val="both"/>
            </w:pPr>
            <w:r w:rsidRPr="00E43182">
              <w:t>1996 – 2015: VŠE v Praze, Fakulta podnikohospodářská (odb.</w:t>
            </w:r>
            <w:r>
              <w:t xml:space="preserve"> </w:t>
            </w:r>
            <w:r w:rsidRPr="00E43182">
              <w:t>asistent, docent, zástupkyně vedoucí katedry)</w:t>
            </w:r>
          </w:p>
          <w:p w:rsidR="00C4718B" w:rsidRPr="00E43182" w:rsidRDefault="00C4718B" w:rsidP="00A474E2">
            <w:r w:rsidRPr="00E43182">
              <w:t>2015 – dosud: ČVUT v Praze (docentka, garant Ekonomika a management, zástupk. ředitelky MÚVS)</w:t>
            </w:r>
          </w:p>
          <w:p w:rsidR="00C4718B" w:rsidRPr="0003498C" w:rsidRDefault="00C4718B" w:rsidP="00A474E2">
            <w:pPr>
              <w:jc w:val="both"/>
            </w:pPr>
            <w:r w:rsidRPr="00E43182">
              <w:t>Průběžná školicí a konzultační činnost pro podnikovou praxi (střední a větší technické firmy), školy (účast v programu Alma Mater - školení pro pedagogy SŠ) i orgány státní správy (M</w:t>
            </w:r>
            <w:r>
              <w:t>F ČR</w:t>
            </w:r>
            <w:r w:rsidRPr="00E43182">
              <w:t xml:space="preserve">, </w:t>
            </w:r>
            <w:r>
              <w:t>MPO</w:t>
            </w:r>
            <w:r w:rsidRPr="00E43182">
              <w:t xml:space="preserve">, </w:t>
            </w:r>
            <w:r>
              <w:t>MPSV</w:t>
            </w:r>
            <w:r w:rsidRPr="00E43182">
              <w:t>).</w:t>
            </w:r>
          </w:p>
        </w:tc>
      </w:tr>
      <w:tr w:rsidR="00C4718B" w:rsidRPr="0003498C" w:rsidTr="00A474E2">
        <w:trPr>
          <w:trHeight w:val="250"/>
        </w:trPr>
        <w:tc>
          <w:tcPr>
            <w:tcW w:w="9859" w:type="dxa"/>
            <w:gridSpan w:val="12"/>
            <w:shd w:val="clear" w:color="auto" w:fill="F7CAAC"/>
          </w:tcPr>
          <w:p w:rsidR="00C4718B" w:rsidRPr="0003498C" w:rsidRDefault="00C4718B" w:rsidP="00A474E2">
            <w:pPr>
              <w:jc w:val="both"/>
            </w:pPr>
            <w:r w:rsidRPr="0003498C">
              <w:rPr>
                <w:b/>
              </w:rPr>
              <w:t>Zkušenosti s vedením kvalifikačních a rigorózních prací</w:t>
            </w:r>
          </w:p>
        </w:tc>
      </w:tr>
      <w:tr w:rsidR="00C4718B" w:rsidRPr="0003498C" w:rsidTr="00A474E2">
        <w:trPr>
          <w:trHeight w:val="420"/>
        </w:trPr>
        <w:tc>
          <w:tcPr>
            <w:tcW w:w="9859" w:type="dxa"/>
            <w:gridSpan w:val="12"/>
          </w:tcPr>
          <w:p w:rsidR="00C4718B" w:rsidRPr="0003498C" w:rsidRDefault="00C4718B" w:rsidP="00A474E2">
            <w:pPr>
              <w:jc w:val="both"/>
            </w:pPr>
            <w:r w:rsidRPr="0003498C">
              <w:t>Počet v</w:t>
            </w:r>
            <w:r>
              <w:t>edených bakalářských prací – 43</w:t>
            </w:r>
          </w:p>
          <w:p w:rsidR="00C4718B" w:rsidRDefault="00C4718B" w:rsidP="00A474E2">
            <w:pPr>
              <w:jc w:val="both"/>
            </w:pPr>
            <w:r w:rsidRPr="0003498C">
              <w:t>Počet</w:t>
            </w:r>
            <w:r>
              <w:t xml:space="preserve"> vedených diplomových prací – 255</w:t>
            </w:r>
          </w:p>
          <w:p w:rsidR="00C4718B" w:rsidRPr="0003498C" w:rsidRDefault="00C4718B" w:rsidP="00A474E2">
            <w:pPr>
              <w:jc w:val="both"/>
            </w:pPr>
            <w:r>
              <w:t>Počet vedených disertačních prací – 3</w:t>
            </w:r>
          </w:p>
        </w:tc>
      </w:tr>
      <w:tr w:rsidR="00C4718B" w:rsidRPr="0003498C" w:rsidTr="00A474E2">
        <w:trPr>
          <w:cantSplit/>
        </w:trPr>
        <w:tc>
          <w:tcPr>
            <w:tcW w:w="3347" w:type="dxa"/>
            <w:gridSpan w:val="2"/>
            <w:tcBorders>
              <w:top w:val="single" w:sz="12" w:space="0" w:color="auto"/>
            </w:tcBorders>
            <w:shd w:val="clear" w:color="auto" w:fill="F7CAAC"/>
          </w:tcPr>
          <w:p w:rsidR="00C4718B" w:rsidRPr="0003498C" w:rsidRDefault="00C4718B"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4718B" w:rsidRPr="0003498C" w:rsidRDefault="00C4718B"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2019" w:type="dxa"/>
            <w:gridSpan w:val="4"/>
            <w:tcBorders>
              <w:top w:val="single" w:sz="12" w:space="0" w:color="auto"/>
              <w:left w:val="single" w:sz="12" w:space="0" w:color="auto"/>
            </w:tcBorders>
            <w:shd w:val="clear" w:color="auto" w:fill="F7CAAC"/>
          </w:tcPr>
          <w:p w:rsidR="00C4718B" w:rsidRPr="0003498C" w:rsidRDefault="00C4718B" w:rsidP="00A474E2">
            <w:pPr>
              <w:jc w:val="both"/>
              <w:rPr>
                <w:b/>
              </w:rPr>
            </w:pPr>
            <w:r w:rsidRPr="0003498C">
              <w:rPr>
                <w:b/>
              </w:rPr>
              <w:t>Ohlasy publikací</w:t>
            </w:r>
          </w:p>
        </w:tc>
      </w:tr>
      <w:tr w:rsidR="00C4718B" w:rsidRPr="0003498C" w:rsidTr="00A474E2">
        <w:trPr>
          <w:cantSplit/>
        </w:trPr>
        <w:tc>
          <w:tcPr>
            <w:tcW w:w="3347" w:type="dxa"/>
            <w:gridSpan w:val="2"/>
          </w:tcPr>
          <w:p w:rsidR="00C4718B" w:rsidRPr="0003498C" w:rsidRDefault="00C4718B" w:rsidP="00A474E2">
            <w:pPr>
              <w:jc w:val="both"/>
            </w:pPr>
            <w:r>
              <w:t>Podniková ekonomika a management</w:t>
            </w:r>
          </w:p>
        </w:tc>
        <w:tc>
          <w:tcPr>
            <w:tcW w:w="2245" w:type="dxa"/>
            <w:gridSpan w:val="2"/>
          </w:tcPr>
          <w:p w:rsidR="00C4718B" w:rsidRPr="0003498C" w:rsidRDefault="00C4718B" w:rsidP="00A474E2">
            <w:pPr>
              <w:jc w:val="both"/>
            </w:pPr>
            <w:r>
              <w:t>2008</w:t>
            </w:r>
          </w:p>
        </w:tc>
        <w:tc>
          <w:tcPr>
            <w:tcW w:w="2248" w:type="dxa"/>
            <w:gridSpan w:val="4"/>
            <w:tcBorders>
              <w:right w:val="single" w:sz="12" w:space="0" w:color="auto"/>
            </w:tcBorders>
          </w:tcPr>
          <w:p w:rsidR="00C4718B" w:rsidRPr="0003498C" w:rsidRDefault="00C4718B" w:rsidP="00A474E2">
            <w:pPr>
              <w:jc w:val="both"/>
            </w:pPr>
            <w:r>
              <w:t>VŠE v Praze</w:t>
            </w:r>
          </w:p>
        </w:tc>
        <w:tc>
          <w:tcPr>
            <w:tcW w:w="632" w:type="dxa"/>
            <w:tcBorders>
              <w:left w:val="single" w:sz="12" w:space="0" w:color="auto"/>
            </w:tcBorders>
            <w:shd w:val="clear" w:color="auto" w:fill="F7CAAC"/>
          </w:tcPr>
          <w:p w:rsidR="00C4718B" w:rsidRPr="0003498C" w:rsidRDefault="00C4718B" w:rsidP="00A474E2">
            <w:pPr>
              <w:jc w:val="both"/>
            </w:pPr>
            <w:r w:rsidRPr="0003498C">
              <w:rPr>
                <w:b/>
              </w:rPr>
              <w:t>WOS</w:t>
            </w:r>
          </w:p>
        </w:tc>
        <w:tc>
          <w:tcPr>
            <w:tcW w:w="693" w:type="dxa"/>
            <w:gridSpan w:val="2"/>
            <w:shd w:val="clear" w:color="auto" w:fill="F7CAAC"/>
          </w:tcPr>
          <w:p w:rsidR="00C4718B" w:rsidRPr="0003498C" w:rsidRDefault="00C4718B" w:rsidP="00A474E2">
            <w:pPr>
              <w:jc w:val="both"/>
              <w:rPr>
                <w:sz w:val="18"/>
              </w:rPr>
            </w:pPr>
            <w:r w:rsidRPr="0003498C">
              <w:rPr>
                <w:b/>
                <w:sz w:val="18"/>
              </w:rPr>
              <w:t>Scopus</w:t>
            </w:r>
          </w:p>
        </w:tc>
        <w:tc>
          <w:tcPr>
            <w:tcW w:w="694" w:type="dxa"/>
            <w:shd w:val="clear" w:color="auto" w:fill="F7CAAC"/>
          </w:tcPr>
          <w:p w:rsidR="00C4718B" w:rsidRPr="0003498C" w:rsidRDefault="00C4718B" w:rsidP="00A474E2">
            <w:pPr>
              <w:jc w:val="both"/>
            </w:pPr>
            <w:r w:rsidRPr="0003498C">
              <w:rPr>
                <w:b/>
                <w:sz w:val="18"/>
              </w:rPr>
              <w:t>ostatní</w:t>
            </w:r>
          </w:p>
        </w:tc>
      </w:tr>
      <w:tr w:rsidR="00C4718B" w:rsidRPr="0003498C" w:rsidTr="00A474E2">
        <w:trPr>
          <w:cantSplit/>
          <w:trHeight w:val="70"/>
        </w:trPr>
        <w:tc>
          <w:tcPr>
            <w:tcW w:w="3347" w:type="dxa"/>
            <w:gridSpan w:val="2"/>
            <w:shd w:val="clear" w:color="auto" w:fill="F7CAAC"/>
          </w:tcPr>
          <w:p w:rsidR="00C4718B" w:rsidRPr="0003498C" w:rsidRDefault="00C4718B" w:rsidP="00A474E2">
            <w:pPr>
              <w:jc w:val="both"/>
            </w:pPr>
            <w:r w:rsidRPr="0003498C">
              <w:rPr>
                <w:b/>
              </w:rPr>
              <w:t>Obor jmenovacího řízení</w:t>
            </w:r>
          </w:p>
        </w:tc>
        <w:tc>
          <w:tcPr>
            <w:tcW w:w="2245" w:type="dxa"/>
            <w:gridSpan w:val="2"/>
            <w:shd w:val="clear" w:color="auto" w:fill="F7CAAC"/>
          </w:tcPr>
          <w:p w:rsidR="00C4718B" w:rsidRPr="0003498C" w:rsidRDefault="00C4718B" w:rsidP="00A474E2">
            <w:pPr>
              <w:jc w:val="both"/>
            </w:pPr>
            <w:r w:rsidRPr="0003498C">
              <w:rPr>
                <w:b/>
              </w:rPr>
              <w:t>Rok udělení hodnosti</w:t>
            </w:r>
          </w:p>
        </w:tc>
        <w:tc>
          <w:tcPr>
            <w:tcW w:w="2248" w:type="dxa"/>
            <w:gridSpan w:val="4"/>
            <w:tcBorders>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632" w:type="dxa"/>
            <w:vMerge w:val="restart"/>
            <w:tcBorders>
              <w:left w:val="single" w:sz="12" w:space="0" w:color="auto"/>
            </w:tcBorders>
          </w:tcPr>
          <w:p w:rsidR="00C4718B" w:rsidRPr="00CA702D" w:rsidRDefault="00C4718B" w:rsidP="00A474E2">
            <w:pPr>
              <w:jc w:val="both"/>
            </w:pPr>
            <w:r>
              <w:t>23</w:t>
            </w:r>
          </w:p>
        </w:tc>
        <w:tc>
          <w:tcPr>
            <w:tcW w:w="693" w:type="dxa"/>
            <w:gridSpan w:val="2"/>
            <w:vMerge w:val="restart"/>
          </w:tcPr>
          <w:p w:rsidR="00C4718B" w:rsidRPr="00CA702D" w:rsidRDefault="00C4718B" w:rsidP="00A474E2">
            <w:pPr>
              <w:jc w:val="both"/>
            </w:pPr>
            <w:r>
              <w:t>20</w:t>
            </w:r>
          </w:p>
        </w:tc>
        <w:tc>
          <w:tcPr>
            <w:tcW w:w="694" w:type="dxa"/>
            <w:vMerge w:val="restart"/>
          </w:tcPr>
          <w:p w:rsidR="00C4718B" w:rsidRPr="00CA702D" w:rsidRDefault="00C4718B" w:rsidP="00A474E2">
            <w:pPr>
              <w:jc w:val="both"/>
            </w:pPr>
            <w:r w:rsidRPr="00CA702D">
              <w:t>&gt; 300</w:t>
            </w:r>
          </w:p>
        </w:tc>
      </w:tr>
      <w:tr w:rsidR="00C4718B" w:rsidRPr="0003498C" w:rsidTr="00A474E2">
        <w:trPr>
          <w:trHeight w:val="205"/>
        </w:trPr>
        <w:tc>
          <w:tcPr>
            <w:tcW w:w="3347" w:type="dxa"/>
            <w:gridSpan w:val="2"/>
          </w:tcPr>
          <w:p w:rsidR="00C4718B" w:rsidRPr="0003498C" w:rsidRDefault="00C4718B" w:rsidP="00A474E2">
            <w:pPr>
              <w:jc w:val="both"/>
            </w:pPr>
          </w:p>
        </w:tc>
        <w:tc>
          <w:tcPr>
            <w:tcW w:w="2245" w:type="dxa"/>
            <w:gridSpan w:val="2"/>
          </w:tcPr>
          <w:p w:rsidR="00C4718B" w:rsidRPr="0003498C" w:rsidRDefault="00C4718B" w:rsidP="00A474E2">
            <w:pPr>
              <w:jc w:val="both"/>
            </w:pPr>
          </w:p>
        </w:tc>
        <w:tc>
          <w:tcPr>
            <w:tcW w:w="2248" w:type="dxa"/>
            <w:gridSpan w:val="4"/>
            <w:tcBorders>
              <w:right w:val="single" w:sz="12" w:space="0" w:color="auto"/>
            </w:tcBorders>
          </w:tcPr>
          <w:p w:rsidR="00C4718B" w:rsidRPr="0003498C" w:rsidRDefault="00C4718B" w:rsidP="00A474E2">
            <w:pPr>
              <w:jc w:val="both"/>
            </w:pPr>
          </w:p>
        </w:tc>
        <w:tc>
          <w:tcPr>
            <w:tcW w:w="632" w:type="dxa"/>
            <w:vMerge/>
            <w:tcBorders>
              <w:left w:val="single" w:sz="12" w:space="0" w:color="auto"/>
            </w:tcBorders>
            <w:vAlign w:val="center"/>
          </w:tcPr>
          <w:p w:rsidR="00C4718B" w:rsidRPr="0003498C" w:rsidRDefault="00C4718B" w:rsidP="00A474E2">
            <w:pPr>
              <w:rPr>
                <w:b/>
              </w:rPr>
            </w:pPr>
          </w:p>
        </w:tc>
        <w:tc>
          <w:tcPr>
            <w:tcW w:w="693" w:type="dxa"/>
            <w:gridSpan w:val="2"/>
            <w:vMerge/>
            <w:vAlign w:val="center"/>
          </w:tcPr>
          <w:p w:rsidR="00C4718B" w:rsidRPr="0003498C" w:rsidRDefault="00C4718B" w:rsidP="00A474E2">
            <w:pPr>
              <w:rPr>
                <w:b/>
              </w:rPr>
            </w:pPr>
          </w:p>
        </w:tc>
        <w:tc>
          <w:tcPr>
            <w:tcW w:w="694" w:type="dxa"/>
            <w:vMerge/>
            <w:vAlign w:val="center"/>
          </w:tcPr>
          <w:p w:rsidR="00C4718B" w:rsidRPr="0003498C" w:rsidRDefault="00C4718B" w:rsidP="00A474E2">
            <w:pPr>
              <w:rPr>
                <w:b/>
              </w:rPr>
            </w:pPr>
          </w:p>
        </w:tc>
      </w:tr>
      <w:tr w:rsidR="00C4718B" w:rsidRPr="0003498C" w:rsidTr="00A474E2">
        <w:tc>
          <w:tcPr>
            <w:tcW w:w="9859" w:type="dxa"/>
            <w:gridSpan w:val="12"/>
            <w:shd w:val="clear" w:color="auto" w:fill="F7CAAC"/>
          </w:tcPr>
          <w:p w:rsidR="00C4718B" w:rsidRPr="0003498C" w:rsidRDefault="00C4718B"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4718B" w:rsidRPr="0003498C" w:rsidTr="00A474E2">
        <w:trPr>
          <w:trHeight w:val="836"/>
        </w:trPr>
        <w:tc>
          <w:tcPr>
            <w:tcW w:w="9859" w:type="dxa"/>
            <w:gridSpan w:val="12"/>
          </w:tcPr>
          <w:p w:rsidR="00C4718B" w:rsidRPr="00E43182" w:rsidRDefault="00C4718B" w:rsidP="00A474E2">
            <w:pPr>
              <w:jc w:val="both"/>
            </w:pPr>
            <w:r w:rsidRPr="00E43182">
              <w:t>SCHOLLEOVÁ, H., NEČADOVÁ, M. Innovation performance, labour productivity and ULC in Czech and Slovak Automotive industry and High-tech manufactu</w:t>
            </w:r>
            <w:r>
              <w:t>ring industry. In</w:t>
            </w:r>
            <w:r w:rsidRPr="00E43182">
              <w:t xml:space="preserve"> </w:t>
            </w:r>
            <w:r w:rsidRPr="00352826">
              <w:rPr>
                <w:i/>
              </w:rPr>
              <w:t>The 12th International Days of Statistics and Economics</w:t>
            </w:r>
            <w:r w:rsidRPr="00E43182">
              <w:t xml:space="preserve">. </w:t>
            </w:r>
            <w:r>
              <w:t>2</w:t>
            </w:r>
            <w:r w:rsidRPr="00E43182">
              <w:t>018</w:t>
            </w:r>
            <w:r>
              <w:t>,</w:t>
            </w:r>
            <w:r w:rsidRPr="00E43182">
              <w:t xml:space="preserve"> s. 1604–1613. ISBN 978-80-87990-14-8. (50%)</w:t>
            </w:r>
          </w:p>
          <w:p w:rsidR="00C4718B" w:rsidRPr="00E43182" w:rsidRDefault="00C4718B" w:rsidP="00A474E2">
            <w:pPr>
              <w:jc w:val="both"/>
            </w:pPr>
            <w:r w:rsidRPr="00E43182">
              <w:t xml:space="preserve">SCHOLLEOVÁ, H. Automotive Industry and its Future in Employment. In </w:t>
            </w:r>
            <w:r w:rsidRPr="00352826">
              <w:rPr>
                <w:i/>
              </w:rPr>
              <w:t>International Scientific Conference of Business Economics Managemen</w:t>
            </w:r>
            <w:r>
              <w:rPr>
                <w:i/>
              </w:rPr>
              <w:t>t and Marketing – ISCOBEMM 2018</w:t>
            </w:r>
            <w:r w:rsidRPr="00E43182">
              <w:t>. Brno, Prušánky 2018. (100%)</w:t>
            </w:r>
          </w:p>
          <w:p w:rsidR="00C4718B" w:rsidRPr="00E43182" w:rsidRDefault="00C4718B" w:rsidP="00A474E2">
            <w:pPr>
              <w:jc w:val="both"/>
            </w:pPr>
            <w:r w:rsidRPr="00E43182">
              <w:t xml:space="preserve">ŠPAČEK, M., SRPOVÁ, J., RIEDLBAUCH, V., PATOČKA, J., JIŘINOVÁ, K., HÁJEK, J., SCHOLLEOVÁ, H. </w:t>
            </w:r>
            <w:r w:rsidRPr="00352826">
              <w:rPr>
                <w:i/>
              </w:rPr>
              <w:t>Metodika hodnocení inovací pomocí indexu SAII.</w:t>
            </w:r>
            <w:r>
              <w:t xml:space="preserve"> </w:t>
            </w:r>
            <w:r w:rsidRPr="00E43182">
              <w:t>Metodika. Praha, 2016. (20%)</w:t>
            </w:r>
          </w:p>
          <w:p w:rsidR="00C4718B" w:rsidRPr="00E43182" w:rsidRDefault="00C4718B" w:rsidP="00A474E2">
            <w:pPr>
              <w:jc w:val="both"/>
            </w:pPr>
            <w:r w:rsidRPr="00E43182">
              <w:t xml:space="preserve">SCHOLLEOVA, H. The Analysis of Indicators of Long-term Prosperity Companies from Automotive Based on Predictive Finance Indicators. </w:t>
            </w:r>
            <w:r>
              <w:t>I</w:t>
            </w:r>
            <w:r w:rsidRPr="00E43182">
              <w:t xml:space="preserve">n </w:t>
            </w:r>
            <w:r w:rsidRPr="00352826">
              <w:rPr>
                <w:i/>
              </w:rPr>
              <w:t>Proceedings of ICAAT 2016. AEBMR-Advances in Economics Business and Management Research</w:t>
            </w:r>
            <w:r>
              <w:t>.</w:t>
            </w:r>
            <w:r w:rsidRPr="00E43182">
              <w:t xml:space="preserve"> Vol</w:t>
            </w:r>
            <w:r>
              <w:t>.</w:t>
            </w:r>
            <w:r w:rsidRPr="00E43182">
              <w:t xml:space="preserve"> 27</w:t>
            </w:r>
            <w:r>
              <w:t>,</w:t>
            </w:r>
            <w:r w:rsidRPr="00E43182">
              <w:t xml:space="preserve"> </w:t>
            </w:r>
            <w:r>
              <w:t>pp.</w:t>
            </w:r>
            <w:r w:rsidRPr="00E43182">
              <w:t xml:space="preserve"> 416-422. (100%)</w:t>
            </w:r>
          </w:p>
          <w:p w:rsidR="00C4718B" w:rsidRPr="00A86981" w:rsidRDefault="00C4718B" w:rsidP="00A474E2">
            <w:pPr>
              <w:jc w:val="both"/>
            </w:pPr>
            <w:proofErr w:type="gramStart"/>
            <w:r w:rsidRPr="00E43182">
              <w:t>KISLINGEROVÁ, E</w:t>
            </w:r>
            <w:r>
              <w:t>.</w:t>
            </w:r>
            <w:r w:rsidRPr="00E43182">
              <w:t xml:space="preserve"> </w:t>
            </w:r>
            <w:r w:rsidRPr="00A86981">
              <w:t>a kol</w:t>
            </w:r>
            <w:proofErr w:type="gramEnd"/>
            <w:r w:rsidRPr="00A86981">
              <w:t xml:space="preserve">. </w:t>
            </w:r>
            <w:r w:rsidRPr="00A86981">
              <w:rPr>
                <w:i/>
              </w:rPr>
              <w:t>Nové trendy ve vývoji konkurenceschopnosti podniků České republiky v globální světové ekonomice</w:t>
            </w:r>
            <w:r w:rsidRPr="00A86981">
              <w:t xml:space="preserve">. Praha: Nakladatelství C. H. Beck, 2014. 172 s. ISBN 978-80-7400-537-4. (10 %) </w:t>
            </w:r>
          </w:p>
          <w:p w:rsidR="00C4718B" w:rsidRPr="00A86981" w:rsidRDefault="00C4718B" w:rsidP="00A474E2">
            <w:pPr>
              <w:jc w:val="both"/>
              <w:rPr>
                <w:rFonts w:eastAsia="Calibri"/>
                <w:i/>
              </w:rPr>
            </w:pPr>
            <w:r w:rsidRPr="00A86981">
              <w:rPr>
                <w:rFonts w:eastAsia="Calibri"/>
                <w:i/>
              </w:rPr>
              <w:t>Vybrané vědecké projekty za posledních 5 let</w:t>
            </w:r>
            <w:r w:rsidR="00A86981" w:rsidRPr="00A86981">
              <w:rPr>
                <w:rFonts w:eastAsia="Calibri"/>
                <w:i/>
              </w:rPr>
              <w:t>:</w:t>
            </w:r>
          </w:p>
          <w:p w:rsidR="00C4718B" w:rsidRPr="00A86981" w:rsidRDefault="00C4718B" w:rsidP="00A474E2">
            <w:pPr>
              <w:tabs>
                <w:tab w:val="left" w:pos="1134"/>
              </w:tabs>
              <w:jc w:val="both"/>
            </w:pPr>
            <w:r w:rsidRPr="00A86981">
              <w:t xml:space="preserve">GAČR 16-25536S Metodika tvorby modelu predikce sektorové a podnikové výkonnosti v makroekonomických souvislostech 2016-2018 (člen řešitelského </w:t>
            </w:r>
            <w:r w:rsidR="00A86981">
              <w:t>kolektivu</w:t>
            </w:r>
            <w:r w:rsidRPr="00A86981">
              <w:t>)</w:t>
            </w:r>
          </w:p>
          <w:p w:rsidR="00C4718B" w:rsidRPr="00A86981" w:rsidRDefault="00C4718B" w:rsidP="00A474E2">
            <w:pPr>
              <w:jc w:val="both"/>
              <w:rPr>
                <w:rFonts w:eastAsia="Calibri"/>
              </w:rPr>
            </w:pPr>
            <w:r w:rsidRPr="00A86981">
              <w:rPr>
                <w:rFonts w:eastAsia="Calibri"/>
              </w:rPr>
              <w:t>NAKI  Efektivní metodiky podpory malých a středních subjektů sektoru kultury v prostředí národní a evropské ekonomiky 2011 – 2015 (člen řešitelského kolektivu)</w:t>
            </w:r>
          </w:p>
          <w:p w:rsidR="00C4718B" w:rsidRPr="0032793C" w:rsidRDefault="00C4718B" w:rsidP="00A474E2">
            <w:pPr>
              <w:jc w:val="both"/>
              <w:rPr>
                <w:rFonts w:eastAsia="Calibri"/>
              </w:rPr>
            </w:pPr>
            <w:r w:rsidRPr="00A86981">
              <w:rPr>
                <w:rFonts w:eastAsia="Calibri"/>
              </w:rPr>
              <w:t>TAČR Hodnocení inovací 2014 – 2015 (člen řešitelského kolektivu)</w:t>
            </w:r>
            <w:r>
              <w:rPr>
                <w:rFonts w:eastAsia="Calibri"/>
              </w:rPr>
              <w:t xml:space="preserve"> </w:t>
            </w:r>
          </w:p>
        </w:tc>
      </w:tr>
      <w:tr w:rsidR="00C4718B" w:rsidRPr="0003498C" w:rsidTr="00A474E2">
        <w:trPr>
          <w:trHeight w:val="218"/>
        </w:trPr>
        <w:tc>
          <w:tcPr>
            <w:tcW w:w="9859" w:type="dxa"/>
            <w:gridSpan w:val="12"/>
            <w:shd w:val="clear" w:color="auto" w:fill="F7CAAC"/>
          </w:tcPr>
          <w:p w:rsidR="00C4718B" w:rsidRPr="0003498C" w:rsidRDefault="00C4718B" w:rsidP="00A474E2">
            <w:pPr>
              <w:rPr>
                <w:b/>
              </w:rPr>
            </w:pPr>
            <w:r w:rsidRPr="0003498C">
              <w:rPr>
                <w:b/>
              </w:rPr>
              <w:t>Působení v</w:t>
            </w:r>
            <w:r>
              <w:rPr>
                <w:b/>
              </w:rPr>
              <w:t> </w:t>
            </w:r>
            <w:r w:rsidRPr="0003498C">
              <w:rPr>
                <w:b/>
              </w:rPr>
              <w:t>zahraničí</w:t>
            </w:r>
          </w:p>
        </w:tc>
      </w:tr>
      <w:tr w:rsidR="00C4718B" w:rsidRPr="0003498C" w:rsidTr="00A474E2">
        <w:trPr>
          <w:trHeight w:val="186"/>
        </w:trPr>
        <w:tc>
          <w:tcPr>
            <w:tcW w:w="9859" w:type="dxa"/>
            <w:gridSpan w:val="12"/>
          </w:tcPr>
          <w:p w:rsidR="00C4718B" w:rsidRPr="00D65AD3" w:rsidRDefault="00C4718B" w:rsidP="00A474E2">
            <w:r w:rsidRPr="00D65AD3">
              <w:t>vystoupení na řadě mezinárodních konferencí a symposií</w:t>
            </w:r>
          </w:p>
        </w:tc>
      </w:tr>
      <w:tr w:rsidR="00C4718B" w:rsidRPr="0003498C" w:rsidTr="00A474E2">
        <w:trPr>
          <w:cantSplit/>
          <w:trHeight w:val="219"/>
        </w:trPr>
        <w:tc>
          <w:tcPr>
            <w:tcW w:w="2518" w:type="dxa"/>
            <w:shd w:val="clear" w:color="auto" w:fill="F7CAAC"/>
          </w:tcPr>
          <w:p w:rsidR="00C4718B" w:rsidRPr="0003498C" w:rsidRDefault="00C4718B" w:rsidP="00A474E2">
            <w:pPr>
              <w:jc w:val="both"/>
              <w:rPr>
                <w:b/>
              </w:rPr>
            </w:pPr>
            <w:r w:rsidRPr="0003498C">
              <w:rPr>
                <w:b/>
              </w:rPr>
              <w:t xml:space="preserve">Podpis </w:t>
            </w:r>
          </w:p>
        </w:tc>
        <w:tc>
          <w:tcPr>
            <w:tcW w:w="4536" w:type="dxa"/>
            <w:gridSpan w:val="5"/>
          </w:tcPr>
          <w:p w:rsidR="00C4718B" w:rsidRPr="0003498C" w:rsidRDefault="00C4718B" w:rsidP="00A474E2">
            <w:pPr>
              <w:jc w:val="both"/>
            </w:pPr>
          </w:p>
        </w:tc>
        <w:tc>
          <w:tcPr>
            <w:tcW w:w="786" w:type="dxa"/>
            <w:gridSpan w:val="2"/>
            <w:shd w:val="clear" w:color="auto" w:fill="F7CAAC"/>
          </w:tcPr>
          <w:p w:rsidR="00C4718B" w:rsidRPr="0003498C" w:rsidRDefault="00C4718B" w:rsidP="00A474E2">
            <w:pPr>
              <w:jc w:val="both"/>
            </w:pPr>
            <w:r w:rsidRPr="0003498C">
              <w:rPr>
                <w:b/>
              </w:rPr>
              <w:t>datum</w:t>
            </w:r>
          </w:p>
        </w:tc>
        <w:tc>
          <w:tcPr>
            <w:tcW w:w="2019" w:type="dxa"/>
            <w:gridSpan w:val="4"/>
          </w:tcPr>
          <w:p w:rsidR="00C4718B" w:rsidRPr="0003498C" w:rsidRDefault="00C4718B" w:rsidP="00A474E2">
            <w:pPr>
              <w:jc w:val="both"/>
            </w:pPr>
          </w:p>
        </w:tc>
      </w:tr>
    </w:tbl>
    <w:p w:rsidR="00C4718B" w:rsidRDefault="00C4718B" w:rsidP="00C4718B"/>
    <w:p w:rsidR="00A047ED" w:rsidRDefault="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RPr="0003498C" w:rsidTr="00CA24D4">
        <w:tc>
          <w:tcPr>
            <w:tcW w:w="9859" w:type="dxa"/>
            <w:gridSpan w:val="11"/>
            <w:tcBorders>
              <w:bottom w:val="double" w:sz="4" w:space="0" w:color="auto"/>
            </w:tcBorders>
            <w:shd w:val="clear" w:color="auto" w:fill="BDD6EE"/>
          </w:tcPr>
          <w:p w:rsidR="00CA24D4" w:rsidRPr="0003498C" w:rsidRDefault="00CA24D4" w:rsidP="00CA24D4">
            <w:pPr>
              <w:jc w:val="both"/>
              <w:rPr>
                <w:b/>
                <w:sz w:val="28"/>
              </w:rPr>
            </w:pPr>
            <w:r w:rsidRPr="0003498C">
              <w:rPr>
                <w:b/>
                <w:sz w:val="28"/>
              </w:rPr>
              <w:lastRenderedPageBreak/>
              <w:t>C-I – Personální zabezpečení</w:t>
            </w:r>
          </w:p>
        </w:tc>
      </w:tr>
      <w:tr w:rsidR="00CA24D4" w:rsidRPr="0003498C" w:rsidTr="00CA24D4">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10"/>
          </w:tcPr>
          <w:p w:rsidR="00CA24D4" w:rsidRPr="0003498C" w:rsidRDefault="00CA24D4" w:rsidP="00CA24D4">
            <w:pPr>
              <w:jc w:val="both"/>
            </w:pPr>
            <w:r w:rsidRPr="0003498C">
              <w:t>Univerzita Tomáše Bati ve Zlíně</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10"/>
          </w:tcPr>
          <w:p w:rsidR="00CA24D4" w:rsidRPr="0003498C" w:rsidRDefault="00CA24D4" w:rsidP="00CA24D4">
            <w:pPr>
              <w:jc w:val="both"/>
            </w:pPr>
            <w:r w:rsidRPr="0003498C">
              <w:t>Fakulta managementu a ekonomiky</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10"/>
          </w:tcPr>
          <w:p w:rsidR="00CA24D4" w:rsidRPr="0003498C" w:rsidRDefault="00CA24D4" w:rsidP="00CA24D4">
            <w:pPr>
              <w:jc w:val="both"/>
            </w:pPr>
            <w:r>
              <w:t>Finance</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5"/>
          </w:tcPr>
          <w:p w:rsidR="00CA24D4" w:rsidRPr="0003498C" w:rsidRDefault="00CA24D4" w:rsidP="00DA266B">
            <w:pPr>
              <w:jc w:val="both"/>
            </w:pPr>
            <w:r>
              <w:t xml:space="preserve">Juraj </w:t>
            </w:r>
            <w:r w:rsidR="00DA266B">
              <w:t>SIPKO</w:t>
            </w:r>
          </w:p>
        </w:tc>
        <w:tc>
          <w:tcPr>
            <w:tcW w:w="709" w:type="dxa"/>
            <w:shd w:val="clear" w:color="auto" w:fill="F7CAAC"/>
          </w:tcPr>
          <w:p w:rsidR="00CA24D4" w:rsidRPr="0003498C" w:rsidRDefault="00CA24D4" w:rsidP="00CA24D4">
            <w:pPr>
              <w:jc w:val="both"/>
              <w:rPr>
                <w:b/>
              </w:rPr>
            </w:pPr>
            <w:r w:rsidRPr="0003498C">
              <w:rPr>
                <w:b/>
              </w:rPr>
              <w:t>Tituly</w:t>
            </w:r>
          </w:p>
        </w:tc>
        <w:tc>
          <w:tcPr>
            <w:tcW w:w="2096" w:type="dxa"/>
            <w:gridSpan w:val="4"/>
          </w:tcPr>
          <w:p w:rsidR="00CA24D4" w:rsidRPr="0003498C" w:rsidRDefault="001D7F56" w:rsidP="00CA24D4">
            <w:pPr>
              <w:jc w:val="both"/>
            </w:pPr>
            <w:r>
              <w:t>prof</w:t>
            </w:r>
            <w:r w:rsidR="00CA24D4">
              <w:t>. Ing. PhD.</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Rok narození</w:t>
            </w:r>
          </w:p>
        </w:tc>
        <w:tc>
          <w:tcPr>
            <w:tcW w:w="829" w:type="dxa"/>
          </w:tcPr>
          <w:p w:rsidR="00CA24D4" w:rsidRPr="0003498C" w:rsidRDefault="00CA24D4" w:rsidP="00CA24D4">
            <w:pPr>
              <w:jc w:val="both"/>
            </w:pPr>
            <w:r>
              <w:t>1952</w:t>
            </w:r>
          </w:p>
        </w:tc>
        <w:tc>
          <w:tcPr>
            <w:tcW w:w="1721" w:type="dxa"/>
            <w:shd w:val="clear" w:color="auto" w:fill="F7CAAC"/>
          </w:tcPr>
          <w:p w:rsidR="00CA24D4" w:rsidRPr="0003498C" w:rsidRDefault="00CA24D4" w:rsidP="00CA24D4">
            <w:pPr>
              <w:jc w:val="both"/>
              <w:rPr>
                <w:b/>
              </w:rPr>
            </w:pPr>
            <w:r w:rsidRPr="0003498C">
              <w:rPr>
                <w:b/>
              </w:rPr>
              <w:t>typ vztahu k VŠ</w:t>
            </w:r>
          </w:p>
        </w:tc>
        <w:tc>
          <w:tcPr>
            <w:tcW w:w="992" w:type="dxa"/>
            <w:gridSpan w:val="2"/>
          </w:tcPr>
          <w:p w:rsidR="00CA24D4" w:rsidRPr="0003498C" w:rsidRDefault="00CA24D4" w:rsidP="00CA24D4">
            <w:pPr>
              <w:jc w:val="both"/>
            </w:pPr>
            <w:r>
              <w:t>DPP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A24D4" w:rsidP="00CA24D4">
            <w:pPr>
              <w:jc w:val="both"/>
            </w:pPr>
          </w:p>
        </w:tc>
      </w:tr>
      <w:tr w:rsidR="00CA24D4" w:rsidRPr="0003498C" w:rsidTr="00CA24D4">
        <w:tc>
          <w:tcPr>
            <w:tcW w:w="5068" w:type="dxa"/>
            <w:gridSpan w:val="3"/>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2"/>
          </w:tcPr>
          <w:p w:rsidR="00CA24D4" w:rsidRPr="0003498C" w:rsidRDefault="00CA24D4" w:rsidP="00CA24D4">
            <w:pPr>
              <w:jc w:val="both"/>
            </w:pPr>
            <w:r>
              <w:t>DPP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A24D4" w:rsidP="00CA24D4">
            <w:pPr>
              <w:jc w:val="both"/>
            </w:pPr>
          </w:p>
        </w:tc>
      </w:tr>
      <w:tr w:rsidR="00CA24D4" w:rsidRPr="0003498C" w:rsidTr="00CA24D4">
        <w:tc>
          <w:tcPr>
            <w:tcW w:w="6060" w:type="dxa"/>
            <w:gridSpan w:val="5"/>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2"/>
            <w:shd w:val="clear" w:color="auto" w:fill="F7CAAC"/>
          </w:tcPr>
          <w:p w:rsidR="00CA24D4" w:rsidRPr="0003498C" w:rsidRDefault="00CA24D4" w:rsidP="00CA24D4">
            <w:pPr>
              <w:jc w:val="both"/>
              <w:rPr>
                <w:b/>
              </w:rPr>
            </w:pPr>
            <w:r w:rsidRPr="0003498C">
              <w:rPr>
                <w:b/>
              </w:rPr>
              <w:t xml:space="preserve">typ prac. </w:t>
            </w:r>
            <w:proofErr w:type="gramStart"/>
            <w:r w:rsidRPr="0003498C">
              <w:rPr>
                <w:b/>
              </w:rPr>
              <w:t>vztahu</w:t>
            </w:r>
            <w:proofErr w:type="gramEnd"/>
          </w:p>
        </w:tc>
        <w:tc>
          <w:tcPr>
            <w:tcW w:w="2096" w:type="dxa"/>
            <w:gridSpan w:val="4"/>
            <w:shd w:val="clear" w:color="auto" w:fill="F7CAAC"/>
          </w:tcPr>
          <w:p w:rsidR="00CA24D4" w:rsidRPr="0003498C" w:rsidRDefault="00CA24D4" w:rsidP="00CA24D4">
            <w:pPr>
              <w:jc w:val="both"/>
              <w:rPr>
                <w:b/>
              </w:rPr>
            </w:pPr>
            <w:r w:rsidRPr="0003498C">
              <w:rPr>
                <w:b/>
              </w:rPr>
              <w:t>rozsah</w:t>
            </w:r>
          </w:p>
        </w:tc>
      </w:tr>
      <w:tr w:rsidR="00CA24D4" w:rsidRPr="0003498C" w:rsidTr="00CA24D4">
        <w:tc>
          <w:tcPr>
            <w:tcW w:w="6060" w:type="dxa"/>
            <w:gridSpan w:val="5"/>
          </w:tcPr>
          <w:p w:rsidR="00CA24D4" w:rsidRPr="00F91DB9" w:rsidRDefault="00CA24D4" w:rsidP="00CA24D4">
            <w:pPr>
              <w:jc w:val="both"/>
              <w:rPr>
                <w:lang w:val="sk-SK"/>
              </w:rPr>
            </w:pPr>
            <w:r w:rsidRPr="00F91DB9">
              <w:t>Paneurópska vysoká škola, Fakulta ekonómie a podnikania</w:t>
            </w:r>
          </w:p>
        </w:tc>
        <w:tc>
          <w:tcPr>
            <w:tcW w:w="1703" w:type="dxa"/>
            <w:gridSpan w:val="2"/>
          </w:tcPr>
          <w:p w:rsidR="00CA24D4" w:rsidRPr="00F91DB9" w:rsidRDefault="00CA24D4" w:rsidP="00CA24D4">
            <w:pPr>
              <w:tabs>
                <w:tab w:val="left" w:pos="855"/>
              </w:tabs>
              <w:jc w:val="both"/>
            </w:pPr>
            <w:r w:rsidRPr="00F91DB9">
              <w:t>pp</w:t>
            </w:r>
          </w:p>
        </w:tc>
        <w:tc>
          <w:tcPr>
            <w:tcW w:w="2096" w:type="dxa"/>
            <w:gridSpan w:val="4"/>
          </w:tcPr>
          <w:p w:rsidR="00CA24D4" w:rsidRPr="00F91DB9" w:rsidRDefault="00CA24D4" w:rsidP="00CA24D4">
            <w:pPr>
              <w:jc w:val="both"/>
            </w:pPr>
            <w:r>
              <w:rPr>
                <w:b/>
              </w:rPr>
              <w:t xml:space="preserve"> </w:t>
            </w:r>
            <w:r w:rsidR="00DA266B">
              <w:t>40</w:t>
            </w: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rPr>
          <w:trHeight w:val="515"/>
        </w:trPr>
        <w:tc>
          <w:tcPr>
            <w:tcW w:w="9859" w:type="dxa"/>
            <w:gridSpan w:val="1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CA24D4">
        <w:trPr>
          <w:trHeight w:val="552"/>
        </w:trPr>
        <w:tc>
          <w:tcPr>
            <w:tcW w:w="9859" w:type="dxa"/>
            <w:gridSpan w:val="11"/>
            <w:tcBorders>
              <w:top w:val="nil"/>
            </w:tcBorders>
          </w:tcPr>
          <w:p w:rsidR="00CA24D4" w:rsidRDefault="00CA24D4" w:rsidP="00CA24D4">
            <w:r w:rsidRPr="002166BB">
              <w:t>Finanční systém, banky a měnová politika</w:t>
            </w:r>
            <w:r>
              <w:t xml:space="preserve"> – </w:t>
            </w:r>
            <w:r w:rsidR="00A20AAE">
              <w:t>přednášející (</w:t>
            </w:r>
            <w:r>
              <w:t>25%</w:t>
            </w:r>
            <w:r w:rsidR="00A20AAE">
              <w:t>)</w:t>
            </w:r>
          </w:p>
          <w:p w:rsidR="00CA24D4" w:rsidRPr="00A36DD1" w:rsidRDefault="00CA24D4" w:rsidP="00CA24D4">
            <w:r w:rsidRPr="00A36DD1">
              <w:t>Člen Oborové rady</w:t>
            </w:r>
            <w:r>
              <w:t>, školitel</w:t>
            </w: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CA24D4">
        <w:trPr>
          <w:trHeight w:val="745"/>
        </w:trPr>
        <w:tc>
          <w:tcPr>
            <w:tcW w:w="9859" w:type="dxa"/>
            <w:gridSpan w:val="11"/>
          </w:tcPr>
          <w:p w:rsidR="00455FF3" w:rsidRDefault="00CA24D4" w:rsidP="00455FF3">
            <w:pPr>
              <w:ind w:left="1456" w:hanging="1456"/>
              <w:jc w:val="both"/>
            </w:pPr>
            <w:r w:rsidRPr="00E14316">
              <w:t xml:space="preserve">1975 </w:t>
            </w:r>
            <w:r>
              <w:t>–</w:t>
            </w:r>
            <w:r w:rsidRPr="00E14316">
              <w:t xml:space="preserve"> </w:t>
            </w:r>
            <w:r w:rsidR="00455FF3">
              <w:t>19</w:t>
            </w:r>
            <w:r w:rsidRPr="00E14316">
              <w:t>79</w:t>
            </w:r>
            <w:r>
              <w:t>,</w:t>
            </w:r>
            <w:r w:rsidRPr="00E14316">
              <w:t xml:space="preserve"> Vysoká škola ekonomická v Bratislave, Obchodná fakulta </w:t>
            </w:r>
            <w:r w:rsidRPr="008D69DB">
              <w:rPr>
                <w:b/>
              </w:rPr>
              <w:t>(Ing.)</w:t>
            </w:r>
            <w:r w:rsidR="00455FF3" w:rsidRPr="00E14316">
              <w:t xml:space="preserve"> </w:t>
            </w:r>
          </w:p>
          <w:p w:rsidR="00455FF3" w:rsidRPr="008D69DB" w:rsidRDefault="00455FF3" w:rsidP="00455FF3">
            <w:pPr>
              <w:ind w:left="1456" w:hanging="1456"/>
              <w:jc w:val="both"/>
              <w:rPr>
                <w:b/>
              </w:rPr>
            </w:pPr>
            <w:r w:rsidRPr="00E14316">
              <w:t xml:space="preserve">1980 </w:t>
            </w:r>
            <w:r>
              <w:t>–</w:t>
            </w:r>
            <w:r w:rsidRPr="00E14316">
              <w:t xml:space="preserve"> 1985</w:t>
            </w:r>
            <w:r>
              <w:t>,</w:t>
            </w:r>
            <w:r w:rsidRPr="00E14316">
              <w:t xml:space="preserve"> Vysoká škola ekonomická v Bratislave, Obchodná fakulta</w:t>
            </w:r>
            <w:r>
              <w:t xml:space="preserve"> </w:t>
            </w:r>
            <w:r w:rsidRPr="008D69DB">
              <w:rPr>
                <w:b/>
              </w:rPr>
              <w:t>(PhD)</w:t>
            </w:r>
          </w:p>
          <w:p w:rsidR="00CA24D4" w:rsidRPr="0003498C" w:rsidRDefault="00CA24D4" w:rsidP="00CA24D4">
            <w:pPr>
              <w:ind w:left="1456" w:hanging="1456"/>
              <w:jc w:val="both"/>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CA24D4">
        <w:trPr>
          <w:trHeight w:val="605"/>
        </w:trPr>
        <w:tc>
          <w:tcPr>
            <w:tcW w:w="9859" w:type="dxa"/>
            <w:gridSpan w:val="11"/>
          </w:tcPr>
          <w:p w:rsidR="00CA24D4" w:rsidRDefault="00CA24D4" w:rsidP="00CA24D4">
            <w:pPr>
              <w:jc w:val="both"/>
            </w:pPr>
            <w:r>
              <w:t xml:space="preserve">1979 – </w:t>
            </w:r>
            <w:proofErr w:type="gramStart"/>
            <w:r>
              <w:t>1994,Vysoká</w:t>
            </w:r>
            <w:proofErr w:type="gramEnd"/>
            <w:r>
              <w:t xml:space="preserve"> škola ekonomicka v Bratislave, Obchodná fakulta</w:t>
            </w:r>
          </w:p>
          <w:p w:rsidR="00CA24D4" w:rsidRPr="00E14316" w:rsidRDefault="00CA24D4" w:rsidP="00CA24D4">
            <w:pPr>
              <w:jc w:val="both"/>
            </w:pPr>
            <w:r w:rsidRPr="00E14316">
              <w:t>1994 - 2000, Ministerstvo financií SR, riaditeľ</w:t>
            </w:r>
            <w:r>
              <w:t xml:space="preserve"> odboru </w:t>
            </w:r>
            <w:r w:rsidRPr="00E14316">
              <w:t xml:space="preserve">medzinárodných vzťahov </w:t>
            </w:r>
          </w:p>
          <w:p w:rsidR="00CA24D4" w:rsidRDefault="00CA24D4" w:rsidP="00CA24D4">
            <w:pPr>
              <w:jc w:val="both"/>
            </w:pPr>
            <w:r w:rsidRPr="00E14316">
              <w:t>2000 - 2006, Medzinárodný menový fond, poradca Výkonného riaditeľa Belgickej konštituencie</w:t>
            </w:r>
          </w:p>
          <w:p w:rsidR="00CA24D4" w:rsidRDefault="00CA24D4" w:rsidP="00CA24D4">
            <w:pPr>
              <w:jc w:val="both"/>
            </w:pPr>
            <w:r>
              <w:t xml:space="preserve">2006 – </w:t>
            </w:r>
            <w:proofErr w:type="gramStart"/>
            <w:r>
              <w:t>2013,City</w:t>
            </w:r>
            <w:proofErr w:type="gramEnd"/>
            <w:r>
              <w:t xml:space="preserve"> University, Vysoká škola managementu, Bratislava, prednašajúcí</w:t>
            </w:r>
          </w:p>
          <w:p w:rsidR="00CA24D4" w:rsidRDefault="00CA24D4" w:rsidP="00CA24D4">
            <w:pPr>
              <w:jc w:val="both"/>
            </w:pPr>
            <w:r w:rsidRPr="00E14316">
              <w:t>2008 – 2013,Národná banka Slovenska, poradca guvernérov</w:t>
            </w:r>
          </w:p>
          <w:p w:rsidR="00CA24D4" w:rsidRDefault="00CA24D4" w:rsidP="00CA24D4">
            <w:pPr>
              <w:jc w:val="both"/>
            </w:pPr>
            <w:r>
              <w:t>2008 –          Paneurópska vysoká škola v Bratislave, Fakulta ekonómie a podnikania, prodekan/prednašajúcí</w:t>
            </w:r>
          </w:p>
          <w:p w:rsidR="00CA24D4" w:rsidRPr="0003498C" w:rsidRDefault="00CA24D4" w:rsidP="00CA24D4">
            <w:pPr>
              <w:jc w:val="both"/>
            </w:pPr>
            <w:r>
              <w:t>2014 –          Ekonomický ústav Slovenskej akadémie vied, riaditeľ</w:t>
            </w:r>
          </w:p>
        </w:tc>
      </w:tr>
      <w:tr w:rsidR="00CA24D4" w:rsidRPr="0003498C" w:rsidTr="00CA24D4">
        <w:trPr>
          <w:trHeight w:val="250"/>
        </w:trPr>
        <w:tc>
          <w:tcPr>
            <w:tcW w:w="9859" w:type="dxa"/>
            <w:gridSpan w:val="11"/>
            <w:shd w:val="clear" w:color="auto" w:fill="F7CAAC"/>
          </w:tcPr>
          <w:p w:rsidR="00CA24D4" w:rsidRPr="0003498C" w:rsidRDefault="00CA24D4" w:rsidP="00CA24D4">
            <w:pPr>
              <w:jc w:val="both"/>
            </w:pPr>
            <w:r>
              <w:rPr>
                <w:b/>
              </w:rPr>
              <w:t xml:space="preserve">008 - </w:t>
            </w:r>
            <w:r w:rsidRPr="0003498C">
              <w:rPr>
                <w:b/>
              </w:rPr>
              <w:t>Zkušenosti s vedením kvalifikačních a rigorózních prací</w:t>
            </w:r>
          </w:p>
        </w:tc>
      </w:tr>
      <w:tr w:rsidR="00CA24D4" w:rsidRPr="0003498C" w:rsidTr="00CA24D4">
        <w:trPr>
          <w:trHeight w:val="420"/>
        </w:trPr>
        <w:tc>
          <w:tcPr>
            <w:tcW w:w="9859" w:type="dxa"/>
            <w:gridSpan w:val="11"/>
          </w:tcPr>
          <w:p w:rsidR="00CA24D4" w:rsidRPr="0003498C" w:rsidRDefault="00CA24D4" w:rsidP="00CA24D4">
            <w:pPr>
              <w:jc w:val="both"/>
            </w:pPr>
            <w:r w:rsidRPr="0003498C">
              <w:t>Počet v</w:t>
            </w:r>
            <w:r>
              <w:t xml:space="preserve">edených bakalářských prací – 21 </w:t>
            </w:r>
          </w:p>
          <w:p w:rsidR="00CA24D4" w:rsidRDefault="00CA24D4" w:rsidP="00CA24D4">
            <w:pPr>
              <w:jc w:val="both"/>
            </w:pPr>
            <w:r w:rsidRPr="0003498C">
              <w:t>Počet</w:t>
            </w:r>
            <w:r>
              <w:t xml:space="preserve"> vedených diplomových prací – 35</w:t>
            </w:r>
          </w:p>
          <w:p w:rsidR="00CA24D4" w:rsidRPr="0003498C" w:rsidRDefault="00CA24D4" w:rsidP="00CA24D4">
            <w:pPr>
              <w:jc w:val="both"/>
            </w:pPr>
            <w:r w:rsidRPr="0003498C">
              <w:t>Počet</w:t>
            </w:r>
            <w:r>
              <w:t xml:space="preserve"> vedených disertačních prací – 9</w:t>
            </w:r>
          </w:p>
        </w:tc>
      </w:tr>
      <w:tr w:rsidR="00CA24D4" w:rsidRPr="0003498C" w:rsidTr="00CA24D4">
        <w:trPr>
          <w:cantSplit/>
        </w:trPr>
        <w:tc>
          <w:tcPr>
            <w:tcW w:w="3347" w:type="dxa"/>
            <w:gridSpan w:val="2"/>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CA24D4">
        <w:trPr>
          <w:cantSplit/>
        </w:trPr>
        <w:tc>
          <w:tcPr>
            <w:tcW w:w="3347" w:type="dxa"/>
            <w:gridSpan w:val="2"/>
          </w:tcPr>
          <w:p w:rsidR="00CA24D4" w:rsidRPr="0003498C" w:rsidRDefault="00CA24D4" w:rsidP="00CA24D4">
            <w:pPr>
              <w:jc w:val="both"/>
            </w:pPr>
            <w:r>
              <w:t>Medzinárodný obchod</w:t>
            </w:r>
          </w:p>
        </w:tc>
        <w:tc>
          <w:tcPr>
            <w:tcW w:w="2245" w:type="dxa"/>
            <w:gridSpan w:val="2"/>
          </w:tcPr>
          <w:p w:rsidR="00CA24D4" w:rsidRPr="0003498C" w:rsidRDefault="00CA24D4" w:rsidP="00CA24D4">
            <w:pPr>
              <w:jc w:val="both"/>
            </w:pPr>
            <w:r>
              <w:t>1990</w:t>
            </w:r>
          </w:p>
        </w:tc>
        <w:tc>
          <w:tcPr>
            <w:tcW w:w="2248" w:type="dxa"/>
            <w:gridSpan w:val="4"/>
            <w:tcBorders>
              <w:right w:val="single" w:sz="12" w:space="0" w:color="auto"/>
            </w:tcBorders>
          </w:tcPr>
          <w:p w:rsidR="00CA24D4" w:rsidRPr="0003498C" w:rsidRDefault="00455FF3" w:rsidP="00CA24D4">
            <w:pPr>
              <w:jc w:val="both"/>
            </w:pPr>
            <w:r w:rsidRPr="00E14316">
              <w:t>Vysoká škola ekonomická v Bratislave</w:t>
            </w:r>
          </w:p>
        </w:tc>
        <w:tc>
          <w:tcPr>
            <w:tcW w:w="632" w:type="dxa"/>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shd w:val="clear" w:color="auto" w:fill="F7CAAC"/>
          </w:tcPr>
          <w:p w:rsidR="00CA24D4" w:rsidRPr="0003498C" w:rsidRDefault="00CA24D4" w:rsidP="00CA24D4">
            <w:pPr>
              <w:jc w:val="both"/>
              <w:rPr>
                <w:sz w:val="18"/>
              </w:rPr>
            </w:pPr>
            <w:r w:rsidRPr="0003498C">
              <w:rPr>
                <w:b/>
                <w:sz w:val="18"/>
              </w:rPr>
              <w:t>Scopus</w:t>
            </w:r>
          </w:p>
        </w:tc>
        <w:tc>
          <w:tcPr>
            <w:tcW w:w="694" w:type="dxa"/>
            <w:shd w:val="clear" w:color="auto" w:fill="F7CAAC"/>
          </w:tcPr>
          <w:p w:rsidR="00CA24D4" w:rsidRPr="0003498C" w:rsidRDefault="00CA24D4" w:rsidP="00CA24D4">
            <w:pPr>
              <w:jc w:val="both"/>
            </w:pPr>
            <w:r w:rsidRPr="0003498C">
              <w:rPr>
                <w:b/>
                <w:sz w:val="18"/>
              </w:rPr>
              <w:t>ostatní</w:t>
            </w:r>
          </w:p>
        </w:tc>
      </w:tr>
      <w:tr w:rsidR="00CA24D4" w:rsidRPr="0003498C" w:rsidTr="00CA24D4">
        <w:trPr>
          <w:cantSplit/>
          <w:trHeight w:val="70"/>
        </w:trPr>
        <w:tc>
          <w:tcPr>
            <w:tcW w:w="3347" w:type="dxa"/>
            <w:gridSpan w:val="2"/>
            <w:shd w:val="clear" w:color="auto" w:fill="F7CAAC"/>
          </w:tcPr>
          <w:p w:rsidR="00CA24D4" w:rsidRPr="0003498C" w:rsidRDefault="00CA24D4" w:rsidP="00CA24D4">
            <w:pPr>
              <w:jc w:val="both"/>
            </w:pPr>
            <w:r w:rsidRPr="0003498C">
              <w:rPr>
                <w:b/>
              </w:rPr>
              <w:t>Obor jmenovacího řízení</w:t>
            </w:r>
          </w:p>
        </w:tc>
        <w:tc>
          <w:tcPr>
            <w:tcW w:w="2245" w:type="dxa"/>
            <w:gridSpan w:val="2"/>
            <w:shd w:val="clear" w:color="auto" w:fill="F7CAAC"/>
          </w:tcPr>
          <w:p w:rsidR="00CA24D4" w:rsidRPr="0003498C" w:rsidRDefault="00CA24D4" w:rsidP="00CA24D4">
            <w:pPr>
              <w:jc w:val="both"/>
            </w:pPr>
            <w:r w:rsidRPr="0003498C">
              <w:rPr>
                <w:b/>
              </w:rPr>
              <w:t>Rok udělení hodnosti</w:t>
            </w:r>
          </w:p>
        </w:tc>
        <w:tc>
          <w:tcPr>
            <w:tcW w:w="2248" w:type="dxa"/>
            <w:gridSpan w:val="4"/>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vMerge w:val="restart"/>
            <w:tcBorders>
              <w:left w:val="single" w:sz="12" w:space="0" w:color="auto"/>
            </w:tcBorders>
          </w:tcPr>
          <w:p w:rsidR="00CA24D4" w:rsidRPr="0003498C" w:rsidRDefault="00CA24D4" w:rsidP="00CA24D4">
            <w:pPr>
              <w:jc w:val="both"/>
              <w:rPr>
                <w:b/>
              </w:rPr>
            </w:pPr>
            <w:r>
              <w:rPr>
                <w:b/>
              </w:rPr>
              <w:t>117</w:t>
            </w:r>
          </w:p>
        </w:tc>
        <w:tc>
          <w:tcPr>
            <w:tcW w:w="693" w:type="dxa"/>
            <w:vMerge w:val="restart"/>
          </w:tcPr>
          <w:p w:rsidR="00CA24D4" w:rsidRPr="0003498C" w:rsidRDefault="00CA24D4" w:rsidP="00CA24D4">
            <w:pPr>
              <w:jc w:val="both"/>
              <w:rPr>
                <w:b/>
              </w:rPr>
            </w:pPr>
            <w:r>
              <w:rPr>
                <w:b/>
              </w:rPr>
              <w:t>94</w:t>
            </w:r>
          </w:p>
        </w:tc>
        <w:tc>
          <w:tcPr>
            <w:tcW w:w="694" w:type="dxa"/>
            <w:vMerge w:val="restart"/>
          </w:tcPr>
          <w:p w:rsidR="00CA24D4" w:rsidRPr="0003498C" w:rsidRDefault="00CA24D4" w:rsidP="00CA24D4">
            <w:pPr>
              <w:jc w:val="both"/>
              <w:rPr>
                <w:b/>
              </w:rPr>
            </w:pPr>
            <w:r>
              <w:rPr>
                <w:b/>
              </w:rPr>
              <w:t>12</w:t>
            </w:r>
          </w:p>
        </w:tc>
      </w:tr>
      <w:tr w:rsidR="00CA24D4" w:rsidRPr="0003498C" w:rsidTr="00CA24D4">
        <w:trPr>
          <w:trHeight w:val="205"/>
        </w:trPr>
        <w:tc>
          <w:tcPr>
            <w:tcW w:w="3347" w:type="dxa"/>
            <w:gridSpan w:val="2"/>
          </w:tcPr>
          <w:p w:rsidR="00CA24D4" w:rsidRPr="0003498C" w:rsidRDefault="00CA24D4" w:rsidP="00CA24D4">
            <w:pPr>
              <w:jc w:val="both"/>
            </w:pPr>
            <w:r>
              <w:t>Management a ekonomika podniku</w:t>
            </w:r>
          </w:p>
        </w:tc>
        <w:tc>
          <w:tcPr>
            <w:tcW w:w="2245" w:type="dxa"/>
            <w:gridSpan w:val="2"/>
          </w:tcPr>
          <w:p w:rsidR="00CA24D4" w:rsidRPr="0003498C" w:rsidRDefault="00CA24D4" w:rsidP="00CA24D4">
            <w:pPr>
              <w:jc w:val="both"/>
            </w:pPr>
            <w:r>
              <w:t>2016</w:t>
            </w:r>
          </w:p>
        </w:tc>
        <w:tc>
          <w:tcPr>
            <w:tcW w:w="2248" w:type="dxa"/>
            <w:gridSpan w:val="4"/>
            <w:tcBorders>
              <w:right w:val="single" w:sz="12" w:space="0" w:color="auto"/>
            </w:tcBorders>
          </w:tcPr>
          <w:p w:rsidR="00CA24D4" w:rsidRPr="0003498C" w:rsidRDefault="00CA24D4" w:rsidP="00CA24D4">
            <w:pPr>
              <w:jc w:val="both"/>
            </w:pPr>
            <w:r>
              <w:t>UTB v Zlíne, FaME</w:t>
            </w:r>
          </w:p>
        </w:tc>
        <w:tc>
          <w:tcPr>
            <w:tcW w:w="632" w:type="dxa"/>
            <w:vMerge/>
            <w:tcBorders>
              <w:left w:val="single" w:sz="12" w:space="0" w:color="auto"/>
            </w:tcBorders>
            <w:vAlign w:val="center"/>
          </w:tcPr>
          <w:p w:rsidR="00CA24D4" w:rsidRPr="0003498C" w:rsidRDefault="00CA24D4" w:rsidP="00CA24D4">
            <w:pPr>
              <w:rPr>
                <w:b/>
              </w:rPr>
            </w:pPr>
          </w:p>
        </w:tc>
        <w:tc>
          <w:tcPr>
            <w:tcW w:w="693" w:type="dxa"/>
            <w:vMerge/>
            <w:vAlign w:val="center"/>
          </w:tcPr>
          <w:p w:rsidR="00CA24D4" w:rsidRPr="0003498C" w:rsidRDefault="00CA24D4" w:rsidP="00CA24D4">
            <w:pPr>
              <w:rPr>
                <w:b/>
              </w:rPr>
            </w:pPr>
          </w:p>
        </w:tc>
        <w:tc>
          <w:tcPr>
            <w:tcW w:w="694" w:type="dxa"/>
            <w:vMerge/>
            <w:vAlign w:val="center"/>
          </w:tcPr>
          <w:p w:rsidR="00CA24D4" w:rsidRPr="0003498C" w:rsidRDefault="00CA24D4" w:rsidP="00CA24D4">
            <w:pPr>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03498C" w:rsidTr="00A20AAE">
        <w:trPr>
          <w:trHeight w:val="411"/>
        </w:trPr>
        <w:tc>
          <w:tcPr>
            <w:tcW w:w="9859" w:type="dxa"/>
            <w:gridSpan w:val="11"/>
          </w:tcPr>
          <w:p w:rsidR="004958AE" w:rsidRPr="004958AE" w:rsidRDefault="004958AE" w:rsidP="00455FF3">
            <w:pPr>
              <w:widowControl w:val="0"/>
              <w:autoSpaceDE w:val="0"/>
              <w:autoSpaceDN w:val="0"/>
              <w:adjustRightInd w:val="0"/>
              <w:jc w:val="both"/>
            </w:pPr>
            <w:r w:rsidRPr="004958AE">
              <w:t xml:space="preserve">SIPKO, J. </w:t>
            </w:r>
            <w:r w:rsidRPr="004958AE">
              <w:rPr>
                <w:i/>
              </w:rPr>
              <w:t>Od jednopolárneho k multipolárnemu medzinárodnému menovému systému</w:t>
            </w:r>
            <w:r w:rsidRPr="004958AE">
              <w:t>. In: Vývoj a perspektívy svetovej ekonomiky: vysoké riziká a väčšie neistoty. Bratislava: Veda, 2016, kap. 9, s. 229-254 [1,41AH]. ISBN 9788071442714,  9788071442721 (e-book). (100%)</w:t>
            </w:r>
          </w:p>
          <w:p w:rsidR="004958AE" w:rsidRPr="004958AE" w:rsidRDefault="004958AE" w:rsidP="00455FF3">
            <w:pPr>
              <w:widowControl w:val="0"/>
              <w:autoSpaceDE w:val="0"/>
              <w:autoSpaceDN w:val="0"/>
              <w:adjustRightInd w:val="0"/>
              <w:jc w:val="both"/>
            </w:pPr>
            <w:r w:rsidRPr="004958AE">
              <w:t xml:space="preserve">SIPKO, J. Imbalances and Debt Crisis in the Euro. </w:t>
            </w:r>
            <w:r w:rsidRPr="004958AE">
              <w:rPr>
                <w:i/>
              </w:rPr>
              <w:t>Journal of Economics</w:t>
            </w:r>
            <w:r w:rsidRPr="004958AE">
              <w:t>. Roč. 62, č. 3, 2014, s. 265-284 [1,14 AH]. ISSN 0013-3035. (100%)</w:t>
            </w:r>
          </w:p>
          <w:p w:rsidR="004958AE" w:rsidRDefault="004958AE" w:rsidP="00455FF3">
            <w:pPr>
              <w:widowControl w:val="0"/>
              <w:autoSpaceDE w:val="0"/>
              <w:autoSpaceDN w:val="0"/>
              <w:adjustRightInd w:val="0"/>
              <w:jc w:val="both"/>
            </w:pPr>
            <w:r w:rsidRPr="004958AE">
              <w:t>SIPKO, J. a kol</w:t>
            </w:r>
            <w:r w:rsidRPr="004958AE">
              <w:rPr>
                <w:i/>
              </w:rPr>
              <w:t>. International Economics and Finance</w:t>
            </w:r>
            <w:r w:rsidRPr="004958AE">
              <w:t>. 1st ed. Praha: Wolters Kluwer, 2014, 207 s. ISBN 978-80-7478-571-9. (34%)</w:t>
            </w:r>
          </w:p>
          <w:p w:rsidR="004958AE" w:rsidRPr="004958AE" w:rsidRDefault="004958AE" w:rsidP="00455FF3">
            <w:pPr>
              <w:widowControl w:val="0"/>
              <w:autoSpaceDE w:val="0"/>
              <w:autoSpaceDN w:val="0"/>
              <w:adjustRightInd w:val="0"/>
              <w:jc w:val="both"/>
            </w:pPr>
            <w:r w:rsidRPr="004958AE">
              <w:t>SIPKO, J. Risks</w:t>
            </w:r>
            <w:r w:rsidRPr="003430A5">
              <w:t xml:space="preserve"> of the Global Economy. </w:t>
            </w:r>
            <w:r w:rsidRPr="004958AE">
              <w:t xml:space="preserve">In: </w:t>
            </w:r>
            <w:r w:rsidRPr="004958AE">
              <w:rPr>
                <w:i/>
              </w:rPr>
              <w:t>Current Issues of Science and Research in the Global World: Proceedings of the International conference.</w:t>
            </w:r>
            <w:r w:rsidRPr="004958AE">
              <w:t xml:space="preserve">  Leiden: CRC Press, 2014, s. 23-32. ISBN 9781138027398, 9781317525103 (e-book). (100%)</w:t>
            </w:r>
          </w:p>
          <w:p w:rsidR="004958AE" w:rsidRPr="004958AE" w:rsidRDefault="004958AE" w:rsidP="00455FF3">
            <w:pPr>
              <w:widowControl w:val="0"/>
              <w:autoSpaceDE w:val="0"/>
              <w:autoSpaceDN w:val="0"/>
              <w:adjustRightInd w:val="0"/>
              <w:jc w:val="both"/>
            </w:pPr>
            <w:r w:rsidRPr="004958AE">
              <w:t xml:space="preserve">SIPKO, J. </w:t>
            </w:r>
            <w:r w:rsidRPr="004958AE">
              <w:rPr>
                <w:i/>
              </w:rPr>
              <w:t>Trends of Liquidity, Volatility, Price Bubbles in Equity Markets for the Period 1984-2012</w:t>
            </w:r>
            <w:r w:rsidRPr="004958AE">
              <w:t xml:space="preserve"> In: Sozial-wirtschaftliche Transformationen in den Europäischen Ländern. Kollektive Monographie. Nürnberg: SWH imex, 2014. kapitola, s. 255-269. ISBN 9783000484377. (100%)</w:t>
            </w:r>
          </w:p>
          <w:p w:rsidR="004958AE" w:rsidRPr="00181295" w:rsidRDefault="004958AE" w:rsidP="00455FF3">
            <w:pPr>
              <w:widowControl w:val="0"/>
              <w:autoSpaceDE w:val="0"/>
              <w:autoSpaceDN w:val="0"/>
              <w:adjustRightInd w:val="0"/>
              <w:jc w:val="both"/>
              <w:rPr>
                <w:i/>
              </w:rPr>
            </w:pPr>
            <w:r w:rsidRPr="00181295">
              <w:rPr>
                <w:i/>
              </w:rPr>
              <w:t xml:space="preserve">Přehled projektové činnosti: </w:t>
            </w:r>
          </w:p>
          <w:p w:rsidR="004958AE" w:rsidRPr="003430A5" w:rsidRDefault="004958AE" w:rsidP="00455FF3">
            <w:pPr>
              <w:widowControl w:val="0"/>
              <w:autoSpaceDE w:val="0"/>
              <w:autoSpaceDN w:val="0"/>
              <w:adjustRightInd w:val="0"/>
              <w:jc w:val="both"/>
            </w:pPr>
            <w:r w:rsidRPr="004958AE">
              <w:t>GAČR 16-25536S Metodika tvorby modelu predikce sektorové a podnikové výkonnosti</w:t>
            </w:r>
            <w:r w:rsidRPr="003430A5">
              <w:t xml:space="preserve"> v makroekonomických souvislostech 2016-2018 (člen řešitelského  týmu)</w:t>
            </w:r>
          </w:p>
          <w:p w:rsidR="004958AE" w:rsidRPr="003430A5" w:rsidRDefault="004958AE" w:rsidP="004958AE">
            <w:pPr>
              <w:widowControl w:val="0"/>
              <w:autoSpaceDE w:val="0"/>
              <w:autoSpaceDN w:val="0"/>
              <w:adjustRightInd w:val="0"/>
            </w:pPr>
            <w:r w:rsidRPr="003430A5">
              <w:t>VEGA č.1/0834/15 - Fiškálna a menová politika po veľkej recesii</w:t>
            </w:r>
            <w:r>
              <w:t xml:space="preserve">, </w:t>
            </w:r>
            <w:r w:rsidRPr="003430A5">
              <w:t>2015-17</w:t>
            </w:r>
            <w:r>
              <w:t xml:space="preserve"> (</w:t>
            </w:r>
            <w:r w:rsidRPr="003430A5">
              <w:t>zodpovědný řešitel</w:t>
            </w:r>
            <w:r>
              <w:t>)</w:t>
            </w:r>
          </w:p>
          <w:p w:rsidR="00CA24D4" w:rsidRPr="00A36DD1" w:rsidRDefault="004958AE" w:rsidP="00455FF3">
            <w:pPr>
              <w:widowControl w:val="0"/>
              <w:autoSpaceDE w:val="0"/>
              <w:autoSpaceDN w:val="0"/>
              <w:adjustRightInd w:val="0"/>
              <w:jc w:val="both"/>
            </w:pPr>
            <w:r w:rsidRPr="003430A5">
              <w:lastRenderedPageBreak/>
              <w:t>VEGA č. 1/0908/12 – Fiškálna a menová politika a ich vplyv na medzinarodné podnikanie a konkurenciesch</w:t>
            </w:r>
            <w:r>
              <w:t>opnosť v štátoch EÚ, 2012-2014</w:t>
            </w:r>
            <w:r w:rsidRPr="003430A5">
              <w:t xml:space="preserve"> </w:t>
            </w:r>
            <w:r>
              <w:t>(</w:t>
            </w:r>
            <w:r w:rsidRPr="003430A5">
              <w:t>zodpovědný řešitel</w:t>
            </w:r>
            <w:r>
              <w:t>)</w:t>
            </w:r>
          </w:p>
        </w:tc>
      </w:tr>
      <w:tr w:rsidR="00CA24D4" w:rsidRPr="0003498C" w:rsidTr="00CA24D4">
        <w:trPr>
          <w:trHeight w:val="218"/>
        </w:trPr>
        <w:tc>
          <w:tcPr>
            <w:tcW w:w="9859" w:type="dxa"/>
            <w:gridSpan w:val="11"/>
            <w:shd w:val="clear" w:color="auto" w:fill="F7CAAC"/>
          </w:tcPr>
          <w:p w:rsidR="00CA24D4" w:rsidRPr="0003498C" w:rsidRDefault="00CA24D4" w:rsidP="00CA24D4">
            <w:pPr>
              <w:rPr>
                <w:b/>
              </w:rPr>
            </w:pPr>
            <w:r w:rsidRPr="0003498C">
              <w:rPr>
                <w:b/>
              </w:rPr>
              <w:lastRenderedPageBreak/>
              <w:t>Působení v</w:t>
            </w:r>
            <w:r>
              <w:rPr>
                <w:b/>
              </w:rPr>
              <w:t> </w:t>
            </w:r>
            <w:r w:rsidRPr="0003498C">
              <w:rPr>
                <w:b/>
              </w:rPr>
              <w:t>zahraničí</w:t>
            </w:r>
          </w:p>
        </w:tc>
      </w:tr>
      <w:tr w:rsidR="00CA24D4" w:rsidRPr="0003498C" w:rsidTr="00CA24D4">
        <w:trPr>
          <w:trHeight w:val="186"/>
        </w:trPr>
        <w:tc>
          <w:tcPr>
            <w:tcW w:w="9859" w:type="dxa"/>
            <w:gridSpan w:val="11"/>
          </w:tcPr>
          <w:p w:rsidR="00CA24D4" w:rsidRPr="00F91DB9" w:rsidRDefault="00CA24D4" w:rsidP="00CA24D4">
            <w:r w:rsidRPr="00F91DB9">
              <w:t>Harvard Business School, Harvard University (jún/júl 1992)</w:t>
            </w:r>
          </w:p>
          <w:p w:rsidR="00CA24D4" w:rsidRPr="00F91DB9" w:rsidRDefault="00CA24D4" w:rsidP="00CA24D4">
            <w:r w:rsidRPr="00F91DB9">
              <w:t>Wharton Business School, Pennsylvania University</w:t>
            </w:r>
            <w:r>
              <w:t xml:space="preserve"> </w:t>
            </w:r>
            <w:r w:rsidRPr="00F91DB9">
              <w:t>(júl/august 1993)</w:t>
            </w:r>
          </w:p>
          <w:p w:rsidR="00CA24D4" w:rsidRPr="00A36DD1" w:rsidRDefault="00CA24D4" w:rsidP="00CA24D4">
            <w:r w:rsidRPr="00F91DB9">
              <w:t>Massachussets Institute of Technology (školský rok 1992/93)</w:t>
            </w:r>
          </w:p>
        </w:tc>
      </w:tr>
      <w:tr w:rsidR="00CA24D4" w:rsidRPr="0003498C" w:rsidTr="00CA24D4">
        <w:trPr>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5"/>
          </w:tcPr>
          <w:p w:rsidR="00CA24D4" w:rsidRPr="0003498C" w:rsidRDefault="00CA24D4" w:rsidP="00CA24D4">
            <w:pPr>
              <w:jc w:val="both"/>
            </w:pPr>
          </w:p>
        </w:tc>
        <w:tc>
          <w:tcPr>
            <w:tcW w:w="786" w:type="dxa"/>
            <w:gridSpan w:val="2"/>
            <w:shd w:val="clear" w:color="auto" w:fill="F7CAAC"/>
          </w:tcPr>
          <w:p w:rsidR="00CA24D4" w:rsidRPr="0003498C" w:rsidRDefault="00CA24D4" w:rsidP="00CA24D4">
            <w:pPr>
              <w:jc w:val="both"/>
            </w:pPr>
            <w:r w:rsidRPr="0003498C">
              <w:rPr>
                <w:b/>
              </w:rPr>
              <w:t>datum</w:t>
            </w:r>
          </w:p>
        </w:tc>
        <w:tc>
          <w:tcPr>
            <w:tcW w:w="2019" w:type="dxa"/>
            <w:gridSpan w:val="3"/>
          </w:tcPr>
          <w:p w:rsidR="00CA24D4" w:rsidRPr="0003498C" w:rsidRDefault="00CA24D4" w:rsidP="00CA24D4">
            <w:pPr>
              <w:jc w:val="both"/>
            </w:pPr>
          </w:p>
        </w:tc>
      </w:tr>
    </w:tbl>
    <w:p w:rsidR="00CA24D4" w:rsidRPr="004F18A6" w:rsidRDefault="00CA24D4" w:rsidP="00CA24D4">
      <w:pPr>
        <w:rPr>
          <w:lang w:val="sk-SK"/>
        </w:rPr>
      </w:pPr>
    </w:p>
    <w:p w:rsidR="00BB0129" w:rsidRDefault="00BB0129"/>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C4718B" w:rsidRDefault="00C4718B"/>
    <w:p w:rsidR="00C4718B" w:rsidRDefault="00C4718B"/>
    <w:p w:rsidR="00C4718B" w:rsidRDefault="00C4718B"/>
    <w:p w:rsidR="000672EC" w:rsidRDefault="000672EC"/>
    <w:p w:rsidR="000672EC" w:rsidRDefault="000672EC"/>
    <w:p w:rsidR="000672EC" w:rsidRDefault="000672E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4718B" w:rsidRPr="0003498C" w:rsidTr="00A474E2">
        <w:tc>
          <w:tcPr>
            <w:tcW w:w="9859" w:type="dxa"/>
            <w:gridSpan w:val="11"/>
            <w:tcBorders>
              <w:bottom w:val="double" w:sz="4" w:space="0" w:color="auto"/>
            </w:tcBorders>
            <w:shd w:val="clear" w:color="auto" w:fill="BDD6EE"/>
          </w:tcPr>
          <w:p w:rsidR="00C4718B" w:rsidRPr="0003498C" w:rsidRDefault="00C4718B" w:rsidP="00A474E2">
            <w:pPr>
              <w:jc w:val="both"/>
              <w:rPr>
                <w:b/>
                <w:sz w:val="28"/>
              </w:rPr>
            </w:pPr>
            <w:r w:rsidRPr="0003498C">
              <w:rPr>
                <w:b/>
                <w:sz w:val="28"/>
              </w:rPr>
              <w:lastRenderedPageBreak/>
              <w:t>C-I – Personální zabezpečení</w:t>
            </w:r>
          </w:p>
        </w:tc>
      </w:tr>
      <w:tr w:rsidR="00C4718B" w:rsidRPr="0003498C" w:rsidTr="00A474E2">
        <w:tc>
          <w:tcPr>
            <w:tcW w:w="2518" w:type="dxa"/>
            <w:tcBorders>
              <w:top w:val="double" w:sz="4" w:space="0" w:color="auto"/>
            </w:tcBorders>
            <w:shd w:val="clear" w:color="auto" w:fill="F7CAAC"/>
          </w:tcPr>
          <w:p w:rsidR="00C4718B" w:rsidRPr="0003498C" w:rsidRDefault="00C4718B" w:rsidP="00A474E2">
            <w:pPr>
              <w:jc w:val="both"/>
              <w:rPr>
                <w:b/>
              </w:rPr>
            </w:pPr>
            <w:r w:rsidRPr="0003498C">
              <w:rPr>
                <w:b/>
              </w:rPr>
              <w:t>Vysoká škola</w:t>
            </w:r>
          </w:p>
        </w:tc>
        <w:tc>
          <w:tcPr>
            <w:tcW w:w="7341" w:type="dxa"/>
            <w:gridSpan w:val="10"/>
          </w:tcPr>
          <w:p w:rsidR="00C4718B" w:rsidRPr="0003498C" w:rsidRDefault="00C4718B" w:rsidP="00A474E2">
            <w:pPr>
              <w:jc w:val="both"/>
            </w:pPr>
            <w:r w:rsidRPr="0003498C">
              <w:t>Univerzita Tomáše Bati ve Zlíně</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Součást vysoké školy</w:t>
            </w:r>
          </w:p>
        </w:tc>
        <w:tc>
          <w:tcPr>
            <w:tcW w:w="7341" w:type="dxa"/>
            <w:gridSpan w:val="10"/>
          </w:tcPr>
          <w:p w:rsidR="00C4718B" w:rsidRPr="0003498C" w:rsidRDefault="00C4718B" w:rsidP="00A474E2">
            <w:pPr>
              <w:jc w:val="both"/>
            </w:pPr>
            <w:r w:rsidRPr="0003498C">
              <w:t>Fakulta managementu a ekonomiky</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Název studijního programu</w:t>
            </w:r>
          </w:p>
        </w:tc>
        <w:tc>
          <w:tcPr>
            <w:tcW w:w="7341" w:type="dxa"/>
            <w:gridSpan w:val="10"/>
          </w:tcPr>
          <w:p w:rsidR="00C4718B" w:rsidRPr="00372D7C" w:rsidRDefault="00C4718B" w:rsidP="00A474E2">
            <w:pPr>
              <w:jc w:val="both"/>
            </w:pPr>
            <w:r w:rsidRPr="00372D7C">
              <w:t>Finance</w:t>
            </w:r>
          </w:p>
        </w:tc>
      </w:tr>
      <w:tr w:rsidR="00C4718B" w:rsidRPr="0003498C" w:rsidTr="00A474E2">
        <w:trPr>
          <w:trHeight w:val="185"/>
        </w:trPr>
        <w:tc>
          <w:tcPr>
            <w:tcW w:w="2518" w:type="dxa"/>
            <w:shd w:val="clear" w:color="auto" w:fill="F7CAAC"/>
          </w:tcPr>
          <w:p w:rsidR="00C4718B" w:rsidRPr="0003498C" w:rsidRDefault="00C4718B" w:rsidP="00A474E2">
            <w:pPr>
              <w:jc w:val="both"/>
              <w:rPr>
                <w:b/>
              </w:rPr>
            </w:pPr>
            <w:r w:rsidRPr="0003498C">
              <w:rPr>
                <w:b/>
              </w:rPr>
              <w:t>Jméno a příjmení</w:t>
            </w:r>
          </w:p>
        </w:tc>
        <w:tc>
          <w:tcPr>
            <w:tcW w:w="4536" w:type="dxa"/>
            <w:gridSpan w:val="5"/>
          </w:tcPr>
          <w:p w:rsidR="00C4718B" w:rsidRPr="00F52C46" w:rsidRDefault="00C4718B" w:rsidP="00A474E2">
            <w:r w:rsidRPr="00F52C46">
              <w:t xml:space="preserve">Daniel </w:t>
            </w:r>
            <w:r>
              <w:t>STAVÁREK</w:t>
            </w:r>
          </w:p>
        </w:tc>
        <w:tc>
          <w:tcPr>
            <w:tcW w:w="709" w:type="dxa"/>
            <w:shd w:val="clear" w:color="auto" w:fill="F7CAAC"/>
          </w:tcPr>
          <w:p w:rsidR="00C4718B" w:rsidRPr="00372D7C" w:rsidRDefault="00C4718B" w:rsidP="00A474E2">
            <w:pPr>
              <w:jc w:val="both"/>
              <w:rPr>
                <w:b/>
              </w:rPr>
            </w:pPr>
            <w:r w:rsidRPr="00372D7C">
              <w:rPr>
                <w:b/>
              </w:rPr>
              <w:t>Tituly</w:t>
            </w:r>
          </w:p>
        </w:tc>
        <w:tc>
          <w:tcPr>
            <w:tcW w:w="2096" w:type="dxa"/>
            <w:gridSpan w:val="4"/>
          </w:tcPr>
          <w:p w:rsidR="00C4718B" w:rsidRPr="00372D7C" w:rsidRDefault="00C4718B" w:rsidP="00A474E2">
            <w:pPr>
              <w:jc w:val="both"/>
            </w:pPr>
            <w:r w:rsidRPr="00372D7C">
              <w:t xml:space="preserve">prof. Ing. </w:t>
            </w:r>
            <w:r>
              <w:t>Ph.D.</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Rok narození</w:t>
            </w:r>
          </w:p>
        </w:tc>
        <w:tc>
          <w:tcPr>
            <w:tcW w:w="829" w:type="dxa"/>
          </w:tcPr>
          <w:p w:rsidR="00C4718B" w:rsidRPr="0003498C" w:rsidRDefault="00C4718B" w:rsidP="00A474E2">
            <w:pPr>
              <w:jc w:val="both"/>
            </w:pPr>
            <w:r>
              <w:t>1978</w:t>
            </w:r>
          </w:p>
        </w:tc>
        <w:tc>
          <w:tcPr>
            <w:tcW w:w="1721" w:type="dxa"/>
            <w:shd w:val="clear" w:color="auto" w:fill="F7CAAC"/>
          </w:tcPr>
          <w:p w:rsidR="00C4718B" w:rsidRPr="0003498C" w:rsidRDefault="00C4718B" w:rsidP="00A474E2">
            <w:pPr>
              <w:jc w:val="both"/>
              <w:rPr>
                <w:b/>
              </w:rPr>
            </w:pPr>
            <w:r w:rsidRPr="0003498C">
              <w:rPr>
                <w:b/>
              </w:rPr>
              <w:t>typ vztahu k VŠ</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709" w:type="dxa"/>
            <w:gridSpan w:val="2"/>
            <w:shd w:val="clear" w:color="auto" w:fill="F7CAAC"/>
          </w:tcPr>
          <w:p w:rsidR="00C4718B" w:rsidRPr="008C63F0" w:rsidRDefault="00C4718B" w:rsidP="00A474E2">
            <w:pPr>
              <w:jc w:val="both"/>
              <w:rPr>
                <w:b/>
                <w:sz w:val="18"/>
              </w:rPr>
            </w:pPr>
            <w:r w:rsidRPr="008C63F0">
              <w:rPr>
                <w:b/>
                <w:sz w:val="18"/>
              </w:rPr>
              <w:t>do kdy</w:t>
            </w:r>
          </w:p>
        </w:tc>
        <w:tc>
          <w:tcPr>
            <w:tcW w:w="1387" w:type="dxa"/>
            <w:gridSpan w:val="2"/>
          </w:tcPr>
          <w:p w:rsidR="00C4718B" w:rsidRPr="0003498C" w:rsidRDefault="00C4718B" w:rsidP="00A474E2">
            <w:pPr>
              <w:jc w:val="both"/>
            </w:pPr>
          </w:p>
        </w:tc>
      </w:tr>
      <w:tr w:rsidR="00C4718B" w:rsidRPr="0003498C" w:rsidTr="00A474E2">
        <w:tc>
          <w:tcPr>
            <w:tcW w:w="5068" w:type="dxa"/>
            <w:gridSpan w:val="3"/>
            <w:shd w:val="clear" w:color="auto" w:fill="F7CAAC"/>
          </w:tcPr>
          <w:p w:rsidR="00C4718B" w:rsidRPr="0003498C" w:rsidRDefault="00C4718B" w:rsidP="00A474E2">
            <w:pPr>
              <w:jc w:val="both"/>
              <w:rPr>
                <w:b/>
              </w:rPr>
            </w:pPr>
            <w:r w:rsidRPr="0003498C">
              <w:rPr>
                <w:b/>
              </w:rPr>
              <w:t>Typ vztahu na součásti VŠ, která uskutečňuje st. program</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709" w:type="dxa"/>
            <w:gridSpan w:val="2"/>
            <w:shd w:val="clear" w:color="auto" w:fill="F7CAAC"/>
          </w:tcPr>
          <w:p w:rsidR="00C4718B" w:rsidRPr="008C63F0" w:rsidRDefault="00C4718B" w:rsidP="00A474E2">
            <w:pPr>
              <w:jc w:val="both"/>
              <w:rPr>
                <w:b/>
                <w:sz w:val="18"/>
              </w:rPr>
            </w:pPr>
            <w:r w:rsidRPr="008C63F0">
              <w:rPr>
                <w:b/>
                <w:sz w:val="18"/>
              </w:rPr>
              <w:t>do kdy</w:t>
            </w:r>
          </w:p>
        </w:tc>
        <w:tc>
          <w:tcPr>
            <w:tcW w:w="1387" w:type="dxa"/>
            <w:gridSpan w:val="2"/>
          </w:tcPr>
          <w:p w:rsidR="00C4718B" w:rsidRPr="0003498C" w:rsidRDefault="00C4718B" w:rsidP="00A474E2">
            <w:pPr>
              <w:jc w:val="both"/>
            </w:pPr>
          </w:p>
        </w:tc>
      </w:tr>
      <w:tr w:rsidR="00C4718B" w:rsidRPr="0003498C" w:rsidTr="00A474E2">
        <w:tc>
          <w:tcPr>
            <w:tcW w:w="6060" w:type="dxa"/>
            <w:gridSpan w:val="5"/>
            <w:shd w:val="clear" w:color="auto" w:fill="F7CAAC"/>
          </w:tcPr>
          <w:p w:rsidR="00C4718B" w:rsidRPr="0003498C" w:rsidRDefault="00C4718B" w:rsidP="00A474E2">
            <w:pPr>
              <w:jc w:val="both"/>
            </w:pPr>
            <w:r w:rsidRPr="0003498C">
              <w:rPr>
                <w:b/>
              </w:rPr>
              <w:t>Další současná působení jako akademický pracovník na jiných VŠ</w:t>
            </w:r>
          </w:p>
        </w:tc>
        <w:tc>
          <w:tcPr>
            <w:tcW w:w="1703" w:type="dxa"/>
            <w:gridSpan w:val="2"/>
            <w:shd w:val="clear" w:color="auto" w:fill="F7CAAC"/>
          </w:tcPr>
          <w:p w:rsidR="00C4718B" w:rsidRPr="0003498C" w:rsidRDefault="00C4718B" w:rsidP="00A474E2">
            <w:pPr>
              <w:jc w:val="both"/>
              <w:rPr>
                <w:b/>
              </w:rPr>
            </w:pPr>
            <w:r w:rsidRPr="0003498C">
              <w:rPr>
                <w:b/>
              </w:rPr>
              <w:t xml:space="preserve">typ prac. </w:t>
            </w:r>
            <w:proofErr w:type="gramStart"/>
            <w:r w:rsidRPr="0003498C">
              <w:rPr>
                <w:b/>
              </w:rPr>
              <w:t>vztahu</w:t>
            </w:r>
            <w:proofErr w:type="gramEnd"/>
          </w:p>
        </w:tc>
        <w:tc>
          <w:tcPr>
            <w:tcW w:w="2096" w:type="dxa"/>
            <w:gridSpan w:val="4"/>
            <w:shd w:val="clear" w:color="auto" w:fill="F7CAAC"/>
          </w:tcPr>
          <w:p w:rsidR="00C4718B" w:rsidRPr="0003498C" w:rsidRDefault="00C4718B" w:rsidP="00A474E2">
            <w:pPr>
              <w:jc w:val="both"/>
              <w:rPr>
                <w:b/>
              </w:rPr>
            </w:pPr>
            <w:r w:rsidRPr="0003498C">
              <w:rPr>
                <w:b/>
              </w:rPr>
              <w:t>rozsah</w:t>
            </w:r>
          </w:p>
        </w:tc>
      </w:tr>
      <w:tr w:rsidR="00C4718B" w:rsidRPr="0003498C" w:rsidTr="00A474E2">
        <w:tc>
          <w:tcPr>
            <w:tcW w:w="6060" w:type="dxa"/>
            <w:gridSpan w:val="5"/>
          </w:tcPr>
          <w:p w:rsidR="00C4718B" w:rsidRPr="0003498C" w:rsidRDefault="00C4718B" w:rsidP="00A474E2">
            <w:pPr>
              <w:jc w:val="both"/>
            </w:pPr>
            <w:r>
              <w:t>Slezská univerzita v Opavě, Obchodně podnikatelská fakulta v Karviné</w:t>
            </w:r>
          </w:p>
        </w:tc>
        <w:tc>
          <w:tcPr>
            <w:tcW w:w="1703" w:type="dxa"/>
            <w:gridSpan w:val="2"/>
          </w:tcPr>
          <w:p w:rsidR="00C4718B" w:rsidRPr="0003498C" w:rsidRDefault="00C4718B" w:rsidP="00A474E2">
            <w:pPr>
              <w:jc w:val="both"/>
            </w:pPr>
            <w:r>
              <w:t>pp</w:t>
            </w:r>
          </w:p>
        </w:tc>
        <w:tc>
          <w:tcPr>
            <w:tcW w:w="2096" w:type="dxa"/>
            <w:gridSpan w:val="4"/>
          </w:tcPr>
          <w:p w:rsidR="00C4718B" w:rsidRPr="0003498C" w:rsidRDefault="00C4718B" w:rsidP="00A474E2">
            <w:pPr>
              <w:jc w:val="both"/>
            </w:pPr>
            <w:r>
              <w:t xml:space="preserve">40 </w:t>
            </w: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4"/>
          </w:tcPr>
          <w:p w:rsidR="00C4718B" w:rsidRPr="0003498C" w:rsidRDefault="00C4718B" w:rsidP="00A474E2">
            <w:pPr>
              <w:jc w:val="both"/>
            </w:pP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4"/>
          </w:tcPr>
          <w:p w:rsidR="00C4718B" w:rsidRPr="0003498C" w:rsidRDefault="00C4718B" w:rsidP="00A474E2">
            <w:pPr>
              <w:jc w:val="both"/>
            </w:pPr>
          </w:p>
        </w:tc>
      </w:tr>
      <w:tr w:rsidR="00C4718B" w:rsidRPr="0003498C" w:rsidTr="00A474E2">
        <w:tc>
          <w:tcPr>
            <w:tcW w:w="9859" w:type="dxa"/>
            <w:gridSpan w:val="11"/>
            <w:shd w:val="clear" w:color="auto" w:fill="F7CAAC"/>
          </w:tcPr>
          <w:p w:rsidR="00C4718B" w:rsidRPr="0003498C" w:rsidRDefault="00C4718B" w:rsidP="00A474E2">
            <w:pPr>
              <w:jc w:val="both"/>
            </w:pPr>
            <w:r w:rsidRPr="0003498C">
              <w:rPr>
                <w:b/>
              </w:rPr>
              <w:t>Předměty příslušného studijního programu a způsob zapojení do jejich výuky, příp. další zapojení do uskutečňování studijního programu</w:t>
            </w:r>
          </w:p>
        </w:tc>
      </w:tr>
      <w:tr w:rsidR="00C4718B" w:rsidRPr="0003498C" w:rsidTr="00A474E2">
        <w:trPr>
          <w:trHeight w:val="324"/>
        </w:trPr>
        <w:tc>
          <w:tcPr>
            <w:tcW w:w="9859" w:type="dxa"/>
            <w:gridSpan w:val="11"/>
            <w:tcBorders>
              <w:top w:val="nil"/>
            </w:tcBorders>
          </w:tcPr>
          <w:p w:rsidR="00C4718B" w:rsidRPr="00875100" w:rsidRDefault="00C4718B" w:rsidP="00A474E2">
            <w:r w:rsidRPr="00875100">
              <w:t>Člen Oborové rady</w:t>
            </w:r>
          </w:p>
          <w:p w:rsidR="00C4718B" w:rsidRPr="0003498C" w:rsidRDefault="00C4718B" w:rsidP="00A474E2">
            <w:pPr>
              <w:jc w:val="both"/>
            </w:pPr>
          </w:p>
        </w:tc>
      </w:tr>
      <w:tr w:rsidR="00C4718B" w:rsidRPr="0003498C" w:rsidTr="00A474E2">
        <w:tc>
          <w:tcPr>
            <w:tcW w:w="9859" w:type="dxa"/>
            <w:gridSpan w:val="11"/>
            <w:shd w:val="clear" w:color="auto" w:fill="F7CAAC"/>
          </w:tcPr>
          <w:p w:rsidR="00C4718B" w:rsidRPr="0003498C" w:rsidRDefault="00C4718B" w:rsidP="00A474E2">
            <w:pPr>
              <w:jc w:val="both"/>
            </w:pPr>
            <w:r w:rsidRPr="0003498C">
              <w:rPr>
                <w:b/>
              </w:rPr>
              <w:t xml:space="preserve">Údaje o vzdělání na VŠ </w:t>
            </w:r>
          </w:p>
        </w:tc>
      </w:tr>
      <w:tr w:rsidR="00C4718B" w:rsidRPr="0003498C" w:rsidTr="00A474E2">
        <w:trPr>
          <w:trHeight w:val="452"/>
        </w:trPr>
        <w:tc>
          <w:tcPr>
            <w:tcW w:w="9859" w:type="dxa"/>
            <w:gridSpan w:val="11"/>
          </w:tcPr>
          <w:p w:rsidR="00C4718B" w:rsidRPr="001A5820" w:rsidRDefault="00C4718B" w:rsidP="00A474E2">
            <w:pPr>
              <w:ind w:left="1456" w:hanging="1456"/>
              <w:jc w:val="both"/>
            </w:pPr>
            <w:r w:rsidRPr="001A5820">
              <w:t>2004 – Ekonomická fakulta, VŠB-TU Ostrava, Finance (Ph.D.)</w:t>
            </w:r>
          </w:p>
          <w:p w:rsidR="00C4718B" w:rsidRPr="0003498C" w:rsidRDefault="00C4718B" w:rsidP="00A474E2">
            <w:pPr>
              <w:ind w:left="1456" w:hanging="1456"/>
              <w:jc w:val="both"/>
              <w:rPr>
                <w:b/>
              </w:rPr>
            </w:pPr>
            <w:r w:rsidRPr="001A5820">
              <w:t>2001 – Obchodně podnikatelská fakulta, Slezská univerzita v Opavě, Bankovnictví (Ing.)</w:t>
            </w:r>
          </w:p>
        </w:tc>
      </w:tr>
      <w:tr w:rsidR="00C4718B" w:rsidRPr="0003498C" w:rsidTr="00A474E2">
        <w:tc>
          <w:tcPr>
            <w:tcW w:w="9859" w:type="dxa"/>
            <w:gridSpan w:val="11"/>
            <w:shd w:val="clear" w:color="auto" w:fill="F7CAAC"/>
          </w:tcPr>
          <w:p w:rsidR="00C4718B" w:rsidRPr="0003498C" w:rsidRDefault="00C4718B" w:rsidP="00A474E2">
            <w:pPr>
              <w:jc w:val="both"/>
              <w:rPr>
                <w:b/>
              </w:rPr>
            </w:pPr>
            <w:r w:rsidRPr="0003498C">
              <w:rPr>
                <w:b/>
              </w:rPr>
              <w:t>Údaje o odborném působení od absolvování VŠ</w:t>
            </w:r>
          </w:p>
        </w:tc>
      </w:tr>
      <w:tr w:rsidR="00C4718B" w:rsidRPr="0003498C" w:rsidTr="00A474E2">
        <w:trPr>
          <w:trHeight w:val="605"/>
        </w:trPr>
        <w:tc>
          <w:tcPr>
            <w:tcW w:w="9859" w:type="dxa"/>
            <w:gridSpan w:val="11"/>
          </w:tcPr>
          <w:p w:rsidR="00C4718B" w:rsidRPr="001A5820" w:rsidRDefault="00C4718B" w:rsidP="00A474E2">
            <w:pPr>
              <w:jc w:val="both"/>
            </w:pPr>
            <w:r w:rsidRPr="001A5820">
              <w:t xml:space="preserve">2015 – nyní </w:t>
            </w:r>
            <w:r w:rsidRPr="001A5820">
              <w:tab/>
              <w:t>Slezská univerzita - Obchodně podnikatelská fakulta v Karviné, děkan</w:t>
            </w:r>
          </w:p>
          <w:p w:rsidR="00C4718B" w:rsidRPr="001A5820" w:rsidRDefault="00C4718B" w:rsidP="00A474E2">
            <w:pPr>
              <w:jc w:val="both"/>
            </w:pPr>
            <w:r w:rsidRPr="001A5820">
              <w:t xml:space="preserve">2011 – 2015 </w:t>
            </w:r>
            <w:r w:rsidRPr="001A5820">
              <w:tab/>
              <w:t>Slezská univerzita - Obchodně podnikatelská fakulta v Karviné, Proděkan pro zahraniční styky</w:t>
            </w:r>
          </w:p>
          <w:p w:rsidR="00C4718B" w:rsidRPr="001A5820" w:rsidRDefault="00C4718B" w:rsidP="00A474E2">
            <w:pPr>
              <w:jc w:val="both"/>
            </w:pPr>
            <w:r w:rsidRPr="001A5820">
              <w:t>2008 – nyní</w:t>
            </w:r>
            <w:r w:rsidRPr="001A5820">
              <w:tab/>
              <w:t>Slezská univerzita - Obchodně podnikatelská fakulta v Karviné, Vedoucí katedry financí a účetnictví</w:t>
            </w:r>
          </w:p>
          <w:p w:rsidR="00C4718B" w:rsidRPr="001A5820" w:rsidRDefault="00C4718B" w:rsidP="00A474E2">
            <w:pPr>
              <w:jc w:val="both"/>
            </w:pPr>
            <w:r w:rsidRPr="001A5820">
              <w:t>2007 – 2008</w:t>
            </w:r>
            <w:r w:rsidRPr="001A5820">
              <w:tab/>
              <w:t>Slezská univerzita - Obchodně podnikatelská fakulta v Karviné, Zástupce vedoucího katedry financí</w:t>
            </w:r>
          </w:p>
          <w:p w:rsidR="00C4718B" w:rsidRPr="001A5820" w:rsidRDefault="00C4718B" w:rsidP="00A474E2">
            <w:pPr>
              <w:jc w:val="both"/>
            </w:pPr>
            <w:r w:rsidRPr="001A5820">
              <w:t>2000 – 2007</w:t>
            </w:r>
            <w:r w:rsidRPr="001A5820">
              <w:tab/>
              <w:t>Slezská univerzita - Obchodně podnikatelská fakulta v Karviné, Odborný asistent katedry financí</w:t>
            </w:r>
          </w:p>
          <w:p w:rsidR="00C4718B" w:rsidRPr="001A5820" w:rsidRDefault="00C4718B" w:rsidP="00A474E2">
            <w:pPr>
              <w:jc w:val="both"/>
            </w:pPr>
            <w:r w:rsidRPr="001A5820">
              <w:t>2000 – 2001</w:t>
            </w:r>
            <w:r w:rsidRPr="001A5820">
              <w:tab/>
              <w:t>Komerční banka, a.s. - oblastní pobočka Ostrava</w:t>
            </w:r>
          </w:p>
          <w:p w:rsidR="00C4718B" w:rsidRPr="001A5820" w:rsidRDefault="00C4718B" w:rsidP="00A474E2">
            <w:pPr>
              <w:jc w:val="both"/>
            </w:pPr>
            <w:r w:rsidRPr="001A5820">
              <w:t>1998 – 2000</w:t>
            </w:r>
            <w:r w:rsidRPr="001A5820">
              <w:tab/>
              <w:t xml:space="preserve">InnoVatio - Media Monitor, Mediální analytik </w:t>
            </w:r>
          </w:p>
          <w:p w:rsidR="00C4718B" w:rsidRPr="0003498C" w:rsidRDefault="00C4718B" w:rsidP="00A474E2">
            <w:pPr>
              <w:jc w:val="both"/>
            </w:pPr>
            <w:r w:rsidRPr="001A5820">
              <w:t>1998 – 1999</w:t>
            </w:r>
            <w:r w:rsidRPr="001A5820">
              <w:tab/>
              <w:t>Česká národní banka, pobočka Ostrava</w:t>
            </w:r>
          </w:p>
        </w:tc>
      </w:tr>
      <w:tr w:rsidR="00C4718B" w:rsidRPr="0003498C" w:rsidTr="00A474E2">
        <w:trPr>
          <w:trHeight w:val="250"/>
        </w:trPr>
        <w:tc>
          <w:tcPr>
            <w:tcW w:w="9859" w:type="dxa"/>
            <w:gridSpan w:val="11"/>
            <w:shd w:val="clear" w:color="auto" w:fill="F7CAAC"/>
          </w:tcPr>
          <w:p w:rsidR="00C4718B" w:rsidRPr="0003498C" w:rsidRDefault="00C4718B" w:rsidP="00A474E2">
            <w:pPr>
              <w:jc w:val="both"/>
            </w:pPr>
            <w:r w:rsidRPr="0003498C">
              <w:rPr>
                <w:b/>
              </w:rPr>
              <w:t>Zkušenosti s vedením kvalifikačních a rigorózních prací</w:t>
            </w:r>
          </w:p>
        </w:tc>
      </w:tr>
      <w:tr w:rsidR="00C4718B" w:rsidRPr="0003498C" w:rsidTr="00A474E2">
        <w:trPr>
          <w:trHeight w:val="420"/>
        </w:trPr>
        <w:tc>
          <w:tcPr>
            <w:tcW w:w="9859" w:type="dxa"/>
            <w:gridSpan w:val="11"/>
          </w:tcPr>
          <w:p w:rsidR="00C4718B" w:rsidRPr="0003498C" w:rsidRDefault="00C4718B" w:rsidP="00A474E2">
            <w:pPr>
              <w:jc w:val="both"/>
            </w:pPr>
            <w:r w:rsidRPr="0003498C">
              <w:t>Počet v</w:t>
            </w:r>
            <w:r>
              <w:t>edených bakalářských prací – 32</w:t>
            </w:r>
          </w:p>
          <w:p w:rsidR="00C4718B" w:rsidRDefault="00C4718B" w:rsidP="00A474E2">
            <w:pPr>
              <w:jc w:val="both"/>
            </w:pPr>
            <w:r w:rsidRPr="0003498C">
              <w:t>Počet</w:t>
            </w:r>
            <w:r>
              <w:t xml:space="preserve"> vedených diplomových prací – 41</w:t>
            </w:r>
          </w:p>
          <w:p w:rsidR="00C4718B" w:rsidRPr="0003498C" w:rsidRDefault="00C4718B" w:rsidP="00A474E2">
            <w:pPr>
              <w:jc w:val="both"/>
            </w:pPr>
            <w:r w:rsidRPr="0003498C">
              <w:t>Počet</w:t>
            </w:r>
            <w:r>
              <w:t xml:space="preserve"> vedených disertačních prací – 5 </w:t>
            </w:r>
          </w:p>
        </w:tc>
      </w:tr>
      <w:tr w:rsidR="00C4718B" w:rsidRPr="0003498C" w:rsidTr="00A474E2">
        <w:trPr>
          <w:cantSplit/>
        </w:trPr>
        <w:tc>
          <w:tcPr>
            <w:tcW w:w="3347" w:type="dxa"/>
            <w:gridSpan w:val="2"/>
            <w:tcBorders>
              <w:top w:val="single" w:sz="12" w:space="0" w:color="auto"/>
            </w:tcBorders>
            <w:shd w:val="clear" w:color="auto" w:fill="F7CAAC"/>
          </w:tcPr>
          <w:p w:rsidR="00C4718B" w:rsidRPr="0003498C" w:rsidRDefault="00C4718B"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4718B" w:rsidRPr="0003498C" w:rsidRDefault="00C4718B"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4718B" w:rsidRPr="0003498C" w:rsidRDefault="00C4718B" w:rsidP="00A474E2">
            <w:pPr>
              <w:jc w:val="both"/>
              <w:rPr>
                <w:b/>
              </w:rPr>
            </w:pPr>
            <w:r w:rsidRPr="0003498C">
              <w:rPr>
                <w:b/>
              </w:rPr>
              <w:t>Ohlasy publikací</w:t>
            </w:r>
          </w:p>
        </w:tc>
      </w:tr>
      <w:tr w:rsidR="00C4718B" w:rsidRPr="0003498C" w:rsidTr="00A474E2">
        <w:trPr>
          <w:cantSplit/>
        </w:trPr>
        <w:tc>
          <w:tcPr>
            <w:tcW w:w="3347" w:type="dxa"/>
            <w:gridSpan w:val="2"/>
          </w:tcPr>
          <w:p w:rsidR="00C4718B" w:rsidRPr="0003498C" w:rsidRDefault="00C4718B" w:rsidP="00A474E2">
            <w:pPr>
              <w:jc w:val="both"/>
            </w:pPr>
            <w:r>
              <w:t>Finance, bankovnictví, investování</w:t>
            </w:r>
          </w:p>
        </w:tc>
        <w:tc>
          <w:tcPr>
            <w:tcW w:w="2245" w:type="dxa"/>
            <w:gridSpan w:val="2"/>
          </w:tcPr>
          <w:p w:rsidR="00C4718B" w:rsidRPr="0003498C" w:rsidRDefault="00C4718B" w:rsidP="00A474E2">
            <w:pPr>
              <w:jc w:val="both"/>
            </w:pPr>
            <w:r>
              <w:t>2007</w:t>
            </w:r>
          </w:p>
        </w:tc>
        <w:tc>
          <w:tcPr>
            <w:tcW w:w="2248" w:type="dxa"/>
            <w:gridSpan w:val="4"/>
            <w:tcBorders>
              <w:right w:val="single" w:sz="12" w:space="0" w:color="auto"/>
            </w:tcBorders>
          </w:tcPr>
          <w:p w:rsidR="00C4718B" w:rsidRPr="0003498C" w:rsidRDefault="00C4718B" w:rsidP="00A474E2">
            <w:pPr>
              <w:jc w:val="both"/>
            </w:pPr>
            <w:r>
              <w:t>EU Bratislava</w:t>
            </w:r>
          </w:p>
        </w:tc>
        <w:tc>
          <w:tcPr>
            <w:tcW w:w="632" w:type="dxa"/>
            <w:tcBorders>
              <w:left w:val="single" w:sz="12" w:space="0" w:color="auto"/>
            </w:tcBorders>
            <w:shd w:val="clear" w:color="auto" w:fill="F7CAAC"/>
          </w:tcPr>
          <w:p w:rsidR="00C4718B" w:rsidRPr="0003498C" w:rsidRDefault="00C4718B" w:rsidP="00A474E2">
            <w:pPr>
              <w:jc w:val="both"/>
            </w:pPr>
            <w:r w:rsidRPr="0003498C">
              <w:rPr>
                <w:b/>
              </w:rPr>
              <w:t>WOS</w:t>
            </w:r>
          </w:p>
        </w:tc>
        <w:tc>
          <w:tcPr>
            <w:tcW w:w="693" w:type="dxa"/>
            <w:shd w:val="clear" w:color="auto" w:fill="F7CAAC"/>
          </w:tcPr>
          <w:p w:rsidR="00C4718B" w:rsidRPr="0003498C" w:rsidRDefault="00C4718B" w:rsidP="00A474E2">
            <w:pPr>
              <w:jc w:val="both"/>
              <w:rPr>
                <w:sz w:val="18"/>
              </w:rPr>
            </w:pPr>
            <w:r w:rsidRPr="0003498C">
              <w:rPr>
                <w:b/>
                <w:sz w:val="18"/>
              </w:rPr>
              <w:t>Scopus</w:t>
            </w:r>
          </w:p>
        </w:tc>
        <w:tc>
          <w:tcPr>
            <w:tcW w:w="694" w:type="dxa"/>
            <w:shd w:val="clear" w:color="auto" w:fill="F7CAAC"/>
          </w:tcPr>
          <w:p w:rsidR="00C4718B" w:rsidRPr="0003498C" w:rsidRDefault="00C4718B" w:rsidP="00A474E2">
            <w:pPr>
              <w:jc w:val="both"/>
            </w:pPr>
            <w:r w:rsidRPr="0003498C">
              <w:rPr>
                <w:b/>
                <w:sz w:val="18"/>
              </w:rPr>
              <w:t>ostatní</w:t>
            </w:r>
          </w:p>
        </w:tc>
      </w:tr>
      <w:tr w:rsidR="00C4718B" w:rsidRPr="0003498C" w:rsidTr="00A474E2">
        <w:trPr>
          <w:cantSplit/>
          <w:trHeight w:val="70"/>
        </w:trPr>
        <w:tc>
          <w:tcPr>
            <w:tcW w:w="3347" w:type="dxa"/>
            <w:gridSpan w:val="2"/>
            <w:shd w:val="clear" w:color="auto" w:fill="F7CAAC"/>
          </w:tcPr>
          <w:p w:rsidR="00C4718B" w:rsidRPr="0003498C" w:rsidRDefault="00C4718B" w:rsidP="00A474E2">
            <w:pPr>
              <w:jc w:val="both"/>
            </w:pPr>
            <w:r w:rsidRPr="0003498C">
              <w:rPr>
                <w:b/>
              </w:rPr>
              <w:t>Obor jmenovacího řízení</w:t>
            </w:r>
          </w:p>
        </w:tc>
        <w:tc>
          <w:tcPr>
            <w:tcW w:w="2245" w:type="dxa"/>
            <w:gridSpan w:val="2"/>
            <w:shd w:val="clear" w:color="auto" w:fill="F7CAAC"/>
          </w:tcPr>
          <w:p w:rsidR="00C4718B" w:rsidRPr="0003498C" w:rsidRDefault="00C4718B" w:rsidP="00A474E2">
            <w:pPr>
              <w:jc w:val="both"/>
            </w:pPr>
            <w:r w:rsidRPr="0003498C">
              <w:rPr>
                <w:b/>
              </w:rPr>
              <w:t>Rok udělení hodnosti</w:t>
            </w:r>
          </w:p>
        </w:tc>
        <w:tc>
          <w:tcPr>
            <w:tcW w:w="2248" w:type="dxa"/>
            <w:gridSpan w:val="4"/>
            <w:tcBorders>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632" w:type="dxa"/>
            <w:vMerge w:val="restart"/>
            <w:tcBorders>
              <w:left w:val="single" w:sz="12" w:space="0" w:color="auto"/>
            </w:tcBorders>
          </w:tcPr>
          <w:p w:rsidR="00C4718B" w:rsidRPr="0003498C" w:rsidRDefault="00C4718B" w:rsidP="00A474E2">
            <w:pPr>
              <w:jc w:val="both"/>
              <w:rPr>
                <w:b/>
              </w:rPr>
            </w:pPr>
            <w:r>
              <w:rPr>
                <w:b/>
              </w:rPr>
              <w:t>217</w:t>
            </w:r>
          </w:p>
        </w:tc>
        <w:tc>
          <w:tcPr>
            <w:tcW w:w="693" w:type="dxa"/>
            <w:vMerge w:val="restart"/>
          </w:tcPr>
          <w:p w:rsidR="00C4718B" w:rsidRPr="0003498C" w:rsidRDefault="00C4718B" w:rsidP="00A474E2">
            <w:pPr>
              <w:jc w:val="both"/>
              <w:rPr>
                <w:b/>
              </w:rPr>
            </w:pPr>
            <w:r>
              <w:rPr>
                <w:b/>
              </w:rPr>
              <w:t>182</w:t>
            </w:r>
          </w:p>
        </w:tc>
        <w:tc>
          <w:tcPr>
            <w:tcW w:w="694" w:type="dxa"/>
            <w:vMerge w:val="restart"/>
          </w:tcPr>
          <w:p w:rsidR="00C4718B" w:rsidRPr="0003498C" w:rsidRDefault="00C4718B" w:rsidP="00A474E2">
            <w:pPr>
              <w:jc w:val="both"/>
              <w:rPr>
                <w:b/>
              </w:rPr>
            </w:pPr>
            <w:r>
              <w:rPr>
                <w:b/>
              </w:rPr>
              <w:t>759</w:t>
            </w:r>
          </w:p>
        </w:tc>
      </w:tr>
      <w:tr w:rsidR="00C4718B" w:rsidRPr="0003498C" w:rsidTr="00A474E2">
        <w:trPr>
          <w:trHeight w:val="205"/>
        </w:trPr>
        <w:tc>
          <w:tcPr>
            <w:tcW w:w="3347" w:type="dxa"/>
            <w:gridSpan w:val="2"/>
          </w:tcPr>
          <w:p w:rsidR="00C4718B" w:rsidRPr="0003498C" w:rsidRDefault="00C4718B" w:rsidP="00A474E2">
            <w:pPr>
              <w:jc w:val="both"/>
            </w:pPr>
            <w:r>
              <w:t>Ekonomika a management</w:t>
            </w:r>
          </w:p>
        </w:tc>
        <w:tc>
          <w:tcPr>
            <w:tcW w:w="2245" w:type="dxa"/>
            <w:gridSpan w:val="2"/>
          </w:tcPr>
          <w:p w:rsidR="00C4718B" w:rsidRPr="0003498C" w:rsidRDefault="00C4718B" w:rsidP="00A474E2">
            <w:pPr>
              <w:jc w:val="both"/>
            </w:pPr>
            <w:r>
              <w:t>2013</w:t>
            </w:r>
          </w:p>
        </w:tc>
        <w:tc>
          <w:tcPr>
            <w:tcW w:w="2248" w:type="dxa"/>
            <w:gridSpan w:val="4"/>
            <w:tcBorders>
              <w:right w:val="single" w:sz="12" w:space="0" w:color="auto"/>
            </w:tcBorders>
          </w:tcPr>
          <w:p w:rsidR="00C4718B" w:rsidRPr="0003498C" w:rsidRDefault="00C4718B" w:rsidP="00A474E2">
            <w:pPr>
              <w:jc w:val="both"/>
            </w:pPr>
            <w:r>
              <w:t>MENDELU Brno</w:t>
            </w:r>
          </w:p>
        </w:tc>
        <w:tc>
          <w:tcPr>
            <w:tcW w:w="632" w:type="dxa"/>
            <w:vMerge/>
            <w:tcBorders>
              <w:left w:val="single" w:sz="12" w:space="0" w:color="auto"/>
            </w:tcBorders>
            <w:vAlign w:val="center"/>
          </w:tcPr>
          <w:p w:rsidR="00C4718B" w:rsidRPr="0003498C" w:rsidRDefault="00C4718B" w:rsidP="00A474E2">
            <w:pPr>
              <w:rPr>
                <w:b/>
              </w:rPr>
            </w:pPr>
          </w:p>
        </w:tc>
        <w:tc>
          <w:tcPr>
            <w:tcW w:w="693" w:type="dxa"/>
            <w:vMerge/>
            <w:vAlign w:val="center"/>
          </w:tcPr>
          <w:p w:rsidR="00C4718B" w:rsidRPr="0003498C" w:rsidRDefault="00C4718B" w:rsidP="00A474E2">
            <w:pPr>
              <w:rPr>
                <w:b/>
              </w:rPr>
            </w:pPr>
          </w:p>
        </w:tc>
        <w:tc>
          <w:tcPr>
            <w:tcW w:w="694" w:type="dxa"/>
            <w:vMerge/>
            <w:vAlign w:val="center"/>
          </w:tcPr>
          <w:p w:rsidR="00C4718B" w:rsidRPr="0003498C" w:rsidRDefault="00C4718B" w:rsidP="00A474E2">
            <w:pPr>
              <w:rPr>
                <w:b/>
              </w:rPr>
            </w:pPr>
          </w:p>
        </w:tc>
      </w:tr>
      <w:tr w:rsidR="00C4718B" w:rsidRPr="0003498C" w:rsidTr="00A474E2">
        <w:tc>
          <w:tcPr>
            <w:tcW w:w="9859" w:type="dxa"/>
            <w:gridSpan w:val="11"/>
            <w:shd w:val="clear" w:color="auto" w:fill="F7CAAC"/>
          </w:tcPr>
          <w:p w:rsidR="00C4718B" w:rsidRPr="0003498C" w:rsidRDefault="00C4718B"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4718B" w:rsidRPr="0003498C" w:rsidTr="00A474E2">
        <w:trPr>
          <w:trHeight w:val="992"/>
        </w:trPr>
        <w:tc>
          <w:tcPr>
            <w:tcW w:w="9859" w:type="dxa"/>
            <w:gridSpan w:val="11"/>
          </w:tcPr>
          <w:p w:rsidR="00C4718B" w:rsidRPr="00D82A2E" w:rsidRDefault="00C4718B" w:rsidP="00A474E2">
            <w:pPr>
              <w:ind w:right="113"/>
              <w:jc w:val="both"/>
              <w:rPr>
                <w:caps/>
              </w:rPr>
            </w:pPr>
            <w:r>
              <w:rPr>
                <w:szCs w:val="24"/>
              </w:rPr>
              <w:t>KOČIŠOVÁ, K., STAVÁREK, D</w:t>
            </w:r>
            <w:r w:rsidRPr="00D82A2E">
              <w:rPr>
                <w:szCs w:val="24"/>
              </w:rPr>
              <w:t xml:space="preserve">. The evaluation of banking stability in the European Union countries. </w:t>
            </w:r>
            <w:r w:rsidRPr="00D82A2E">
              <w:rPr>
                <w:i/>
                <w:szCs w:val="24"/>
              </w:rPr>
              <w:t>International Journal of Monetary Economics and Finance</w:t>
            </w:r>
            <w:r>
              <w:rPr>
                <w:i/>
                <w:szCs w:val="24"/>
              </w:rPr>
              <w:t>.</w:t>
            </w:r>
            <w:r>
              <w:rPr>
                <w:szCs w:val="24"/>
              </w:rPr>
              <w:t xml:space="preserve"> 2018, Vol. 11, </w:t>
            </w:r>
            <w:proofErr w:type="gramStart"/>
            <w:r>
              <w:rPr>
                <w:szCs w:val="24"/>
              </w:rPr>
              <w:t>No.</w:t>
            </w:r>
            <w:r w:rsidRPr="00D82A2E">
              <w:rPr>
                <w:szCs w:val="24"/>
              </w:rPr>
              <w:t xml:space="preserve">1, </w:t>
            </w:r>
            <w:r>
              <w:rPr>
                <w:szCs w:val="24"/>
              </w:rPr>
              <w:t>pp</w:t>
            </w:r>
            <w:proofErr w:type="gramEnd"/>
            <w:r>
              <w:rPr>
                <w:szCs w:val="24"/>
              </w:rPr>
              <w:t xml:space="preserve">. </w:t>
            </w:r>
            <w:r w:rsidRPr="00D82A2E">
              <w:rPr>
                <w:szCs w:val="24"/>
              </w:rPr>
              <w:t>36</w:t>
            </w:r>
            <w:r w:rsidRPr="00D82A2E">
              <w:rPr>
                <w:szCs w:val="24"/>
                <w:lang w:val="en-GB"/>
              </w:rPr>
              <w:t>-</w:t>
            </w:r>
            <w:r w:rsidRPr="00D82A2E">
              <w:rPr>
                <w:szCs w:val="24"/>
              </w:rPr>
              <w:t xml:space="preserve">55. ISSN 1752-0479. (50 %) </w:t>
            </w:r>
          </w:p>
          <w:p w:rsidR="00C4718B" w:rsidRPr="00D82A2E" w:rsidRDefault="00C4718B" w:rsidP="00A474E2">
            <w:pPr>
              <w:ind w:right="113"/>
              <w:jc w:val="both"/>
              <w:rPr>
                <w:b/>
                <w:caps/>
              </w:rPr>
            </w:pPr>
            <w:r w:rsidRPr="00D82A2E">
              <w:t>KL</w:t>
            </w:r>
            <w:r>
              <w:t>EPKOVÁ VODOVÁ, P., STAVÁREK, D</w:t>
            </w:r>
            <w:r w:rsidRPr="00D82A2E">
              <w:t xml:space="preserve">. Factors Affecting Sensitivity of Commercial Banks to Bank Run in the Visegrad Countries. </w:t>
            </w:r>
            <w:r w:rsidRPr="00D82A2E">
              <w:rPr>
                <w:i/>
              </w:rPr>
              <w:t>E+M Ekonomie a Management</w:t>
            </w:r>
            <w:r>
              <w:rPr>
                <w:i/>
              </w:rPr>
              <w:t xml:space="preserve">. </w:t>
            </w:r>
            <w:r>
              <w:t xml:space="preserve">2017, Vol. 20, No. </w:t>
            </w:r>
            <w:r w:rsidRPr="00D82A2E">
              <w:t xml:space="preserve">3, </w:t>
            </w:r>
            <w:proofErr w:type="gramStart"/>
            <w:r>
              <w:t>pp</w:t>
            </w:r>
            <w:proofErr w:type="gramEnd"/>
            <w:r>
              <w:t>.</w:t>
            </w:r>
            <w:proofErr w:type="gramStart"/>
            <w:r w:rsidRPr="00D82A2E">
              <w:t>176</w:t>
            </w:r>
            <w:proofErr w:type="gramEnd"/>
            <w:r w:rsidRPr="00D82A2E">
              <w:t xml:space="preserve">-188. ISSN 1212-3609. (50 %) </w:t>
            </w:r>
          </w:p>
          <w:p w:rsidR="00C4718B" w:rsidRPr="00D82A2E" w:rsidRDefault="00C4718B" w:rsidP="00A474E2">
            <w:pPr>
              <w:ind w:right="113"/>
              <w:jc w:val="both"/>
              <w:rPr>
                <w:caps/>
              </w:rPr>
            </w:pPr>
            <w:r>
              <w:t>PRAŽÁK, T., STAVÁREK, D</w:t>
            </w:r>
            <w:r w:rsidRPr="00D82A2E">
              <w:t xml:space="preserve">. The Relationship Between Stock Market Development and Macroeconomic Fundamentals in the Visegrad Group. </w:t>
            </w:r>
            <w:r w:rsidRPr="00D82A2E">
              <w:rPr>
                <w:i/>
              </w:rPr>
              <w:t>Comparative Economic Research</w:t>
            </w:r>
            <w:r w:rsidRPr="00D82A2E">
              <w:t xml:space="preserve">, </w:t>
            </w:r>
            <w:r>
              <w:t>2017, Vol. 20, No. 3, pp.</w:t>
            </w:r>
            <w:r w:rsidRPr="00D82A2E">
              <w:t xml:space="preserve"> 5-23. ISSN 2082-6737. (50 %) </w:t>
            </w:r>
          </w:p>
          <w:p w:rsidR="00C4718B" w:rsidRPr="00D82A2E" w:rsidRDefault="00C4718B" w:rsidP="00A474E2">
            <w:pPr>
              <w:ind w:right="113"/>
              <w:jc w:val="both"/>
              <w:rPr>
                <w:b/>
                <w:caps/>
              </w:rPr>
            </w:pPr>
            <w:r>
              <w:rPr>
                <w:lang w:val="en-US"/>
              </w:rPr>
              <w:t>ŠIMÁKOVÁ, J., STAVÁREK, D</w:t>
            </w:r>
            <w:r w:rsidRPr="00D82A2E">
              <w:rPr>
                <w:lang w:val="en-US"/>
              </w:rPr>
              <w:t xml:space="preserve">. The Effect of the Exchange Rate on Industry-Level Trade Flows in Czechia. </w:t>
            </w:r>
            <w:r w:rsidRPr="00D82A2E">
              <w:rPr>
                <w:i/>
                <w:lang w:val="en-US"/>
              </w:rPr>
              <w:t>E+M Ekonomie a Management</w:t>
            </w:r>
            <w:r w:rsidRPr="00D82A2E">
              <w:rPr>
                <w:lang w:val="en-US"/>
              </w:rPr>
              <w:t xml:space="preserve">, </w:t>
            </w:r>
            <w:r>
              <w:rPr>
                <w:lang w:val="en-US"/>
              </w:rPr>
              <w:t>2015, Vol. 18, No. 4, pp.</w:t>
            </w:r>
            <w:r w:rsidRPr="00D82A2E">
              <w:rPr>
                <w:lang w:val="en-US"/>
              </w:rPr>
              <w:t xml:space="preserve"> 150-165. ISSN 1212-3609. </w:t>
            </w:r>
            <w:r w:rsidRPr="00D82A2E">
              <w:t>(50 %)</w:t>
            </w:r>
          </w:p>
          <w:p w:rsidR="00C4718B" w:rsidRPr="00D82A2E" w:rsidRDefault="00C4718B" w:rsidP="00A474E2">
            <w:pPr>
              <w:ind w:right="113"/>
              <w:jc w:val="both"/>
              <w:rPr>
                <w:b/>
                <w:caps/>
              </w:rPr>
            </w:pPr>
            <w:r w:rsidRPr="00D82A2E">
              <w:rPr>
                <w:lang w:val="en-US"/>
              </w:rPr>
              <w:t>DEEV</w:t>
            </w:r>
            <w:r w:rsidRPr="00D82A2E">
              <w:t>, O.,</w:t>
            </w:r>
            <w:r>
              <w:t xml:space="preserve"> KAJUROVÁ, V., STAVÁREK. D</w:t>
            </w:r>
            <w:r w:rsidRPr="00D82A2E">
              <w:t xml:space="preserve">. Rational Speculative Bubbles in Central European Emerging Stock Markets. </w:t>
            </w:r>
            <w:r w:rsidRPr="00D82A2E">
              <w:rPr>
                <w:i/>
              </w:rPr>
              <w:t>Eastern European Economics</w:t>
            </w:r>
            <w:r w:rsidRPr="00D82A2E">
              <w:t xml:space="preserve">, </w:t>
            </w:r>
            <w:r>
              <w:t xml:space="preserve">2014, Vol. 52, No. 4, pp. 47-91. ISSN 0012-8775. </w:t>
            </w:r>
            <w:r w:rsidRPr="00D82A2E">
              <w:t xml:space="preserve">(33 %) </w:t>
            </w:r>
          </w:p>
          <w:p w:rsidR="00C4718B" w:rsidRDefault="00C4718B" w:rsidP="00A474E2">
            <w:pPr>
              <w:jc w:val="both"/>
            </w:pPr>
            <w:r w:rsidRPr="00E66B0B">
              <w:rPr>
                <w:i/>
              </w:rPr>
              <w:t>Přehled projektové činnosti:</w:t>
            </w:r>
          </w:p>
          <w:p w:rsidR="00C4718B" w:rsidRPr="00D82A2E" w:rsidRDefault="00C4718B" w:rsidP="00A474E2">
            <w:pPr>
              <w:ind w:right="113"/>
              <w:jc w:val="both"/>
            </w:pPr>
            <w:r w:rsidRPr="00D82A2E">
              <w:t>GAČR 16-17796S „Příslušnost k finanční skupině jako faktor ovlivňující výkonnost a riziko bank“, hlavní řešitel, doba řešení 2016-2018</w:t>
            </w:r>
          </w:p>
          <w:p w:rsidR="00C4718B" w:rsidRPr="00D82A2E" w:rsidRDefault="00C4718B" w:rsidP="00A474E2">
            <w:pPr>
              <w:ind w:right="113"/>
              <w:jc w:val="both"/>
            </w:pPr>
            <w:r w:rsidRPr="00D82A2E">
              <w:t>GAČR 13-03783S „Bankovní sektor a měnová politika: Zkušenosti z nových členských zemí EU po desíti letech členství“, spoluřešitel, doba řešení 2013-2015.</w:t>
            </w:r>
          </w:p>
        </w:tc>
      </w:tr>
      <w:tr w:rsidR="00C4718B" w:rsidRPr="0003498C" w:rsidTr="00A474E2">
        <w:trPr>
          <w:trHeight w:val="218"/>
        </w:trPr>
        <w:tc>
          <w:tcPr>
            <w:tcW w:w="9859" w:type="dxa"/>
            <w:gridSpan w:val="11"/>
            <w:shd w:val="clear" w:color="auto" w:fill="F7CAAC"/>
          </w:tcPr>
          <w:p w:rsidR="00C4718B" w:rsidRPr="0003498C" w:rsidRDefault="00C4718B" w:rsidP="00A474E2">
            <w:pPr>
              <w:rPr>
                <w:b/>
              </w:rPr>
            </w:pPr>
            <w:r w:rsidRPr="0003498C">
              <w:rPr>
                <w:b/>
              </w:rPr>
              <w:t>Působení v</w:t>
            </w:r>
            <w:r>
              <w:rPr>
                <w:b/>
              </w:rPr>
              <w:t> </w:t>
            </w:r>
            <w:r w:rsidRPr="0003498C">
              <w:rPr>
                <w:b/>
              </w:rPr>
              <w:t>zahraničí</w:t>
            </w:r>
            <w:r>
              <w:rPr>
                <w:b/>
              </w:rPr>
              <w:t>: vystoupení na řadě mezinárodních konferencí a symposií</w:t>
            </w:r>
          </w:p>
        </w:tc>
      </w:tr>
      <w:tr w:rsidR="00C4718B" w:rsidRPr="0003498C" w:rsidTr="00A474E2">
        <w:trPr>
          <w:trHeight w:val="186"/>
        </w:trPr>
        <w:tc>
          <w:tcPr>
            <w:tcW w:w="9859" w:type="dxa"/>
            <w:gridSpan w:val="11"/>
          </w:tcPr>
          <w:p w:rsidR="00C4718B" w:rsidRPr="00013CCA" w:rsidRDefault="00C4718B" w:rsidP="00A474E2">
            <w:r w:rsidRPr="001A5820">
              <w:t>2008 – Fulbright Scholar-in-Residence, Lake Su</w:t>
            </w:r>
            <w:r>
              <w:t>perior College, Duluth, MN, USA</w:t>
            </w:r>
          </w:p>
        </w:tc>
      </w:tr>
      <w:tr w:rsidR="00C4718B" w:rsidRPr="0003498C" w:rsidTr="00A474E2">
        <w:trPr>
          <w:cantSplit/>
          <w:trHeight w:val="219"/>
        </w:trPr>
        <w:tc>
          <w:tcPr>
            <w:tcW w:w="2518" w:type="dxa"/>
            <w:shd w:val="clear" w:color="auto" w:fill="F7CAAC"/>
          </w:tcPr>
          <w:p w:rsidR="00C4718B" w:rsidRPr="0003498C" w:rsidRDefault="00C4718B" w:rsidP="00A474E2">
            <w:pPr>
              <w:jc w:val="both"/>
              <w:rPr>
                <w:b/>
              </w:rPr>
            </w:pPr>
            <w:r w:rsidRPr="0003498C">
              <w:rPr>
                <w:b/>
              </w:rPr>
              <w:t xml:space="preserve">Podpis </w:t>
            </w:r>
          </w:p>
        </w:tc>
        <w:tc>
          <w:tcPr>
            <w:tcW w:w="4536" w:type="dxa"/>
            <w:gridSpan w:val="5"/>
          </w:tcPr>
          <w:p w:rsidR="00C4718B" w:rsidRPr="0003498C" w:rsidRDefault="00C4718B" w:rsidP="00A474E2">
            <w:pPr>
              <w:jc w:val="both"/>
            </w:pPr>
          </w:p>
        </w:tc>
        <w:tc>
          <w:tcPr>
            <w:tcW w:w="786" w:type="dxa"/>
            <w:gridSpan w:val="2"/>
            <w:shd w:val="clear" w:color="auto" w:fill="F7CAAC"/>
          </w:tcPr>
          <w:p w:rsidR="00C4718B" w:rsidRPr="0003498C" w:rsidRDefault="00C4718B" w:rsidP="00A474E2">
            <w:pPr>
              <w:jc w:val="both"/>
            </w:pPr>
            <w:r w:rsidRPr="0003498C">
              <w:rPr>
                <w:b/>
              </w:rPr>
              <w:t>datum</w:t>
            </w:r>
          </w:p>
        </w:tc>
        <w:tc>
          <w:tcPr>
            <w:tcW w:w="2019" w:type="dxa"/>
            <w:gridSpan w:val="3"/>
          </w:tcPr>
          <w:p w:rsidR="00C4718B" w:rsidRPr="0003498C" w:rsidRDefault="00C4718B" w:rsidP="00A474E2">
            <w:pPr>
              <w:jc w:val="both"/>
            </w:pPr>
          </w:p>
        </w:tc>
      </w:tr>
    </w:tbl>
    <w:p w:rsidR="00A20AAE" w:rsidRDefault="00A20AAE"/>
    <w:p w:rsidR="00455FF3" w:rsidRDefault="00455FF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10B96" w:rsidRPr="00310B96" w:rsidTr="00310B96">
        <w:tc>
          <w:tcPr>
            <w:tcW w:w="9859" w:type="dxa"/>
            <w:gridSpan w:val="11"/>
            <w:tcBorders>
              <w:bottom w:val="double" w:sz="4" w:space="0" w:color="auto"/>
            </w:tcBorders>
            <w:shd w:val="clear" w:color="auto" w:fill="BDD6EE"/>
          </w:tcPr>
          <w:p w:rsidR="00310B96" w:rsidRPr="00310B96" w:rsidRDefault="00310B96" w:rsidP="00310B96">
            <w:pPr>
              <w:jc w:val="both"/>
              <w:rPr>
                <w:b/>
                <w:sz w:val="28"/>
              </w:rPr>
            </w:pPr>
            <w:r w:rsidRPr="00310B96">
              <w:rPr>
                <w:b/>
                <w:sz w:val="28"/>
              </w:rPr>
              <w:lastRenderedPageBreak/>
              <w:t>C-I – Personální zabezpečení</w:t>
            </w:r>
          </w:p>
        </w:tc>
      </w:tr>
      <w:tr w:rsidR="00310B96" w:rsidRPr="00310B96" w:rsidTr="00310B96">
        <w:tc>
          <w:tcPr>
            <w:tcW w:w="2518" w:type="dxa"/>
            <w:tcBorders>
              <w:top w:val="double" w:sz="4" w:space="0" w:color="auto"/>
            </w:tcBorders>
            <w:shd w:val="clear" w:color="auto" w:fill="F7CAAC"/>
          </w:tcPr>
          <w:p w:rsidR="00310B96" w:rsidRPr="00310B96" w:rsidRDefault="00310B96" w:rsidP="00310B96">
            <w:pPr>
              <w:jc w:val="both"/>
              <w:rPr>
                <w:b/>
              </w:rPr>
            </w:pPr>
            <w:r w:rsidRPr="00310B96">
              <w:rPr>
                <w:b/>
              </w:rPr>
              <w:t>Vysoká škola</w:t>
            </w:r>
          </w:p>
        </w:tc>
        <w:tc>
          <w:tcPr>
            <w:tcW w:w="7341" w:type="dxa"/>
            <w:gridSpan w:val="10"/>
          </w:tcPr>
          <w:p w:rsidR="00310B96" w:rsidRPr="00310B96" w:rsidRDefault="00310B96" w:rsidP="00310B96">
            <w:pPr>
              <w:jc w:val="both"/>
            </w:pPr>
            <w:r w:rsidRPr="00310B96">
              <w:t>Univerzita Tomáše Bati ve Zlíně</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Součást vysoké školy</w:t>
            </w:r>
          </w:p>
        </w:tc>
        <w:tc>
          <w:tcPr>
            <w:tcW w:w="7341" w:type="dxa"/>
            <w:gridSpan w:val="10"/>
          </w:tcPr>
          <w:p w:rsidR="00310B96" w:rsidRPr="00310B96" w:rsidRDefault="00310B96" w:rsidP="00310B96">
            <w:pPr>
              <w:jc w:val="both"/>
            </w:pPr>
            <w:r w:rsidRPr="00310B96">
              <w:t>Fakulta managementu a ekonomiky</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Název studijního programu</w:t>
            </w:r>
          </w:p>
        </w:tc>
        <w:tc>
          <w:tcPr>
            <w:tcW w:w="7341" w:type="dxa"/>
            <w:gridSpan w:val="10"/>
          </w:tcPr>
          <w:p w:rsidR="00310B96" w:rsidRPr="00310B96" w:rsidRDefault="008A303C" w:rsidP="00310B96">
            <w:pPr>
              <w:jc w:val="both"/>
            </w:pPr>
            <w:r>
              <w:t>Finance</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Jméno a příjmení</w:t>
            </w:r>
          </w:p>
        </w:tc>
        <w:tc>
          <w:tcPr>
            <w:tcW w:w="4536" w:type="dxa"/>
            <w:gridSpan w:val="5"/>
          </w:tcPr>
          <w:p w:rsidR="00310B96" w:rsidRPr="00310B96" w:rsidRDefault="00310B96" w:rsidP="00310B96">
            <w:pPr>
              <w:jc w:val="both"/>
            </w:pPr>
            <w:r w:rsidRPr="00310B96">
              <w:t>Dagmar SVOBODOVÁ</w:t>
            </w:r>
          </w:p>
        </w:tc>
        <w:tc>
          <w:tcPr>
            <w:tcW w:w="709" w:type="dxa"/>
            <w:shd w:val="clear" w:color="auto" w:fill="F7CAAC"/>
          </w:tcPr>
          <w:p w:rsidR="00310B96" w:rsidRPr="00310B96" w:rsidRDefault="00310B96" w:rsidP="00310B96">
            <w:pPr>
              <w:jc w:val="both"/>
              <w:rPr>
                <w:b/>
              </w:rPr>
            </w:pPr>
            <w:r w:rsidRPr="00310B96">
              <w:rPr>
                <w:b/>
              </w:rPr>
              <w:t>Tituly</w:t>
            </w:r>
          </w:p>
        </w:tc>
        <w:tc>
          <w:tcPr>
            <w:tcW w:w="2096" w:type="dxa"/>
            <w:gridSpan w:val="4"/>
          </w:tcPr>
          <w:p w:rsidR="00310B96" w:rsidRPr="00310B96" w:rsidRDefault="00310B96" w:rsidP="00310B96">
            <w:pPr>
              <w:jc w:val="both"/>
            </w:pPr>
            <w:r w:rsidRPr="00310B96">
              <w:t>Ing. MSc.</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Rok narození</w:t>
            </w:r>
          </w:p>
        </w:tc>
        <w:tc>
          <w:tcPr>
            <w:tcW w:w="829" w:type="dxa"/>
          </w:tcPr>
          <w:p w:rsidR="00310B96" w:rsidRPr="00310B96" w:rsidRDefault="00310B96" w:rsidP="00310B96">
            <w:pPr>
              <w:jc w:val="both"/>
            </w:pPr>
            <w:r w:rsidRPr="00310B96">
              <w:t>1967</w:t>
            </w:r>
          </w:p>
        </w:tc>
        <w:tc>
          <w:tcPr>
            <w:tcW w:w="1721" w:type="dxa"/>
            <w:shd w:val="clear" w:color="auto" w:fill="F7CAAC"/>
          </w:tcPr>
          <w:p w:rsidR="00310B96" w:rsidRPr="00310B96" w:rsidRDefault="00310B96" w:rsidP="00310B96">
            <w:pPr>
              <w:jc w:val="both"/>
              <w:rPr>
                <w:b/>
              </w:rPr>
            </w:pPr>
            <w:r w:rsidRPr="00310B96">
              <w:rPr>
                <w:b/>
              </w:rPr>
              <w:t>typ vztahu k VŠ</w:t>
            </w:r>
          </w:p>
        </w:tc>
        <w:tc>
          <w:tcPr>
            <w:tcW w:w="992" w:type="dxa"/>
            <w:gridSpan w:val="2"/>
          </w:tcPr>
          <w:p w:rsidR="00310B96" w:rsidRPr="00310B96" w:rsidRDefault="00310B96" w:rsidP="00310B96">
            <w:pPr>
              <w:jc w:val="both"/>
            </w:pPr>
            <w:r>
              <w:t>pp</w:t>
            </w:r>
          </w:p>
        </w:tc>
        <w:tc>
          <w:tcPr>
            <w:tcW w:w="994" w:type="dxa"/>
            <w:shd w:val="clear" w:color="auto" w:fill="F7CAAC"/>
          </w:tcPr>
          <w:p w:rsidR="00310B96" w:rsidRPr="00310B96" w:rsidRDefault="00310B96" w:rsidP="00310B96">
            <w:pPr>
              <w:jc w:val="both"/>
              <w:rPr>
                <w:b/>
              </w:rPr>
            </w:pPr>
            <w:r w:rsidRPr="00310B96">
              <w:rPr>
                <w:b/>
              </w:rPr>
              <w:t>rozsah</w:t>
            </w:r>
          </w:p>
        </w:tc>
        <w:tc>
          <w:tcPr>
            <w:tcW w:w="709" w:type="dxa"/>
          </w:tcPr>
          <w:p w:rsidR="00310B96" w:rsidRPr="00310B96" w:rsidRDefault="00310B96" w:rsidP="00310B96">
            <w:pPr>
              <w:jc w:val="both"/>
            </w:pPr>
            <w:r>
              <w:t>40</w:t>
            </w:r>
          </w:p>
        </w:tc>
        <w:tc>
          <w:tcPr>
            <w:tcW w:w="709" w:type="dxa"/>
            <w:gridSpan w:val="2"/>
            <w:shd w:val="clear" w:color="auto" w:fill="F7CAAC"/>
          </w:tcPr>
          <w:p w:rsidR="00310B96" w:rsidRPr="00310B96" w:rsidRDefault="00310B96" w:rsidP="00310B96">
            <w:pPr>
              <w:jc w:val="both"/>
              <w:rPr>
                <w:b/>
              </w:rPr>
            </w:pPr>
            <w:r w:rsidRPr="00310B96">
              <w:rPr>
                <w:b/>
              </w:rPr>
              <w:t>do kdy</w:t>
            </w:r>
          </w:p>
        </w:tc>
        <w:tc>
          <w:tcPr>
            <w:tcW w:w="1387" w:type="dxa"/>
            <w:gridSpan w:val="2"/>
          </w:tcPr>
          <w:p w:rsidR="00310B96" w:rsidRPr="00310B96" w:rsidRDefault="00455FF3" w:rsidP="00455FF3">
            <w:pPr>
              <w:jc w:val="both"/>
            </w:pPr>
            <w:r>
              <w:t>0</w:t>
            </w:r>
            <w:r w:rsidR="00310B96" w:rsidRPr="00310B96">
              <w:t>1</w:t>
            </w:r>
            <w:r>
              <w:t>/</w:t>
            </w:r>
            <w:r w:rsidR="00310B96" w:rsidRPr="00310B96">
              <w:t>2023</w:t>
            </w:r>
          </w:p>
        </w:tc>
      </w:tr>
      <w:tr w:rsidR="00310B96" w:rsidRPr="00310B96" w:rsidTr="00310B96">
        <w:tc>
          <w:tcPr>
            <w:tcW w:w="5068" w:type="dxa"/>
            <w:gridSpan w:val="3"/>
            <w:shd w:val="clear" w:color="auto" w:fill="F7CAAC"/>
          </w:tcPr>
          <w:p w:rsidR="00310B96" w:rsidRPr="00310B96" w:rsidRDefault="00310B96" w:rsidP="00310B96">
            <w:pPr>
              <w:jc w:val="both"/>
              <w:rPr>
                <w:b/>
              </w:rPr>
            </w:pPr>
            <w:r w:rsidRPr="00310B96">
              <w:rPr>
                <w:b/>
              </w:rPr>
              <w:t>Typ vztahu na součásti VŠ, která uskutečňuje st. program</w:t>
            </w:r>
          </w:p>
        </w:tc>
        <w:tc>
          <w:tcPr>
            <w:tcW w:w="992" w:type="dxa"/>
            <w:gridSpan w:val="2"/>
          </w:tcPr>
          <w:p w:rsidR="00310B96" w:rsidRPr="00310B96" w:rsidRDefault="00310B96" w:rsidP="00310B96">
            <w:pPr>
              <w:jc w:val="both"/>
            </w:pPr>
          </w:p>
        </w:tc>
        <w:tc>
          <w:tcPr>
            <w:tcW w:w="994" w:type="dxa"/>
            <w:shd w:val="clear" w:color="auto" w:fill="F7CAAC"/>
          </w:tcPr>
          <w:p w:rsidR="00310B96" w:rsidRPr="00310B96" w:rsidRDefault="00310B96" w:rsidP="00310B96">
            <w:pPr>
              <w:jc w:val="both"/>
              <w:rPr>
                <w:b/>
              </w:rPr>
            </w:pPr>
            <w:r w:rsidRPr="00310B96">
              <w:rPr>
                <w:b/>
              </w:rPr>
              <w:t>rozsah</w:t>
            </w:r>
          </w:p>
        </w:tc>
        <w:tc>
          <w:tcPr>
            <w:tcW w:w="709" w:type="dxa"/>
          </w:tcPr>
          <w:p w:rsidR="00310B96" w:rsidRPr="00310B96" w:rsidRDefault="00310B96" w:rsidP="00310B96">
            <w:pPr>
              <w:jc w:val="both"/>
            </w:pPr>
          </w:p>
        </w:tc>
        <w:tc>
          <w:tcPr>
            <w:tcW w:w="709" w:type="dxa"/>
            <w:gridSpan w:val="2"/>
            <w:shd w:val="clear" w:color="auto" w:fill="F7CAAC"/>
          </w:tcPr>
          <w:p w:rsidR="00310B96" w:rsidRPr="00310B96" w:rsidRDefault="00310B96" w:rsidP="00310B96">
            <w:pPr>
              <w:jc w:val="both"/>
              <w:rPr>
                <w:b/>
              </w:rPr>
            </w:pPr>
            <w:r w:rsidRPr="00310B96">
              <w:rPr>
                <w:b/>
              </w:rPr>
              <w:t>do kdy</w:t>
            </w:r>
          </w:p>
        </w:tc>
        <w:tc>
          <w:tcPr>
            <w:tcW w:w="1387" w:type="dxa"/>
            <w:gridSpan w:val="2"/>
          </w:tcPr>
          <w:p w:rsidR="00310B96" w:rsidRPr="00310B96" w:rsidRDefault="00310B96" w:rsidP="00310B96">
            <w:pPr>
              <w:jc w:val="both"/>
            </w:pPr>
          </w:p>
        </w:tc>
      </w:tr>
      <w:tr w:rsidR="00310B96" w:rsidRPr="00310B96" w:rsidTr="00310B96">
        <w:tc>
          <w:tcPr>
            <w:tcW w:w="6060" w:type="dxa"/>
            <w:gridSpan w:val="5"/>
            <w:shd w:val="clear" w:color="auto" w:fill="F7CAAC"/>
          </w:tcPr>
          <w:p w:rsidR="00310B96" w:rsidRPr="00310B96" w:rsidRDefault="00310B96" w:rsidP="00310B96">
            <w:pPr>
              <w:jc w:val="both"/>
            </w:pPr>
            <w:r w:rsidRPr="00310B96">
              <w:rPr>
                <w:b/>
              </w:rPr>
              <w:t>Další současná působení jako akademický pracovník na jiných VŠ</w:t>
            </w:r>
          </w:p>
        </w:tc>
        <w:tc>
          <w:tcPr>
            <w:tcW w:w="1703" w:type="dxa"/>
            <w:gridSpan w:val="2"/>
            <w:shd w:val="clear" w:color="auto" w:fill="F7CAAC"/>
          </w:tcPr>
          <w:p w:rsidR="00310B96" w:rsidRPr="00310B96" w:rsidRDefault="00310B96" w:rsidP="00310B96">
            <w:pPr>
              <w:jc w:val="both"/>
              <w:rPr>
                <w:b/>
              </w:rPr>
            </w:pPr>
            <w:r w:rsidRPr="00310B96">
              <w:rPr>
                <w:b/>
              </w:rPr>
              <w:t xml:space="preserve">typ prac. </w:t>
            </w:r>
            <w:proofErr w:type="gramStart"/>
            <w:r w:rsidRPr="00310B96">
              <w:rPr>
                <w:b/>
              </w:rPr>
              <w:t>vztahu</w:t>
            </w:r>
            <w:proofErr w:type="gramEnd"/>
          </w:p>
        </w:tc>
        <w:tc>
          <w:tcPr>
            <w:tcW w:w="2096" w:type="dxa"/>
            <w:gridSpan w:val="4"/>
            <w:shd w:val="clear" w:color="auto" w:fill="F7CAAC"/>
          </w:tcPr>
          <w:p w:rsidR="00310B96" w:rsidRPr="00310B96" w:rsidRDefault="00310B96" w:rsidP="00310B96">
            <w:pPr>
              <w:jc w:val="both"/>
              <w:rPr>
                <w:b/>
              </w:rPr>
            </w:pPr>
            <w:r w:rsidRPr="00310B96">
              <w:rPr>
                <w:b/>
              </w:rPr>
              <w:t>rozsah</w:t>
            </w:r>
          </w:p>
        </w:tc>
      </w:tr>
      <w:tr w:rsidR="00310B96" w:rsidRPr="00310B96" w:rsidTr="00310B96">
        <w:tc>
          <w:tcPr>
            <w:tcW w:w="6060" w:type="dxa"/>
            <w:gridSpan w:val="5"/>
          </w:tcPr>
          <w:p w:rsidR="00310B96" w:rsidRPr="00310B96" w:rsidRDefault="00310B96" w:rsidP="00310B96">
            <w:pPr>
              <w:jc w:val="both"/>
            </w:pPr>
          </w:p>
        </w:tc>
        <w:tc>
          <w:tcPr>
            <w:tcW w:w="1703" w:type="dxa"/>
            <w:gridSpan w:val="2"/>
          </w:tcPr>
          <w:p w:rsidR="00310B96" w:rsidRPr="00310B96" w:rsidRDefault="00310B96" w:rsidP="00310B96">
            <w:pPr>
              <w:jc w:val="both"/>
            </w:pPr>
          </w:p>
        </w:tc>
        <w:tc>
          <w:tcPr>
            <w:tcW w:w="2096" w:type="dxa"/>
            <w:gridSpan w:val="4"/>
          </w:tcPr>
          <w:p w:rsidR="00310B96" w:rsidRPr="00310B96" w:rsidRDefault="00310B96" w:rsidP="00310B96">
            <w:pPr>
              <w:jc w:val="both"/>
            </w:pPr>
          </w:p>
        </w:tc>
      </w:tr>
      <w:tr w:rsidR="00310B96" w:rsidRPr="00310B96" w:rsidTr="00310B96">
        <w:tc>
          <w:tcPr>
            <w:tcW w:w="6060" w:type="dxa"/>
            <w:gridSpan w:val="5"/>
          </w:tcPr>
          <w:p w:rsidR="00310B96" w:rsidRPr="00310B96" w:rsidRDefault="00310B96" w:rsidP="00310B96">
            <w:pPr>
              <w:jc w:val="both"/>
            </w:pPr>
          </w:p>
        </w:tc>
        <w:tc>
          <w:tcPr>
            <w:tcW w:w="1703" w:type="dxa"/>
            <w:gridSpan w:val="2"/>
          </w:tcPr>
          <w:p w:rsidR="00310B96" w:rsidRPr="00310B96" w:rsidRDefault="00310B96" w:rsidP="00310B96">
            <w:pPr>
              <w:jc w:val="both"/>
            </w:pPr>
          </w:p>
        </w:tc>
        <w:tc>
          <w:tcPr>
            <w:tcW w:w="2096" w:type="dxa"/>
            <w:gridSpan w:val="4"/>
          </w:tcPr>
          <w:p w:rsidR="00310B96" w:rsidRPr="00310B96" w:rsidRDefault="00310B96" w:rsidP="00310B96">
            <w:pPr>
              <w:jc w:val="both"/>
            </w:pPr>
          </w:p>
        </w:tc>
      </w:tr>
      <w:tr w:rsidR="00310B96" w:rsidRPr="00310B96" w:rsidTr="00310B96">
        <w:tc>
          <w:tcPr>
            <w:tcW w:w="9859" w:type="dxa"/>
            <w:gridSpan w:val="11"/>
            <w:shd w:val="clear" w:color="auto" w:fill="F7CAAC"/>
          </w:tcPr>
          <w:p w:rsidR="00310B96" w:rsidRPr="00310B96" w:rsidRDefault="00310B96" w:rsidP="00310B96">
            <w:pPr>
              <w:jc w:val="both"/>
            </w:pPr>
            <w:r w:rsidRPr="00310B96">
              <w:rPr>
                <w:b/>
              </w:rPr>
              <w:t>Předměty příslušného studijního programu a způsob zapojení do jejich výuky, příp. další zapojení do uskutečňování studijního programu</w:t>
            </w:r>
          </w:p>
        </w:tc>
      </w:tr>
      <w:tr w:rsidR="00A20AAE" w:rsidRPr="00310B96" w:rsidTr="00310B96">
        <w:trPr>
          <w:trHeight w:val="433"/>
        </w:trPr>
        <w:tc>
          <w:tcPr>
            <w:tcW w:w="9859" w:type="dxa"/>
            <w:gridSpan w:val="11"/>
            <w:tcBorders>
              <w:top w:val="nil"/>
            </w:tcBorders>
          </w:tcPr>
          <w:p w:rsidR="00A20AAE" w:rsidRPr="004D3398" w:rsidRDefault="00A20AAE" w:rsidP="00A20AAE">
            <w:pPr>
              <w:jc w:val="both"/>
              <w:rPr>
                <w:b/>
              </w:rPr>
            </w:pPr>
            <w:r w:rsidRPr="00DA4217">
              <w:t>Odborná komunikace v angličtině (Anglická obchodní korespondence)</w:t>
            </w:r>
            <w:r>
              <w:t xml:space="preserve"> - </w:t>
            </w:r>
            <w:r w:rsidRPr="00893B79">
              <w:rPr>
                <w:rStyle w:val="Hypertextovodkaz"/>
                <w:color w:val="auto"/>
                <w:u w:val="none"/>
              </w:rPr>
              <w:t>vedení seminářů (100%)</w:t>
            </w:r>
          </w:p>
        </w:tc>
      </w:tr>
      <w:tr w:rsidR="00A20AAE" w:rsidRPr="00310B96" w:rsidTr="00310B96">
        <w:tc>
          <w:tcPr>
            <w:tcW w:w="9859" w:type="dxa"/>
            <w:gridSpan w:val="11"/>
            <w:shd w:val="clear" w:color="auto" w:fill="F7CAAC"/>
          </w:tcPr>
          <w:p w:rsidR="00A20AAE" w:rsidRPr="00310B96" w:rsidRDefault="00A20AAE" w:rsidP="00A20AAE">
            <w:pPr>
              <w:jc w:val="both"/>
            </w:pPr>
            <w:r w:rsidRPr="00310B96">
              <w:rPr>
                <w:b/>
              </w:rPr>
              <w:t xml:space="preserve">Údaje o vzdělání na VŠ </w:t>
            </w:r>
          </w:p>
        </w:tc>
      </w:tr>
      <w:tr w:rsidR="00A20AAE" w:rsidRPr="00310B96" w:rsidTr="00310B96">
        <w:trPr>
          <w:trHeight w:val="655"/>
        </w:trPr>
        <w:tc>
          <w:tcPr>
            <w:tcW w:w="9859" w:type="dxa"/>
            <w:gridSpan w:val="11"/>
          </w:tcPr>
          <w:p w:rsidR="00A20AAE" w:rsidRPr="00310B96" w:rsidRDefault="00A20AAE" w:rsidP="00A20AAE">
            <w:r w:rsidRPr="00310B96">
              <w:t xml:space="preserve">1985 - 1989: VUT, Fakulta technologická ve Zlíně, </w:t>
            </w:r>
            <w:r>
              <w:t xml:space="preserve">obor: </w:t>
            </w:r>
            <w:r w:rsidRPr="00310B96">
              <w:t>gumárenská a plastikářská technologie</w:t>
            </w:r>
            <w:r>
              <w:t xml:space="preserve"> (</w:t>
            </w:r>
            <w:r w:rsidRPr="005A0078">
              <w:rPr>
                <w:b/>
              </w:rPr>
              <w:t>Ing.</w:t>
            </w:r>
            <w:r>
              <w:t>)</w:t>
            </w:r>
            <w:r w:rsidRPr="00310B96">
              <w:br/>
              <w:t>2003 - 2004: University of Connecticut, USA</w:t>
            </w:r>
            <w:r>
              <w:t>, o</w:t>
            </w:r>
            <w:r w:rsidRPr="00310B96">
              <w:t>bor: Věda o polymerech (Polymer Science)</w:t>
            </w:r>
            <w:r>
              <w:t xml:space="preserve"> (</w:t>
            </w:r>
            <w:r w:rsidRPr="005A0078">
              <w:rPr>
                <w:b/>
              </w:rPr>
              <w:t xml:space="preserve">Master of Science </w:t>
            </w:r>
            <w:proofErr w:type="gramStart"/>
            <w:r w:rsidRPr="005A0078">
              <w:rPr>
                <w:b/>
              </w:rPr>
              <w:t>M.S.</w:t>
            </w:r>
            <w:proofErr w:type="gramEnd"/>
            <w:r w:rsidRPr="005A0078">
              <w:t>)</w:t>
            </w:r>
          </w:p>
        </w:tc>
      </w:tr>
      <w:tr w:rsidR="00A20AAE" w:rsidRPr="00310B96" w:rsidTr="00310B96">
        <w:tc>
          <w:tcPr>
            <w:tcW w:w="9859" w:type="dxa"/>
            <w:gridSpan w:val="11"/>
            <w:shd w:val="clear" w:color="auto" w:fill="F7CAAC"/>
          </w:tcPr>
          <w:p w:rsidR="00A20AAE" w:rsidRPr="00310B96" w:rsidRDefault="00A20AAE" w:rsidP="00A20AAE">
            <w:pPr>
              <w:jc w:val="both"/>
              <w:rPr>
                <w:b/>
              </w:rPr>
            </w:pPr>
            <w:r w:rsidRPr="00310B96">
              <w:rPr>
                <w:b/>
              </w:rPr>
              <w:t>Údaje o odborném působení od absolvování VŠ</w:t>
            </w:r>
          </w:p>
        </w:tc>
      </w:tr>
      <w:tr w:rsidR="00A20AAE" w:rsidRPr="00310B96" w:rsidTr="004D3398">
        <w:trPr>
          <w:trHeight w:val="385"/>
        </w:trPr>
        <w:tc>
          <w:tcPr>
            <w:tcW w:w="9859" w:type="dxa"/>
            <w:gridSpan w:val="11"/>
          </w:tcPr>
          <w:p w:rsidR="00A20AAE" w:rsidRPr="00310B96" w:rsidRDefault="00A20AAE" w:rsidP="00A20AAE">
            <w:pPr>
              <w:jc w:val="both"/>
            </w:pPr>
            <w:r w:rsidRPr="00310B96">
              <w:t>2006 – současnost: akademický pracovník FHS UTB, výuka odborné a akademické angličtiny na fakultách FT, FAI a FAME</w:t>
            </w:r>
          </w:p>
        </w:tc>
      </w:tr>
      <w:tr w:rsidR="00A20AAE" w:rsidRPr="00310B96" w:rsidTr="00310B96">
        <w:trPr>
          <w:trHeight w:val="250"/>
        </w:trPr>
        <w:tc>
          <w:tcPr>
            <w:tcW w:w="9859" w:type="dxa"/>
            <w:gridSpan w:val="11"/>
            <w:shd w:val="clear" w:color="auto" w:fill="F7CAAC"/>
          </w:tcPr>
          <w:p w:rsidR="00A20AAE" w:rsidRPr="00310B96" w:rsidRDefault="00A20AAE" w:rsidP="00A20AAE">
            <w:pPr>
              <w:jc w:val="both"/>
            </w:pPr>
            <w:r w:rsidRPr="00310B96">
              <w:rPr>
                <w:b/>
              </w:rPr>
              <w:t>Zkušenosti s vedením kvalifikačních a rigorózních prací</w:t>
            </w:r>
          </w:p>
        </w:tc>
      </w:tr>
      <w:tr w:rsidR="00A20AAE" w:rsidRPr="00310B96" w:rsidTr="00310B96">
        <w:trPr>
          <w:trHeight w:val="286"/>
        </w:trPr>
        <w:tc>
          <w:tcPr>
            <w:tcW w:w="9859" w:type="dxa"/>
            <w:gridSpan w:val="11"/>
          </w:tcPr>
          <w:p w:rsidR="00A20AAE" w:rsidRDefault="00A20AAE" w:rsidP="00A20AAE">
            <w:pPr>
              <w:jc w:val="both"/>
            </w:pPr>
            <w:r>
              <w:t xml:space="preserve">Počet vedených bakalářských prací – 13 </w:t>
            </w:r>
          </w:p>
          <w:p w:rsidR="00A20AAE" w:rsidRPr="00310B96" w:rsidRDefault="00A20AAE" w:rsidP="00A20AAE">
            <w:pPr>
              <w:jc w:val="both"/>
            </w:pPr>
            <w:r>
              <w:t>Počet vedených diplomových prací – 0</w:t>
            </w:r>
          </w:p>
        </w:tc>
      </w:tr>
      <w:tr w:rsidR="00A20AAE" w:rsidRPr="00310B96" w:rsidTr="00310B96">
        <w:trPr>
          <w:cantSplit/>
        </w:trPr>
        <w:tc>
          <w:tcPr>
            <w:tcW w:w="3347" w:type="dxa"/>
            <w:gridSpan w:val="2"/>
            <w:tcBorders>
              <w:top w:val="single" w:sz="12" w:space="0" w:color="auto"/>
            </w:tcBorders>
            <w:shd w:val="clear" w:color="auto" w:fill="F7CAAC"/>
          </w:tcPr>
          <w:p w:rsidR="00A20AAE" w:rsidRPr="00310B96" w:rsidRDefault="00A20AAE" w:rsidP="00A20AAE">
            <w:pPr>
              <w:jc w:val="both"/>
            </w:pPr>
            <w:r w:rsidRPr="00310B96">
              <w:rPr>
                <w:b/>
              </w:rPr>
              <w:t xml:space="preserve">Obor habilitačního řízení </w:t>
            </w:r>
          </w:p>
        </w:tc>
        <w:tc>
          <w:tcPr>
            <w:tcW w:w="2245" w:type="dxa"/>
            <w:gridSpan w:val="2"/>
            <w:tcBorders>
              <w:top w:val="single" w:sz="12" w:space="0" w:color="auto"/>
            </w:tcBorders>
            <w:shd w:val="clear" w:color="auto" w:fill="F7CAAC"/>
          </w:tcPr>
          <w:p w:rsidR="00A20AAE" w:rsidRPr="00310B96" w:rsidRDefault="00A20AAE" w:rsidP="00A20AAE">
            <w:pPr>
              <w:jc w:val="both"/>
            </w:pPr>
            <w:r w:rsidRPr="00310B96">
              <w:rPr>
                <w:b/>
              </w:rPr>
              <w:t>Rok udělení hodnosti</w:t>
            </w:r>
          </w:p>
        </w:tc>
        <w:tc>
          <w:tcPr>
            <w:tcW w:w="2248" w:type="dxa"/>
            <w:gridSpan w:val="4"/>
            <w:tcBorders>
              <w:top w:val="single" w:sz="12" w:space="0" w:color="auto"/>
              <w:right w:val="single" w:sz="12" w:space="0" w:color="auto"/>
            </w:tcBorders>
            <w:shd w:val="clear" w:color="auto" w:fill="F7CAAC"/>
          </w:tcPr>
          <w:p w:rsidR="00A20AAE" w:rsidRPr="00310B96" w:rsidRDefault="00A20AAE" w:rsidP="00A20AAE">
            <w:pPr>
              <w:jc w:val="both"/>
            </w:pPr>
            <w:r w:rsidRPr="00310B96">
              <w:rPr>
                <w:b/>
              </w:rPr>
              <w:t>Řízení konáno na VŠ</w:t>
            </w:r>
          </w:p>
        </w:tc>
        <w:tc>
          <w:tcPr>
            <w:tcW w:w="2019" w:type="dxa"/>
            <w:gridSpan w:val="3"/>
            <w:tcBorders>
              <w:top w:val="single" w:sz="12" w:space="0" w:color="auto"/>
              <w:left w:val="single" w:sz="12" w:space="0" w:color="auto"/>
            </w:tcBorders>
            <w:shd w:val="clear" w:color="auto" w:fill="F7CAAC"/>
          </w:tcPr>
          <w:p w:rsidR="00A20AAE" w:rsidRPr="00310B96" w:rsidRDefault="00A20AAE" w:rsidP="00A20AAE">
            <w:pPr>
              <w:jc w:val="both"/>
              <w:rPr>
                <w:b/>
              </w:rPr>
            </w:pPr>
            <w:r w:rsidRPr="00310B96">
              <w:rPr>
                <w:b/>
              </w:rPr>
              <w:t>Ohlasy publikací</w:t>
            </w:r>
          </w:p>
        </w:tc>
      </w:tr>
      <w:tr w:rsidR="00A20AAE" w:rsidRPr="00310B96" w:rsidTr="00310B96">
        <w:trPr>
          <w:cantSplit/>
        </w:trPr>
        <w:tc>
          <w:tcPr>
            <w:tcW w:w="3347" w:type="dxa"/>
            <w:gridSpan w:val="2"/>
          </w:tcPr>
          <w:p w:rsidR="00A20AAE" w:rsidRPr="00310B96" w:rsidRDefault="00A20AAE" w:rsidP="00A20AAE">
            <w:pPr>
              <w:jc w:val="both"/>
            </w:pPr>
          </w:p>
        </w:tc>
        <w:tc>
          <w:tcPr>
            <w:tcW w:w="2245" w:type="dxa"/>
            <w:gridSpan w:val="2"/>
          </w:tcPr>
          <w:p w:rsidR="00A20AAE" w:rsidRPr="00310B96" w:rsidRDefault="00A20AAE" w:rsidP="00A20AAE">
            <w:pPr>
              <w:jc w:val="both"/>
            </w:pPr>
          </w:p>
        </w:tc>
        <w:tc>
          <w:tcPr>
            <w:tcW w:w="2248" w:type="dxa"/>
            <w:gridSpan w:val="4"/>
            <w:tcBorders>
              <w:right w:val="single" w:sz="12" w:space="0" w:color="auto"/>
            </w:tcBorders>
          </w:tcPr>
          <w:p w:rsidR="00A20AAE" w:rsidRPr="00310B96" w:rsidRDefault="00A20AAE" w:rsidP="00A20AAE">
            <w:pPr>
              <w:jc w:val="both"/>
            </w:pPr>
          </w:p>
        </w:tc>
        <w:tc>
          <w:tcPr>
            <w:tcW w:w="632" w:type="dxa"/>
            <w:tcBorders>
              <w:left w:val="single" w:sz="12" w:space="0" w:color="auto"/>
            </w:tcBorders>
            <w:shd w:val="clear" w:color="auto" w:fill="F7CAAC"/>
          </w:tcPr>
          <w:p w:rsidR="00A20AAE" w:rsidRPr="00310B96" w:rsidRDefault="00A20AAE" w:rsidP="00A20AAE">
            <w:pPr>
              <w:jc w:val="both"/>
            </w:pPr>
            <w:r w:rsidRPr="00310B96">
              <w:rPr>
                <w:b/>
              </w:rPr>
              <w:t>WOS</w:t>
            </w:r>
          </w:p>
        </w:tc>
        <w:tc>
          <w:tcPr>
            <w:tcW w:w="693" w:type="dxa"/>
            <w:shd w:val="clear" w:color="auto" w:fill="F7CAAC"/>
          </w:tcPr>
          <w:p w:rsidR="00A20AAE" w:rsidRPr="00310B96" w:rsidRDefault="00A20AAE" w:rsidP="00A20AAE">
            <w:pPr>
              <w:jc w:val="both"/>
              <w:rPr>
                <w:sz w:val="18"/>
              </w:rPr>
            </w:pPr>
            <w:r w:rsidRPr="00310B96">
              <w:rPr>
                <w:b/>
                <w:sz w:val="18"/>
              </w:rPr>
              <w:t>Scopus</w:t>
            </w:r>
          </w:p>
        </w:tc>
        <w:tc>
          <w:tcPr>
            <w:tcW w:w="694" w:type="dxa"/>
            <w:shd w:val="clear" w:color="auto" w:fill="F7CAAC"/>
          </w:tcPr>
          <w:p w:rsidR="00A20AAE" w:rsidRPr="00310B96" w:rsidRDefault="00A20AAE" w:rsidP="00A20AAE">
            <w:pPr>
              <w:jc w:val="both"/>
            </w:pPr>
            <w:r w:rsidRPr="00310B96">
              <w:rPr>
                <w:b/>
                <w:sz w:val="18"/>
              </w:rPr>
              <w:t>ostatní</w:t>
            </w:r>
          </w:p>
        </w:tc>
      </w:tr>
      <w:tr w:rsidR="00A20AAE" w:rsidRPr="00310B96" w:rsidTr="00310B96">
        <w:trPr>
          <w:cantSplit/>
          <w:trHeight w:val="70"/>
        </w:trPr>
        <w:tc>
          <w:tcPr>
            <w:tcW w:w="3347" w:type="dxa"/>
            <w:gridSpan w:val="2"/>
            <w:shd w:val="clear" w:color="auto" w:fill="F7CAAC"/>
          </w:tcPr>
          <w:p w:rsidR="00A20AAE" w:rsidRPr="00310B96" w:rsidRDefault="00A20AAE" w:rsidP="00A20AAE">
            <w:pPr>
              <w:jc w:val="both"/>
            </w:pPr>
            <w:r w:rsidRPr="00310B96">
              <w:rPr>
                <w:b/>
              </w:rPr>
              <w:t>Obor jmenovacího řízení</w:t>
            </w:r>
          </w:p>
        </w:tc>
        <w:tc>
          <w:tcPr>
            <w:tcW w:w="2245" w:type="dxa"/>
            <w:gridSpan w:val="2"/>
            <w:shd w:val="clear" w:color="auto" w:fill="F7CAAC"/>
          </w:tcPr>
          <w:p w:rsidR="00A20AAE" w:rsidRPr="00310B96" w:rsidRDefault="00A20AAE" w:rsidP="00A20AAE">
            <w:pPr>
              <w:jc w:val="both"/>
            </w:pPr>
            <w:r w:rsidRPr="00310B96">
              <w:rPr>
                <w:b/>
              </w:rPr>
              <w:t>Rok udělení hodnosti</w:t>
            </w:r>
          </w:p>
        </w:tc>
        <w:tc>
          <w:tcPr>
            <w:tcW w:w="2248" w:type="dxa"/>
            <w:gridSpan w:val="4"/>
            <w:tcBorders>
              <w:right w:val="single" w:sz="12" w:space="0" w:color="auto"/>
            </w:tcBorders>
            <w:shd w:val="clear" w:color="auto" w:fill="F7CAAC"/>
          </w:tcPr>
          <w:p w:rsidR="00A20AAE" w:rsidRPr="00310B96" w:rsidRDefault="00A20AAE" w:rsidP="00A20AAE">
            <w:pPr>
              <w:jc w:val="both"/>
            </w:pPr>
            <w:r w:rsidRPr="00310B96">
              <w:rPr>
                <w:b/>
              </w:rPr>
              <w:t>Řízení konáno na VŠ</w:t>
            </w:r>
          </w:p>
        </w:tc>
        <w:tc>
          <w:tcPr>
            <w:tcW w:w="632" w:type="dxa"/>
            <w:vMerge w:val="restart"/>
            <w:tcBorders>
              <w:left w:val="single" w:sz="12" w:space="0" w:color="auto"/>
            </w:tcBorders>
          </w:tcPr>
          <w:p w:rsidR="00A20AAE" w:rsidRPr="00310B96" w:rsidRDefault="00A20AAE" w:rsidP="00A20AAE">
            <w:pPr>
              <w:jc w:val="both"/>
              <w:rPr>
                <w:b/>
              </w:rPr>
            </w:pPr>
            <w:r>
              <w:rPr>
                <w:b/>
                <w:sz w:val="18"/>
              </w:rPr>
              <w:t>170</w:t>
            </w:r>
            <w:r>
              <w:rPr>
                <w:b/>
              </w:rPr>
              <w:t xml:space="preserve"> </w:t>
            </w:r>
          </w:p>
        </w:tc>
        <w:tc>
          <w:tcPr>
            <w:tcW w:w="693" w:type="dxa"/>
            <w:vMerge w:val="restart"/>
          </w:tcPr>
          <w:p w:rsidR="00A20AAE" w:rsidRPr="00310B96" w:rsidRDefault="00A20AAE" w:rsidP="00A20AAE">
            <w:pPr>
              <w:jc w:val="both"/>
              <w:rPr>
                <w:b/>
              </w:rPr>
            </w:pPr>
            <w:r>
              <w:rPr>
                <w:b/>
                <w:sz w:val="18"/>
              </w:rPr>
              <w:t>193</w:t>
            </w:r>
          </w:p>
        </w:tc>
        <w:tc>
          <w:tcPr>
            <w:tcW w:w="694" w:type="dxa"/>
            <w:vMerge w:val="restart"/>
          </w:tcPr>
          <w:p w:rsidR="00A20AAE" w:rsidRPr="00310B96" w:rsidRDefault="00A20AAE" w:rsidP="00A20AAE">
            <w:pPr>
              <w:jc w:val="both"/>
              <w:rPr>
                <w:b/>
              </w:rPr>
            </w:pPr>
            <w:r>
              <w:rPr>
                <w:b/>
              </w:rPr>
              <w:t>0</w:t>
            </w:r>
          </w:p>
        </w:tc>
      </w:tr>
      <w:tr w:rsidR="00A20AAE" w:rsidRPr="00310B96" w:rsidTr="00310B96">
        <w:trPr>
          <w:trHeight w:val="205"/>
        </w:trPr>
        <w:tc>
          <w:tcPr>
            <w:tcW w:w="3347" w:type="dxa"/>
            <w:gridSpan w:val="2"/>
          </w:tcPr>
          <w:p w:rsidR="00A20AAE" w:rsidRPr="00310B96" w:rsidRDefault="00A20AAE" w:rsidP="00A20AAE">
            <w:pPr>
              <w:jc w:val="both"/>
            </w:pPr>
          </w:p>
        </w:tc>
        <w:tc>
          <w:tcPr>
            <w:tcW w:w="2245" w:type="dxa"/>
            <w:gridSpan w:val="2"/>
          </w:tcPr>
          <w:p w:rsidR="00A20AAE" w:rsidRPr="00310B96" w:rsidRDefault="00A20AAE" w:rsidP="00A20AAE">
            <w:pPr>
              <w:jc w:val="both"/>
            </w:pPr>
          </w:p>
        </w:tc>
        <w:tc>
          <w:tcPr>
            <w:tcW w:w="2248" w:type="dxa"/>
            <w:gridSpan w:val="4"/>
            <w:tcBorders>
              <w:right w:val="single" w:sz="12" w:space="0" w:color="auto"/>
            </w:tcBorders>
          </w:tcPr>
          <w:p w:rsidR="00A20AAE" w:rsidRPr="00310B96" w:rsidRDefault="00A20AAE" w:rsidP="00A20AAE">
            <w:pPr>
              <w:jc w:val="both"/>
            </w:pPr>
          </w:p>
        </w:tc>
        <w:tc>
          <w:tcPr>
            <w:tcW w:w="632" w:type="dxa"/>
            <w:vMerge/>
            <w:tcBorders>
              <w:left w:val="single" w:sz="12" w:space="0" w:color="auto"/>
            </w:tcBorders>
            <w:vAlign w:val="center"/>
          </w:tcPr>
          <w:p w:rsidR="00A20AAE" w:rsidRPr="00310B96" w:rsidRDefault="00A20AAE" w:rsidP="00A20AAE">
            <w:pPr>
              <w:rPr>
                <w:b/>
              </w:rPr>
            </w:pPr>
          </w:p>
        </w:tc>
        <w:tc>
          <w:tcPr>
            <w:tcW w:w="693" w:type="dxa"/>
            <w:vMerge/>
            <w:vAlign w:val="center"/>
          </w:tcPr>
          <w:p w:rsidR="00A20AAE" w:rsidRPr="00310B96" w:rsidRDefault="00A20AAE" w:rsidP="00A20AAE">
            <w:pPr>
              <w:rPr>
                <w:b/>
              </w:rPr>
            </w:pPr>
          </w:p>
        </w:tc>
        <w:tc>
          <w:tcPr>
            <w:tcW w:w="694" w:type="dxa"/>
            <w:vMerge/>
            <w:vAlign w:val="center"/>
          </w:tcPr>
          <w:p w:rsidR="00A20AAE" w:rsidRPr="00310B96" w:rsidRDefault="00A20AAE" w:rsidP="00A20AAE">
            <w:pPr>
              <w:rPr>
                <w:b/>
              </w:rPr>
            </w:pPr>
          </w:p>
        </w:tc>
      </w:tr>
      <w:tr w:rsidR="00A20AAE" w:rsidRPr="00310B96" w:rsidTr="00310B96">
        <w:tc>
          <w:tcPr>
            <w:tcW w:w="9859" w:type="dxa"/>
            <w:gridSpan w:val="11"/>
            <w:shd w:val="clear" w:color="auto" w:fill="F7CAAC"/>
          </w:tcPr>
          <w:p w:rsidR="00A20AAE" w:rsidRPr="00310B96" w:rsidRDefault="00A20AAE" w:rsidP="00A20AAE">
            <w:pPr>
              <w:jc w:val="both"/>
              <w:rPr>
                <w:b/>
              </w:rPr>
            </w:pPr>
            <w:r w:rsidRPr="00310B96">
              <w:rPr>
                <w:b/>
              </w:rPr>
              <w:t xml:space="preserve">Přehled o nejvýznamnější publikační a další tvůrčí činnosti nebo další profesní činnosti u odborníků z praxe vztahující se k zabezpečovaným předmětům </w:t>
            </w:r>
          </w:p>
        </w:tc>
      </w:tr>
      <w:tr w:rsidR="00A20AAE" w:rsidRPr="00310B96" w:rsidTr="00310B96">
        <w:trPr>
          <w:trHeight w:val="2347"/>
        </w:trPr>
        <w:tc>
          <w:tcPr>
            <w:tcW w:w="9859" w:type="dxa"/>
            <w:gridSpan w:val="11"/>
          </w:tcPr>
          <w:p w:rsidR="00455FF3" w:rsidRDefault="00455FF3" w:rsidP="00455FF3">
            <w:pPr>
              <w:jc w:val="both"/>
              <w:rPr>
                <w:lang w:val="en-US"/>
              </w:rPr>
            </w:pPr>
            <w:r w:rsidRPr="004D3398">
              <w:rPr>
                <w:lang w:val="en-US"/>
              </w:rPr>
              <w:t xml:space="preserve">SVOBODA, P., </w:t>
            </w:r>
            <w:r>
              <w:rPr>
                <w:lang w:val="en-US"/>
              </w:rPr>
              <w:t xml:space="preserve">DVOŘÁČKOV, M., </w:t>
            </w:r>
            <w:r w:rsidRPr="004D3398">
              <w:rPr>
                <w:lang w:val="en-US"/>
              </w:rPr>
              <w:t>SVOBOD</w:t>
            </w:r>
            <w:r>
              <w:rPr>
                <w:lang w:val="en-US"/>
              </w:rPr>
              <w:t xml:space="preserve">OVA, D. </w:t>
            </w:r>
            <w:r w:rsidRPr="00392827">
              <w:rPr>
                <w:lang w:val="en-US"/>
              </w:rPr>
              <w:t>Influence of biodegradation on crystallization of poly (butylene adipate-co-terephthalate)</w:t>
            </w:r>
            <w:r>
              <w:rPr>
                <w:lang w:val="en-US"/>
              </w:rPr>
              <w:t xml:space="preserve">. </w:t>
            </w:r>
            <w:r w:rsidRPr="00392827">
              <w:rPr>
                <w:i/>
                <w:lang w:val="en-US"/>
              </w:rPr>
              <w:t>Polymers for Advanced Technologies</w:t>
            </w:r>
            <w:r>
              <w:rPr>
                <w:lang w:val="en-US"/>
              </w:rPr>
              <w:t xml:space="preserve">. 2019, </w:t>
            </w:r>
            <w:r w:rsidRPr="00392827">
              <w:rPr>
                <w:lang w:val="en-US"/>
              </w:rPr>
              <w:t xml:space="preserve">Volume 30, Issue 3, </w:t>
            </w:r>
            <w:r>
              <w:rPr>
                <w:lang w:val="en-US"/>
              </w:rPr>
              <w:t>pp.</w:t>
            </w:r>
            <w:r w:rsidRPr="00392827">
              <w:rPr>
                <w:lang w:val="en-US"/>
              </w:rPr>
              <w:t xml:space="preserve"> 552-562</w:t>
            </w:r>
            <w:r>
              <w:rPr>
                <w:lang w:val="en-US"/>
              </w:rPr>
              <w:t>.</w:t>
            </w:r>
            <w:r>
              <w:t xml:space="preserve"> </w:t>
            </w:r>
            <w:r w:rsidRPr="00392827">
              <w:rPr>
                <w:lang w:val="en-US"/>
              </w:rPr>
              <w:t>ISSN: 10427147</w:t>
            </w:r>
            <w:r>
              <w:rPr>
                <w:lang w:val="en-US"/>
              </w:rPr>
              <w:t xml:space="preserve">. </w:t>
            </w:r>
          </w:p>
          <w:p w:rsidR="00455FF3" w:rsidRDefault="00455FF3" w:rsidP="00455FF3">
            <w:pPr>
              <w:jc w:val="both"/>
              <w:rPr>
                <w:lang w:val="en-US"/>
              </w:rPr>
            </w:pPr>
            <w:r w:rsidRPr="00392827">
              <w:rPr>
                <w:lang w:val="en-US"/>
              </w:rPr>
              <w:t>DOI: 10.1002/pat.4491</w:t>
            </w:r>
            <w:r>
              <w:rPr>
                <w:lang w:val="en-US"/>
              </w:rPr>
              <w:t xml:space="preserve"> (10%)</w:t>
            </w:r>
          </w:p>
          <w:p w:rsidR="00455FF3" w:rsidRPr="004D3398" w:rsidRDefault="00455FF3" w:rsidP="00455FF3">
            <w:pPr>
              <w:jc w:val="both"/>
              <w:rPr>
                <w:lang w:val="en-US"/>
              </w:rPr>
            </w:pPr>
            <w:r w:rsidRPr="004D3398">
              <w:rPr>
                <w:lang w:val="en-US"/>
              </w:rPr>
              <w:t>SVOBODA, P., SVOBODOVA, D., MOKREJS, P., VASEK, V., JANTANASAKULWONG, K., OUGIZAWA, T., INOUE, T. Electron beam crosslinking of ethylene-octene copolymers</w:t>
            </w:r>
            <w:r w:rsidRPr="004D3398">
              <w:rPr>
                <w:i/>
                <w:lang w:val="en-US"/>
              </w:rPr>
              <w:t>. Polymer</w:t>
            </w:r>
            <w:r w:rsidRPr="004D3398">
              <w:rPr>
                <w:lang w:val="en-US"/>
              </w:rPr>
              <w:t xml:space="preserve">. 2015, Vol. 81, s. 119-128. ISSN </w:t>
            </w:r>
            <w:r w:rsidRPr="004D3398">
              <w:t>0032-3861. DOI:</w:t>
            </w:r>
            <w:r w:rsidRPr="004D3398">
              <w:rPr>
                <w:lang w:val="en-US"/>
              </w:rPr>
              <w:t xml:space="preserve"> </w:t>
            </w:r>
            <w:hyperlink r:id="rId38" w:history="1">
              <w:r w:rsidRPr="004D3398">
                <w:rPr>
                  <w:rStyle w:val="Hypertextovodkaz"/>
                  <w:color w:val="auto"/>
                  <w:u w:val="none"/>
                </w:rPr>
                <w:t>https://doi.org/10.1016/j.polymer.2015.10.057</w:t>
              </w:r>
            </w:hyperlink>
            <w:r w:rsidRPr="004D3398">
              <w:rPr>
                <w:lang w:val="en-US"/>
              </w:rPr>
              <w:t>. (10%)</w:t>
            </w:r>
          </w:p>
          <w:p w:rsidR="00455FF3" w:rsidRPr="004D3398" w:rsidRDefault="00455FF3" w:rsidP="00455FF3">
            <w:pPr>
              <w:jc w:val="both"/>
              <w:rPr>
                <w:highlight w:val="yellow"/>
                <w:lang w:val="en-US"/>
              </w:rPr>
            </w:pPr>
            <w:r w:rsidRPr="004D3398">
              <w:t>THERAVALAPPIL, R., SVOBODA, P., VILČÁKOVÁ, J., POONGAVALAPPIL, S., SLOBODIAN, P., SVOBODOVÁ, D. A comparative study on the electrical, thermal and mechanical properties of ethylene-octene copolymer based composites with carbon fillers. </w:t>
            </w:r>
            <w:r w:rsidRPr="004D3398">
              <w:rPr>
                <w:i/>
                <w:iCs/>
                <w:bdr w:val="none" w:sz="0" w:space="0" w:color="auto" w:frame="1"/>
              </w:rPr>
              <w:t>Materials and Design</w:t>
            </w:r>
            <w:r w:rsidRPr="004D3398">
              <w:t xml:space="preserve">. 2014, vol. 60, s. 458-467. ISSN 0261-3069. DOI: </w:t>
            </w:r>
            <w:hyperlink r:id="rId39" w:history="1">
              <w:r w:rsidRPr="004D3398">
                <w:rPr>
                  <w:rStyle w:val="Hypertextovodkaz"/>
                  <w:color w:val="auto"/>
                  <w:u w:val="none"/>
                </w:rPr>
                <w:t>https://doi.org/10.1016/j.matdes.2014.04.029</w:t>
              </w:r>
            </w:hyperlink>
            <w:r w:rsidRPr="004D3398">
              <w:rPr>
                <w:lang w:val="en-US"/>
              </w:rPr>
              <w:t xml:space="preserve"> (10%)</w:t>
            </w:r>
            <w:r w:rsidRPr="004D3398">
              <w:t xml:space="preserve"> </w:t>
            </w:r>
          </w:p>
          <w:p w:rsidR="00A20AAE" w:rsidRPr="004D3398" w:rsidRDefault="00A20AAE" w:rsidP="00A20AAE">
            <w:pPr>
              <w:rPr>
                <w:highlight w:val="yellow"/>
                <w:lang w:val="en-US"/>
              </w:rPr>
            </w:pPr>
          </w:p>
        </w:tc>
      </w:tr>
      <w:tr w:rsidR="00A20AAE" w:rsidRPr="00310B96" w:rsidTr="00310B96">
        <w:trPr>
          <w:trHeight w:val="218"/>
        </w:trPr>
        <w:tc>
          <w:tcPr>
            <w:tcW w:w="9859" w:type="dxa"/>
            <w:gridSpan w:val="11"/>
            <w:shd w:val="clear" w:color="auto" w:fill="F7CAAC"/>
          </w:tcPr>
          <w:p w:rsidR="00A20AAE" w:rsidRPr="00310B96" w:rsidRDefault="00A20AAE" w:rsidP="00A20AAE">
            <w:pPr>
              <w:rPr>
                <w:b/>
              </w:rPr>
            </w:pPr>
            <w:r w:rsidRPr="00310B96">
              <w:rPr>
                <w:b/>
              </w:rPr>
              <w:t>Působení v zahraničí</w:t>
            </w:r>
          </w:p>
        </w:tc>
      </w:tr>
      <w:tr w:rsidR="00A20AAE" w:rsidRPr="00310B96" w:rsidTr="00310B96">
        <w:trPr>
          <w:trHeight w:val="328"/>
        </w:trPr>
        <w:tc>
          <w:tcPr>
            <w:tcW w:w="9859" w:type="dxa"/>
            <w:gridSpan w:val="11"/>
          </w:tcPr>
          <w:p w:rsidR="00A20AAE" w:rsidRPr="00310B96" w:rsidRDefault="00A20AAE" w:rsidP="00A20AAE">
            <w:pPr>
              <w:jc w:val="both"/>
            </w:pPr>
            <w:r w:rsidRPr="00310B96">
              <w:t>Studijní a poznávací pobyty v zahraničí</w:t>
            </w:r>
          </w:p>
          <w:p w:rsidR="00A20AAE" w:rsidRPr="00310B96" w:rsidRDefault="00A20AAE" w:rsidP="00A20AAE">
            <w:pPr>
              <w:contextualSpacing/>
              <w:jc w:val="both"/>
            </w:pPr>
            <w:r>
              <w:t>1992</w:t>
            </w:r>
            <w:r w:rsidRPr="00310B96">
              <w:t xml:space="preserve">–1996, 1999-2000 – studijně-poznávací pobyty v Japonsku ve městech Tokio, Kawasaki </w:t>
            </w:r>
          </w:p>
          <w:p w:rsidR="00A20AAE" w:rsidRPr="00310B96" w:rsidRDefault="00A20AAE" w:rsidP="00A20AAE">
            <w:pPr>
              <w:jc w:val="both"/>
            </w:pPr>
            <w:r>
              <w:t>2000-</w:t>
            </w:r>
            <w:r w:rsidRPr="00310B96">
              <w:t>2005 – studijně-poznávací pobyt v USA, státy Ohio a Connecticut</w:t>
            </w:r>
          </w:p>
          <w:p w:rsidR="00A20AAE" w:rsidRPr="00310B96" w:rsidRDefault="00A20AAE" w:rsidP="00A20AAE">
            <w:pPr>
              <w:jc w:val="both"/>
              <w:rPr>
                <w:b/>
              </w:rPr>
            </w:pPr>
            <w:r w:rsidRPr="00310B96">
              <w:t>2002-2004 – studium na University of Connecticut, CT, USA </w:t>
            </w:r>
          </w:p>
        </w:tc>
      </w:tr>
      <w:tr w:rsidR="00A20AAE" w:rsidRPr="00310B96" w:rsidTr="004D3398">
        <w:trPr>
          <w:cantSplit/>
          <w:trHeight w:val="92"/>
        </w:trPr>
        <w:tc>
          <w:tcPr>
            <w:tcW w:w="2518" w:type="dxa"/>
            <w:shd w:val="clear" w:color="auto" w:fill="F7CAAC"/>
          </w:tcPr>
          <w:p w:rsidR="00A20AAE" w:rsidRPr="00310B96" w:rsidRDefault="00A20AAE" w:rsidP="00A20AAE">
            <w:pPr>
              <w:jc w:val="both"/>
              <w:rPr>
                <w:b/>
              </w:rPr>
            </w:pPr>
            <w:r w:rsidRPr="00310B96">
              <w:rPr>
                <w:b/>
              </w:rPr>
              <w:t xml:space="preserve">Podpis </w:t>
            </w:r>
          </w:p>
        </w:tc>
        <w:tc>
          <w:tcPr>
            <w:tcW w:w="4536" w:type="dxa"/>
            <w:gridSpan w:val="5"/>
          </w:tcPr>
          <w:p w:rsidR="00A20AAE" w:rsidRPr="00310B96" w:rsidRDefault="00A20AAE" w:rsidP="00A20AAE">
            <w:pPr>
              <w:jc w:val="both"/>
            </w:pPr>
          </w:p>
        </w:tc>
        <w:tc>
          <w:tcPr>
            <w:tcW w:w="786" w:type="dxa"/>
            <w:gridSpan w:val="2"/>
            <w:shd w:val="clear" w:color="auto" w:fill="F7CAAC"/>
          </w:tcPr>
          <w:p w:rsidR="00A20AAE" w:rsidRPr="00310B96" w:rsidRDefault="00A20AAE" w:rsidP="00A20AAE">
            <w:pPr>
              <w:jc w:val="both"/>
            </w:pPr>
            <w:r w:rsidRPr="00310B96">
              <w:rPr>
                <w:b/>
              </w:rPr>
              <w:t>datum</w:t>
            </w:r>
          </w:p>
        </w:tc>
        <w:tc>
          <w:tcPr>
            <w:tcW w:w="2019" w:type="dxa"/>
            <w:gridSpan w:val="3"/>
          </w:tcPr>
          <w:p w:rsidR="00A20AAE" w:rsidRPr="00310B96" w:rsidRDefault="00A20AAE" w:rsidP="00A20AAE">
            <w:pPr>
              <w:jc w:val="both"/>
            </w:pPr>
          </w:p>
        </w:tc>
      </w:tr>
    </w:tbl>
    <w:p w:rsidR="00310B96" w:rsidRDefault="00310B96"/>
    <w:p w:rsidR="000A1871" w:rsidRDefault="000A187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B0129" w:rsidTr="00DE4D8A">
        <w:tc>
          <w:tcPr>
            <w:tcW w:w="9859" w:type="dxa"/>
            <w:gridSpan w:val="11"/>
            <w:tcBorders>
              <w:bottom w:val="double" w:sz="4" w:space="0" w:color="auto"/>
            </w:tcBorders>
            <w:shd w:val="clear" w:color="auto" w:fill="BDD6EE"/>
          </w:tcPr>
          <w:p w:rsidR="00BB0129" w:rsidRDefault="00BB0129" w:rsidP="00DE4D8A">
            <w:pPr>
              <w:jc w:val="both"/>
              <w:rPr>
                <w:b/>
                <w:sz w:val="28"/>
              </w:rPr>
            </w:pPr>
            <w:r>
              <w:rPr>
                <w:b/>
                <w:sz w:val="28"/>
              </w:rPr>
              <w:lastRenderedPageBreak/>
              <w:t>C-I – Personální zabezpečení</w:t>
            </w:r>
          </w:p>
        </w:tc>
      </w:tr>
      <w:tr w:rsidR="00BB0129" w:rsidTr="00DE4D8A">
        <w:tc>
          <w:tcPr>
            <w:tcW w:w="2518" w:type="dxa"/>
            <w:tcBorders>
              <w:top w:val="double" w:sz="4" w:space="0" w:color="auto"/>
            </w:tcBorders>
            <w:shd w:val="clear" w:color="auto" w:fill="F7CAAC"/>
          </w:tcPr>
          <w:p w:rsidR="00BB0129" w:rsidRDefault="00BB0129" w:rsidP="00DE4D8A">
            <w:pPr>
              <w:jc w:val="both"/>
              <w:rPr>
                <w:b/>
              </w:rPr>
            </w:pPr>
            <w:r>
              <w:rPr>
                <w:b/>
              </w:rPr>
              <w:t>Vysoká škola</w:t>
            </w:r>
          </w:p>
        </w:tc>
        <w:tc>
          <w:tcPr>
            <w:tcW w:w="7341" w:type="dxa"/>
            <w:gridSpan w:val="10"/>
          </w:tcPr>
          <w:p w:rsidR="00BB0129" w:rsidRDefault="00BB0129" w:rsidP="00DE4D8A">
            <w:pPr>
              <w:jc w:val="both"/>
            </w:pPr>
            <w:r>
              <w:t>Univerzita Tomáše Bati ve Zlíně</w:t>
            </w:r>
          </w:p>
        </w:tc>
      </w:tr>
      <w:tr w:rsidR="00BB0129" w:rsidTr="00DE4D8A">
        <w:tc>
          <w:tcPr>
            <w:tcW w:w="2518" w:type="dxa"/>
            <w:shd w:val="clear" w:color="auto" w:fill="F7CAAC"/>
          </w:tcPr>
          <w:p w:rsidR="00BB0129" w:rsidRDefault="00BB0129" w:rsidP="00DE4D8A">
            <w:pPr>
              <w:jc w:val="both"/>
              <w:rPr>
                <w:b/>
              </w:rPr>
            </w:pPr>
            <w:r>
              <w:rPr>
                <w:b/>
              </w:rPr>
              <w:t>Součást vysoké školy</w:t>
            </w:r>
          </w:p>
        </w:tc>
        <w:tc>
          <w:tcPr>
            <w:tcW w:w="7341" w:type="dxa"/>
            <w:gridSpan w:val="10"/>
          </w:tcPr>
          <w:p w:rsidR="00BB0129" w:rsidRDefault="00BB0129" w:rsidP="00DE4D8A">
            <w:pPr>
              <w:jc w:val="both"/>
            </w:pPr>
            <w:r>
              <w:t>Fakulta managementu a ekonomiky</w:t>
            </w:r>
          </w:p>
        </w:tc>
      </w:tr>
      <w:tr w:rsidR="00BB0129" w:rsidTr="00DE4D8A">
        <w:tc>
          <w:tcPr>
            <w:tcW w:w="2518" w:type="dxa"/>
            <w:shd w:val="clear" w:color="auto" w:fill="F7CAAC"/>
          </w:tcPr>
          <w:p w:rsidR="00BB0129" w:rsidRDefault="00BB0129" w:rsidP="00DE4D8A">
            <w:pPr>
              <w:jc w:val="both"/>
              <w:rPr>
                <w:b/>
              </w:rPr>
            </w:pPr>
            <w:r>
              <w:rPr>
                <w:b/>
              </w:rPr>
              <w:t>Název studijního programu</w:t>
            </w:r>
          </w:p>
        </w:tc>
        <w:tc>
          <w:tcPr>
            <w:tcW w:w="7341" w:type="dxa"/>
            <w:gridSpan w:val="10"/>
          </w:tcPr>
          <w:p w:rsidR="00BB0129" w:rsidRDefault="008A303C" w:rsidP="00DE4D8A">
            <w:pPr>
              <w:jc w:val="both"/>
            </w:pPr>
            <w:r>
              <w:t>Finance</w:t>
            </w:r>
          </w:p>
        </w:tc>
      </w:tr>
      <w:tr w:rsidR="00BB0129" w:rsidTr="00DE4D8A">
        <w:tc>
          <w:tcPr>
            <w:tcW w:w="2518" w:type="dxa"/>
            <w:shd w:val="clear" w:color="auto" w:fill="F7CAAC"/>
          </w:tcPr>
          <w:p w:rsidR="00BB0129" w:rsidRDefault="00BB0129" w:rsidP="00DE4D8A">
            <w:pPr>
              <w:jc w:val="both"/>
              <w:rPr>
                <w:b/>
              </w:rPr>
            </w:pPr>
            <w:r>
              <w:rPr>
                <w:b/>
              </w:rPr>
              <w:t>Jméno a příjmení</w:t>
            </w:r>
          </w:p>
        </w:tc>
        <w:tc>
          <w:tcPr>
            <w:tcW w:w="4536" w:type="dxa"/>
            <w:gridSpan w:val="5"/>
          </w:tcPr>
          <w:p w:rsidR="00BB0129" w:rsidRDefault="00BB0129" w:rsidP="00DE4D8A">
            <w:pPr>
              <w:jc w:val="both"/>
            </w:pPr>
            <w:r>
              <w:t>Jena ŠVARCOVÁ</w:t>
            </w:r>
          </w:p>
        </w:tc>
        <w:tc>
          <w:tcPr>
            <w:tcW w:w="709" w:type="dxa"/>
            <w:shd w:val="clear" w:color="auto" w:fill="F7CAAC"/>
          </w:tcPr>
          <w:p w:rsidR="00BB0129" w:rsidRDefault="00BB0129" w:rsidP="00DE4D8A">
            <w:pPr>
              <w:jc w:val="both"/>
              <w:rPr>
                <w:b/>
              </w:rPr>
            </w:pPr>
            <w:r>
              <w:rPr>
                <w:b/>
              </w:rPr>
              <w:t>Tituly</w:t>
            </w:r>
          </w:p>
        </w:tc>
        <w:tc>
          <w:tcPr>
            <w:tcW w:w="2096" w:type="dxa"/>
            <w:gridSpan w:val="4"/>
          </w:tcPr>
          <w:p w:rsidR="00BB0129" w:rsidRDefault="00BB0129" w:rsidP="00DE4D8A">
            <w:pPr>
              <w:jc w:val="both"/>
            </w:pPr>
            <w:r>
              <w:t>doc. Ing., Ph.D.</w:t>
            </w:r>
          </w:p>
        </w:tc>
      </w:tr>
      <w:tr w:rsidR="00BB0129" w:rsidTr="00DE4D8A">
        <w:tc>
          <w:tcPr>
            <w:tcW w:w="2518" w:type="dxa"/>
            <w:shd w:val="clear" w:color="auto" w:fill="F7CAAC"/>
          </w:tcPr>
          <w:p w:rsidR="00BB0129" w:rsidRDefault="00BB0129" w:rsidP="00DE4D8A">
            <w:pPr>
              <w:jc w:val="both"/>
              <w:rPr>
                <w:b/>
              </w:rPr>
            </w:pPr>
            <w:r>
              <w:rPr>
                <w:b/>
              </w:rPr>
              <w:t>Rok narození</w:t>
            </w:r>
          </w:p>
        </w:tc>
        <w:tc>
          <w:tcPr>
            <w:tcW w:w="829" w:type="dxa"/>
          </w:tcPr>
          <w:p w:rsidR="00BB0129" w:rsidRDefault="00BB0129" w:rsidP="00DE4D8A">
            <w:pPr>
              <w:jc w:val="both"/>
            </w:pPr>
            <w:r>
              <w:t>1963</w:t>
            </w:r>
          </w:p>
        </w:tc>
        <w:tc>
          <w:tcPr>
            <w:tcW w:w="1721" w:type="dxa"/>
            <w:shd w:val="clear" w:color="auto" w:fill="F7CAAC"/>
          </w:tcPr>
          <w:p w:rsidR="00BB0129" w:rsidRDefault="00BB0129" w:rsidP="00DE4D8A">
            <w:pPr>
              <w:jc w:val="both"/>
              <w:rPr>
                <w:b/>
              </w:rPr>
            </w:pPr>
            <w:r>
              <w:rPr>
                <w:b/>
              </w:rPr>
              <w:t>typ vztahu k VŠ</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5068" w:type="dxa"/>
            <w:gridSpan w:val="3"/>
            <w:shd w:val="clear" w:color="auto" w:fill="F7CAAC"/>
          </w:tcPr>
          <w:p w:rsidR="00BB0129" w:rsidRDefault="00BB0129" w:rsidP="00DE4D8A">
            <w:pPr>
              <w:jc w:val="both"/>
              <w:rPr>
                <w:b/>
              </w:rPr>
            </w:pPr>
            <w:r>
              <w:rPr>
                <w:b/>
              </w:rPr>
              <w:t>Typ vztahu na součásti VŠ, která uskutečňuje st. program</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6060" w:type="dxa"/>
            <w:gridSpan w:val="5"/>
            <w:shd w:val="clear" w:color="auto" w:fill="F7CAAC"/>
          </w:tcPr>
          <w:p w:rsidR="00BB0129" w:rsidRDefault="00BB0129" w:rsidP="00DE4D8A">
            <w:pPr>
              <w:jc w:val="both"/>
            </w:pPr>
            <w:r>
              <w:rPr>
                <w:b/>
              </w:rPr>
              <w:t>Další současná působení jako akademický pracovník na jiných VŠ</w:t>
            </w:r>
          </w:p>
        </w:tc>
        <w:tc>
          <w:tcPr>
            <w:tcW w:w="1703" w:type="dxa"/>
            <w:gridSpan w:val="2"/>
            <w:shd w:val="clear" w:color="auto" w:fill="F7CAAC"/>
          </w:tcPr>
          <w:p w:rsidR="00BB0129" w:rsidRDefault="00BB0129" w:rsidP="00DE4D8A">
            <w:pPr>
              <w:jc w:val="both"/>
              <w:rPr>
                <w:b/>
              </w:rPr>
            </w:pPr>
            <w:r>
              <w:rPr>
                <w:b/>
              </w:rPr>
              <w:t xml:space="preserve">typ prac. </w:t>
            </w:r>
            <w:proofErr w:type="gramStart"/>
            <w:r>
              <w:rPr>
                <w:b/>
              </w:rPr>
              <w:t>vztahu</w:t>
            </w:r>
            <w:proofErr w:type="gramEnd"/>
          </w:p>
        </w:tc>
        <w:tc>
          <w:tcPr>
            <w:tcW w:w="2096" w:type="dxa"/>
            <w:gridSpan w:val="4"/>
            <w:shd w:val="clear" w:color="auto" w:fill="F7CAAC"/>
          </w:tcPr>
          <w:p w:rsidR="00BB0129" w:rsidRDefault="00BB0129" w:rsidP="00DE4D8A">
            <w:pPr>
              <w:jc w:val="both"/>
              <w:rPr>
                <w:b/>
              </w:rPr>
            </w:pPr>
            <w:r>
              <w:rPr>
                <w:b/>
              </w:rPr>
              <w:t>rozsah</w:t>
            </w: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9859" w:type="dxa"/>
            <w:gridSpan w:val="11"/>
            <w:shd w:val="clear" w:color="auto" w:fill="F7CAAC"/>
          </w:tcPr>
          <w:p w:rsidR="00BB0129" w:rsidRDefault="00BB0129" w:rsidP="00DE4D8A">
            <w:pPr>
              <w:jc w:val="both"/>
            </w:pPr>
            <w:r>
              <w:rPr>
                <w:b/>
              </w:rPr>
              <w:t>Předměty příslušného studijního programu a způsob zapojení do jejich výuky, příp. další zapojení do uskutečňování studijního programu</w:t>
            </w:r>
          </w:p>
        </w:tc>
      </w:tr>
      <w:tr w:rsidR="00BB0129" w:rsidTr="00BB0129">
        <w:trPr>
          <w:trHeight w:val="232"/>
        </w:trPr>
        <w:tc>
          <w:tcPr>
            <w:tcW w:w="9859" w:type="dxa"/>
            <w:gridSpan w:val="11"/>
            <w:tcBorders>
              <w:top w:val="nil"/>
            </w:tcBorders>
          </w:tcPr>
          <w:p w:rsidR="00BB0129" w:rsidRDefault="00BB0129" w:rsidP="00A20AAE">
            <w:pPr>
              <w:jc w:val="both"/>
            </w:pPr>
            <w:r>
              <w:t>Makroekonomie III - garant, přednášející (100%)</w:t>
            </w:r>
          </w:p>
        </w:tc>
      </w:tr>
      <w:tr w:rsidR="00BB0129" w:rsidTr="00DE4D8A">
        <w:tc>
          <w:tcPr>
            <w:tcW w:w="9859" w:type="dxa"/>
            <w:gridSpan w:val="11"/>
            <w:shd w:val="clear" w:color="auto" w:fill="F7CAAC"/>
          </w:tcPr>
          <w:p w:rsidR="00BB0129" w:rsidRDefault="00BB0129" w:rsidP="00DE4D8A">
            <w:pPr>
              <w:jc w:val="both"/>
            </w:pPr>
            <w:r>
              <w:rPr>
                <w:b/>
              </w:rPr>
              <w:t xml:space="preserve">Údaje o vzdělání na VŠ </w:t>
            </w:r>
          </w:p>
        </w:tc>
      </w:tr>
      <w:tr w:rsidR="00BB0129" w:rsidTr="008F369F">
        <w:trPr>
          <w:trHeight w:val="594"/>
        </w:trPr>
        <w:tc>
          <w:tcPr>
            <w:tcW w:w="9859" w:type="dxa"/>
            <w:gridSpan w:val="11"/>
          </w:tcPr>
          <w:p w:rsidR="00BB0129" w:rsidRDefault="00BB0129" w:rsidP="00DE4D8A">
            <w:pPr>
              <w:jc w:val="both"/>
            </w:pPr>
            <w:r w:rsidRPr="00D52BAB">
              <w:rPr>
                <w:b/>
              </w:rPr>
              <w:t>1981-1985:</w:t>
            </w:r>
            <w:r>
              <w:tab/>
            </w:r>
            <w:r w:rsidRPr="00F111F6">
              <w:t xml:space="preserve">VŠB Ostrava, ekonomická fakulta obor systémové inženýrství </w:t>
            </w:r>
            <w:r>
              <w:t>(</w:t>
            </w:r>
            <w:r w:rsidRPr="00D52BAB">
              <w:rPr>
                <w:b/>
              </w:rPr>
              <w:t>Ing.</w:t>
            </w:r>
            <w:r>
              <w:t>)</w:t>
            </w:r>
          </w:p>
          <w:p w:rsidR="008F369F" w:rsidRPr="008F369F" w:rsidRDefault="00BB0129" w:rsidP="00DE4D8A">
            <w:pPr>
              <w:jc w:val="both"/>
            </w:pPr>
            <w:r w:rsidRPr="00D52BAB">
              <w:rPr>
                <w:b/>
              </w:rPr>
              <w:t>2001-2005:</w:t>
            </w:r>
            <w:r>
              <w:tab/>
            </w:r>
            <w:r w:rsidR="008B1B92" w:rsidRPr="00C41EBA">
              <w:t>UTB ve Zlíně, Fakulta managementu a ekonomiky</w:t>
            </w:r>
            <w:r w:rsidR="008B1B92" w:rsidRPr="003E3FA1">
              <w:t>, obor „</w:t>
            </w:r>
            <w:r w:rsidR="008B1B92">
              <w:t xml:space="preserve">Ekonomika a management podniku“ </w:t>
            </w:r>
            <w:r w:rsidR="008B1B92" w:rsidRPr="00485D73">
              <w:rPr>
                <w:b/>
              </w:rPr>
              <w:t>(Ph.D.)</w:t>
            </w:r>
          </w:p>
        </w:tc>
      </w:tr>
      <w:tr w:rsidR="00BB0129" w:rsidTr="00DE4D8A">
        <w:tc>
          <w:tcPr>
            <w:tcW w:w="9859" w:type="dxa"/>
            <w:gridSpan w:val="11"/>
            <w:shd w:val="clear" w:color="auto" w:fill="F7CAAC"/>
          </w:tcPr>
          <w:p w:rsidR="00BB0129" w:rsidRDefault="00BB0129" w:rsidP="00DE4D8A">
            <w:pPr>
              <w:jc w:val="both"/>
              <w:rPr>
                <w:b/>
              </w:rPr>
            </w:pPr>
            <w:r>
              <w:rPr>
                <w:b/>
              </w:rPr>
              <w:t>Údaje o odborném působení od absolvování VŠ</w:t>
            </w:r>
          </w:p>
        </w:tc>
      </w:tr>
      <w:tr w:rsidR="00BB0129" w:rsidTr="00BB0129">
        <w:trPr>
          <w:trHeight w:val="461"/>
        </w:trPr>
        <w:tc>
          <w:tcPr>
            <w:tcW w:w="9859" w:type="dxa"/>
            <w:gridSpan w:val="11"/>
          </w:tcPr>
          <w:p w:rsidR="00BB0129" w:rsidRDefault="00BB0129" w:rsidP="00DE4D8A">
            <w:pPr>
              <w:jc w:val="both"/>
            </w:pPr>
            <w:r w:rsidRPr="00D52BAB">
              <w:rPr>
                <w:b/>
              </w:rPr>
              <w:t>1985 - 1994</w:t>
            </w:r>
            <w:r>
              <w:tab/>
              <w:t>Z</w:t>
            </w:r>
            <w:r w:rsidRPr="00F111F6">
              <w:t>PS a.s. Zlín</w:t>
            </w:r>
            <w:r>
              <w:t xml:space="preserve">, </w:t>
            </w:r>
            <w:r w:rsidRPr="00994CB1">
              <w:t>odborný referent</w:t>
            </w:r>
          </w:p>
          <w:p w:rsidR="00BB0129" w:rsidRDefault="00BB0129" w:rsidP="00DE4D8A">
            <w:pPr>
              <w:jc w:val="both"/>
            </w:pPr>
            <w:r w:rsidRPr="00D52BAB">
              <w:rPr>
                <w:b/>
              </w:rPr>
              <w:t>1992 - dosud</w:t>
            </w:r>
            <w:r>
              <w:tab/>
              <w:t>m</w:t>
            </w:r>
            <w:r w:rsidRPr="00F111F6">
              <w:t xml:space="preserve">ajitelka nakladatelství odborné literatury </w:t>
            </w:r>
          </w:p>
          <w:p w:rsidR="00BB0129" w:rsidRDefault="00BB0129" w:rsidP="00DE4D8A">
            <w:pPr>
              <w:jc w:val="both"/>
            </w:pPr>
            <w:r w:rsidRPr="00D52BAB">
              <w:rPr>
                <w:b/>
              </w:rPr>
              <w:t>1999 - dosud</w:t>
            </w:r>
            <w:r>
              <w:tab/>
            </w:r>
            <w:r w:rsidRPr="00F111F6">
              <w:t>UTB ve Zlíně</w:t>
            </w:r>
            <w:r>
              <w:t>, Fakulta managementu a ekonomiky, odborná asistentka, od r. 2010 docentka</w:t>
            </w:r>
          </w:p>
        </w:tc>
      </w:tr>
      <w:tr w:rsidR="00BB0129" w:rsidTr="00DE4D8A">
        <w:trPr>
          <w:trHeight w:val="250"/>
        </w:trPr>
        <w:tc>
          <w:tcPr>
            <w:tcW w:w="9859" w:type="dxa"/>
            <w:gridSpan w:val="11"/>
            <w:shd w:val="clear" w:color="auto" w:fill="F7CAAC"/>
          </w:tcPr>
          <w:p w:rsidR="00BB0129" w:rsidRDefault="00BB0129" w:rsidP="00DE4D8A">
            <w:pPr>
              <w:jc w:val="both"/>
            </w:pPr>
            <w:r>
              <w:rPr>
                <w:b/>
              </w:rPr>
              <w:t>Zkušenosti s vedením kvalifikačních a rigorózních prací</w:t>
            </w:r>
          </w:p>
        </w:tc>
      </w:tr>
      <w:tr w:rsidR="00BB0129" w:rsidTr="00BB0129">
        <w:trPr>
          <w:trHeight w:val="65"/>
        </w:trPr>
        <w:tc>
          <w:tcPr>
            <w:tcW w:w="9859" w:type="dxa"/>
            <w:gridSpan w:val="11"/>
          </w:tcPr>
          <w:p w:rsidR="00C91E40" w:rsidRDefault="00C91E40" w:rsidP="00C91E40">
            <w:pPr>
              <w:jc w:val="both"/>
            </w:pPr>
            <w:r>
              <w:t>Počet vedených bakalářských prací – 30</w:t>
            </w:r>
          </w:p>
          <w:p w:rsidR="00C91E40" w:rsidRDefault="00C91E40" w:rsidP="00C91E40">
            <w:pPr>
              <w:jc w:val="both"/>
            </w:pPr>
            <w:r>
              <w:t>Počet vedených diplomových prací – 5</w:t>
            </w:r>
          </w:p>
          <w:p w:rsidR="00C91E40" w:rsidRDefault="00C91E40" w:rsidP="00C91E40">
            <w:pPr>
              <w:jc w:val="both"/>
            </w:pPr>
            <w:r>
              <w:t xml:space="preserve">Počet vedených disertačních prací – 1 </w:t>
            </w:r>
          </w:p>
        </w:tc>
      </w:tr>
      <w:tr w:rsidR="00BB0129" w:rsidTr="00DE4D8A">
        <w:trPr>
          <w:cantSplit/>
        </w:trPr>
        <w:tc>
          <w:tcPr>
            <w:tcW w:w="3347" w:type="dxa"/>
            <w:gridSpan w:val="2"/>
            <w:tcBorders>
              <w:top w:val="single" w:sz="12" w:space="0" w:color="auto"/>
            </w:tcBorders>
            <w:shd w:val="clear" w:color="auto" w:fill="F7CAAC"/>
          </w:tcPr>
          <w:p w:rsidR="00BB0129" w:rsidRDefault="00BB0129" w:rsidP="00DE4D8A">
            <w:pPr>
              <w:jc w:val="both"/>
            </w:pPr>
            <w:r>
              <w:rPr>
                <w:b/>
              </w:rPr>
              <w:t xml:space="preserve">Obor habilitačního řízení </w:t>
            </w:r>
          </w:p>
        </w:tc>
        <w:tc>
          <w:tcPr>
            <w:tcW w:w="2245" w:type="dxa"/>
            <w:gridSpan w:val="2"/>
            <w:tcBorders>
              <w:top w:val="single" w:sz="12" w:space="0" w:color="auto"/>
            </w:tcBorders>
            <w:shd w:val="clear" w:color="auto" w:fill="F7CAAC"/>
          </w:tcPr>
          <w:p w:rsidR="00BB0129" w:rsidRDefault="00BB0129"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B0129" w:rsidRDefault="00BB0129" w:rsidP="00DE4D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B0129" w:rsidRDefault="00BB0129" w:rsidP="00DE4D8A">
            <w:pPr>
              <w:jc w:val="both"/>
              <w:rPr>
                <w:b/>
              </w:rPr>
            </w:pPr>
            <w:r>
              <w:rPr>
                <w:b/>
              </w:rPr>
              <w:t>Ohlasy publikací</w:t>
            </w:r>
          </w:p>
        </w:tc>
      </w:tr>
      <w:tr w:rsidR="00BB0129" w:rsidTr="00DE4D8A">
        <w:trPr>
          <w:cantSplit/>
        </w:trPr>
        <w:tc>
          <w:tcPr>
            <w:tcW w:w="3347" w:type="dxa"/>
            <w:gridSpan w:val="2"/>
          </w:tcPr>
          <w:p w:rsidR="00BB0129" w:rsidRDefault="00BB0129" w:rsidP="00DE4D8A">
            <w:pPr>
              <w:jc w:val="both"/>
            </w:pPr>
            <w:r>
              <w:t>Management a ekonomika podniku</w:t>
            </w:r>
          </w:p>
        </w:tc>
        <w:tc>
          <w:tcPr>
            <w:tcW w:w="2245" w:type="dxa"/>
            <w:gridSpan w:val="2"/>
          </w:tcPr>
          <w:p w:rsidR="00BB0129" w:rsidRDefault="00BB0129" w:rsidP="00DE4D8A">
            <w:pPr>
              <w:jc w:val="both"/>
            </w:pPr>
            <w:r>
              <w:t>2010</w:t>
            </w:r>
          </w:p>
        </w:tc>
        <w:tc>
          <w:tcPr>
            <w:tcW w:w="2248" w:type="dxa"/>
            <w:gridSpan w:val="4"/>
            <w:tcBorders>
              <w:right w:val="single" w:sz="12" w:space="0" w:color="auto"/>
            </w:tcBorders>
          </w:tcPr>
          <w:p w:rsidR="00BB0129" w:rsidRDefault="00BB0129" w:rsidP="00DE4D8A">
            <w:pPr>
              <w:jc w:val="both"/>
            </w:pPr>
            <w:r>
              <w:t>UTB ve Zlíně</w:t>
            </w:r>
          </w:p>
        </w:tc>
        <w:tc>
          <w:tcPr>
            <w:tcW w:w="632" w:type="dxa"/>
            <w:tcBorders>
              <w:left w:val="single" w:sz="12" w:space="0" w:color="auto"/>
            </w:tcBorders>
            <w:shd w:val="clear" w:color="auto" w:fill="F7CAAC"/>
          </w:tcPr>
          <w:p w:rsidR="00BB0129" w:rsidRDefault="00BB0129" w:rsidP="00DE4D8A">
            <w:pPr>
              <w:jc w:val="both"/>
            </w:pPr>
            <w:r>
              <w:rPr>
                <w:b/>
              </w:rPr>
              <w:t>WOS</w:t>
            </w:r>
          </w:p>
        </w:tc>
        <w:tc>
          <w:tcPr>
            <w:tcW w:w="693" w:type="dxa"/>
            <w:shd w:val="clear" w:color="auto" w:fill="F7CAAC"/>
          </w:tcPr>
          <w:p w:rsidR="00BB0129" w:rsidRDefault="00BB0129" w:rsidP="00DE4D8A">
            <w:pPr>
              <w:jc w:val="both"/>
              <w:rPr>
                <w:sz w:val="18"/>
              </w:rPr>
            </w:pPr>
            <w:r>
              <w:rPr>
                <w:b/>
                <w:sz w:val="18"/>
              </w:rPr>
              <w:t>Scopus</w:t>
            </w:r>
          </w:p>
        </w:tc>
        <w:tc>
          <w:tcPr>
            <w:tcW w:w="694" w:type="dxa"/>
            <w:shd w:val="clear" w:color="auto" w:fill="F7CAAC"/>
          </w:tcPr>
          <w:p w:rsidR="00BB0129" w:rsidRDefault="00BB0129" w:rsidP="00DE4D8A">
            <w:pPr>
              <w:jc w:val="both"/>
            </w:pPr>
            <w:r>
              <w:rPr>
                <w:b/>
                <w:sz w:val="18"/>
              </w:rPr>
              <w:t>ostatní</w:t>
            </w:r>
          </w:p>
        </w:tc>
      </w:tr>
      <w:tr w:rsidR="00BB0129" w:rsidTr="00DE4D8A">
        <w:trPr>
          <w:cantSplit/>
          <w:trHeight w:val="70"/>
        </w:trPr>
        <w:tc>
          <w:tcPr>
            <w:tcW w:w="3347" w:type="dxa"/>
            <w:gridSpan w:val="2"/>
            <w:shd w:val="clear" w:color="auto" w:fill="F7CAAC"/>
          </w:tcPr>
          <w:p w:rsidR="00BB0129" w:rsidRDefault="00BB0129" w:rsidP="00DE4D8A">
            <w:pPr>
              <w:jc w:val="both"/>
            </w:pPr>
            <w:r>
              <w:rPr>
                <w:b/>
              </w:rPr>
              <w:t>Obor jmenovacího řízení</w:t>
            </w:r>
          </w:p>
        </w:tc>
        <w:tc>
          <w:tcPr>
            <w:tcW w:w="2245" w:type="dxa"/>
            <w:gridSpan w:val="2"/>
            <w:shd w:val="clear" w:color="auto" w:fill="F7CAAC"/>
          </w:tcPr>
          <w:p w:rsidR="00BB0129" w:rsidRDefault="00BB0129" w:rsidP="00DE4D8A">
            <w:pPr>
              <w:jc w:val="both"/>
            </w:pPr>
            <w:r>
              <w:rPr>
                <w:b/>
              </w:rPr>
              <w:t>Rok udělení hodnosti</w:t>
            </w:r>
          </w:p>
        </w:tc>
        <w:tc>
          <w:tcPr>
            <w:tcW w:w="2248" w:type="dxa"/>
            <w:gridSpan w:val="4"/>
            <w:tcBorders>
              <w:right w:val="single" w:sz="12" w:space="0" w:color="auto"/>
            </w:tcBorders>
            <w:shd w:val="clear" w:color="auto" w:fill="F7CAAC"/>
          </w:tcPr>
          <w:p w:rsidR="00BB0129" w:rsidRDefault="00BB0129" w:rsidP="00DE4D8A">
            <w:pPr>
              <w:jc w:val="both"/>
            </w:pPr>
            <w:r>
              <w:rPr>
                <w:b/>
              </w:rPr>
              <w:t>Řízení konáno na VŠ</w:t>
            </w:r>
          </w:p>
        </w:tc>
        <w:tc>
          <w:tcPr>
            <w:tcW w:w="632" w:type="dxa"/>
            <w:vMerge w:val="restart"/>
            <w:tcBorders>
              <w:left w:val="single" w:sz="12" w:space="0" w:color="auto"/>
            </w:tcBorders>
          </w:tcPr>
          <w:p w:rsidR="00BB0129" w:rsidRDefault="000A1871" w:rsidP="00DE4D8A">
            <w:pPr>
              <w:jc w:val="both"/>
              <w:rPr>
                <w:b/>
              </w:rPr>
            </w:pPr>
            <w:r>
              <w:rPr>
                <w:b/>
              </w:rPr>
              <w:t>8</w:t>
            </w:r>
          </w:p>
        </w:tc>
        <w:tc>
          <w:tcPr>
            <w:tcW w:w="693" w:type="dxa"/>
            <w:vMerge w:val="restart"/>
          </w:tcPr>
          <w:p w:rsidR="00BB0129" w:rsidRDefault="00BB0129" w:rsidP="00DE4D8A">
            <w:pPr>
              <w:jc w:val="both"/>
              <w:rPr>
                <w:b/>
              </w:rPr>
            </w:pPr>
            <w:r>
              <w:rPr>
                <w:b/>
              </w:rPr>
              <w:t>12</w:t>
            </w:r>
          </w:p>
        </w:tc>
        <w:tc>
          <w:tcPr>
            <w:tcW w:w="694" w:type="dxa"/>
            <w:vMerge w:val="restart"/>
          </w:tcPr>
          <w:p w:rsidR="00BB0129" w:rsidRDefault="00BB0129" w:rsidP="00DE4D8A">
            <w:pPr>
              <w:jc w:val="both"/>
              <w:rPr>
                <w:b/>
              </w:rPr>
            </w:pPr>
            <w:r>
              <w:rPr>
                <w:b/>
              </w:rPr>
              <w:t>98</w:t>
            </w:r>
          </w:p>
        </w:tc>
      </w:tr>
      <w:tr w:rsidR="00BB0129" w:rsidTr="00DE4D8A">
        <w:trPr>
          <w:trHeight w:val="205"/>
        </w:trPr>
        <w:tc>
          <w:tcPr>
            <w:tcW w:w="3347" w:type="dxa"/>
            <w:gridSpan w:val="2"/>
          </w:tcPr>
          <w:p w:rsidR="00BB0129" w:rsidRDefault="00BB0129" w:rsidP="00DE4D8A">
            <w:pPr>
              <w:jc w:val="both"/>
            </w:pPr>
          </w:p>
        </w:tc>
        <w:tc>
          <w:tcPr>
            <w:tcW w:w="2245" w:type="dxa"/>
            <w:gridSpan w:val="2"/>
          </w:tcPr>
          <w:p w:rsidR="00BB0129" w:rsidRDefault="00BB0129" w:rsidP="00DE4D8A">
            <w:pPr>
              <w:jc w:val="both"/>
            </w:pPr>
          </w:p>
        </w:tc>
        <w:tc>
          <w:tcPr>
            <w:tcW w:w="2248" w:type="dxa"/>
            <w:gridSpan w:val="4"/>
            <w:tcBorders>
              <w:right w:val="single" w:sz="12" w:space="0" w:color="auto"/>
            </w:tcBorders>
          </w:tcPr>
          <w:p w:rsidR="00BB0129" w:rsidRDefault="00BB0129" w:rsidP="00DE4D8A">
            <w:pPr>
              <w:jc w:val="both"/>
            </w:pPr>
          </w:p>
        </w:tc>
        <w:tc>
          <w:tcPr>
            <w:tcW w:w="632" w:type="dxa"/>
            <w:vMerge/>
            <w:tcBorders>
              <w:left w:val="single" w:sz="12" w:space="0" w:color="auto"/>
            </w:tcBorders>
            <w:vAlign w:val="center"/>
          </w:tcPr>
          <w:p w:rsidR="00BB0129" w:rsidRDefault="00BB0129" w:rsidP="00DE4D8A">
            <w:pPr>
              <w:rPr>
                <w:b/>
              </w:rPr>
            </w:pPr>
          </w:p>
        </w:tc>
        <w:tc>
          <w:tcPr>
            <w:tcW w:w="693" w:type="dxa"/>
            <w:vMerge/>
            <w:vAlign w:val="center"/>
          </w:tcPr>
          <w:p w:rsidR="00BB0129" w:rsidRDefault="00BB0129" w:rsidP="00DE4D8A">
            <w:pPr>
              <w:rPr>
                <w:b/>
              </w:rPr>
            </w:pPr>
          </w:p>
        </w:tc>
        <w:tc>
          <w:tcPr>
            <w:tcW w:w="694" w:type="dxa"/>
            <w:vMerge/>
            <w:vAlign w:val="center"/>
          </w:tcPr>
          <w:p w:rsidR="00BB0129" w:rsidRDefault="00BB0129" w:rsidP="00DE4D8A">
            <w:pPr>
              <w:rPr>
                <w:b/>
              </w:rPr>
            </w:pPr>
          </w:p>
        </w:tc>
      </w:tr>
      <w:tr w:rsidR="00BB0129" w:rsidTr="00DE4D8A">
        <w:tc>
          <w:tcPr>
            <w:tcW w:w="9859" w:type="dxa"/>
            <w:gridSpan w:val="11"/>
            <w:shd w:val="clear" w:color="auto" w:fill="F7CAAC"/>
          </w:tcPr>
          <w:p w:rsidR="00BB0129" w:rsidRDefault="00BB0129"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0129" w:rsidTr="00DE4D8A">
        <w:trPr>
          <w:trHeight w:val="566"/>
        </w:trPr>
        <w:tc>
          <w:tcPr>
            <w:tcW w:w="9859" w:type="dxa"/>
            <w:gridSpan w:val="11"/>
          </w:tcPr>
          <w:p w:rsidR="00455FF3" w:rsidRPr="007975A6" w:rsidRDefault="00455FF3" w:rsidP="00455FF3">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rsidR="00455FF3" w:rsidRPr="007975A6" w:rsidRDefault="00455FF3" w:rsidP="00455FF3">
            <w:pPr>
              <w:pStyle w:val="Prosttext"/>
              <w:jc w:val="both"/>
              <w:rPr>
                <w:rFonts w:ascii="Times New Roman" w:hAnsi="Times New Roman" w:cs="Times New Roman"/>
                <w:sz w:val="20"/>
                <w:szCs w:val="20"/>
              </w:rPr>
            </w:pPr>
            <w:r w:rsidRPr="007975A6">
              <w:rPr>
                <w:rFonts w:ascii="Times New Roman" w:hAnsi="Times New Roman" w:cs="Times New Roman"/>
                <w:sz w:val="20"/>
                <w:szCs w:val="20"/>
              </w:rPr>
              <w:t>POVOLNÁ, L., ŠVARCOVÁ, J.. The macroeconomic context of investments in the field of machine tools in the Czech Republic</w:t>
            </w:r>
            <w:r w:rsidRPr="007975A6">
              <w:rPr>
                <w:rFonts w:ascii="Times New Roman" w:hAnsi="Times New Roman" w:cs="Times New Roman"/>
                <w:i/>
                <w:sz w:val="20"/>
                <w:szCs w:val="20"/>
              </w:rPr>
              <w:t>. Journal of Competitiveness</w:t>
            </w:r>
            <w:r w:rsidRPr="007975A6">
              <w:rPr>
                <w:rFonts w:ascii="Times New Roman" w:hAnsi="Times New Roman" w:cs="Times New Roman"/>
                <w:sz w:val="20"/>
                <w:szCs w:val="20"/>
              </w:rPr>
              <w:t xml:space="preserve">. 2017, vol. 9, iss. 2, s. 110-122. ISSN 1804-171X. Dostupné z: </w:t>
            </w:r>
          </w:p>
          <w:p w:rsidR="00455FF3" w:rsidRPr="007975A6" w:rsidRDefault="00A44FC5" w:rsidP="00455FF3">
            <w:pPr>
              <w:pStyle w:val="Prosttext"/>
              <w:jc w:val="both"/>
              <w:rPr>
                <w:rFonts w:ascii="Times New Roman" w:hAnsi="Times New Roman" w:cs="Times New Roman"/>
                <w:sz w:val="20"/>
                <w:szCs w:val="20"/>
              </w:rPr>
            </w:pPr>
            <w:hyperlink r:id="rId40" w:history="1">
              <w:r w:rsidR="00455FF3" w:rsidRPr="007975A6">
                <w:rPr>
                  <w:rStyle w:val="Hypertextovodkaz"/>
                  <w:rFonts w:ascii="Times New Roman" w:hAnsi="Times New Roman" w:cs="Times New Roman"/>
                  <w:sz w:val="20"/>
                  <w:szCs w:val="20"/>
                </w:rPr>
                <w:t>https://search.proquest.com/docview/1916720788?pq-origsite=gscholar</w:t>
              </w:r>
            </w:hyperlink>
            <w:r w:rsidR="00455FF3" w:rsidRPr="007975A6">
              <w:rPr>
                <w:rFonts w:ascii="Times New Roman" w:hAnsi="Times New Roman" w:cs="Times New Roman"/>
                <w:sz w:val="20"/>
                <w:szCs w:val="20"/>
              </w:rPr>
              <w:t xml:space="preserve"> (20%).</w:t>
            </w:r>
          </w:p>
          <w:p w:rsidR="00455FF3" w:rsidRPr="007975A6" w:rsidRDefault="00455FF3" w:rsidP="00455FF3">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Macroeconomic consequences of contemporary career planning of university students in the Czech Republic. </w:t>
            </w:r>
            <w:r w:rsidRPr="007975A6">
              <w:rPr>
                <w:rFonts w:ascii="Times New Roman" w:hAnsi="Times New Roman" w:cs="Times New Roman"/>
                <w:i/>
                <w:sz w:val="20"/>
                <w:szCs w:val="20"/>
              </w:rPr>
              <w:t>International Journal of Interdisciplinary Social and Community Studies</w:t>
            </w:r>
            <w:r w:rsidRPr="007975A6">
              <w:rPr>
                <w:rFonts w:ascii="Times New Roman" w:hAnsi="Times New Roman" w:cs="Times New Roman"/>
                <w:sz w:val="20"/>
                <w:szCs w:val="20"/>
              </w:rPr>
              <w:t xml:space="preserve">. 2016, vol. 11, iss. 1, s. 31-42. ISSN 2324-7576. Dostupné z: </w:t>
            </w:r>
            <w:hyperlink r:id="rId41" w:history="1">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cs="Times New Roman"/>
                <w:sz w:val="20"/>
                <w:szCs w:val="20"/>
              </w:rPr>
              <w:t>.</w:t>
            </w:r>
          </w:p>
          <w:p w:rsidR="00455FF3" w:rsidRPr="007975A6" w:rsidRDefault="00455FF3" w:rsidP="00455FF3">
            <w:pPr>
              <w:pStyle w:val="Prosttext"/>
              <w:jc w:val="both"/>
              <w:rPr>
                <w:rFonts w:ascii="Times New Roman" w:hAnsi="Times New Roman" w:cs="Times New Roman"/>
                <w:sz w:val="20"/>
                <w:szCs w:val="20"/>
              </w:rPr>
            </w:pPr>
            <w:r w:rsidRPr="007975A6">
              <w:rPr>
                <w:rFonts w:ascii="Times New Roman" w:hAnsi="Times New Roman" w:cs="Times New Roman"/>
                <w:sz w:val="20"/>
                <w:szCs w:val="20"/>
              </w:rPr>
              <w:t>ŠVARCOVÁ, J., HORÁKOVÁ, M. The Macroeconomic View of the Unemployment of University Graduates in the Czech Republic</w:t>
            </w:r>
            <w:r w:rsidRPr="007975A6">
              <w:rPr>
                <w:rFonts w:ascii="Times New Roman" w:hAnsi="Times New Roman" w:cs="Times New Roman"/>
                <w:i/>
                <w:sz w:val="20"/>
                <w:szCs w:val="20"/>
              </w:rPr>
              <w:t>. International Journal of Business and Management</w:t>
            </w:r>
            <w:r w:rsidRPr="007975A6">
              <w:rPr>
                <w:rFonts w:ascii="Times New Roman" w:hAnsi="Times New Roman" w:cs="Times New Roman"/>
                <w:sz w:val="20"/>
                <w:szCs w:val="20"/>
              </w:rPr>
              <w:t>, 2015, roč. III., č. 1, s. 106-118. ISSN 2336-2197 (50%).</w:t>
            </w:r>
          </w:p>
          <w:p w:rsidR="00455FF3" w:rsidRPr="007975A6" w:rsidRDefault="00455FF3" w:rsidP="00455FF3">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Educational Mobility and Educational Aspirations of High School Students in the Czech Republic. </w:t>
            </w:r>
            <w:r w:rsidRPr="007975A6">
              <w:rPr>
                <w:rFonts w:ascii="Times New Roman" w:hAnsi="Times New Roman" w:cs="Times New Roman"/>
                <w:i/>
                <w:sz w:val="20"/>
                <w:szCs w:val="20"/>
              </w:rPr>
              <w:t>The International Journal of Interdisciplinary Educational Studies</w:t>
            </w:r>
            <w:r w:rsidRPr="007975A6">
              <w:rPr>
                <w:rFonts w:ascii="Times New Roman" w:hAnsi="Times New Roman" w:cs="Times New Roman"/>
                <w:sz w:val="20"/>
                <w:szCs w:val="20"/>
              </w:rPr>
              <w:t>. 2014, vol. 8, iss.2, s. 1-12. doi:10.18848/2327-011X/CGP/v08i02/59376 (50%).</w:t>
            </w:r>
          </w:p>
          <w:p w:rsidR="000A1871" w:rsidRPr="00E66B0B" w:rsidRDefault="000A1871" w:rsidP="000A1871">
            <w:pPr>
              <w:jc w:val="both"/>
            </w:pPr>
            <w:r w:rsidRPr="00E66B0B">
              <w:rPr>
                <w:i/>
              </w:rPr>
              <w:t>Přehled projektové činnosti:</w:t>
            </w:r>
            <w:r w:rsidRPr="00E66B0B">
              <w:rPr>
                <w:i/>
                <w:color w:val="FF0000"/>
              </w:rPr>
              <w:t xml:space="preserve"> </w:t>
            </w:r>
          </w:p>
          <w:p w:rsidR="008F0D00" w:rsidRDefault="008F0D00" w:rsidP="008F0D00">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8F0D00" w:rsidRPr="002D3B7D" w:rsidRDefault="008F0D00" w:rsidP="008F0D00">
            <w:pPr>
              <w:tabs>
                <w:tab w:val="left" w:pos="473"/>
                <w:tab w:val="left" w:pos="8844"/>
                <w:tab w:val="left" w:pos="9066"/>
              </w:tabs>
              <w:jc w:val="both"/>
            </w:pPr>
            <w:r w:rsidRPr="002D3B7D">
              <w:t>GA ČR P407/12/0821 Vytvoření českého nástroje pro měření akademických tacitních znalostí 2012-2014 (</w:t>
            </w:r>
            <w:r w:rsidR="008F369F" w:rsidRPr="002D3B7D">
              <w:t>člen řešitelského týmu</w:t>
            </w:r>
            <w:r w:rsidRPr="002D3B7D">
              <w:t>).</w:t>
            </w:r>
          </w:p>
          <w:p w:rsidR="008F0D00" w:rsidRDefault="008F0D00" w:rsidP="008F0D00">
            <w:pPr>
              <w:jc w:val="both"/>
              <w:rPr>
                <w:b/>
              </w:rPr>
            </w:pPr>
            <w:r w:rsidRPr="002D3B7D">
              <w:rPr>
                <w:szCs w:val="22"/>
              </w:rPr>
              <w:t xml:space="preserve">GA ČR 406/08/0459 </w:t>
            </w:r>
            <w:r w:rsidRPr="002D3B7D">
              <w:t>Rozvoj tacitních znalostí manažerů 2008-2010 (člen řešitelského týmu).</w:t>
            </w:r>
          </w:p>
        </w:tc>
      </w:tr>
      <w:tr w:rsidR="00BB0129" w:rsidTr="00DE4D8A">
        <w:trPr>
          <w:trHeight w:val="218"/>
        </w:trPr>
        <w:tc>
          <w:tcPr>
            <w:tcW w:w="9859" w:type="dxa"/>
            <w:gridSpan w:val="11"/>
            <w:shd w:val="clear" w:color="auto" w:fill="F7CAAC"/>
          </w:tcPr>
          <w:p w:rsidR="00BB0129" w:rsidRDefault="00BB0129" w:rsidP="00DE4D8A">
            <w:pPr>
              <w:rPr>
                <w:b/>
              </w:rPr>
            </w:pPr>
            <w:r>
              <w:rPr>
                <w:b/>
              </w:rPr>
              <w:t>Působení v zahraničí</w:t>
            </w:r>
          </w:p>
        </w:tc>
      </w:tr>
      <w:tr w:rsidR="00BB0129" w:rsidTr="00BB0129">
        <w:trPr>
          <w:trHeight w:val="174"/>
        </w:trPr>
        <w:tc>
          <w:tcPr>
            <w:tcW w:w="9859" w:type="dxa"/>
            <w:gridSpan w:val="11"/>
          </w:tcPr>
          <w:p w:rsidR="00BB0129" w:rsidRDefault="00BB0129" w:rsidP="00DE4D8A">
            <w:pPr>
              <w:rPr>
                <w:b/>
              </w:rPr>
            </w:pPr>
          </w:p>
        </w:tc>
      </w:tr>
      <w:tr w:rsidR="00BB0129" w:rsidTr="00BB0129">
        <w:trPr>
          <w:cantSplit/>
          <w:trHeight w:val="56"/>
        </w:trPr>
        <w:tc>
          <w:tcPr>
            <w:tcW w:w="2518" w:type="dxa"/>
            <w:shd w:val="clear" w:color="auto" w:fill="F7CAAC"/>
          </w:tcPr>
          <w:p w:rsidR="00BB0129" w:rsidRDefault="00BB0129" w:rsidP="00DE4D8A">
            <w:pPr>
              <w:jc w:val="both"/>
              <w:rPr>
                <w:b/>
              </w:rPr>
            </w:pPr>
            <w:r>
              <w:rPr>
                <w:b/>
              </w:rPr>
              <w:t xml:space="preserve">Podpis </w:t>
            </w:r>
          </w:p>
        </w:tc>
        <w:tc>
          <w:tcPr>
            <w:tcW w:w="4536" w:type="dxa"/>
            <w:gridSpan w:val="5"/>
          </w:tcPr>
          <w:p w:rsidR="00BB0129" w:rsidRDefault="00BB0129" w:rsidP="00DE4D8A">
            <w:pPr>
              <w:jc w:val="both"/>
            </w:pPr>
          </w:p>
        </w:tc>
        <w:tc>
          <w:tcPr>
            <w:tcW w:w="786" w:type="dxa"/>
            <w:gridSpan w:val="2"/>
            <w:shd w:val="clear" w:color="auto" w:fill="F7CAAC"/>
          </w:tcPr>
          <w:p w:rsidR="00BB0129" w:rsidRDefault="00BB0129" w:rsidP="00DE4D8A">
            <w:pPr>
              <w:jc w:val="both"/>
            </w:pPr>
            <w:r>
              <w:rPr>
                <w:b/>
              </w:rPr>
              <w:t>datum</w:t>
            </w:r>
          </w:p>
        </w:tc>
        <w:tc>
          <w:tcPr>
            <w:tcW w:w="2019" w:type="dxa"/>
            <w:gridSpan w:val="3"/>
          </w:tcPr>
          <w:p w:rsidR="00BB0129" w:rsidRDefault="00BB0129" w:rsidP="00DE4D8A">
            <w:pPr>
              <w:jc w:val="both"/>
            </w:pPr>
          </w:p>
        </w:tc>
      </w:tr>
    </w:tbl>
    <w:p w:rsidR="00594BDC" w:rsidRDefault="00594BDC"/>
    <w:p w:rsidR="00594BDC" w:rsidRDefault="00594BD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94BDC" w:rsidRPr="00594BDC" w:rsidTr="00FE2769">
        <w:tc>
          <w:tcPr>
            <w:tcW w:w="9859" w:type="dxa"/>
            <w:gridSpan w:val="11"/>
            <w:tcBorders>
              <w:bottom w:val="double" w:sz="4" w:space="0" w:color="auto"/>
            </w:tcBorders>
            <w:shd w:val="clear" w:color="auto" w:fill="BDD6EE"/>
          </w:tcPr>
          <w:p w:rsidR="00594BDC" w:rsidRPr="00594BDC" w:rsidRDefault="00594BDC" w:rsidP="00594BDC">
            <w:pPr>
              <w:jc w:val="both"/>
              <w:rPr>
                <w:b/>
                <w:sz w:val="28"/>
              </w:rPr>
            </w:pPr>
            <w:r w:rsidRPr="00594BDC">
              <w:rPr>
                <w:b/>
                <w:sz w:val="28"/>
              </w:rPr>
              <w:lastRenderedPageBreak/>
              <w:t>C-I – Personální zabezpečení</w:t>
            </w:r>
          </w:p>
        </w:tc>
      </w:tr>
      <w:tr w:rsidR="00594BDC" w:rsidRPr="00594BDC" w:rsidTr="00FE2769">
        <w:tc>
          <w:tcPr>
            <w:tcW w:w="2518" w:type="dxa"/>
            <w:tcBorders>
              <w:top w:val="double" w:sz="4" w:space="0" w:color="auto"/>
            </w:tcBorders>
            <w:shd w:val="clear" w:color="auto" w:fill="F7CAAC"/>
          </w:tcPr>
          <w:p w:rsidR="00594BDC" w:rsidRPr="00594BDC" w:rsidRDefault="00594BDC" w:rsidP="00594BDC">
            <w:pPr>
              <w:jc w:val="both"/>
              <w:rPr>
                <w:b/>
              </w:rPr>
            </w:pPr>
            <w:r w:rsidRPr="00594BDC">
              <w:rPr>
                <w:b/>
              </w:rPr>
              <w:t>Vysoká škola</w:t>
            </w:r>
          </w:p>
        </w:tc>
        <w:tc>
          <w:tcPr>
            <w:tcW w:w="7341" w:type="dxa"/>
            <w:gridSpan w:val="10"/>
          </w:tcPr>
          <w:p w:rsidR="00594BDC" w:rsidRPr="00594BDC" w:rsidRDefault="00594BDC" w:rsidP="00594BDC">
            <w:pPr>
              <w:jc w:val="both"/>
            </w:pPr>
            <w:r w:rsidRPr="00594BDC">
              <w:t>Univerzita Tomáše Bati ve Zlíně</w:t>
            </w:r>
          </w:p>
        </w:tc>
      </w:tr>
      <w:tr w:rsidR="00594BDC" w:rsidRPr="00594BDC" w:rsidTr="00FE2769">
        <w:tc>
          <w:tcPr>
            <w:tcW w:w="2518" w:type="dxa"/>
            <w:shd w:val="clear" w:color="auto" w:fill="F7CAAC"/>
          </w:tcPr>
          <w:p w:rsidR="00594BDC" w:rsidRPr="00594BDC" w:rsidRDefault="00594BDC" w:rsidP="00594BDC">
            <w:pPr>
              <w:jc w:val="both"/>
              <w:rPr>
                <w:b/>
              </w:rPr>
            </w:pPr>
            <w:r w:rsidRPr="00594BDC">
              <w:rPr>
                <w:b/>
              </w:rPr>
              <w:t>Součást vysoké školy</w:t>
            </w:r>
          </w:p>
        </w:tc>
        <w:tc>
          <w:tcPr>
            <w:tcW w:w="7341" w:type="dxa"/>
            <w:gridSpan w:val="10"/>
          </w:tcPr>
          <w:p w:rsidR="00594BDC" w:rsidRPr="00594BDC" w:rsidRDefault="00594BDC" w:rsidP="00594BDC">
            <w:pPr>
              <w:jc w:val="both"/>
            </w:pPr>
            <w:r w:rsidRPr="00594BDC">
              <w:t>Fakulta managementu a ekonomiky</w:t>
            </w:r>
          </w:p>
        </w:tc>
      </w:tr>
      <w:tr w:rsidR="00594BDC" w:rsidRPr="00594BDC" w:rsidTr="00FE2769">
        <w:tc>
          <w:tcPr>
            <w:tcW w:w="2518" w:type="dxa"/>
            <w:shd w:val="clear" w:color="auto" w:fill="F7CAAC"/>
          </w:tcPr>
          <w:p w:rsidR="00594BDC" w:rsidRPr="00594BDC" w:rsidRDefault="00594BDC" w:rsidP="00594BDC">
            <w:pPr>
              <w:jc w:val="both"/>
              <w:rPr>
                <w:b/>
              </w:rPr>
            </w:pPr>
            <w:r w:rsidRPr="00594BDC">
              <w:rPr>
                <w:b/>
              </w:rPr>
              <w:t>Název studijního programu</w:t>
            </w:r>
          </w:p>
        </w:tc>
        <w:tc>
          <w:tcPr>
            <w:tcW w:w="7341" w:type="dxa"/>
            <w:gridSpan w:val="10"/>
          </w:tcPr>
          <w:p w:rsidR="00594BDC" w:rsidRPr="00594BDC" w:rsidRDefault="00594BDC" w:rsidP="00594BDC">
            <w:pPr>
              <w:jc w:val="both"/>
            </w:pPr>
            <w:r w:rsidRPr="00594BDC">
              <w:t xml:space="preserve">Finance </w:t>
            </w:r>
          </w:p>
        </w:tc>
      </w:tr>
      <w:tr w:rsidR="00594BDC" w:rsidRPr="00594BDC" w:rsidTr="00FE2769">
        <w:tc>
          <w:tcPr>
            <w:tcW w:w="2518" w:type="dxa"/>
            <w:shd w:val="clear" w:color="auto" w:fill="F7CAAC"/>
          </w:tcPr>
          <w:p w:rsidR="00594BDC" w:rsidRPr="00594BDC" w:rsidRDefault="00594BDC" w:rsidP="00594BDC">
            <w:pPr>
              <w:jc w:val="both"/>
              <w:rPr>
                <w:b/>
              </w:rPr>
            </w:pPr>
            <w:r w:rsidRPr="00594BDC">
              <w:rPr>
                <w:b/>
              </w:rPr>
              <w:t>Jméno a příjmení</w:t>
            </w:r>
          </w:p>
        </w:tc>
        <w:tc>
          <w:tcPr>
            <w:tcW w:w="4536" w:type="dxa"/>
            <w:gridSpan w:val="5"/>
          </w:tcPr>
          <w:p w:rsidR="00594BDC" w:rsidRPr="00594BDC" w:rsidRDefault="00594BDC" w:rsidP="00594BDC">
            <w:pPr>
              <w:jc w:val="both"/>
            </w:pPr>
            <w:r w:rsidRPr="00594BDC">
              <w:t>Roman ZÁMEČNÍK</w:t>
            </w:r>
          </w:p>
        </w:tc>
        <w:tc>
          <w:tcPr>
            <w:tcW w:w="709" w:type="dxa"/>
            <w:shd w:val="clear" w:color="auto" w:fill="F7CAAC"/>
          </w:tcPr>
          <w:p w:rsidR="00594BDC" w:rsidRPr="00594BDC" w:rsidRDefault="00594BDC" w:rsidP="00594BDC">
            <w:pPr>
              <w:jc w:val="both"/>
              <w:rPr>
                <w:b/>
              </w:rPr>
            </w:pPr>
            <w:r w:rsidRPr="00594BDC">
              <w:rPr>
                <w:b/>
              </w:rPr>
              <w:t>Tituly</w:t>
            </w:r>
          </w:p>
        </w:tc>
        <w:tc>
          <w:tcPr>
            <w:tcW w:w="2096" w:type="dxa"/>
            <w:gridSpan w:val="4"/>
          </w:tcPr>
          <w:p w:rsidR="00594BDC" w:rsidRPr="00594BDC" w:rsidRDefault="00594BDC" w:rsidP="00594BDC">
            <w:pPr>
              <w:jc w:val="both"/>
            </w:pPr>
            <w:r w:rsidRPr="00594BDC">
              <w:t>doc. Ing., PhD.</w:t>
            </w:r>
          </w:p>
        </w:tc>
      </w:tr>
      <w:tr w:rsidR="00594BDC" w:rsidRPr="00594BDC" w:rsidTr="00FE2769">
        <w:tc>
          <w:tcPr>
            <w:tcW w:w="2518" w:type="dxa"/>
            <w:shd w:val="clear" w:color="auto" w:fill="F7CAAC"/>
          </w:tcPr>
          <w:p w:rsidR="00594BDC" w:rsidRPr="00594BDC" w:rsidRDefault="00594BDC" w:rsidP="00594BDC">
            <w:pPr>
              <w:jc w:val="both"/>
              <w:rPr>
                <w:b/>
              </w:rPr>
            </w:pPr>
            <w:r w:rsidRPr="00594BDC">
              <w:rPr>
                <w:b/>
              </w:rPr>
              <w:t>Rok narození</w:t>
            </w:r>
          </w:p>
        </w:tc>
        <w:tc>
          <w:tcPr>
            <w:tcW w:w="829" w:type="dxa"/>
          </w:tcPr>
          <w:p w:rsidR="00594BDC" w:rsidRPr="00594BDC" w:rsidRDefault="00594BDC" w:rsidP="00594BDC">
            <w:pPr>
              <w:jc w:val="both"/>
            </w:pPr>
            <w:r w:rsidRPr="00594BDC">
              <w:t>1972</w:t>
            </w:r>
          </w:p>
        </w:tc>
        <w:tc>
          <w:tcPr>
            <w:tcW w:w="1721" w:type="dxa"/>
            <w:shd w:val="clear" w:color="auto" w:fill="F7CAAC"/>
          </w:tcPr>
          <w:p w:rsidR="00594BDC" w:rsidRPr="00594BDC" w:rsidRDefault="00594BDC" w:rsidP="00594BDC">
            <w:pPr>
              <w:jc w:val="both"/>
              <w:rPr>
                <w:b/>
              </w:rPr>
            </w:pPr>
            <w:r w:rsidRPr="00594BDC">
              <w:rPr>
                <w:b/>
              </w:rPr>
              <w:t>typ vztahu k VŠ</w:t>
            </w:r>
          </w:p>
        </w:tc>
        <w:tc>
          <w:tcPr>
            <w:tcW w:w="992" w:type="dxa"/>
            <w:gridSpan w:val="2"/>
          </w:tcPr>
          <w:p w:rsidR="00594BDC" w:rsidRPr="00594BDC" w:rsidRDefault="00594BDC" w:rsidP="00594BDC">
            <w:pPr>
              <w:jc w:val="both"/>
            </w:pPr>
            <w:r w:rsidRPr="00594BDC">
              <w:t xml:space="preserve">pp </w:t>
            </w:r>
          </w:p>
        </w:tc>
        <w:tc>
          <w:tcPr>
            <w:tcW w:w="994" w:type="dxa"/>
            <w:shd w:val="clear" w:color="auto" w:fill="F7CAAC"/>
          </w:tcPr>
          <w:p w:rsidR="00594BDC" w:rsidRPr="00594BDC" w:rsidRDefault="00594BDC" w:rsidP="00594BDC">
            <w:pPr>
              <w:jc w:val="both"/>
              <w:rPr>
                <w:b/>
              </w:rPr>
            </w:pPr>
            <w:r w:rsidRPr="00594BDC">
              <w:rPr>
                <w:b/>
              </w:rPr>
              <w:t>rozsah</w:t>
            </w:r>
          </w:p>
        </w:tc>
        <w:tc>
          <w:tcPr>
            <w:tcW w:w="709" w:type="dxa"/>
          </w:tcPr>
          <w:p w:rsidR="00594BDC" w:rsidRPr="00594BDC" w:rsidRDefault="00594BDC" w:rsidP="00594BDC">
            <w:pPr>
              <w:jc w:val="both"/>
            </w:pPr>
            <w:r w:rsidRPr="00594BDC">
              <w:t>20</w:t>
            </w:r>
          </w:p>
        </w:tc>
        <w:tc>
          <w:tcPr>
            <w:tcW w:w="709" w:type="dxa"/>
            <w:gridSpan w:val="2"/>
            <w:shd w:val="clear" w:color="auto" w:fill="F7CAAC"/>
          </w:tcPr>
          <w:p w:rsidR="00594BDC" w:rsidRPr="00594BDC" w:rsidRDefault="00594BDC" w:rsidP="00594BDC">
            <w:pPr>
              <w:jc w:val="both"/>
              <w:rPr>
                <w:b/>
              </w:rPr>
            </w:pPr>
            <w:r w:rsidRPr="00594BDC">
              <w:rPr>
                <w:b/>
              </w:rPr>
              <w:t>do kdy</w:t>
            </w:r>
          </w:p>
        </w:tc>
        <w:tc>
          <w:tcPr>
            <w:tcW w:w="1387" w:type="dxa"/>
            <w:gridSpan w:val="2"/>
          </w:tcPr>
          <w:p w:rsidR="00594BDC" w:rsidRPr="00594BDC" w:rsidRDefault="00594BDC" w:rsidP="00594BDC">
            <w:pPr>
              <w:jc w:val="both"/>
            </w:pPr>
            <w:r w:rsidRPr="00594BDC">
              <w:t>N</w:t>
            </w:r>
          </w:p>
        </w:tc>
      </w:tr>
      <w:tr w:rsidR="00594BDC" w:rsidRPr="00594BDC" w:rsidTr="00FE2769">
        <w:tc>
          <w:tcPr>
            <w:tcW w:w="5068" w:type="dxa"/>
            <w:gridSpan w:val="3"/>
            <w:shd w:val="clear" w:color="auto" w:fill="F7CAAC"/>
          </w:tcPr>
          <w:p w:rsidR="00594BDC" w:rsidRPr="00594BDC" w:rsidRDefault="00594BDC" w:rsidP="00594BDC">
            <w:pPr>
              <w:jc w:val="both"/>
              <w:rPr>
                <w:b/>
              </w:rPr>
            </w:pPr>
            <w:r w:rsidRPr="00594BDC">
              <w:rPr>
                <w:b/>
              </w:rPr>
              <w:t>Typ vztahu na součásti VŠ, která uskutečňuje st. program</w:t>
            </w:r>
          </w:p>
        </w:tc>
        <w:tc>
          <w:tcPr>
            <w:tcW w:w="992" w:type="dxa"/>
            <w:gridSpan w:val="2"/>
          </w:tcPr>
          <w:p w:rsidR="00594BDC" w:rsidRPr="00594BDC" w:rsidRDefault="00594BDC" w:rsidP="00594BDC">
            <w:pPr>
              <w:jc w:val="both"/>
            </w:pPr>
            <w:r w:rsidRPr="00594BDC">
              <w:t>pp</w:t>
            </w:r>
          </w:p>
        </w:tc>
        <w:tc>
          <w:tcPr>
            <w:tcW w:w="994" w:type="dxa"/>
            <w:shd w:val="clear" w:color="auto" w:fill="F7CAAC"/>
          </w:tcPr>
          <w:p w:rsidR="00594BDC" w:rsidRPr="00594BDC" w:rsidRDefault="00594BDC" w:rsidP="00594BDC">
            <w:pPr>
              <w:jc w:val="both"/>
              <w:rPr>
                <w:b/>
              </w:rPr>
            </w:pPr>
            <w:r w:rsidRPr="00594BDC">
              <w:rPr>
                <w:b/>
              </w:rPr>
              <w:t>rozsah</w:t>
            </w:r>
          </w:p>
        </w:tc>
        <w:tc>
          <w:tcPr>
            <w:tcW w:w="709" w:type="dxa"/>
          </w:tcPr>
          <w:p w:rsidR="00594BDC" w:rsidRPr="00594BDC" w:rsidRDefault="00594BDC" w:rsidP="00594BDC">
            <w:pPr>
              <w:jc w:val="both"/>
            </w:pPr>
            <w:r w:rsidRPr="00594BDC">
              <w:t>20</w:t>
            </w:r>
          </w:p>
        </w:tc>
        <w:tc>
          <w:tcPr>
            <w:tcW w:w="709" w:type="dxa"/>
            <w:gridSpan w:val="2"/>
            <w:shd w:val="clear" w:color="auto" w:fill="F7CAAC"/>
          </w:tcPr>
          <w:p w:rsidR="00594BDC" w:rsidRPr="00594BDC" w:rsidRDefault="00594BDC" w:rsidP="00594BDC">
            <w:pPr>
              <w:jc w:val="both"/>
              <w:rPr>
                <w:b/>
              </w:rPr>
            </w:pPr>
            <w:r w:rsidRPr="00594BDC">
              <w:rPr>
                <w:b/>
              </w:rPr>
              <w:t>do kdy</w:t>
            </w:r>
          </w:p>
        </w:tc>
        <w:tc>
          <w:tcPr>
            <w:tcW w:w="1387" w:type="dxa"/>
            <w:gridSpan w:val="2"/>
          </w:tcPr>
          <w:p w:rsidR="00594BDC" w:rsidRPr="00594BDC" w:rsidRDefault="00594BDC" w:rsidP="00594BDC">
            <w:pPr>
              <w:jc w:val="both"/>
            </w:pPr>
            <w:r w:rsidRPr="00594BDC">
              <w:t>N</w:t>
            </w:r>
          </w:p>
        </w:tc>
      </w:tr>
      <w:tr w:rsidR="00594BDC" w:rsidRPr="00594BDC" w:rsidTr="00FE2769">
        <w:tc>
          <w:tcPr>
            <w:tcW w:w="6060" w:type="dxa"/>
            <w:gridSpan w:val="5"/>
            <w:shd w:val="clear" w:color="auto" w:fill="F7CAAC"/>
          </w:tcPr>
          <w:p w:rsidR="00594BDC" w:rsidRPr="00594BDC" w:rsidRDefault="00594BDC" w:rsidP="00594BDC">
            <w:pPr>
              <w:jc w:val="both"/>
            </w:pPr>
            <w:r w:rsidRPr="00594BDC">
              <w:rPr>
                <w:b/>
              </w:rPr>
              <w:t>Další současná působení jako akademický pracovník na jiných VŠ</w:t>
            </w:r>
          </w:p>
        </w:tc>
        <w:tc>
          <w:tcPr>
            <w:tcW w:w="1703" w:type="dxa"/>
            <w:gridSpan w:val="2"/>
            <w:shd w:val="clear" w:color="auto" w:fill="F7CAAC"/>
          </w:tcPr>
          <w:p w:rsidR="00594BDC" w:rsidRPr="00594BDC" w:rsidRDefault="00594BDC" w:rsidP="00594BDC">
            <w:pPr>
              <w:jc w:val="both"/>
              <w:rPr>
                <w:b/>
              </w:rPr>
            </w:pPr>
            <w:r w:rsidRPr="00594BDC">
              <w:rPr>
                <w:b/>
              </w:rPr>
              <w:t xml:space="preserve">typ prac. </w:t>
            </w:r>
            <w:proofErr w:type="gramStart"/>
            <w:r w:rsidRPr="00594BDC">
              <w:rPr>
                <w:b/>
              </w:rPr>
              <w:t>vztahu</w:t>
            </w:r>
            <w:proofErr w:type="gramEnd"/>
          </w:p>
        </w:tc>
        <w:tc>
          <w:tcPr>
            <w:tcW w:w="2096" w:type="dxa"/>
            <w:gridSpan w:val="4"/>
            <w:shd w:val="clear" w:color="auto" w:fill="F7CAAC"/>
          </w:tcPr>
          <w:p w:rsidR="00594BDC" w:rsidRPr="00594BDC" w:rsidRDefault="00594BDC" w:rsidP="00594BDC">
            <w:pPr>
              <w:jc w:val="both"/>
              <w:rPr>
                <w:b/>
              </w:rPr>
            </w:pPr>
            <w:r w:rsidRPr="00594BDC">
              <w:rPr>
                <w:b/>
              </w:rPr>
              <w:t>rozsah</w:t>
            </w:r>
          </w:p>
        </w:tc>
      </w:tr>
      <w:tr w:rsidR="00594BDC" w:rsidRPr="00594BDC" w:rsidTr="00FE2769">
        <w:tc>
          <w:tcPr>
            <w:tcW w:w="6060" w:type="dxa"/>
            <w:gridSpan w:val="5"/>
          </w:tcPr>
          <w:p w:rsidR="00594BDC" w:rsidRPr="00594BDC" w:rsidRDefault="00594BDC" w:rsidP="00594BDC">
            <w:pPr>
              <w:jc w:val="both"/>
            </w:pPr>
            <w:r w:rsidRPr="00594BDC">
              <w:t>AKADEMIE STING, o.p.s., vysoká škola v Brně</w:t>
            </w:r>
          </w:p>
        </w:tc>
        <w:tc>
          <w:tcPr>
            <w:tcW w:w="1703" w:type="dxa"/>
            <w:gridSpan w:val="2"/>
          </w:tcPr>
          <w:p w:rsidR="00594BDC" w:rsidRPr="00594BDC" w:rsidRDefault="00594BDC" w:rsidP="00594BDC">
            <w:pPr>
              <w:jc w:val="both"/>
            </w:pPr>
            <w:r w:rsidRPr="00594BDC">
              <w:t>pp</w:t>
            </w:r>
          </w:p>
        </w:tc>
        <w:tc>
          <w:tcPr>
            <w:tcW w:w="2096" w:type="dxa"/>
            <w:gridSpan w:val="4"/>
          </w:tcPr>
          <w:p w:rsidR="00594BDC" w:rsidRPr="00594BDC" w:rsidRDefault="00594BDC" w:rsidP="00594BDC">
            <w:pPr>
              <w:jc w:val="both"/>
            </w:pPr>
            <w:r w:rsidRPr="00594BDC">
              <w:t>40</w:t>
            </w:r>
          </w:p>
        </w:tc>
      </w:tr>
      <w:tr w:rsidR="00594BDC" w:rsidRPr="00594BDC" w:rsidTr="00FE2769">
        <w:tc>
          <w:tcPr>
            <w:tcW w:w="6060" w:type="dxa"/>
            <w:gridSpan w:val="5"/>
          </w:tcPr>
          <w:p w:rsidR="00594BDC" w:rsidRPr="00594BDC" w:rsidRDefault="00594BDC" w:rsidP="00594BDC">
            <w:pPr>
              <w:jc w:val="both"/>
            </w:pPr>
          </w:p>
        </w:tc>
        <w:tc>
          <w:tcPr>
            <w:tcW w:w="1703" w:type="dxa"/>
            <w:gridSpan w:val="2"/>
          </w:tcPr>
          <w:p w:rsidR="00594BDC" w:rsidRPr="00594BDC" w:rsidRDefault="00594BDC" w:rsidP="00594BDC">
            <w:pPr>
              <w:jc w:val="both"/>
            </w:pPr>
          </w:p>
        </w:tc>
        <w:tc>
          <w:tcPr>
            <w:tcW w:w="2096" w:type="dxa"/>
            <w:gridSpan w:val="4"/>
          </w:tcPr>
          <w:p w:rsidR="00594BDC" w:rsidRPr="00594BDC" w:rsidRDefault="00594BDC" w:rsidP="00594BDC">
            <w:pPr>
              <w:jc w:val="both"/>
            </w:pPr>
          </w:p>
        </w:tc>
      </w:tr>
      <w:tr w:rsidR="00594BDC" w:rsidRPr="00594BDC" w:rsidTr="00FE2769">
        <w:tc>
          <w:tcPr>
            <w:tcW w:w="6060" w:type="dxa"/>
            <w:gridSpan w:val="5"/>
          </w:tcPr>
          <w:p w:rsidR="00594BDC" w:rsidRPr="00594BDC" w:rsidRDefault="00594BDC" w:rsidP="00594BDC">
            <w:pPr>
              <w:jc w:val="both"/>
            </w:pPr>
          </w:p>
        </w:tc>
        <w:tc>
          <w:tcPr>
            <w:tcW w:w="1703" w:type="dxa"/>
            <w:gridSpan w:val="2"/>
          </w:tcPr>
          <w:p w:rsidR="00594BDC" w:rsidRPr="00594BDC" w:rsidRDefault="00594BDC" w:rsidP="00594BDC">
            <w:pPr>
              <w:jc w:val="both"/>
            </w:pPr>
          </w:p>
        </w:tc>
        <w:tc>
          <w:tcPr>
            <w:tcW w:w="2096" w:type="dxa"/>
            <w:gridSpan w:val="4"/>
          </w:tcPr>
          <w:p w:rsidR="00594BDC" w:rsidRPr="00594BDC" w:rsidRDefault="00594BDC" w:rsidP="00594BDC">
            <w:pPr>
              <w:jc w:val="both"/>
            </w:pPr>
          </w:p>
        </w:tc>
      </w:tr>
      <w:tr w:rsidR="00594BDC" w:rsidRPr="00594BDC" w:rsidTr="00FE2769">
        <w:tc>
          <w:tcPr>
            <w:tcW w:w="6060" w:type="dxa"/>
            <w:gridSpan w:val="5"/>
          </w:tcPr>
          <w:p w:rsidR="00594BDC" w:rsidRPr="00594BDC" w:rsidRDefault="00594BDC" w:rsidP="00594BDC">
            <w:pPr>
              <w:jc w:val="both"/>
            </w:pPr>
          </w:p>
        </w:tc>
        <w:tc>
          <w:tcPr>
            <w:tcW w:w="1703" w:type="dxa"/>
            <w:gridSpan w:val="2"/>
          </w:tcPr>
          <w:p w:rsidR="00594BDC" w:rsidRPr="00594BDC" w:rsidRDefault="00594BDC" w:rsidP="00594BDC">
            <w:pPr>
              <w:jc w:val="both"/>
            </w:pPr>
          </w:p>
        </w:tc>
        <w:tc>
          <w:tcPr>
            <w:tcW w:w="2096" w:type="dxa"/>
            <w:gridSpan w:val="4"/>
          </w:tcPr>
          <w:p w:rsidR="00594BDC" w:rsidRPr="00594BDC" w:rsidRDefault="00594BDC" w:rsidP="00594BDC">
            <w:pPr>
              <w:jc w:val="both"/>
            </w:pPr>
          </w:p>
        </w:tc>
      </w:tr>
      <w:tr w:rsidR="00594BDC" w:rsidRPr="00594BDC" w:rsidTr="00FE2769">
        <w:tc>
          <w:tcPr>
            <w:tcW w:w="9859" w:type="dxa"/>
            <w:gridSpan w:val="11"/>
            <w:shd w:val="clear" w:color="auto" w:fill="F7CAAC"/>
          </w:tcPr>
          <w:p w:rsidR="00594BDC" w:rsidRPr="00594BDC" w:rsidRDefault="00594BDC" w:rsidP="00594BDC">
            <w:pPr>
              <w:jc w:val="both"/>
            </w:pPr>
            <w:r w:rsidRPr="00594BDC">
              <w:rPr>
                <w:b/>
              </w:rPr>
              <w:t>Předměty příslušného studijního programu a způsob zapojení do jejich výuky, příp. další zapojení do uskutečňování studijního programu</w:t>
            </w:r>
          </w:p>
        </w:tc>
      </w:tr>
      <w:tr w:rsidR="00594BDC" w:rsidRPr="00594BDC" w:rsidTr="00FE2769">
        <w:trPr>
          <w:trHeight w:val="466"/>
        </w:trPr>
        <w:tc>
          <w:tcPr>
            <w:tcW w:w="9859" w:type="dxa"/>
            <w:gridSpan w:val="11"/>
            <w:tcBorders>
              <w:top w:val="nil"/>
            </w:tcBorders>
          </w:tcPr>
          <w:p w:rsidR="00594BDC" w:rsidRPr="00594BDC" w:rsidRDefault="00594BDC" w:rsidP="00594BDC">
            <w:pPr>
              <w:jc w:val="both"/>
            </w:pPr>
            <w:r w:rsidRPr="00594BDC">
              <w:t xml:space="preserve">Školitel </w:t>
            </w:r>
          </w:p>
        </w:tc>
      </w:tr>
      <w:tr w:rsidR="00594BDC" w:rsidRPr="00594BDC" w:rsidTr="00FE2769">
        <w:tc>
          <w:tcPr>
            <w:tcW w:w="9859" w:type="dxa"/>
            <w:gridSpan w:val="11"/>
            <w:shd w:val="clear" w:color="auto" w:fill="F7CAAC"/>
          </w:tcPr>
          <w:p w:rsidR="00594BDC" w:rsidRPr="00594BDC" w:rsidRDefault="00594BDC" w:rsidP="00594BDC">
            <w:pPr>
              <w:jc w:val="both"/>
            </w:pPr>
            <w:r w:rsidRPr="00594BDC">
              <w:rPr>
                <w:b/>
              </w:rPr>
              <w:t xml:space="preserve">Údaje o vzdělání na VŠ </w:t>
            </w:r>
          </w:p>
        </w:tc>
      </w:tr>
      <w:tr w:rsidR="00594BDC" w:rsidRPr="00594BDC" w:rsidTr="00FE2769">
        <w:trPr>
          <w:trHeight w:val="603"/>
        </w:trPr>
        <w:tc>
          <w:tcPr>
            <w:tcW w:w="9859" w:type="dxa"/>
            <w:gridSpan w:val="11"/>
          </w:tcPr>
          <w:p w:rsidR="00594BDC" w:rsidRPr="00594BDC" w:rsidRDefault="00594BDC" w:rsidP="00594BDC">
            <w:pPr>
              <w:tabs>
                <w:tab w:val="left" w:pos="1418"/>
              </w:tabs>
              <w:autoSpaceDE w:val="0"/>
              <w:autoSpaceDN w:val="0"/>
              <w:adjustRightInd w:val="0"/>
              <w:ind w:left="1416" w:hanging="1416"/>
              <w:rPr>
                <w:color w:val="000000"/>
              </w:rPr>
            </w:pPr>
            <w:r w:rsidRPr="00594BDC">
              <w:rPr>
                <w:b/>
                <w:bCs/>
                <w:color w:val="000000"/>
              </w:rPr>
              <w:t xml:space="preserve">1997 – 2000: </w:t>
            </w:r>
            <w:r w:rsidRPr="00594BDC">
              <w:rPr>
                <w:bCs/>
                <w:color w:val="000000"/>
              </w:rPr>
              <w:t>Technická univerzita vo Zvoleně</w:t>
            </w:r>
            <w:r w:rsidRPr="00594BDC">
              <w:rPr>
                <w:color w:val="000000"/>
              </w:rPr>
              <w:t>, Drevárska fakulta, obor Ekonomika obchodu a průmyslu (</w:t>
            </w:r>
            <w:r w:rsidRPr="00594BDC">
              <w:rPr>
                <w:b/>
                <w:color w:val="000000"/>
              </w:rPr>
              <w:t>PhD.</w:t>
            </w:r>
            <w:r w:rsidRPr="00594BDC">
              <w:rPr>
                <w:color w:val="000000"/>
              </w:rPr>
              <w:t>)</w:t>
            </w:r>
          </w:p>
          <w:p w:rsidR="00594BDC" w:rsidRPr="00594BDC" w:rsidRDefault="00594BDC" w:rsidP="00594BDC">
            <w:pPr>
              <w:tabs>
                <w:tab w:val="left" w:pos="1418"/>
              </w:tabs>
              <w:autoSpaceDE w:val="0"/>
              <w:autoSpaceDN w:val="0"/>
              <w:adjustRightInd w:val="0"/>
              <w:ind w:left="1418" w:hanging="1418"/>
              <w:rPr>
                <w:b/>
              </w:rPr>
            </w:pPr>
            <w:r w:rsidRPr="00594BDC">
              <w:rPr>
                <w:b/>
                <w:bCs/>
                <w:color w:val="000000"/>
              </w:rPr>
              <w:t xml:space="preserve">1993 – 1997: </w:t>
            </w:r>
            <w:r w:rsidRPr="00594BDC">
              <w:rPr>
                <w:bCs/>
                <w:color w:val="000000"/>
              </w:rPr>
              <w:t>Technická univerzita vo Zvoleně</w:t>
            </w:r>
            <w:r w:rsidRPr="00594BDC">
              <w:rPr>
                <w:color w:val="000000"/>
              </w:rPr>
              <w:t xml:space="preserve">, Drevárska fakulta, obor </w:t>
            </w:r>
            <w:r w:rsidRPr="00594BDC">
              <w:t xml:space="preserve">Podnikatelské řízení </w:t>
            </w:r>
            <w:r w:rsidRPr="00594BDC">
              <w:rPr>
                <w:color w:val="000000"/>
              </w:rPr>
              <w:t>(</w:t>
            </w:r>
            <w:r w:rsidRPr="00594BDC">
              <w:rPr>
                <w:b/>
                <w:color w:val="000000"/>
              </w:rPr>
              <w:t>Ing.</w:t>
            </w:r>
            <w:r w:rsidRPr="00594BDC">
              <w:rPr>
                <w:color w:val="000000"/>
              </w:rPr>
              <w:t xml:space="preserve">)     </w:t>
            </w:r>
          </w:p>
        </w:tc>
      </w:tr>
      <w:tr w:rsidR="00594BDC" w:rsidRPr="00594BDC" w:rsidTr="00FE2769">
        <w:tc>
          <w:tcPr>
            <w:tcW w:w="9859" w:type="dxa"/>
            <w:gridSpan w:val="11"/>
            <w:shd w:val="clear" w:color="auto" w:fill="F7CAAC"/>
          </w:tcPr>
          <w:p w:rsidR="00594BDC" w:rsidRPr="00594BDC" w:rsidRDefault="00594BDC" w:rsidP="00594BDC">
            <w:pPr>
              <w:jc w:val="both"/>
              <w:rPr>
                <w:b/>
              </w:rPr>
            </w:pPr>
            <w:r w:rsidRPr="00594BDC">
              <w:rPr>
                <w:b/>
              </w:rPr>
              <w:t>Údaje o odborném působení od absolvování VŠ</w:t>
            </w:r>
          </w:p>
        </w:tc>
      </w:tr>
      <w:tr w:rsidR="00594BDC" w:rsidRPr="00594BDC" w:rsidTr="00FE2769">
        <w:trPr>
          <w:trHeight w:val="945"/>
        </w:trPr>
        <w:tc>
          <w:tcPr>
            <w:tcW w:w="9859" w:type="dxa"/>
            <w:gridSpan w:val="11"/>
          </w:tcPr>
          <w:p w:rsidR="00594BDC" w:rsidRPr="00594BDC" w:rsidRDefault="00594BDC" w:rsidP="00594BDC">
            <w:pPr>
              <w:numPr>
                <w:ilvl w:val="1"/>
                <w:numId w:val="39"/>
              </w:numPr>
              <w:jc w:val="both"/>
            </w:pPr>
            <w:r w:rsidRPr="00594BDC">
              <w:t xml:space="preserve">     FORSCHNER, s.r.o. Uherské Hradiště, Obor praxe: Controlling, vedoucí odd. controllingu</w:t>
            </w:r>
          </w:p>
          <w:p w:rsidR="00594BDC" w:rsidRPr="00594BDC" w:rsidRDefault="00594BDC" w:rsidP="00594BDC">
            <w:pPr>
              <w:tabs>
                <w:tab w:val="left" w:pos="2127"/>
              </w:tabs>
              <w:autoSpaceDE w:val="0"/>
              <w:autoSpaceDN w:val="0"/>
              <w:adjustRightInd w:val="0"/>
              <w:rPr>
                <w:color w:val="000000"/>
              </w:rPr>
            </w:pPr>
            <w:r w:rsidRPr="00594BDC">
              <w:rPr>
                <w:b/>
              </w:rPr>
              <w:t>2001-dosud</w:t>
            </w:r>
            <w:r w:rsidRPr="00594BDC">
              <w:t xml:space="preserve">       </w:t>
            </w:r>
            <w:r w:rsidRPr="00594BDC">
              <w:rPr>
                <w:color w:val="000000"/>
              </w:rPr>
              <w:t>UTB ve Zlíně, Fakulta managementu a ekonomiky, akademický pracovník</w:t>
            </w:r>
          </w:p>
          <w:p w:rsidR="00594BDC" w:rsidRPr="00594BDC" w:rsidRDefault="00594BDC" w:rsidP="00594BDC">
            <w:pPr>
              <w:jc w:val="both"/>
              <w:rPr>
                <w:b/>
              </w:rPr>
            </w:pPr>
            <w:r w:rsidRPr="00594BDC">
              <w:rPr>
                <w:b/>
              </w:rPr>
              <w:t xml:space="preserve">2014 - dosud     </w:t>
            </w:r>
            <w:r w:rsidRPr="00594BDC">
              <w:t xml:space="preserve">AKADEMIE STING, o.p.s., vysoká škola v Brně, </w:t>
            </w:r>
            <w:r w:rsidRPr="00594BDC">
              <w:rPr>
                <w:color w:val="000000"/>
              </w:rPr>
              <w:t xml:space="preserve">akademický pracovník, prorektor pro vzdělávací  </w:t>
            </w:r>
          </w:p>
          <w:p w:rsidR="00594BDC" w:rsidRPr="00594BDC" w:rsidRDefault="00594BDC" w:rsidP="00594BDC">
            <w:pPr>
              <w:tabs>
                <w:tab w:val="left" w:pos="1245"/>
              </w:tabs>
            </w:pPr>
            <w:r w:rsidRPr="00594BDC">
              <w:tab/>
              <w:t xml:space="preserve">  </w:t>
            </w:r>
            <w:r w:rsidRPr="00594BDC">
              <w:rPr>
                <w:color w:val="000000"/>
              </w:rPr>
              <w:t>činnost</w:t>
            </w:r>
          </w:p>
        </w:tc>
      </w:tr>
      <w:tr w:rsidR="00594BDC" w:rsidRPr="00594BDC" w:rsidTr="00FE2769">
        <w:trPr>
          <w:trHeight w:val="250"/>
        </w:trPr>
        <w:tc>
          <w:tcPr>
            <w:tcW w:w="9859" w:type="dxa"/>
            <w:gridSpan w:val="11"/>
            <w:shd w:val="clear" w:color="auto" w:fill="F7CAAC"/>
          </w:tcPr>
          <w:p w:rsidR="00594BDC" w:rsidRPr="00594BDC" w:rsidRDefault="00594BDC" w:rsidP="00594BDC">
            <w:pPr>
              <w:jc w:val="both"/>
            </w:pPr>
            <w:r w:rsidRPr="00594BDC">
              <w:rPr>
                <w:b/>
              </w:rPr>
              <w:t>Zkušenosti s vedením kvalifikačních a rigorózních prací</w:t>
            </w:r>
          </w:p>
        </w:tc>
      </w:tr>
      <w:tr w:rsidR="00594BDC" w:rsidRPr="00594BDC" w:rsidTr="00FE2769">
        <w:trPr>
          <w:trHeight w:val="437"/>
        </w:trPr>
        <w:tc>
          <w:tcPr>
            <w:tcW w:w="9859" w:type="dxa"/>
            <w:gridSpan w:val="11"/>
          </w:tcPr>
          <w:p w:rsidR="00594BDC" w:rsidRPr="00594BDC" w:rsidRDefault="00594BDC" w:rsidP="00594BDC">
            <w:pPr>
              <w:jc w:val="both"/>
            </w:pPr>
            <w:r w:rsidRPr="00594BDC">
              <w:t>Počet vedených bakalářských prací – 78</w:t>
            </w:r>
          </w:p>
          <w:p w:rsidR="00594BDC" w:rsidRPr="00594BDC" w:rsidRDefault="00594BDC" w:rsidP="00594BDC">
            <w:pPr>
              <w:jc w:val="both"/>
            </w:pPr>
            <w:r w:rsidRPr="00594BDC">
              <w:t>Počet vedených diplomových prací – 105</w:t>
            </w:r>
          </w:p>
        </w:tc>
      </w:tr>
      <w:tr w:rsidR="00594BDC" w:rsidRPr="00594BDC" w:rsidTr="00FE2769">
        <w:trPr>
          <w:cantSplit/>
        </w:trPr>
        <w:tc>
          <w:tcPr>
            <w:tcW w:w="3347" w:type="dxa"/>
            <w:gridSpan w:val="2"/>
            <w:tcBorders>
              <w:top w:val="single" w:sz="12" w:space="0" w:color="auto"/>
            </w:tcBorders>
            <w:shd w:val="clear" w:color="auto" w:fill="F7CAAC"/>
          </w:tcPr>
          <w:p w:rsidR="00594BDC" w:rsidRPr="00594BDC" w:rsidRDefault="00594BDC" w:rsidP="00594BDC">
            <w:pPr>
              <w:jc w:val="both"/>
            </w:pPr>
            <w:r w:rsidRPr="00594BDC">
              <w:rPr>
                <w:b/>
              </w:rPr>
              <w:t xml:space="preserve">Obor habilitačního řízení </w:t>
            </w:r>
          </w:p>
        </w:tc>
        <w:tc>
          <w:tcPr>
            <w:tcW w:w="2245" w:type="dxa"/>
            <w:gridSpan w:val="2"/>
            <w:tcBorders>
              <w:top w:val="single" w:sz="12" w:space="0" w:color="auto"/>
            </w:tcBorders>
            <w:shd w:val="clear" w:color="auto" w:fill="F7CAAC"/>
          </w:tcPr>
          <w:p w:rsidR="00594BDC" w:rsidRPr="00594BDC" w:rsidRDefault="00594BDC" w:rsidP="00594BDC">
            <w:pPr>
              <w:jc w:val="both"/>
            </w:pPr>
            <w:r w:rsidRPr="00594BDC">
              <w:rPr>
                <w:b/>
              </w:rPr>
              <w:t>Rok udělení hodnosti</w:t>
            </w:r>
          </w:p>
        </w:tc>
        <w:tc>
          <w:tcPr>
            <w:tcW w:w="2248" w:type="dxa"/>
            <w:gridSpan w:val="4"/>
            <w:tcBorders>
              <w:top w:val="single" w:sz="12" w:space="0" w:color="auto"/>
              <w:right w:val="single" w:sz="12" w:space="0" w:color="auto"/>
            </w:tcBorders>
            <w:shd w:val="clear" w:color="auto" w:fill="F7CAAC"/>
          </w:tcPr>
          <w:p w:rsidR="00594BDC" w:rsidRPr="00594BDC" w:rsidRDefault="00594BDC" w:rsidP="00594BDC">
            <w:pPr>
              <w:jc w:val="both"/>
            </w:pPr>
            <w:r w:rsidRPr="00594BDC">
              <w:rPr>
                <w:b/>
              </w:rPr>
              <w:t>Řízení konáno na VŠ</w:t>
            </w:r>
          </w:p>
        </w:tc>
        <w:tc>
          <w:tcPr>
            <w:tcW w:w="2019" w:type="dxa"/>
            <w:gridSpan w:val="3"/>
            <w:tcBorders>
              <w:top w:val="single" w:sz="12" w:space="0" w:color="auto"/>
              <w:left w:val="single" w:sz="12" w:space="0" w:color="auto"/>
            </w:tcBorders>
            <w:shd w:val="clear" w:color="auto" w:fill="F7CAAC"/>
          </w:tcPr>
          <w:p w:rsidR="00594BDC" w:rsidRPr="00594BDC" w:rsidRDefault="00594BDC" w:rsidP="00594BDC">
            <w:pPr>
              <w:jc w:val="both"/>
              <w:rPr>
                <w:b/>
              </w:rPr>
            </w:pPr>
            <w:r w:rsidRPr="00594BDC">
              <w:rPr>
                <w:b/>
              </w:rPr>
              <w:t>Ohlasy publikací</w:t>
            </w:r>
          </w:p>
        </w:tc>
      </w:tr>
      <w:tr w:rsidR="00594BDC" w:rsidRPr="00594BDC" w:rsidTr="00FE2769">
        <w:trPr>
          <w:cantSplit/>
        </w:trPr>
        <w:tc>
          <w:tcPr>
            <w:tcW w:w="3347" w:type="dxa"/>
            <w:gridSpan w:val="2"/>
          </w:tcPr>
          <w:p w:rsidR="00594BDC" w:rsidRPr="00594BDC" w:rsidRDefault="00594BDC" w:rsidP="00594BDC">
            <w:pPr>
              <w:jc w:val="both"/>
            </w:pPr>
            <w:r w:rsidRPr="00594BDC">
              <w:rPr>
                <w:color w:val="000000"/>
              </w:rPr>
              <w:t xml:space="preserve">Management a ekonomika podniku  </w:t>
            </w:r>
          </w:p>
        </w:tc>
        <w:tc>
          <w:tcPr>
            <w:tcW w:w="2245" w:type="dxa"/>
            <w:gridSpan w:val="2"/>
          </w:tcPr>
          <w:p w:rsidR="00594BDC" w:rsidRPr="00594BDC" w:rsidRDefault="00594BDC" w:rsidP="00594BDC">
            <w:pPr>
              <w:jc w:val="both"/>
            </w:pPr>
            <w:r w:rsidRPr="00594BDC">
              <w:t>2008</w:t>
            </w:r>
          </w:p>
        </w:tc>
        <w:tc>
          <w:tcPr>
            <w:tcW w:w="2248" w:type="dxa"/>
            <w:gridSpan w:val="4"/>
            <w:tcBorders>
              <w:right w:val="single" w:sz="12" w:space="0" w:color="auto"/>
            </w:tcBorders>
          </w:tcPr>
          <w:p w:rsidR="00594BDC" w:rsidRPr="00594BDC" w:rsidRDefault="00594BDC" w:rsidP="00594BDC">
            <w:pPr>
              <w:jc w:val="both"/>
            </w:pPr>
            <w:r w:rsidRPr="00594BDC">
              <w:t>UTB ve Zlíně</w:t>
            </w:r>
          </w:p>
        </w:tc>
        <w:tc>
          <w:tcPr>
            <w:tcW w:w="632" w:type="dxa"/>
            <w:tcBorders>
              <w:left w:val="single" w:sz="12" w:space="0" w:color="auto"/>
            </w:tcBorders>
            <w:shd w:val="clear" w:color="auto" w:fill="F7CAAC"/>
          </w:tcPr>
          <w:p w:rsidR="00594BDC" w:rsidRPr="00594BDC" w:rsidRDefault="00594BDC" w:rsidP="00594BDC">
            <w:pPr>
              <w:jc w:val="both"/>
            </w:pPr>
            <w:r w:rsidRPr="00594BDC">
              <w:rPr>
                <w:b/>
              </w:rPr>
              <w:t>WOS</w:t>
            </w:r>
          </w:p>
        </w:tc>
        <w:tc>
          <w:tcPr>
            <w:tcW w:w="693" w:type="dxa"/>
            <w:shd w:val="clear" w:color="auto" w:fill="F7CAAC"/>
          </w:tcPr>
          <w:p w:rsidR="00594BDC" w:rsidRPr="00594BDC" w:rsidRDefault="00594BDC" w:rsidP="00594BDC">
            <w:pPr>
              <w:jc w:val="both"/>
              <w:rPr>
                <w:sz w:val="18"/>
              </w:rPr>
            </w:pPr>
            <w:r w:rsidRPr="00594BDC">
              <w:rPr>
                <w:b/>
                <w:sz w:val="18"/>
              </w:rPr>
              <w:t>Scopus</w:t>
            </w:r>
          </w:p>
        </w:tc>
        <w:tc>
          <w:tcPr>
            <w:tcW w:w="694" w:type="dxa"/>
            <w:shd w:val="clear" w:color="auto" w:fill="F7CAAC"/>
          </w:tcPr>
          <w:p w:rsidR="00594BDC" w:rsidRPr="00594BDC" w:rsidRDefault="00594BDC" w:rsidP="00594BDC">
            <w:pPr>
              <w:jc w:val="both"/>
            </w:pPr>
            <w:r w:rsidRPr="00594BDC">
              <w:rPr>
                <w:b/>
                <w:sz w:val="18"/>
              </w:rPr>
              <w:t>ostatní</w:t>
            </w:r>
          </w:p>
        </w:tc>
      </w:tr>
      <w:tr w:rsidR="00594BDC" w:rsidRPr="00594BDC" w:rsidTr="00FE2769">
        <w:trPr>
          <w:cantSplit/>
          <w:trHeight w:val="70"/>
        </w:trPr>
        <w:tc>
          <w:tcPr>
            <w:tcW w:w="3347" w:type="dxa"/>
            <w:gridSpan w:val="2"/>
            <w:shd w:val="clear" w:color="auto" w:fill="F7CAAC"/>
          </w:tcPr>
          <w:p w:rsidR="00594BDC" w:rsidRPr="00594BDC" w:rsidRDefault="00594BDC" w:rsidP="00594BDC">
            <w:pPr>
              <w:jc w:val="both"/>
            </w:pPr>
            <w:r w:rsidRPr="00594BDC">
              <w:rPr>
                <w:b/>
              </w:rPr>
              <w:t>Obor jmenovacího řízení</w:t>
            </w:r>
          </w:p>
        </w:tc>
        <w:tc>
          <w:tcPr>
            <w:tcW w:w="2245" w:type="dxa"/>
            <w:gridSpan w:val="2"/>
            <w:shd w:val="clear" w:color="auto" w:fill="F7CAAC"/>
          </w:tcPr>
          <w:p w:rsidR="00594BDC" w:rsidRPr="00594BDC" w:rsidRDefault="00594BDC" w:rsidP="00594BDC">
            <w:pPr>
              <w:jc w:val="both"/>
            </w:pPr>
            <w:r w:rsidRPr="00594BDC">
              <w:rPr>
                <w:b/>
              </w:rPr>
              <w:t>Rok udělení hodnosti</w:t>
            </w:r>
          </w:p>
        </w:tc>
        <w:tc>
          <w:tcPr>
            <w:tcW w:w="2248" w:type="dxa"/>
            <w:gridSpan w:val="4"/>
            <w:tcBorders>
              <w:right w:val="single" w:sz="12" w:space="0" w:color="auto"/>
            </w:tcBorders>
            <w:shd w:val="clear" w:color="auto" w:fill="F7CAAC"/>
          </w:tcPr>
          <w:p w:rsidR="00594BDC" w:rsidRPr="00594BDC" w:rsidRDefault="00594BDC" w:rsidP="00594BDC">
            <w:pPr>
              <w:jc w:val="both"/>
            </w:pPr>
            <w:r w:rsidRPr="00594BDC">
              <w:rPr>
                <w:b/>
              </w:rPr>
              <w:t>Řízení konáno na VŠ</w:t>
            </w:r>
          </w:p>
        </w:tc>
        <w:tc>
          <w:tcPr>
            <w:tcW w:w="632" w:type="dxa"/>
            <w:vMerge w:val="restart"/>
            <w:tcBorders>
              <w:left w:val="single" w:sz="12" w:space="0" w:color="auto"/>
            </w:tcBorders>
          </w:tcPr>
          <w:p w:rsidR="00594BDC" w:rsidRPr="00594BDC" w:rsidRDefault="00594BDC" w:rsidP="00594BDC">
            <w:pPr>
              <w:jc w:val="both"/>
              <w:rPr>
                <w:b/>
              </w:rPr>
            </w:pPr>
            <w:r w:rsidRPr="00594BDC">
              <w:rPr>
                <w:b/>
              </w:rPr>
              <w:t>22</w:t>
            </w:r>
          </w:p>
        </w:tc>
        <w:tc>
          <w:tcPr>
            <w:tcW w:w="693" w:type="dxa"/>
            <w:vMerge w:val="restart"/>
          </w:tcPr>
          <w:p w:rsidR="00594BDC" w:rsidRPr="00594BDC" w:rsidRDefault="00594BDC" w:rsidP="00594BDC">
            <w:pPr>
              <w:jc w:val="both"/>
              <w:rPr>
                <w:b/>
              </w:rPr>
            </w:pPr>
            <w:r w:rsidRPr="00594BDC">
              <w:rPr>
                <w:b/>
              </w:rPr>
              <w:t>8</w:t>
            </w:r>
          </w:p>
        </w:tc>
        <w:tc>
          <w:tcPr>
            <w:tcW w:w="694" w:type="dxa"/>
            <w:vMerge w:val="restart"/>
          </w:tcPr>
          <w:p w:rsidR="00594BDC" w:rsidRPr="00594BDC" w:rsidRDefault="00594BDC" w:rsidP="00594BDC">
            <w:pPr>
              <w:jc w:val="both"/>
              <w:rPr>
                <w:b/>
              </w:rPr>
            </w:pPr>
            <w:r w:rsidRPr="00594BDC">
              <w:rPr>
                <w:b/>
              </w:rPr>
              <w:t>120</w:t>
            </w:r>
          </w:p>
        </w:tc>
      </w:tr>
      <w:tr w:rsidR="00594BDC" w:rsidRPr="00594BDC" w:rsidTr="00FE2769">
        <w:trPr>
          <w:trHeight w:val="205"/>
        </w:trPr>
        <w:tc>
          <w:tcPr>
            <w:tcW w:w="3347" w:type="dxa"/>
            <w:gridSpan w:val="2"/>
          </w:tcPr>
          <w:p w:rsidR="00594BDC" w:rsidRPr="00594BDC" w:rsidRDefault="00594BDC" w:rsidP="00594BDC">
            <w:pPr>
              <w:jc w:val="both"/>
            </w:pPr>
          </w:p>
        </w:tc>
        <w:tc>
          <w:tcPr>
            <w:tcW w:w="2245" w:type="dxa"/>
            <w:gridSpan w:val="2"/>
          </w:tcPr>
          <w:p w:rsidR="00594BDC" w:rsidRPr="00594BDC" w:rsidRDefault="00594BDC" w:rsidP="00594BDC">
            <w:pPr>
              <w:jc w:val="both"/>
            </w:pPr>
          </w:p>
        </w:tc>
        <w:tc>
          <w:tcPr>
            <w:tcW w:w="2248" w:type="dxa"/>
            <w:gridSpan w:val="4"/>
            <w:tcBorders>
              <w:right w:val="single" w:sz="12" w:space="0" w:color="auto"/>
            </w:tcBorders>
          </w:tcPr>
          <w:p w:rsidR="00594BDC" w:rsidRPr="00594BDC" w:rsidRDefault="00594BDC" w:rsidP="00594BDC">
            <w:pPr>
              <w:jc w:val="both"/>
            </w:pPr>
          </w:p>
        </w:tc>
        <w:tc>
          <w:tcPr>
            <w:tcW w:w="632" w:type="dxa"/>
            <w:vMerge/>
            <w:tcBorders>
              <w:left w:val="single" w:sz="12" w:space="0" w:color="auto"/>
            </w:tcBorders>
            <w:vAlign w:val="center"/>
          </w:tcPr>
          <w:p w:rsidR="00594BDC" w:rsidRPr="00594BDC" w:rsidRDefault="00594BDC" w:rsidP="00594BDC">
            <w:pPr>
              <w:rPr>
                <w:b/>
              </w:rPr>
            </w:pPr>
          </w:p>
        </w:tc>
        <w:tc>
          <w:tcPr>
            <w:tcW w:w="693" w:type="dxa"/>
            <w:vMerge/>
            <w:vAlign w:val="center"/>
          </w:tcPr>
          <w:p w:rsidR="00594BDC" w:rsidRPr="00594BDC" w:rsidRDefault="00594BDC" w:rsidP="00594BDC">
            <w:pPr>
              <w:rPr>
                <w:b/>
              </w:rPr>
            </w:pPr>
          </w:p>
        </w:tc>
        <w:tc>
          <w:tcPr>
            <w:tcW w:w="694" w:type="dxa"/>
            <w:vMerge/>
            <w:vAlign w:val="center"/>
          </w:tcPr>
          <w:p w:rsidR="00594BDC" w:rsidRPr="00594BDC" w:rsidRDefault="00594BDC" w:rsidP="00594BDC">
            <w:pPr>
              <w:rPr>
                <w:b/>
              </w:rPr>
            </w:pPr>
          </w:p>
        </w:tc>
      </w:tr>
      <w:tr w:rsidR="00594BDC" w:rsidRPr="00594BDC" w:rsidTr="00FE2769">
        <w:tc>
          <w:tcPr>
            <w:tcW w:w="9859" w:type="dxa"/>
            <w:gridSpan w:val="11"/>
            <w:shd w:val="clear" w:color="auto" w:fill="F7CAAC"/>
          </w:tcPr>
          <w:p w:rsidR="00594BDC" w:rsidRPr="00594BDC" w:rsidRDefault="00594BDC" w:rsidP="00594BDC">
            <w:pPr>
              <w:jc w:val="both"/>
              <w:rPr>
                <w:b/>
              </w:rPr>
            </w:pPr>
            <w:r w:rsidRPr="00594BDC">
              <w:rPr>
                <w:b/>
              </w:rPr>
              <w:t xml:space="preserve">Přehled o nejvýznamnější publikační a další tvůrčí činnosti nebo další profesní činnosti u odborníků z praxe vztahující se k zabezpečovaným předmětům </w:t>
            </w:r>
          </w:p>
        </w:tc>
      </w:tr>
      <w:tr w:rsidR="00594BDC" w:rsidRPr="00594BDC" w:rsidTr="00FE2769">
        <w:trPr>
          <w:trHeight w:val="2347"/>
        </w:trPr>
        <w:tc>
          <w:tcPr>
            <w:tcW w:w="9859" w:type="dxa"/>
            <w:gridSpan w:val="11"/>
          </w:tcPr>
          <w:p w:rsidR="00594BDC" w:rsidRPr="00594BDC" w:rsidRDefault="00594BDC" w:rsidP="00594BDC">
            <w:pPr>
              <w:jc w:val="both"/>
            </w:pPr>
            <w:r w:rsidRPr="00594BDC">
              <w:t xml:space="preserve">ZÁMEČNÍK, R. The qualitative indicators in human resources accounting. </w:t>
            </w:r>
            <w:r w:rsidRPr="00594BDC">
              <w:rPr>
                <w:i/>
              </w:rPr>
              <w:t xml:space="preserve">Marketing and management of innovations. </w:t>
            </w:r>
            <w:r w:rsidRPr="00594BDC">
              <w:t>2016,</w:t>
            </w:r>
            <w:r w:rsidRPr="00594BDC">
              <w:rPr>
                <w:i/>
              </w:rPr>
              <w:t xml:space="preserve"> </w:t>
            </w:r>
            <w:r w:rsidRPr="00594BDC">
              <w:t xml:space="preserve"> Issue 4,  pp. 325-341. ISSN: 2218-4511. </w:t>
            </w:r>
          </w:p>
          <w:p w:rsidR="00594BDC" w:rsidRPr="00594BDC" w:rsidRDefault="00594BDC" w:rsidP="00594BDC">
            <w:pPr>
              <w:jc w:val="both"/>
            </w:pPr>
            <w:r w:rsidRPr="00594BDC">
              <w:t xml:space="preserve">POPESKO, B., ZÁMEČNÍK, R., KOLKOVÁ, A. Profitability analysis of urban mass transport lines using activity-based costing method: An evidence from the Czech Republic. </w:t>
            </w:r>
            <w:r w:rsidRPr="00594BDC">
              <w:rPr>
                <w:i/>
              </w:rPr>
              <w:t xml:space="preserve">Journal of Applied Engineering Science. </w:t>
            </w:r>
            <w:r w:rsidRPr="00594BDC">
              <w:t>2016, Volume 14, Issue 3, pp. 335-344. ISSN 1451-4117. doi:10.5937/jaes14-10301 (30%).</w:t>
            </w:r>
          </w:p>
          <w:p w:rsidR="00594BDC" w:rsidRPr="00594BDC" w:rsidRDefault="00594BDC" w:rsidP="00594BDC">
            <w:pPr>
              <w:jc w:val="both"/>
            </w:pPr>
            <w:r w:rsidRPr="00594BDC">
              <w:rPr>
                <w:lang w:val="en-GB"/>
              </w:rPr>
              <w:t xml:space="preserve">ZÁMEČNÍK, R., RAJNOHA, R. </w:t>
            </w:r>
            <w:r w:rsidRPr="00594BDC">
              <w:t xml:space="preserve">Strategic business performance management on the base of controlling and managerial information support. </w:t>
            </w:r>
            <w:r w:rsidRPr="00594BDC">
              <w:rPr>
                <w:i/>
                <w:iCs/>
              </w:rPr>
              <w:t>Procedia Social and Behavioral Sciences.</w:t>
            </w:r>
            <w:r w:rsidRPr="00594BDC">
              <w:t xml:space="preserve"> ELSEVIER SCIENCE BV, 2015, Volume 26, pp. 769-776. ISSN 2212-5671. doi: </w:t>
            </w:r>
            <w:r w:rsidRPr="00594BDC">
              <w:rPr>
                <w:rFonts w:eastAsia="Calibri"/>
                <w:lang w:eastAsia="en-US"/>
              </w:rPr>
              <w:t xml:space="preserve">10.1016/S2212-5671(15)00843-6 (50%).   </w:t>
            </w:r>
          </w:p>
          <w:p w:rsidR="00594BDC" w:rsidRPr="00594BDC" w:rsidRDefault="00594BDC" w:rsidP="00594BDC">
            <w:pPr>
              <w:jc w:val="both"/>
            </w:pPr>
            <w:r w:rsidRPr="00594BDC">
              <w:t xml:space="preserve">ZÁMEČNÍK, R., </w:t>
            </w:r>
            <w:r w:rsidRPr="00594BDC">
              <w:rPr>
                <w:lang w:val="en-GB"/>
              </w:rPr>
              <w:t>RAJNOHA, R.</w:t>
            </w:r>
            <w:r w:rsidRPr="00594BDC">
              <w:t xml:space="preserve"> Business process performance measurement under conditions of business practice  </w:t>
            </w:r>
            <w:r w:rsidRPr="00594BDC">
              <w:rPr>
                <w:i/>
                <w:iCs/>
              </w:rPr>
              <w:t>Procedia Social and Behavioral Sciences</w:t>
            </w:r>
            <w:r w:rsidRPr="00594BDC">
              <w:t xml:space="preserve">, ELSEVIER SCIENCE BV, 2015, Volume 26, pp. 742-749. ISSN 2212-5671. doi: </w:t>
            </w:r>
            <w:r w:rsidRPr="00594BDC">
              <w:rPr>
                <w:rFonts w:eastAsia="Calibri"/>
                <w:lang w:eastAsia="en-US"/>
              </w:rPr>
              <w:t>10.1016/S2212-5671(15)00833-3 (50%).</w:t>
            </w:r>
          </w:p>
          <w:p w:rsidR="00594BDC" w:rsidRPr="00594BDC" w:rsidRDefault="00594BDC" w:rsidP="00594BDC">
            <w:pPr>
              <w:jc w:val="both"/>
            </w:pPr>
            <w:r w:rsidRPr="00594BDC">
              <w:t xml:space="preserve">ZÁMEČNÍK, R. The measurement of employee motivation by using multi-factor statistical analysis. </w:t>
            </w:r>
            <w:r w:rsidRPr="00594BDC">
              <w:rPr>
                <w:i/>
                <w:iCs/>
              </w:rPr>
              <w:t>Procedia Social and Behavioral Sciences</w:t>
            </w:r>
            <w:r w:rsidRPr="00594BDC">
              <w:t>, ELSEVIER SCIENCE BV, 2014, pp. 845-850. ISSN 1877-0428. doi:10.1016/j.sbspro.2013.12.552.</w:t>
            </w:r>
          </w:p>
        </w:tc>
      </w:tr>
      <w:tr w:rsidR="00594BDC" w:rsidRPr="00594BDC" w:rsidTr="00FE2769">
        <w:trPr>
          <w:trHeight w:val="218"/>
        </w:trPr>
        <w:tc>
          <w:tcPr>
            <w:tcW w:w="9859" w:type="dxa"/>
            <w:gridSpan w:val="11"/>
            <w:shd w:val="clear" w:color="auto" w:fill="F7CAAC"/>
          </w:tcPr>
          <w:p w:rsidR="00594BDC" w:rsidRPr="00594BDC" w:rsidRDefault="00594BDC" w:rsidP="00594BDC">
            <w:pPr>
              <w:rPr>
                <w:b/>
              </w:rPr>
            </w:pPr>
            <w:r w:rsidRPr="00594BDC">
              <w:rPr>
                <w:b/>
              </w:rPr>
              <w:t>Působení v zahraničí</w:t>
            </w:r>
          </w:p>
        </w:tc>
      </w:tr>
      <w:tr w:rsidR="00594BDC" w:rsidRPr="00594BDC" w:rsidTr="00FE2769">
        <w:trPr>
          <w:trHeight w:val="146"/>
        </w:trPr>
        <w:tc>
          <w:tcPr>
            <w:tcW w:w="9859" w:type="dxa"/>
            <w:gridSpan w:val="11"/>
          </w:tcPr>
          <w:p w:rsidR="00594BDC" w:rsidRPr="00594BDC" w:rsidRDefault="00594BDC" w:rsidP="00594BDC">
            <w:pPr>
              <w:rPr>
                <w:b/>
              </w:rPr>
            </w:pPr>
          </w:p>
        </w:tc>
      </w:tr>
      <w:tr w:rsidR="00594BDC" w:rsidRPr="00594BDC" w:rsidTr="00FE2769">
        <w:trPr>
          <w:cantSplit/>
          <w:trHeight w:val="178"/>
        </w:trPr>
        <w:tc>
          <w:tcPr>
            <w:tcW w:w="2518" w:type="dxa"/>
            <w:shd w:val="clear" w:color="auto" w:fill="F7CAAC"/>
          </w:tcPr>
          <w:p w:rsidR="00594BDC" w:rsidRPr="00594BDC" w:rsidRDefault="00594BDC" w:rsidP="00594BDC">
            <w:pPr>
              <w:jc w:val="both"/>
              <w:rPr>
                <w:b/>
              </w:rPr>
            </w:pPr>
            <w:r w:rsidRPr="00594BDC">
              <w:rPr>
                <w:b/>
              </w:rPr>
              <w:t xml:space="preserve">Podpis </w:t>
            </w:r>
          </w:p>
        </w:tc>
        <w:tc>
          <w:tcPr>
            <w:tcW w:w="4536" w:type="dxa"/>
            <w:gridSpan w:val="5"/>
          </w:tcPr>
          <w:p w:rsidR="00594BDC" w:rsidRPr="00594BDC" w:rsidRDefault="00594BDC" w:rsidP="00594BDC">
            <w:pPr>
              <w:jc w:val="both"/>
            </w:pPr>
          </w:p>
        </w:tc>
        <w:tc>
          <w:tcPr>
            <w:tcW w:w="786" w:type="dxa"/>
            <w:gridSpan w:val="2"/>
            <w:shd w:val="clear" w:color="auto" w:fill="F7CAAC"/>
          </w:tcPr>
          <w:p w:rsidR="00594BDC" w:rsidRPr="00594BDC" w:rsidRDefault="00594BDC" w:rsidP="00594BDC">
            <w:pPr>
              <w:jc w:val="both"/>
            </w:pPr>
            <w:r w:rsidRPr="00594BDC">
              <w:rPr>
                <w:b/>
              </w:rPr>
              <w:t>datum</w:t>
            </w:r>
          </w:p>
        </w:tc>
        <w:tc>
          <w:tcPr>
            <w:tcW w:w="2019" w:type="dxa"/>
            <w:gridSpan w:val="3"/>
          </w:tcPr>
          <w:p w:rsidR="00594BDC" w:rsidRPr="00594BDC" w:rsidRDefault="00594BDC" w:rsidP="00594BDC">
            <w:pPr>
              <w:jc w:val="both"/>
            </w:pPr>
          </w:p>
        </w:tc>
      </w:tr>
    </w:tbl>
    <w:p w:rsidR="000A1871" w:rsidRDefault="000A1871">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E1B60" w:rsidTr="008C63F0">
        <w:tc>
          <w:tcPr>
            <w:tcW w:w="9900" w:type="dxa"/>
            <w:gridSpan w:val="4"/>
            <w:tcBorders>
              <w:bottom w:val="double" w:sz="4" w:space="0" w:color="auto"/>
            </w:tcBorders>
            <w:shd w:val="clear" w:color="auto" w:fill="BDD6EE"/>
          </w:tcPr>
          <w:p w:rsidR="007E1B60" w:rsidRDefault="007E1B60" w:rsidP="008B3C90">
            <w:pPr>
              <w:jc w:val="both"/>
              <w:rPr>
                <w:b/>
                <w:sz w:val="28"/>
              </w:rPr>
            </w:pPr>
            <w:r>
              <w:rPr>
                <w:b/>
                <w:sz w:val="28"/>
              </w:rPr>
              <w:lastRenderedPageBreak/>
              <w:t>C-II – Související tvůrčí, resp. vědecká a umělecká činnost</w:t>
            </w:r>
          </w:p>
        </w:tc>
      </w:tr>
      <w:tr w:rsidR="007E1B60" w:rsidTr="008C63F0">
        <w:trPr>
          <w:trHeight w:val="318"/>
        </w:trPr>
        <w:tc>
          <w:tcPr>
            <w:tcW w:w="9900" w:type="dxa"/>
            <w:gridSpan w:val="4"/>
            <w:shd w:val="clear" w:color="auto" w:fill="F7CAAC"/>
          </w:tcPr>
          <w:p w:rsidR="007E1B60" w:rsidRDefault="007E1B60" w:rsidP="008B3C90">
            <w:pPr>
              <w:rPr>
                <w:b/>
              </w:rPr>
            </w:pPr>
            <w:r>
              <w:rPr>
                <w:b/>
              </w:rPr>
              <w:t xml:space="preserve">Přehled řešených grantů a projektů u akademicky zaměřeného bakalářského studijního programu a u magisterského a doktorského studijního programu  </w:t>
            </w:r>
          </w:p>
        </w:tc>
      </w:tr>
      <w:tr w:rsidR="007E1B60" w:rsidTr="008C63F0">
        <w:trPr>
          <w:cantSplit/>
        </w:trPr>
        <w:tc>
          <w:tcPr>
            <w:tcW w:w="2233" w:type="dxa"/>
            <w:shd w:val="clear" w:color="auto" w:fill="F7CAAC"/>
          </w:tcPr>
          <w:p w:rsidR="007E1B60" w:rsidRDefault="007E1B60" w:rsidP="008B3C90">
            <w:pPr>
              <w:jc w:val="both"/>
              <w:rPr>
                <w:b/>
              </w:rPr>
            </w:pPr>
            <w:r>
              <w:rPr>
                <w:b/>
              </w:rPr>
              <w:t>Řešitel/spoluřešitel</w:t>
            </w:r>
          </w:p>
        </w:tc>
        <w:tc>
          <w:tcPr>
            <w:tcW w:w="5524" w:type="dxa"/>
            <w:shd w:val="clear" w:color="auto" w:fill="F7CAAC"/>
          </w:tcPr>
          <w:p w:rsidR="007E1B60" w:rsidRDefault="007E1B60" w:rsidP="008B3C90">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E1B60" w:rsidRDefault="007E1B60" w:rsidP="008B3C90">
            <w:pPr>
              <w:jc w:val="center"/>
              <w:rPr>
                <w:b/>
                <w:sz w:val="24"/>
              </w:rPr>
            </w:pPr>
            <w:r>
              <w:rPr>
                <w:b/>
              </w:rPr>
              <w:t>Zdroj</w:t>
            </w:r>
          </w:p>
        </w:tc>
        <w:tc>
          <w:tcPr>
            <w:tcW w:w="1383" w:type="dxa"/>
            <w:shd w:val="clear" w:color="auto" w:fill="F7CAAC"/>
          </w:tcPr>
          <w:p w:rsidR="007E1B60" w:rsidRDefault="007E1B60" w:rsidP="008B3C90">
            <w:pPr>
              <w:jc w:val="center"/>
              <w:rPr>
                <w:b/>
                <w:sz w:val="24"/>
              </w:rPr>
            </w:pPr>
            <w:r>
              <w:rPr>
                <w:b/>
              </w:rPr>
              <w:t>Období</w:t>
            </w:r>
          </w:p>
          <w:p w:rsidR="007E1B60" w:rsidRDefault="007E1B60" w:rsidP="008B3C90">
            <w:pPr>
              <w:jc w:val="center"/>
              <w:rPr>
                <w:b/>
                <w:sz w:val="24"/>
              </w:rPr>
            </w:pPr>
          </w:p>
        </w:tc>
      </w:tr>
      <w:tr w:rsidR="007E1B60" w:rsidTr="008C63F0">
        <w:tc>
          <w:tcPr>
            <w:tcW w:w="2233" w:type="dxa"/>
          </w:tcPr>
          <w:p w:rsidR="007E1B60" w:rsidRPr="00760497" w:rsidRDefault="007E1B60" w:rsidP="008B3C90">
            <w:r w:rsidRPr="00760497">
              <w:t>doc. Ing. Boris Popesko, Ph.D.</w:t>
            </w:r>
          </w:p>
        </w:tc>
        <w:tc>
          <w:tcPr>
            <w:tcW w:w="5524" w:type="dxa"/>
          </w:tcPr>
          <w:p w:rsidR="007E1B60" w:rsidRPr="00760497" w:rsidRDefault="007E1B60" w:rsidP="008B3C90">
            <w:r w:rsidRPr="00760497">
              <w:rPr>
                <w:bCs/>
              </w:rPr>
              <w:t>Determinanty struktury systémů rozpočetnictví a měření výkonnosti a jejich vliv na chování a výkonnost organizace (</w:t>
            </w:r>
            <w:r w:rsidR="00CC3198">
              <w:rPr>
                <w:bCs/>
              </w:rPr>
              <w:t xml:space="preserve">GAČR: </w:t>
            </w:r>
            <w:r w:rsidRPr="00760497">
              <w:t>17-13518S)</w:t>
            </w:r>
          </w:p>
        </w:tc>
        <w:tc>
          <w:tcPr>
            <w:tcW w:w="760" w:type="dxa"/>
          </w:tcPr>
          <w:p w:rsidR="007E1B60" w:rsidRPr="00760497" w:rsidRDefault="007E1B60" w:rsidP="008B3C90">
            <w:pPr>
              <w:jc w:val="center"/>
            </w:pPr>
            <w:r w:rsidRPr="00760497">
              <w:t>B</w:t>
            </w:r>
          </w:p>
        </w:tc>
        <w:tc>
          <w:tcPr>
            <w:tcW w:w="1383" w:type="dxa"/>
          </w:tcPr>
          <w:p w:rsidR="007E1B60" w:rsidRPr="00760497" w:rsidRDefault="007E1B60" w:rsidP="008B3C90">
            <w:pPr>
              <w:jc w:val="center"/>
            </w:pPr>
            <w:r w:rsidRPr="00760497">
              <w:t>2017-2019</w:t>
            </w:r>
          </w:p>
        </w:tc>
      </w:tr>
      <w:tr w:rsidR="007E1B60" w:rsidTr="008C63F0">
        <w:tc>
          <w:tcPr>
            <w:tcW w:w="2233" w:type="dxa"/>
          </w:tcPr>
          <w:p w:rsidR="007E1B60" w:rsidRPr="00760497" w:rsidRDefault="007E1B60" w:rsidP="008B3C90">
            <w:r w:rsidRPr="00760497">
              <w:t>prof. Dr. Ing. Drahomíra Pavelková</w:t>
            </w:r>
          </w:p>
        </w:tc>
        <w:tc>
          <w:tcPr>
            <w:tcW w:w="5524" w:type="dxa"/>
          </w:tcPr>
          <w:p w:rsidR="007E1B60" w:rsidRPr="00760497" w:rsidRDefault="007E1B60" w:rsidP="008B3C90">
            <w:r w:rsidRPr="00760497">
              <w:rPr>
                <w:bCs/>
              </w:rPr>
              <w:t>Metodika tvorby modelu predikce sektorové a podnikové výkonnosti v makroekonomických souvislostech (</w:t>
            </w:r>
            <w:r w:rsidR="00CC3198">
              <w:rPr>
                <w:bCs/>
              </w:rPr>
              <w:t xml:space="preserve">GAČR: </w:t>
            </w:r>
            <w:r w:rsidRPr="00760497">
              <w:t>16-25536S)</w:t>
            </w:r>
          </w:p>
        </w:tc>
        <w:tc>
          <w:tcPr>
            <w:tcW w:w="760" w:type="dxa"/>
          </w:tcPr>
          <w:p w:rsidR="007E1B60" w:rsidRPr="00760497" w:rsidRDefault="007E1B60" w:rsidP="008B3C90">
            <w:pPr>
              <w:jc w:val="center"/>
            </w:pPr>
            <w:r w:rsidRPr="00760497">
              <w:t>B</w:t>
            </w:r>
          </w:p>
        </w:tc>
        <w:tc>
          <w:tcPr>
            <w:tcW w:w="1383" w:type="dxa"/>
          </w:tcPr>
          <w:p w:rsidR="007E1B60" w:rsidRPr="00760497" w:rsidRDefault="007E1B60" w:rsidP="008B3C90">
            <w:pPr>
              <w:jc w:val="center"/>
            </w:pPr>
            <w:r w:rsidRPr="00760497">
              <w:t>2016-2018</w:t>
            </w:r>
          </w:p>
        </w:tc>
      </w:tr>
      <w:tr w:rsidR="005953B7" w:rsidRPr="00411360" w:rsidTr="008C63F0">
        <w:tc>
          <w:tcPr>
            <w:tcW w:w="2233" w:type="dxa"/>
          </w:tcPr>
          <w:p w:rsidR="005953B7" w:rsidRPr="00411360" w:rsidRDefault="005953B7" w:rsidP="008B3C90">
            <w:r w:rsidRPr="00411360">
              <w:t>prof. Dr. Ing. Drahomíra Pavelková</w:t>
            </w:r>
          </w:p>
        </w:tc>
        <w:tc>
          <w:tcPr>
            <w:tcW w:w="5524" w:type="dxa"/>
          </w:tcPr>
          <w:p w:rsidR="005953B7" w:rsidRPr="00411360" w:rsidRDefault="004E4F74" w:rsidP="008B3C90">
            <w:pPr>
              <w:rPr>
                <w:bCs/>
              </w:rPr>
            </w:pPr>
            <w:r w:rsidRPr="00411360">
              <w:t>Klastrová politika České republiky a je</w:t>
            </w:r>
            <w:r w:rsidR="00A86981">
              <w:t>j</w:t>
            </w:r>
            <w:r w:rsidR="000A7B2A" w:rsidRPr="00411360">
              <w:t>í</w:t>
            </w:r>
            <w:r w:rsidRPr="00411360">
              <w:t xml:space="preserve">ch regionů pro globální konkurenceschopnost a udržitelný růst (TA ČR: TD010158) </w:t>
            </w:r>
          </w:p>
        </w:tc>
        <w:tc>
          <w:tcPr>
            <w:tcW w:w="760" w:type="dxa"/>
          </w:tcPr>
          <w:p w:rsidR="005953B7" w:rsidRPr="00411360" w:rsidRDefault="004E4F74" w:rsidP="008B3C90">
            <w:pPr>
              <w:jc w:val="center"/>
            </w:pPr>
            <w:r w:rsidRPr="00411360">
              <w:t>B</w:t>
            </w:r>
          </w:p>
        </w:tc>
        <w:tc>
          <w:tcPr>
            <w:tcW w:w="1383" w:type="dxa"/>
          </w:tcPr>
          <w:p w:rsidR="005953B7" w:rsidRPr="00411360" w:rsidRDefault="004E4F74" w:rsidP="008B3C90">
            <w:pPr>
              <w:jc w:val="center"/>
            </w:pPr>
            <w:r w:rsidRPr="00411360">
              <w:t>2012-2013</w:t>
            </w:r>
          </w:p>
        </w:tc>
      </w:tr>
      <w:tr w:rsidR="009F5553" w:rsidRPr="00411360" w:rsidTr="008C63F0">
        <w:tc>
          <w:tcPr>
            <w:tcW w:w="2233" w:type="dxa"/>
          </w:tcPr>
          <w:p w:rsidR="009F5553" w:rsidRPr="00411360" w:rsidRDefault="009F5553" w:rsidP="008B3C90">
            <w:r w:rsidRPr="00411360">
              <w:t>doc. Ing. Adriana Knápková, Ph.D.</w:t>
            </w:r>
          </w:p>
        </w:tc>
        <w:tc>
          <w:tcPr>
            <w:tcW w:w="5524" w:type="dxa"/>
          </w:tcPr>
          <w:p w:rsidR="009F5553" w:rsidRPr="00411360" w:rsidRDefault="009E770C" w:rsidP="009E770C">
            <w:pPr>
              <w:tabs>
                <w:tab w:val="left" w:pos="2565"/>
              </w:tabs>
            </w:pPr>
            <w:r w:rsidRPr="00411360">
              <w:t>Tvorba modelu pro měření a řízení výkonnosti podniků (GA ČR: 402/09/1739)</w:t>
            </w:r>
          </w:p>
        </w:tc>
        <w:tc>
          <w:tcPr>
            <w:tcW w:w="760" w:type="dxa"/>
          </w:tcPr>
          <w:p w:rsidR="009F5553" w:rsidRPr="00411360" w:rsidRDefault="009E770C" w:rsidP="008B3C90">
            <w:pPr>
              <w:jc w:val="center"/>
            </w:pPr>
            <w:r w:rsidRPr="00411360">
              <w:t>B</w:t>
            </w:r>
          </w:p>
        </w:tc>
        <w:tc>
          <w:tcPr>
            <w:tcW w:w="1383" w:type="dxa"/>
          </w:tcPr>
          <w:p w:rsidR="009F5553" w:rsidRPr="00411360" w:rsidRDefault="009E770C" w:rsidP="008B3C90">
            <w:pPr>
              <w:jc w:val="center"/>
            </w:pPr>
            <w:r w:rsidRPr="00411360">
              <w:t>2009-2011</w:t>
            </w:r>
          </w:p>
        </w:tc>
      </w:tr>
      <w:tr w:rsidR="00411360" w:rsidTr="008C63F0">
        <w:tc>
          <w:tcPr>
            <w:tcW w:w="2233" w:type="dxa"/>
          </w:tcPr>
          <w:p w:rsidR="00411360" w:rsidRPr="00411360" w:rsidRDefault="00411360" w:rsidP="008B3C90">
            <w:r>
              <w:t>d</w:t>
            </w:r>
            <w:r w:rsidRPr="00411360">
              <w:t>oc. Ing. Marie Paseková</w:t>
            </w:r>
          </w:p>
        </w:tc>
        <w:tc>
          <w:tcPr>
            <w:tcW w:w="5524" w:type="dxa"/>
          </w:tcPr>
          <w:p w:rsidR="00411360" w:rsidRPr="00411360" w:rsidRDefault="00411360" w:rsidP="009E770C">
            <w:pPr>
              <w:tabs>
                <w:tab w:val="left" w:pos="2565"/>
              </w:tabs>
            </w:pPr>
            <w:r w:rsidRPr="00411360">
              <w:t>Užití IAS/IFRS v malých a středních podnicích a vliv na měření jejich výkonnosti (GA ČR: 402/09/0225)</w:t>
            </w:r>
          </w:p>
        </w:tc>
        <w:tc>
          <w:tcPr>
            <w:tcW w:w="760" w:type="dxa"/>
          </w:tcPr>
          <w:p w:rsidR="00411360" w:rsidRPr="00411360" w:rsidRDefault="00411360" w:rsidP="008B3C90">
            <w:pPr>
              <w:jc w:val="center"/>
            </w:pPr>
            <w:r w:rsidRPr="00411360">
              <w:t>B</w:t>
            </w:r>
          </w:p>
        </w:tc>
        <w:tc>
          <w:tcPr>
            <w:tcW w:w="1383" w:type="dxa"/>
          </w:tcPr>
          <w:p w:rsidR="00411360" w:rsidRPr="00411360" w:rsidRDefault="00411360" w:rsidP="008B3C90">
            <w:pPr>
              <w:jc w:val="center"/>
            </w:pPr>
            <w:r w:rsidRPr="00411360">
              <w:t>2009-2011</w:t>
            </w:r>
          </w:p>
        </w:tc>
      </w:tr>
      <w:tr w:rsidR="007E1B60" w:rsidTr="008C63F0">
        <w:trPr>
          <w:trHeight w:val="318"/>
        </w:trPr>
        <w:tc>
          <w:tcPr>
            <w:tcW w:w="9900" w:type="dxa"/>
            <w:gridSpan w:val="4"/>
            <w:shd w:val="clear" w:color="auto" w:fill="F7CAAC"/>
          </w:tcPr>
          <w:p w:rsidR="007E1B60" w:rsidRDefault="007E1B60" w:rsidP="008B3C90">
            <w:pPr>
              <w:rPr>
                <w:b/>
              </w:rPr>
            </w:pPr>
            <w:r>
              <w:rPr>
                <w:b/>
              </w:rPr>
              <w:t>Přehled řešených projektů a dalších aktivit v rámci spolupráce s praxí u profesně zaměřeného bakalářského a magisterského studijního programu</w:t>
            </w:r>
          </w:p>
        </w:tc>
      </w:tr>
      <w:tr w:rsidR="007E1B60" w:rsidTr="008C63F0">
        <w:trPr>
          <w:cantSplit/>
          <w:trHeight w:val="283"/>
        </w:trPr>
        <w:tc>
          <w:tcPr>
            <w:tcW w:w="2233" w:type="dxa"/>
            <w:shd w:val="clear" w:color="auto" w:fill="F7CAAC"/>
          </w:tcPr>
          <w:p w:rsidR="007E1B60" w:rsidRDefault="007E1B60" w:rsidP="008B3C90">
            <w:pPr>
              <w:jc w:val="both"/>
              <w:rPr>
                <w:b/>
              </w:rPr>
            </w:pPr>
            <w:r>
              <w:rPr>
                <w:b/>
              </w:rPr>
              <w:t>Pracoviště praxe</w:t>
            </w:r>
          </w:p>
        </w:tc>
        <w:tc>
          <w:tcPr>
            <w:tcW w:w="5524" w:type="dxa"/>
            <w:shd w:val="clear" w:color="auto" w:fill="F7CAAC"/>
          </w:tcPr>
          <w:p w:rsidR="007E1B60" w:rsidRDefault="007E1B60" w:rsidP="008B3C90">
            <w:pPr>
              <w:jc w:val="both"/>
              <w:rPr>
                <w:b/>
              </w:rPr>
            </w:pPr>
            <w:r>
              <w:rPr>
                <w:b/>
              </w:rPr>
              <w:t xml:space="preserve">Název či popis projektu uskutečňovaného ve spolupráci s praxí </w:t>
            </w:r>
          </w:p>
        </w:tc>
        <w:tc>
          <w:tcPr>
            <w:tcW w:w="2143" w:type="dxa"/>
            <w:gridSpan w:val="2"/>
            <w:shd w:val="clear" w:color="auto" w:fill="F7CAAC"/>
          </w:tcPr>
          <w:p w:rsidR="007E1B60" w:rsidRDefault="007E1B60" w:rsidP="008B3C90">
            <w:pPr>
              <w:jc w:val="center"/>
              <w:rPr>
                <w:b/>
                <w:sz w:val="24"/>
              </w:rPr>
            </w:pPr>
            <w:r>
              <w:rPr>
                <w:b/>
              </w:rPr>
              <w:t>Období</w:t>
            </w: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9900" w:type="dxa"/>
            <w:gridSpan w:val="4"/>
            <w:shd w:val="clear" w:color="auto" w:fill="F7CAAC"/>
          </w:tcPr>
          <w:p w:rsidR="007E1B60" w:rsidRDefault="007E1B60" w:rsidP="008B3C90">
            <w:pPr>
              <w:rPr>
                <w:sz w:val="24"/>
              </w:rPr>
            </w:pPr>
            <w:r>
              <w:rPr>
                <w:b/>
              </w:rPr>
              <w:t>Odborné aktivity vztahující se k tvůrčí, resp. vědecké a umělecké činnosti vysoké školy, která souvisí se studijním programem</w:t>
            </w:r>
          </w:p>
        </w:tc>
      </w:tr>
      <w:tr w:rsidR="007E1B60" w:rsidTr="008C63F0">
        <w:trPr>
          <w:trHeight w:val="2422"/>
        </w:trPr>
        <w:tc>
          <w:tcPr>
            <w:tcW w:w="9900" w:type="dxa"/>
            <w:gridSpan w:val="4"/>
            <w:shd w:val="clear" w:color="auto" w:fill="FFFFFF"/>
          </w:tcPr>
          <w:p w:rsidR="00BE219D" w:rsidRPr="00307E8F" w:rsidRDefault="00BE219D" w:rsidP="00BE219D">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w:t>
            </w:r>
            <w:r w:rsidR="00D96943" w:rsidRPr="00D96943">
              <w:t>03</w:t>
            </w:r>
            <w:r w:rsidRPr="00D96943">
              <w:t>.</w:t>
            </w:r>
            <w:r>
              <w:t xml:space="preserve"> Tematicky je konference zaměřena na řízení a měření </w:t>
            </w:r>
            <w:r w:rsidRPr="005E7098">
              <w:t xml:space="preserve">výkonnosti podniků a organizací veřejného sektoru; dopad na konkurenceschopnost podniků, klastrů a regionů, podnikové finance, moderní metody </w:t>
            </w:r>
            <w:r w:rsidRPr="00307E8F">
              <w:t>řízení nákladů, controlling, veřejné finance, daně, účetnictví a jeho harmonizace, finanční trhy, bankovnictví, pojišťovnictví</w:t>
            </w:r>
            <w:r w:rsidR="009F201B" w:rsidRPr="00307E8F">
              <w:t>.</w:t>
            </w:r>
            <w:r w:rsidRPr="00307E8F">
              <w:rPr>
                <w:bCs/>
              </w:rPr>
              <w:t xml:space="preserve"> Sborníky příspěvků z konferencí ročníků 2011 - 2015 jsou uvedeny v databázi Conference Proceedings Citation Index na Web of Science</w:t>
            </w:r>
            <w:r w:rsidR="009F201B" w:rsidRPr="00307E8F">
              <w:rPr>
                <w:bCs/>
              </w:rPr>
              <w:t>.</w:t>
            </w:r>
            <w:r w:rsidRPr="00307E8F">
              <w:t xml:space="preserve"> Webové stránky konference: </w:t>
            </w:r>
            <w:r w:rsidRPr="00307E8F">
              <w:rPr>
                <w:bCs/>
              </w:rPr>
              <w:t xml:space="preserve"> </w:t>
            </w:r>
            <w:hyperlink r:id="rId42" w:history="1">
              <w:r w:rsidRPr="00307E8F">
                <w:rPr>
                  <w:rStyle w:val="Hypertextovodkaz"/>
                  <w:bCs/>
                </w:rPr>
                <w:t>http://www.ufu.utb.cz/konference/</w:t>
              </w:r>
            </w:hyperlink>
            <w:r w:rsidR="005E7098" w:rsidRPr="00307E8F">
              <w:t>, sborník z roku 2017 byl zaslán k registraci.</w:t>
            </w:r>
          </w:p>
          <w:p w:rsidR="003D7C6C" w:rsidRPr="00307E8F" w:rsidRDefault="003D7C6C" w:rsidP="00BE219D">
            <w:pPr>
              <w:jc w:val="both"/>
            </w:pPr>
          </w:p>
          <w:p w:rsidR="003D7C6C" w:rsidRPr="003D7C6C" w:rsidRDefault="003D7C6C" w:rsidP="003D7C6C">
            <w:pPr>
              <w:spacing w:after="120"/>
              <w:jc w:val="both"/>
            </w:pPr>
            <w:r w:rsidRPr="00307E8F">
              <w:t>Od roku 2014 fakulta v pravidelných dvouletých intervalech organizuje společně</w:t>
            </w:r>
            <w:r w:rsidRPr="003D7C6C">
              <w:t xml:space="preserve"> s Ton Duc Thang University v </w:t>
            </w:r>
            <w:proofErr w:type="gramStart"/>
            <w:r w:rsidRPr="003D7C6C">
              <w:t>Ho</w:t>
            </w:r>
            <w:proofErr w:type="gramEnd"/>
            <w:r w:rsidRPr="003D7C6C">
              <w:t xml:space="preserve"> Chi Minh </w:t>
            </w:r>
            <w:r>
              <w:t xml:space="preserve">City, ve Vietnamu </w:t>
            </w:r>
            <w:r w:rsidRPr="003D7C6C">
              <w:t>mezinárodní vědeckou konferenci „</w:t>
            </w:r>
            <w:r w:rsidRPr="003D7C6C">
              <w:rPr>
                <w:b/>
              </w:rPr>
              <w:t xml:space="preserve">International Conference on Finance and Economics“ (ICFE) </w:t>
            </w:r>
            <w:hyperlink r:id="rId43" w:history="1">
              <w:r w:rsidRPr="003D7C6C">
                <w:rPr>
                  <w:rStyle w:val="Hypertextovodkaz"/>
                </w:rPr>
                <w:t>https://icfe2018.tdtu.edu.vn</w:t>
              </w:r>
            </w:hyperlink>
            <w:r w:rsidRPr="003D7C6C">
              <w:t xml:space="preserve">, s indexací sborníků v databázi Web of Science. </w:t>
            </w:r>
          </w:p>
          <w:p w:rsidR="00D4014F" w:rsidRDefault="003D7C6C" w:rsidP="00307E8F">
            <w:pPr>
              <w:spacing w:after="120"/>
              <w:jc w:val="both"/>
            </w:pPr>
            <w:r w:rsidRPr="003D7C6C">
              <w:t xml:space="preserve">Mezi další pořádané konference se řadí konference </w:t>
            </w:r>
            <w:r w:rsidRPr="003D7C6C">
              <w:rPr>
                <w:b/>
              </w:rPr>
              <w:t>„Ekonomika, Management a Finance“</w:t>
            </w:r>
            <w:r w:rsidRPr="003D7C6C">
              <w:t xml:space="preserve">, </w:t>
            </w:r>
            <w:hyperlink r:id="rId44" w:history="1">
              <w:r w:rsidRPr="003D7C6C">
                <w:rPr>
                  <w:rStyle w:val="Hypertextovodkaz"/>
                </w:rPr>
                <w:t>http://emf.fame.utb.cz</w:t>
              </w:r>
            </w:hyperlink>
            <w:r>
              <w:rPr>
                <w:b/>
              </w:rPr>
              <w:t xml:space="preserve"> </w:t>
            </w:r>
            <w:r w:rsidRPr="003D7C6C">
              <w:t>poprvé uskutečněná v roce 2018.</w:t>
            </w:r>
          </w:p>
          <w:p w:rsidR="00D4014F" w:rsidRDefault="00D4014F" w:rsidP="00D4014F">
            <w:pPr>
              <w:pStyle w:val="Default"/>
              <w:jc w:val="both"/>
              <w:rPr>
                <w:sz w:val="20"/>
                <w:szCs w:val="2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45" w:history="1">
              <w:r w:rsidRPr="003E17E4">
                <w:rPr>
                  <w:rStyle w:val="Hypertextovodkaz"/>
                  <w:sz w:val="20"/>
                  <w:szCs w:val="20"/>
                </w:rPr>
                <w:t>www.dokbat.utb.cz</w:t>
              </w:r>
            </w:hyperlink>
            <w:r>
              <w:rPr>
                <w:sz w:val="20"/>
                <w:szCs w:val="20"/>
              </w:rPr>
              <w:t xml:space="preserve">. </w:t>
            </w:r>
          </w:p>
          <w:p w:rsidR="007E1B60" w:rsidRDefault="007E1B60" w:rsidP="00BE219D">
            <w:pPr>
              <w:rPr>
                <w:b/>
              </w:rPr>
            </w:pPr>
          </w:p>
        </w:tc>
      </w:tr>
      <w:tr w:rsidR="007E1B60" w:rsidTr="008C63F0">
        <w:trPr>
          <w:trHeight w:val="306"/>
        </w:trPr>
        <w:tc>
          <w:tcPr>
            <w:tcW w:w="9900" w:type="dxa"/>
            <w:gridSpan w:val="4"/>
            <w:shd w:val="clear" w:color="auto" w:fill="F7CAAC"/>
            <w:vAlign w:val="center"/>
          </w:tcPr>
          <w:p w:rsidR="007E1B60" w:rsidRDefault="007E1B60" w:rsidP="008B3C90">
            <w:pPr>
              <w:rPr>
                <w:b/>
              </w:rPr>
            </w:pPr>
            <w:r>
              <w:rPr>
                <w:b/>
              </w:rPr>
              <w:t>Informace o spolupráci s praxí vztahující se ke studijnímu programu</w:t>
            </w:r>
          </w:p>
        </w:tc>
      </w:tr>
      <w:tr w:rsidR="007E1B60" w:rsidTr="008C63F0">
        <w:trPr>
          <w:trHeight w:val="1700"/>
        </w:trPr>
        <w:tc>
          <w:tcPr>
            <w:tcW w:w="9900" w:type="dxa"/>
            <w:gridSpan w:val="4"/>
            <w:shd w:val="clear" w:color="auto" w:fill="FFFFFF"/>
          </w:tcPr>
          <w:p w:rsidR="005B246A" w:rsidRDefault="005B246A" w:rsidP="005B246A">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modul </w:t>
            </w:r>
            <w:r w:rsidR="006D1526">
              <w:rPr>
                <w:rFonts w:ascii="TimesNewRomanPSMT" w:hAnsi="TimesNewRomanPSMT" w:cs="Calibri"/>
                <w:color w:val="000000"/>
                <w:sz w:val="20"/>
                <w:szCs w:val="20"/>
              </w:rPr>
              <w:t xml:space="preserve">Finanční řízení </w:t>
            </w:r>
            <w:r>
              <w:rPr>
                <w:rFonts w:ascii="TimesNewRomanPSMT" w:hAnsi="TimesNewRomanPSMT" w:cs="Calibri"/>
                <w:color w:val="000000"/>
                <w:sz w:val="20"/>
                <w:szCs w:val="20"/>
              </w:rPr>
              <w:t>- odborn</w:t>
            </w:r>
            <w:r w:rsidR="006D1526">
              <w:rPr>
                <w:rFonts w:ascii="TimesNewRomanPSMT" w:hAnsi="TimesNewRomanPSMT" w:cs="Calibri"/>
                <w:color w:val="000000"/>
                <w:sz w:val="20"/>
                <w:szCs w:val="20"/>
              </w:rPr>
              <w:t>é</w:t>
            </w:r>
            <w:r>
              <w:rPr>
                <w:rFonts w:ascii="TimesNewRomanPSMT" w:hAnsi="TimesNewRomanPSMT" w:cs="Calibri"/>
                <w:color w:val="000000"/>
                <w:sz w:val="20"/>
                <w:szCs w:val="20"/>
              </w:rPr>
              <w:t xml:space="preserve"> workshop</w:t>
            </w:r>
            <w:r w:rsidR="006D1526">
              <w:rPr>
                <w:rFonts w:ascii="TimesNewRomanPSMT" w:hAnsi="TimesNewRomanPSMT" w:cs="Calibri"/>
                <w:color w:val="000000"/>
                <w:sz w:val="20"/>
                <w:szCs w:val="20"/>
              </w:rPr>
              <w:t>y</w:t>
            </w:r>
            <w:r>
              <w:rPr>
                <w:rFonts w:ascii="TimesNewRomanPSMT" w:hAnsi="TimesNewRomanPSMT" w:cs="Calibri"/>
                <w:color w:val="000000"/>
                <w:sz w:val="20"/>
                <w:szCs w:val="20"/>
              </w:rPr>
              <w:t xml:space="preserve"> zaměřen</w:t>
            </w:r>
            <w:r w:rsidR="006D1526">
              <w:rPr>
                <w:rFonts w:ascii="TimesNewRomanPSMT" w:hAnsi="TimesNewRomanPSMT" w:cs="Calibri"/>
                <w:color w:val="000000"/>
                <w:sz w:val="20"/>
                <w:szCs w:val="20"/>
              </w:rPr>
              <w:t>é</w:t>
            </w:r>
            <w:r>
              <w:rPr>
                <w:rFonts w:ascii="TimesNewRomanPSMT" w:hAnsi="TimesNewRomanPSMT" w:cs="Calibri"/>
                <w:color w:val="000000"/>
                <w:sz w:val="20"/>
                <w:szCs w:val="20"/>
              </w:rPr>
              <w:t xml:space="preserve"> na prezentaci nejnovějších trendů v oblasti financí a konceptů zvyšování výkonnosti firem. </w:t>
            </w:r>
          </w:p>
          <w:p w:rsidR="005B246A" w:rsidRPr="005B246A" w:rsidRDefault="005B246A" w:rsidP="005B246A">
            <w:pPr>
              <w:pStyle w:val="Normlnweb"/>
              <w:jc w:val="both"/>
              <w:rPr>
                <w:rFonts w:ascii="TimesNewRomanPSMT" w:hAnsi="TimesNewRomanPSMT" w:cs="Calibri"/>
                <w:color w:val="000000"/>
                <w:sz w:val="20"/>
                <w:szCs w:val="20"/>
              </w:rPr>
            </w:pPr>
            <w:r w:rsidRPr="005B246A">
              <w:rPr>
                <w:rFonts w:ascii="TimesNewRomanPSMT" w:hAnsi="TimesNewRomanPSMT" w:cs="Calibri"/>
                <w:b/>
                <w:color w:val="000000"/>
                <w:sz w:val="20"/>
                <w:szCs w:val="20"/>
              </w:rPr>
              <w:t>Lean Finance</w:t>
            </w:r>
            <w:r>
              <w:rPr>
                <w:rFonts w:ascii="TimesNewRomanPSMT" w:hAnsi="TimesNewRomanPSMT" w:cs="Calibri"/>
                <w:b/>
                <w:color w:val="000000"/>
                <w:sz w:val="20"/>
                <w:szCs w:val="20"/>
              </w:rPr>
              <w:t xml:space="preserve"> </w:t>
            </w:r>
            <w:r w:rsidRPr="005B246A">
              <w:rPr>
                <w:rFonts w:ascii="TimesNewRomanPSMT" w:hAnsi="TimesNewRomanPSMT" w:cs="Calibri"/>
                <w:color w:val="000000"/>
                <w:sz w:val="20"/>
                <w:szCs w:val="20"/>
              </w:rPr>
              <w:t>– odborné vzdělávání v průmyslových firmách zaměřen</w:t>
            </w:r>
            <w:r w:rsidR="00241B18">
              <w:rPr>
                <w:rFonts w:ascii="TimesNewRomanPSMT" w:hAnsi="TimesNewRomanPSMT" w:cs="Calibri"/>
                <w:color w:val="000000"/>
                <w:sz w:val="20"/>
                <w:szCs w:val="20"/>
              </w:rPr>
              <w:t>é</w:t>
            </w:r>
            <w:r w:rsidRPr="005B246A">
              <w:rPr>
                <w:rFonts w:ascii="TimesNewRomanPSMT" w:hAnsi="TimesNewRomanPSMT" w:cs="Calibri"/>
                <w:color w:val="000000"/>
                <w:sz w:val="20"/>
                <w:szCs w:val="20"/>
              </w:rPr>
              <w:t xml:space="preserve"> na finanční řízení, investiční rozhodování a hodnotové řízení firem</w:t>
            </w:r>
          </w:p>
          <w:p w:rsidR="005B246A" w:rsidRDefault="005B246A" w:rsidP="005B246A">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Finanční gramotnost, Finance pro nefinanční manažery </w:t>
            </w:r>
            <w:r w:rsidRPr="005B246A">
              <w:rPr>
                <w:rFonts w:ascii="TimesNewRomanPSMT" w:hAnsi="TimesNewRomanPSMT" w:cs="Calibri"/>
                <w:color w:val="000000"/>
                <w:sz w:val="20"/>
                <w:szCs w:val="20"/>
              </w:rPr>
              <w:t>- odborné vzdělávání nefinančních manažerů a pracovníků ve firmách zaměřené na získání základních, příp. středně pokročilých znalostí finančního řízení.</w:t>
            </w:r>
          </w:p>
          <w:p w:rsidR="00241B18" w:rsidRDefault="00241B18" w:rsidP="005B246A">
            <w:pPr>
              <w:pStyle w:val="Normlnweb"/>
              <w:jc w:val="both"/>
              <w:rPr>
                <w:rFonts w:ascii="TimesNewRomanPSMT" w:hAnsi="TimesNewRomanPSMT" w:cs="Calibri"/>
                <w:color w:val="000000"/>
                <w:sz w:val="20"/>
                <w:szCs w:val="20"/>
              </w:rPr>
            </w:pPr>
            <w:r w:rsidRPr="00241B18">
              <w:rPr>
                <w:rFonts w:ascii="TimesNewRomanPSMT" w:hAnsi="TimesNewRomanPSMT" w:cs="Calibri"/>
                <w:b/>
                <w:color w:val="000000"/>
                <w:sz w:val="20"/>
                <w:szCs w:val="20"/>
              </w:rPr>
              <w:lastRenderedPageBreak/>
              <w:t xml:space="preserve">Mezinárodní účetní standardy </w:t>
            </w:r>
            <w:r w:rsidRPr="00241B18">
              <w:rPr>
                <w:rFonts w:ascii="TimesNewRomanPSMT" w:hAnsi="TimesNewRomanPSMT" w:cs="Calibri"/>
                <w:color w:val="000000"/>
                <w:sz w:val="20"/>
                <w:szCs w:val="20"/>
              </w:rPr>
              <w:t xml:space="preserve">– odborné vzdělávání účetních zaměřené na získání středně pokročilých znalostí v oblasti </w:t>
            </w:r>
            <w:r w:rsidRPr="00307E8F">
              <w:rPr>
                <w:rFonts w:ascii="TimesNewRomanPSMT" w:hAnsi="TimesNewRomanPSMT" w:cs="Calibri"/>
                <w:color w:val="000000"/>
                <w:sz w:val="20"/>
                <w:szCs w:val="20"/>
              </w:rPr>
              <w:t>mezinárodního účetnictví</w:t>
            </w:r>
          </w:p>
          <w:p w:rsidR="00825AB5" w:rsidRPr="00935E63" w:rsidRDefault="0018775E" w:rsidP="00EF07D2">
            <w:pPr>
              <w:pStyle w:val="Normlnweb"/>
              <w:jc w:val="both"/>
              <w:rPr>
                <w:bCs/>
                <w:sz w:val="20"/>
                <w:szCs w:val="20"/>
              </w:rPr>
            </w:pPr>
            <w:r w:rsidRPr="0018775E">
              <w:rPr>
                <w:b/>
                <w:bCs/>
                <w:sz w:val="20"/>
                <w:szCs w:val="20"/>
              </w:rPr>
              <w:t>Analýza konkurence v oblasti devizových obchodů a platebního styku v</w:t>
            </w:r>
            <w:r>
              <w:rPr>
                <w:b/>
                <w:bCs/>
                <w:sz w:val="20"/>
                <w:szCs w:val="20"/>
              </w:rPr>
              <w:t>ybraných FinTech společností</w:t>
            </w:r>
            <w:r w:rsidRPr="0018775E">
              <w:rPr>
                <w:b/>
                <w:bCs/>
                <w:sz w:val="20"/>
                <w:szCs w:val="20"/>
              </w:rPr>
              <w:t xml:space="preserve"> </w:t>
            </w:r>
            <w:r>
              <w:rPr>
                <w:bCs/>
                <w:sz w:val="20"/>
                <w:szCs w:val="20"/>
              </w:rPr>
              <w:t xml:space="preserve">– zpracování zakázky </w:t>
            </w:r>
            <w:r w:rsidR="007B0E99">
              <w:rPr>
                <w:bCs/>
                <w:sz w:val="20"/>
                <w:szCs w:val="20"/>
              </w:rPr>
              <w:t>pro SAB Finance, a.s.</w:t>
            </w:r>
          </w:p>
        </w:tc>
      </w:tr>
    </w:tbl>
    <w:p w:rsidR="007E1B60" w:rsidRDefault="007E1B60" w:rsidP="007E1B60"/>
    <w:p w:rsidR="007E1B60" w:rsidRDefault="007E1B60" w:rsidP="007E1B60">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E1B60" w:rsidTr="008B3C90">
        <w:tc>
          <w:tcPr>
            <w:tcW w:w="9859" w:type="dxa"/>
            <w:tcBorders>
              <w:bottom w:val="double" w:sz="4" w:space="0" w:color="auto"/>
            </w:tcBorders>
            <w:shd w:val="clear" w:color="auto" w:fill="BDD6EE"/>
          </w:tcPr>
          <w:p w:rsidR="007E1B60" w:rsidRDefault="007E1B60" w:rsidP="008B3C90">
            <w:pPr>
              <w:jc w:val="both"/>
              <w:rPr>
                <w:b/>
                <w:sz w:val="28"/>
              </w:rPr>
            </w:pPr>
            <w:r>
              <w:rPr>
                <w:b/>
                <w:sz w:val="28"/>
              </w:rPr>
              <w:lastRenderedPageBreak/>
              <w:t>C-III – Informační zabezpečení studijního programu</w:t>
            </w:r>
          </w:p>
        </w:tc>
      </w:tr>
      <w:tr w:rsidR="007E1B60" w:rsidTr="008B3C9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7E1B60" w:rsidRDefault="007E1B60" w:rsidP="008B3C90">
            <w:r>
              <w:rPr>
                <w:b/>
              </w:rPr>
              <w:t xml:space="preserve">Název a stručný popis studijního informačního systému </w:t>
            </w:r>
          </w:p>
        </w:tc>
      </w:tr>
      <w:tr w:rsidR="007E1B60" w:rsidTr="008B3C90">
        <w:trPr>
          <w:trHeight w:val="2268"/>
        </w:trPr>
        <w:tc>
          <w:tcPr>
            <w:tcW w:w="9859" w:type="dxa"/>
            <w:tcBorders>
              <w:top w:val="single" w:sz="2" w:space="0" w:color="auto"/>
              <w:left w:val="single" w:sz="2" w:space="0" w:color="auto"/>
              <w:bottom w:val="single" w:sz="2" w:space="0" w:color="auto"/>
              <w:right w:val="single" w:sz="2" w:space="0" w:color="auto"/>
            </w:tcBorders>
          </w:tcPr>
          <w:p w:rsidR="007E1B60" w:rsidRDefault="007E1B60" w:rsidP="008B3C90">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E1B60" w:rsidTr="008B3C90">
        <w:trPr>
          <w:trHeight w:val="283"/>
        </w:trPr>
        <w:tc>
          <w:tcPr>
            <w:tcW w:w="9859" w:type="dxa"/>
            <w:shd w:val="clear" w:color="auto" w:fill="F7CAAC"/>
            <w:vAlign w:val="center"/>
          </w:tcPr>
          <w:p w:rsidR="007E1B60" w:rsidRDefault="007E1B60" w:rsidP="008B3C90">
            <w:pPr>
              <w:rPr>
                <w:b/>
              </w:rPr>
            </w:pPr>
            <w:r>
              <w:rPr>
                <w:b/>
              </w:rPr>
              <w:t>Přístup ke studijní literatuře</w:t>
            </w:r>
          </w:p>
        </w:tc>
      </w:tr>
      <w:tr w:rsidR="007E1B60" w:rsidTr="008B3C90">
        <w:trPr>
          <w:trHeight w:val="2268"/>
        </w:trPr>
        <w:tc>
          <w:tcPr>
            <w:tcW w:w="9859" w:type="dxa"/>
          </w:tcPr>
          <w:p w:rsidR="007E1B60" w:rsidRPr="00763938" w:rsidRDefault="007E1B60" w:rsidP="008B3C90">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46"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47" w:history="1">
              <w:r w:rsidRPr="00357030">
                <w:rPr>
                  <w:rStyle w:val="Hypertextovodkaz"/>
                </w:rPr>
                <w:t>http://publikace.k.utb.cz</w:t>
              </w:r>
            </w:hyperlink>
            <w:r w:rsidRPr="00763938">
              <w:t>.</w:t>
            </w:r>
            <w:r>
              <w:t xml:space="preserve"> </w:t>
            </w:r>
          </w:p>
        </w:tc>
      </w:tr>
      <w:tr w:rsidR="007E1B60" w:rsidTr="008B3C90">
        <w:trPr>
          <w:trHeight w:val="283"/>
        </w:trPr>
        <w:tc>
          <w:tcPr>
            <w:tcW w:w="9859" w:type="dxa"/>
            <w:shd w:val="clear" w:color="auto" w:fill="F7CAAC"/>
            <w:vAlign w:val="center"/>
          </w:tcPr>
          <w:p w:rsidR="007E1B60" w:rsidRDefault="007E1B60" w:rsidP="008B3C90">
            <w:r>
              <w:rPr>
                <w:b/>
              </w:rPr>
              <w:t>Přehled zpřístupněných databází</w:t>
            </w:r>
          </w:p>
        </w:tc>
      </w:tr>
      <w:tr w:rsidR="007E1B60" w:rsidTr="00971036">
        <w:trPr>
          <w:trHeight w:val="1583"/>
        </w:trPr>
        <w:tc>
          <w:tcPr>
            <w:tcW w:w="9859" w:type="dxa"/>
          </w:tcPr>
          <w:p w:rsidR="007E1B60" w:rsidRPr="00971036" w:rsidRDefault="007E1B60" w:rsidP="001A7A57">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tc>
      </w:tr>
      <w:tr w:rsidR="007E1B60" w:rsidTr="008B3C90">
        <w:trPr>
          <w:trHeight w:val="284"/>
        </w:trPr>
        <w:tc>
          <w:tcPr>
            <w:tcW w:w="9859" w:type="dxa"/>
            <w:shd w:val="clear" w:color="auto" w:fill="F7CAAC"/>
            <w:vAlign w:val="center"/>
          </w:tcPr>
          <w:p w:rsidR="007E1B60" w:rsidRDefault="007E1B60" w:rsidP="008B3C90">
            <w:pPr>
              <w:rPr>
                <w:b/>
              </w:rPr>
            </w:pPr>
            <w:r>
              <w:rPr>
                <w:b/>
              </w:rPr>
              <w:t>Název a stručný popis používaného antiplagiátorského systému</w:t>
            </w:r>
          </w:p>
        </w:tc>
      </w:tr>
      <w:tr w:rsidR="007E1B60" w:rsidTr="00971036">
        <w:trPr>
          <w:trHeight w:val="2079"/>
        </w:trPr>
        <w:tc>
          <w:tcPr>
            <w:tcW w:w="9859" w:type="dxa"/>
            <w:shd w:val="clear" w:color="auto" w:fill="FFFFFF"/>
          </w:tcPr>
          <w:p w:rsidR="007E1B60" w:rsidRDefault="007E1B60" w:rsidP="008B3C90">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E1B60" w:rsidRDefault="007E1B60" w:rsidP="007E1B60"/>
    <w:p w:rsidR="00E114AB" w:rsidRDefault="00E114AB" w:rsidP="007E1B60"/>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E1B60" w:rsidTr="008B3C90">
        <w:tc>
          <w:tcPr>
            <w:tcW w:w="9389" w:type="dxa"/>
            <w:gridSpan w:val="8"/>
            <w:tcBorders>
              <w:bottom w:val="double" w:sz="4" w:space="0" w:color="auto"/>
            </w:tcBorders>
            <w:shd w:val="clear" w:color="auto" w:fill="BDD6EE"/>
          </w:tcPr>
          <w:p w:rsidR="007E1B60" w:rsidRDefault="007E1B60" w:rsidP="008B3C90">
            <w:pPr>
              <w:jc w:val="both"/>
              <w:rPr>
                <w:b/>
                <w:sz w:val="28"/>
              </w:rPr>
            </w:pPr>
            <w:r>
              <w:rPr>
                <w:b/>
                <w:sz w:val="28"/>
              </w:rPr>
              <w:t xml:space="preserve">C-IV – </w:t>
            </w:r>
            <w:r>
              <w:rPr>
                <w:b/>
                <w:sz w:val="26"/>
                <w:szCs w:val="26"/>
              </w:rPr>
              <w:t>Materiální zabezpečení studijního programu</w:t>
            </w:r>
          </w:p>
        </w:tc>
      </w:tr>
      <w:tr w:rsidR="007E1B60" w:rsidTr="008B3C90">
        <w:tc>
          <w:tcPr>
            <w:tcW w:w="3167" w:type="dxa"/>
            <w:tcBorders>
              <w:top w:val="single" w:sz="2" w:space="0" w:color="auto"/>
              <w:left w:val="single" w:sz="2" w:space="0" w:color="auto"/>
              <w:bottom w:val="single" w:sz="2" w:space="0" w:color="auto"/>
              <w:right w:val="single" w:sz="2" w:space="0" w:color="auto"/>
            </w:tcBorders>
            <w:shd w:val="clear" w:color="auto" w:fill="F7CAAC"/>
          </w:tcPr>
          <w:p w:rsidR="007E1B60" w:rsidRDefault="007E1B60" w:rsidP="00252656">
            <w:pPr>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252656" w:rsidRDefault="00252656" w:rsidP="00252656">
            <w:pPr>
              <w:jc w:val="both"/>
            </w:pPr>
            <w:r>
              <w:t>Univerzita Tomáše Bati ve Zlíně</w:t>
            </w:r>
          </w:p>
          <w:p w:rsidR="00252656" w:rsidRDefault="00252656" w:rsidP="00252656">
            <w:pPr>
              <w:jc w:val="both"/>
            </w:pPr>
            <w:r>
              <w:t>Fakulta managementu a ekonomiky</w:t>
            </w:r>
          </w:p>
          <w:p w:rsidR="00252656" w:rsidRDefault="00252656" w:rsidP="00252656">
            <w:pPr>
              <w:jc w:val="both"/>
            </w:pPr>
            <w:r>
              <w:t>Mostní 5139</w:t>
            </w:r>
          </w:p>
          <w:p w:rsidR="007E1B60" w:rsidRDefault="00252656" w:rsidP="00252656">
            <w:r>
              <w:t>76001 Zlín</w:t>
            </w:r>
          </w:p>
        </w:tc>
      </w:tr>
      <w:tr w:rsidR="007E1B60" w:rsidTr="008B3C90">
        <w:tc>
          <w:tcPr>
            <w:tcW w:w="9389" w:type="dxa"/>
            <w:gridSpan w:val="8"/>
            <w:shd w:val="clear" w:color="auto" w:fill="F7CAAC"/>
          </w:tcPr>
          <w:p w:rsidR="007E1B60" w:rsidRDefault="007E1B60" w:rsidP="008B3C90">
            <w:pPr>
              <w:jc w:val="both"/>
              <w:rPr>
                <w:b/>
              </w:rPr>
            </w:pPr>
            <w:r>
              <w:rPr>
                <w:b/>
              </w:rPr>
              <w:t>Kapacita výukových místností pro teoretickou výuku</w:t>
            </w:r>
          </w:p>
        </w:tc>
      </w:tr>
      <w:tr w:rsidR="007E1B60" w:rsidTr="008B3C90">
        <w:trPr>
          <w:trHeight w:val="2268"/>
        </w:trPr>
        <w:tc>
          <w:tcPr>
            <w:tcW w:w="9389" w:type="dxa"/>
            <w:gridSpan w:val="8"/>
          </w:tcPr>
          <w:p w:rsidR="008C63F0" w:rsidRDefault="008C63F0" w:rsidP="00F477FC">
            <w:pPr>
              <w:jc w:val="both"/>
              <w:rPr>
                <w:color w:val="000000"/>
              </w:rPr>
            </w:pPr>
            <w:r>
              <w:rPr>
                <w:color w:val="000000"/>
              </w:rPr>
              <w:t xml:space="preserve">Univerzita Tomáše Bati ve Zlíně disponuje 28 velkými posluchárnami o celkové kapacitě 3103 míst. </w:t>
            </w:r>
          </w:p>
          <w:p w:rsidR="008C63F0" w:rsidRDefault="008C63F0" w:rsidP="00F477FC">
            <w:pPr>
              <w:jc w:val="both"/>
              <w:rPr>
                <w:color w:val="000000"/>
              </w:rPr>
            </w:pPr>
            <w:r>
              <w:rPr>
                <w:color w:val="000000"/>
              </w:rPr>
              <w:t>Z toho Fakulta managementu a ekonomiky disponuje:</w:t>
            </w:r>
          </w:p>
          <w:p w:rsidR="008C63F0" w:rsidRDefault="008C63F0" w:rsidP="00CB057E">
            <w:pPr>
              <w:numPr>
                <w:ilvl w:val="0"/>
                <w:numId w:val="29"/>
              </w:numPr>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rsidR="008C63F0" w:rsidRDefault="008C63F0" w:rsidP="00CB057E">
            <w:pPr>
              <w:numPr>
                <w:ilvl w:val="0"/>
                <w:numId w:val="29"/>
              </w:numPr>
              <w:jc w:val="both"/>
              <w:textAlignment w:val="center"/>
            </w:pPr>
            <w:r>
              <w:rPr>
                <w:color w:val="000000"/>
              </w:rPr>
              <w:t>3 posluchárnami s kapacitou 222 míst vybavenými moderní audiovizuální technikou, včetně tabulí pro popis stíratelnými fixy,</w:t>
            </w:r>
          </w:p>
          <w:p w:rsidR="008C63F0" w:rsidRDefault="008C63F0" w:rsidP="00CB057E">
            <w:pPr>
              <w:numPr>
                <w:ilvl w:val="0"/>
                <w:numId w:val="29"/>
              </w:numPr>
              <w:jc w:val="both"/>
              <w:textAlignment w:val="center"/>
            </w:pPr>
            <w:r>
              <w:rPr>
                <w:color w:val="000000"/>
              </w:rPr>
              <w:t>2 posluchárnami s kapacitou 138 míst vybavenými moderní audiovizuální technikou s možností promítání prezentací na více ploch a včetně interaktivních tabulí,</w:t>
            </w:r>
          </w:p>
          <w:p w:rsidR="008C63F0" w:rsidRDefault="008C63F0" w:rsidP="00CB057E">
            <w:pPr>
              <w:numPr>
                <w:ilvl w:val="0"/>
                <w:numId w:val="29"/>
              </w:numPr>
              <w:jc w:val="both"/>
              <w:textAlignment w:val="center"/>
            </w:pPr>
            <w:r>
              <w:rPr>
                <w:color w:val="000000"/>
              </w:rPr>
              <w:t>1 přednáškovou místností o kapacitě 182 míst vybavenou moderní audiovizuální technikou s možností promítání prezentací na více ploch a včetně tabulí,</w:t>
            </w:r>
          </w:p>
          <w:p w:rsidR="008C63F0" w:rsidRDefault="008C63F0" w:rsidP="00CB057E">
            <w:pPr>
              <w:numPr>
                <w:ilvl w:val="0"/>
                <w:numId w:val="29"/>
              </w:numPr>
              <w:jc w:val="both"/>
              <w:textAlignment w:val="center"/>
            </w:pPr>
            <w:r>
              <w:rPr>
                <w:color w:val="000000"/>
              </w:rPr>
              <w:t>9 seminárními místnosti o kapacitě 276 míst vybavenými jednotným prezentačním místem, které obsahují moderní počítačovou a audiovizuální techniku včetně tabulí.</w:t>
            </w:r>
          </w:p>
          <w:p w:rsidR="007E1B60" w:rsidRDefault="007E1B60" w:rsidP="008B3C90"/>
        </w:tc>
      </w:tr>
      <w:tr w:rsidR="007E1B60" w:rsidTr="008B3C90">
        <w:trPr>
          <w:trHeight w:val="202"/>
        </w:trPr>
        <w:tc>
          <w:tcPr>
            <w:tcW w:w="3368" w:type="dxa"/>
            <w:gridSpan w:val="3"/>
            <w:shd w:val="clear" w:color="auto" w:fill="F7CAAC"/>
          </w:tcPr>
          <w:p w:rsidR="007E1B60" w:rsidRDefault="007E1B60" w:rsidP="008B3C90">
            <w:pPr>
              <w:rPr>
                <w:b/>
              </w:rPr>
            </w:pPr>
            <w:r w:rsidRPr="004D3AA2">
              <w:rPr>
                <w:b/>
              </w:rPr>
              <w:t>Z toho kapacita</w:t>
            </w:r>
            <w:r>
              <w:rPr>
                <w:b/>
              </w:rPr>
              <w:t xml:space="preserve"> v prostorách v nájmu</w:t>
            </w:r>
          </w:p>
        </w:tc>
        <w:tc>
          <w:tcPr>
            <w:tcW w:w="1274" w:type="dxa"/>
          </w:tcPr>
          <w:p w:rsidR="007E1B60" w:rsidRDefault="007E1B60" w:rsidP="008B3C90"/>
        </w:tc>
        <w:tc>
          <w:tcPr>
            <w:tcW w:w="2321" w:type="dxa"/>
            <w:gridSpan w:val="2"/>
            <w:shd w:val="clear" w:color="auto" w:fill="F7CAAC"/>
          </w:tcPr>
          <w:p w:rsidR="007E1B60" w:rsidRDefault="007E1B60" w:rsidP="008B3C90">
            <w:pPr>
              <w:rPr>
                <w:b/>
                <w:shd w:val="clear" w:color="auto" w:fill="F7CAAC"/>
              </w:rPr>
            </w:pPr>
            <w:r>
              <w:rPr>
                <w:b/>
                <w:shd w:val="clear" w:color="auto" w:fill="F7CAAC"/>
              </w:rPr>
              <w:t>Doba platnosti nájmu</w:t>
            </w:r>
          </w:p>
        </w:tc>
        <w:tc>
          <w:tcPr>
            <w:tcW w:w="2426" w:type="dxa"/>
            <w:gridSpan w:val="2"/>
          </w:tcPr>
          <w:p w:rsidR="007E1B60" w:rsidRDefault="007E1B60" w:rsidP="008B3C90"/>
        </w:tc>
      </w:tr>
      <w:tr w:rsidR="007E1B60" w:rsidTr="008B3C90">
        <w:trPr>
          <w:trHeight w:val="139"/>
        </w:trPr>
        <w:tc>
          <w:tcPr>
            <w:tcW w:w="9389" w:type="dxa"/>
            <w:gridSpan w:val="8"/>
            <w:shd w:val="clear" w:color="auto" w:fill="F7CAAC"/>
          </w:tcPr>
          <w:p w:rsidR="007E1B60" w:rsidRDefault="007E1B60" w:rsidP="008B3C90">
            <w:r>
              <w:rPr>
                <w:b/>
              </w:rPr>
              <w:t>Kapacita a popis odborné učebny</w:t>
            </w:r>
          </w:p>
        </w:tc>
      </w:tr>
      <w:tr w:rsidR="007E1B60" w:rsidTr="008B3C90">
        <w:trPr>
          <w:trHeight w:val="1757"/>
        </w:trPr>
        <w:tc>
          <w:tcPr>
            <w:tcW w:w="9389" w:type="dxa"/>
            <w:gridSpan w:val="8"/>
          </w:tcPr>
          <w:p w:rsidR="00AD39EA" w:rsidRDefault="00AD39EA" w:rsidP="00AD39EA">
            <w:pPr>
              <w:pStyle w:val="Default"/>
              <w:jc w:val="both"/>
              <w:rPr>
                <w:sz w:val="20"/>
                <w:szCs w:val="20"/>
              </w:rPr>
            </w:pPr>
            <w:r w:rsidRPr="00A27953">
              <w:rPr>
                <w:sz w:val="20"/>
                <w:szCs w:val="20"/>
              </w:rPr>
              <w:t xml:space="preserve">FaME disponuje </w:t>
            </w:r>
            <w:r>
              <w:rPr>
                <w:sz w:val="20"/>
                <w:szCs w:val="20"/>
              </w:rPr>
              <w:t>zcela nově vybavenýnými šesti počítačovými učebnami o celkové kapacitě 126 míst, vybavených moderní výpočetní a audiovizuální technikou, včetně tabulí pro popis stíratelnými fixy.  </w:t>
            </w:r>
          </w:p>
          <w:p w:rsidR="007E1B60" w:rsidRPr="00A27953" w:rsidRDefault="007E1B60" w:rsidP="008B3C90">
            <w:pPr>
              <w:pStyle w:val="Default"/>
              <w:jc w:val="both"/>
              <w:rPr>
                <w:sz w:val="20"/>
                <w:szCs w:val="20"/>
              </w:rPr>
            </w:pPr>
            <w:r w:rsidRPr="00A27953">
              <w:rPr>
                <w:sz w:val="20"/>
                <w:szCs w:val="20"/>
              </w:rPr>
              <w:t>Všechny počítačové učebny jsou vybaveny programy pro výuku: Siemens-Tecnomatix Plant Simulation, ARIS, IBM SPSS, kancelářským balíkem Microsoft Office, Microsoft Navision, AutoCAD atd.</w:t>
            </w:r>
          </w:p>
          <w:p w:rsidR="007E1B60" w:rsidRDefault="007E1B60" w:rsidP="008B3C90"/>
        </w:tc>
      </w:tr>
      <w:tr w:rsidR="007E1B60" w:rsidTr="008B3C90">
        <w:trPr>
          <w:trHeight w:val="166"/>
        </w:trPr>
        <w:tc>
          <w:tcPr>
            <w:tcW w:w="3368" w:type="dxa"/>
            <w:gridSpan w:val="3"/>
            <w:shd w:val="clear" w:color="auto" w:fill="F7CAAC"/>
          </w:tcPr>
          <w:p w:rsidR="007E1B60" w:rsidRDefault="007E1B60" w:rsidP="008B3C90">
            <w:r w:rsidRPr="004D3AA2">
              <w:rPr>
                <w:b/>
              </w:rPr>
              <w:t>Z toho kapacita</w:t>
            </w:r>
            <w:r>
              <w:rPr>
                <w:b/>
              </w:rPr>
              <w:t xml:space="preserve"> v prostorách v nájmu</w:t>
            </w:r>
          </w:p>
        </w:tc>
        <w:tc>
          <w:tcPr>
            <w:tcW w:w="1274" w:type="dxa"/>
          </w:tcPr>
          <w:p w:rsidR="007E1B60" w:rsidRDefault="007E1B60" w:rsidP="008B3C90"/>
        </w:tc>
        <w:tc>
          <w:tcPr>
            <w:tcW w:w="2321" w:type="dxa"/>
            <w:gridSpan w:val="2"/>
            <w:shd w:val="clear" w:color="auto" w:fill="F7CAAC"/>
          </w:tcPr>
          <w:p w:rsidR="007E1B60" w:rsidRDefault="007E1B60" w:rsidP="008B3C90">
            <w:r>
              <w:rPr>
                <w:b/>
                <w:shd w:val="clear" w:color="auto" w:fill="F7CAAC"/>
              </w:rPr>
              <w:t>Doba platnosti nájmu</w:t>
            </w:r>
          </w:p>
        </w:tc>
        <w:tc>
          <w:tcPr>
            <w:tcW w:w="2426" w:type="dxa"/>
            <w:gridSpan w:val="2"/>
          </w:tcPr>
          <w:p w:rsidR="007E1B60" w:rsidRDefault="007E1B60" w:rsidP="008B3C90"/>
        </w:tc>
      </w:tr>
      <w:tr w:rsidR="007E1B60" w:rsidTr="008B3C90">
        <w:trPr>
          <w:trHeight w:val="135"/>
        </w:trPr>
        <w:tc>
          <w:tcPr>
            <w:tcW w:w="9389" w:type="dxa"/>
            <w:gridSpan w:val="8"/>
            <w:shd w:val="clear" w:color="auto" w:fill="F7CAAC"/>
          </w:tcPr>
          <w:p w:rsidR="007E1B60" w:rsidRDefault="007E1B60" w:rsidP="008B3C90">
            <w:r>
              <w:rPr>
                <w:b/>
              </w:rPr>
              <w:t>Kapacita a popis odborné učebny</w:t>
            </w:r>
          </w:p>
        </w:tc>
      </w:tr>
      <w:tr w:rsidR="007E1B60" w:rsidTr="008B3C90">
        <w:trPr>
          <w:trHeight w:val="1693"/>
        </w:trPr>
        <w:tc>
          <w:tcPr>
            <w:tcW w:w="9389" w:type="dxa"/>
            <w:gridSpan w:val="8"/>
          </w:tcPr>
          <w:p w:rsidR="007E1B60" w:rsidRDefault="007E1B60" w:rsidP="008B3C90">
            <w:pPr>
              <w:rPr>
                <w:b/>
              </w:rPr>
            </w:pPr>
          </w:p>
        </w:tc>
      </w:tr>
      <w:tr w:rsidR="007E1B60" w:rsidTr="008B3C90">
        <w:trPr>
          <w:trHeight w:val="135"/>
        </w:trPr>
        <w:tc>
          <w:tcPr>
            <w:tcW w:w="3294" w:type="dxa"/>
            <w:gridSpan w:val="2"/>
            <w:shd w:val="clear" w:color="auto" w:fill="F7CAAC"/>
          </w:tcPr>
          <w:p w:rsidR="007E1B60" w:rsidRDefault="007E1B60" w:rsidP="008B3C90">
            <w:pPr>
              <w:rPr>
                <w:b/>
              </w:rPr>
            </w:pPr>
            <w:r w:rsidRPr="004D3AA2">
              <w:rPr>
                <w:b/>
              </w:rPr>
              <w:t>Z toho kapacita</w:t>
            </w:r>
            <w:r>
              <w:rPr>
                <w:b/>
              </w:rPr>
              <w:t xml:space="preserve"> v prostorách v nájmu</w:t>
            </w:r>
          </w:p>
        </w:tc>
        <w:tc>
          <w:tcPr>
            <w:tcW w:w="1400" w:type="dxa"/>
            <w:gridSpan w:val="3"/>
          </w:tcPr>
          <w:p w:rsidR="007E1B60" w:rsidRDefault="007E1B60" w:rsidP="008B3C90">
            <w:pPr>
              <w:rPr>
                <w:b/>
              </w:rPr>
            </w:pPr>
          </w:p>
        </w:tc>
        <w:tc>
          <w:tcPr>
            <w:tcW w:w="2347" w:type="dxa"/>
            <w:gridSpan w:val="2"/>
            <w:shd w:val="clear" w:color="auto" w:fill="F7CAAC"/>
          </w:tcPr>
          <w:p w:rsidR="007E1B60" w:rsidRDefault="007E1B60" w:rsidP="008B3C90">
            <w:pPr>
              <w:rPr>
                <w:b/>
              </w:rPr>
            </w:pPr>
            <w:r>
              <w:rPr>
                <w:b/>
                <w:shd w:val="clear" w:color="auto" w:fill="F7CAAC"/>
              </w:rPr>
              <w:t>Doba platnosti nájmu</w:t>
            </w:r>
          </w:p>
        </w:tc>
        <w:tc>
          <w:tcPr>
            <w:tcW w:w="2348" w:type="dxa"/>
          </w:tcPr>
          <w:p w:rsidR="007E1B60" w:rsidRDefault="007E1B60" w:rsidP="008B3C90">
            <w:pPr>
              <w:rPr>
                <w:b/>
              </w:rPr>
            </w:pPr>
          </w:p>
        </w:tc>
      </w:tr>
      <w:tr w:rsidR="007E1B60" w:rsidTr="008B3C90">
        <w:trPr>
          <w:trHeight w:val="135"/>
        </w:trPr>
        <w:tc>
          <w:tcPr>
            <w:tcW w:w="9389" w:type="dxa"/>
            <w:gridSpan w:val="8"/>
            <w:shd w:val="clear" w:color="auto" w:fill="F7CAAC"/>
          </w:tcPr>
          <w:p w:rsidR="007E1B60" w:rsidRDefault="007E1B60" w:rsidP="008B3C90">
            <w:pPr>
              <w:rPr>
                <w:b/>
              </w:rPr>
            </w:pPr>
            <w:r>
              <w:rPr>
                <w:b/>
              </w:rPr>
              <w:t xml:space="preserve">Vyjádření orgánu </w:t>
            </w:r>
            <w:r>
              <w:rPr>
                <w:b/>
                <w:shd w:val="clear" w:color="auto" w:fill="F7CAAC"/>
              </w:rPr>
              <w:t>hygienické služby ze dne</w:t>
            </w:r>
          </w:p>
        </w:tc>
      </w:tr>
      <w:tr w:rsidR="007E1B60" w:rsidTr="008B3C90">
        <w:trPr>
          <w:trHeight w:val="680"/>
        </w:trPr>
        <w:tc>
          <w:tcPr>
            <w:tcW w:w="9389" w:type="dxa"/>
            <w:gridSpan w:val="8"/>
          </w:tcPr>
          <w:p w:rsidR="007E1B60" w:rsidRDefault="007E1B60" w:rsidP="008B3C90"/>
        </w:tc>
      </w:tr>
      <w:tr w:rsidR="007E1B60" w:rsidTr="008B3C90">
        <w:trPr>
          <w:trHeight w:val="205"/>
        </w:trPr>
        <w:tc>
          <w:tcPr>
            <w:tcW w:w="9389" w:type="dxa"/>
            <w:gridSpan w:val="8"/>
            <w:shd w:val="clear" w:color="auto" w:fill="F7CAAC"/>
          </w:tcPr>
          <w:p w:rsidR="007E1B60" w:rsidRDefault="007E1B60" w:rsidP="008B3C90">
            <w:pPr>
              <w:rPr>
                <w:b/>
              </w:rPr>
            </w:pPr>
            <w:r>
              <w:rPr>
                <w:b/>
              </w:rPr>
              <w:t>Opatření a podmínky k zajištění rovného přístupu</w:t>
            </w:r>
          </w:p>
        </w:tc>
      </w:tr>
      <w:tr w:rsidR="007E1B60" w:rsidTr="008B3C90">
        <w:trPr>
          <w:trHeight w:val="2411"/>
        </w:trPr>
        <w:tc>
          <w:tcPr>
            <w:tcW w:w="9389" w:type="dxa"/>
            <w:gridSpan w:val="8"/>
          </w:tcPr>
          <w:p w:rsidR="001E448A" w:rsidRDefault="001E448A" w:rsidP="001E448A">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E32EA7">
              <w:rPr>
                <w:sz w:val="20"/>
                <w:szCs w:val="20"/>
              </w:rPr>
              <w:t>8</w:t>
            </w:r>
            <w:r>
              <w:rPr>
                <w:sz w:val="20"/>
                <w:szCs w:val="20"/>
              </w:rPr>
              <w:t>/201</w:t>
            </w:r>
            <w:r w:rsidR="00E32EA7">
              <w:rPr>
                <w:sz w:val="20"/>
                <w:szCs w:val="20"/>
              </w:rPr>
              <w:t>8</w:t>
            </w:r>
            <w:r>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1E448A" w:rsidRDefault="001E448A" w:rsidP="001E448A">
            <w:pPr>
              <w:pStyle w:val="Default"/>
              <w:jc w:val="both"/>
              <w:rPr>
                <w:sz w:val="20"/>
                <w:szCs w:val="20"/>
              </w:rPr>
            </w:pPr>
            <w:r>
              <w:rPr>
                <w:sz w:val="20"/>
                <w:szCs w:val="20"/>
              </w:rPr>
              <w:t xml:space="preserve">V první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w:t>
            </w:r>
            <w:r w:rsidR="008F5E55">
              <w:rPr>
                <w:sz w:val="20"/>
                <w:szCs w:val="20"/>
              </w:rPr>
              <w:t xml:space="preserve">programy </w:t>
            </w:r>
            <w:r>
              <w:rPr>
                <w:sz w:val="20"/>
                <w:szCs w:val="20"/>
              </w:rPr>
              <w:t>akreditované na univerzitě byly v největší možné míře přístupné i studentům nevidomým a slabozrakým, neslyšícím a nedoslýchavým, s pohybovým handicapem, psychickými a dalšími obtížemi.</w:t>
            </w:r>
          </w:p>
          <w:p w:rsidR="001E448A" w:rsidRDefault="001E448A" w:rsidP="001E448A">
            <w:pPr>
              <w:pStyle w:val="Default"/>
              <w:jc w:val="both"/>
              <w:rPr>
                <w:sz w:val="20"/>
                <w:szCs w:val="20"/>
              </w:rPr>
            </w:pPr>
            <w:r>
              <w:rPr>
                <w:sz w:val="20"/>
                <w:szCs w:val="20"/>
              </w:rPr>
              <w:lastRenderedPageBreak/>
              <w:t>Nad rámec služeb APO je uchazečům se SVP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Default="00AD39EA" w:rsidP="00837A90">
            <w:pPr>
              <w:jc w:val="both"/>
            </w:pPr>
            <w:r>
              <w:t xml:space="preserve">V případě studia studentů s SVP mohou studenti využívat následujících služeb poskytovaných UTB ve Zlíně: konzultace s </w:t>
            </w:r>
            <w:proofErr w:type="gramStart"/>
            <w:r>
              <w:t>APO</w:t>
            </w:r>
            <w:proofErr w:type="gramEnd"/>
            <w:r>
              <w:t>,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SVP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rsidR="007E1B60" w:rsidRDefault="007E1B60" w:rsidP="007E1B60"/>
    <w:p w:rsidR="007E1B60" w:rsidRDefault="007E1B60" w:rsidP="007E1B60">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E1B60" w:rsidTr="008B3C90">
        <w:tc>
          <w:tcPr>
            <w:tcW w:w="9778" w:type="dxa"/>
            <w:gridSpan w:val="2"/>
            <w:tcBorders>
              <w:bottom w:val="double" w:sz="4" w:space="0" w:color="auto"/>
            </w:tcBorders>
            <w:shd w:val="clear" w:color="auto" w:fill="BDD6EE"/>
          </w:tcPr>
          <w:p w:rsidR="007E1B60" w:rsidRDefault="007E1B60" w:rsidP="008B3C90">
            <w:pPr>
              <w:jc w:val="both"/>
              <w:rPr>
                <w:b/>
                <w:sz w:val="28"/>
              </w:rPr>
            </w:pPr>
            <w:r>
              <w:rPr>
                <w:b/>
                <w:sz w:val="28"/>
              </w:rPr>
              <w:lastRenderedPageBreak/>
              <w:t>C-V – Finanční zabezpečení studijního programu</w:t>
            </w:r>
          </w:p>
        </w:tc>
      </w:tr>
      <w:tr w:rsidR="007E1B60" w:rsidTr="008B3C90">
        <w:tc>
          <w:tcPr>
            <w:tcW w:w="4219" w:type="dxa"/>
            <w:tcBorders>
              <w:top w:val="single" w:sz="12" w:space="0" w:color="auto"/>
            </w:tcBorders>
            <w:shd w:val="clear" w:color="auto" w:fill="F7CAAC"/>
          </w:tcPr>
          <w:p w:rsidR="007E1B60" w:rsidRDefault="007E1B60" w:rsidP="008B3C90">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E1B60" w:rsidRDefault="007E1B60" w:rsidP="008B3C90">
            <w:pPr>
              <w:jc w:val="both"/>
              <w:rPr>
                <w:bCs/>
              </w:rPr>
            </w:pPr>
            <w:r>
              <w:rPr>
                <w:bCs/>
              </w:rPr>
              <w:t xml:space="preserve">ano </w:t>
            </w:r>
          </w:p>
          <w:p w:rsidR="007E1B60" w:rsidRDefault="007E1B60" w:rsidP="008B3C90">
            <w:pPr>
              <w:jc w:val="both"/>
              <w:rPr>
                <w:bCs/>
              </w:rPr>
            </w:pPr>
          </w:p>
        </w:tc>
      </w:tr>
      <w:tr w:rsidR="007E1B60" w:rsidTr="008B3C90">
        <w:tc>
          <w:tcPr>
            <w:tcW w:w="9778" w:type="dxa"/>
            <w:gridSpan w:val="2"/>
            <w:shd w:val="clear" w:color="auto" w:fill="F7CAAC"/>
          </w:tcPr>
          <w:p w:rsidR="007E1B60" w:rsidRDefault="007E1B60" w:rsidP="008B3C90">
            <w:pPr>
              <w:jc w:val="both"/>
              <w:rPr>
                <w:b/>
              </w:rPr>
            </w:pPr>
            <w:r>
              <w:rPr>
                <w:b/>
              </w:rPr>
              <w:t>Zhodnocení předpokládaných nákladů a zdrojů na uskutečňování studijního programu</w:t>
            </w:r>
          </w:p>
        </w:tc>
      </w:tr>
      <w:tr w:rsidR="007E1B60" w:rsidTr="008B3C90">
        <w:trPr>
          <w:trHeight w:val="5398"/>
        </w:trPr>
        <w:tc>
          <w:tcPr>
            <w:tcW w:w="9778" w:type="dxa"/>
            <w:gridSpan w:val="2"/>
          </w:tcPr>
          <w:p w:rsidR="007E1B60" w:rsidRDefault="007E1B60" w:rsidP="008B3C90">
            <w:pPr>
              <w:jc w:val="both"/>
            </w:pPr>
          </w:p>
          <w:p w:rsidR="00DD5908" w:rsidRDefault="00DD5908" w:rsidP="008B3C90">
            <w:pPr>
              <w:jc w:val="both"/>
            </w:pPr>
          </w:p>
          <w:p w:rsidR="00DD5908" w:rsidRDefault="00DD5908" w:rsidP="008B3C90">
            <w:pPr>
              <w:jc w:val="both"/>
            </w:pPr>
          </w:p>
        </w:tc>
      </w:tr>
    </w:tbl>
    <w:p w:rsidR="007E1B60" w:rsidRDefault="007E1B60" w:rsidP="007E1B60"/>
    <w:p w:rsidR="007E1B60" w:rsidRDefault="007E1B60" w:rsidP="007E1B60"/>
    <w:p w:rsidR="004D655C" w:rsidRDefault="004D655C">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7E1B60" w:rsidTr="008B3C90">
        <w:tc>
          <w:tcPr>
            <w:tcW w:w="9285" w:type="dxa"/>
            <w:tcBorders>
              <w:bottom w:val="double" w:sz="4" w:space="0" w:color="auto"/>
            </w:tcBorders>
            <w:shd w:val="clear" w:color="auto" w:fill="BDD6EE"/>
          </w:tcPr>
          <w:p w:rsidR="007E1B60" w:rsidRDefault="007E1B60" w:rsidP="008B3C90">
            <w:pPr>
              <w:jc w:val="both"/>
              <w:rPr>
                <w:b/>
                <w:sz w:val="28"/>
              </w:rPr>
            </w:pPr>
            <w:r>
              <w:rPr>
                <w:b/>
                <w:sz w:val="28"/>
              </w:rPr>
              <w:lastRenderedPageBreak/>
              <w:t xml:space="preserve">D-I – </w:t>
            </w:r>
            <w:r>
              <w:rPr>
                <w:b/>
                <w:sz w:val="26"/>
                <w:szCs w:val="26"/>
              </w:rPr>
              <w:t>Záměr rozvoje a další údaje ke studijnímu programu</w:t>
            </w:r>
          </w:p>
        </w:tc>
      </w:tr>
      <w:tr w:rsidR="007E1B60" w:rsidTr="008B3C90">
        <w:trPr>
          <w:trHeight w:val="185"/>
        </w:trPr>
        <w:tc>
          <w:tcPr>
            <w:tcW w:w="9285" w:type="dxa"/>
            <w:shd w:val="clear" w:color="auto" w:fill="F7CAAC"/>
          </w:tcPr>
          <w:p w:rsidR="007E1B60" w:rsidRDefault="007E1B60" w:rsidP="008B3C90">
            <w:pPr>
              <w:rPr>
                <w:b/>
              </w:rPr>
            </w:pPr>
            <w:r>
              <w:rPr>
                <w:b/>
              </w:rPr>
              <w:t>Záměr rozvoje studijního programu a jeho odůvodnění</w:t>
            </w:r>
          </w:p>
        </w:tc>
      </w:tr>
      <w:tr w:rsidR="007E1B60" w:rsidTr="008B3C90">
        <w:trPr>
          <w:trHeight w:val="2835"/>
        </w:trPr>
        <w:tc>
          <w:tcPr>
            <w:tcW w:w="9285" w:type="dxa"/>
            <w:shd w:val="clear" w:color="auto" w:fill="FFFFFF"/>
          </w:tcPr>
          <w:p w:rsidR="00B146EF" w:rsidRDefault="00B146EF" w:rsidP="00B146EF">
            <w:pPr>
              <w:jc w:val="both"/>
            </w:pPr>
            <w:r>
              <w:t xml:space="preserve">Záměr rozvoje studijního programu </w:t>
            </w:r>
            <w:r>
              <w:rPr>
                <w:b/>
              </w:rPr>
              <w:t>D</w:t>
            </w:r>
            <w:r w:rsidRPr="00B96F8B">
              <w:rPr>
                <w:b/>
              </w:rPr>
              <w:t xml:space="preserve">SP </w:t>
            </w:r>
            <w:r>
              <w:rPr>
                <w:b/>
              </w:rPr>
              <w:t>Finance</w:t>
            </w:r>
            <w:r>
              <w:t xml:space="preserve">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Dlouhodobém záměru vzdělávací a vědecké, výzkumné, vývojové a další tvůrčí činnosti FaME UTB ve Zlíně pro roky 2016-2020. </w:t>
            </w:r>
          </w:p>
          <w:p w:rsidR="00B146EF" w:rsidRDefault="00B146EF" w:rsidP="00B146EF">
            <w:pPr>
              <w:jc w:val="both"/>
            </w:pPr>
            <w:r>
              <w:t xml:space="preserve">Cílem rozvoje uvedeného studijního programu je podporovat studenty v následujících oblastech: </w:t>
            </w:r>
          </w:p>
          <w:p w:rsidR="00B146EF" w:rsidRDefault="00F477FC" w:rsidP="00CB057E">
            <w:pPr>
              <w:numPr>
                <w:ilvl w:val="0"/>
                <w:numId w:val="28"/>
              </w:numPr>
              <w:jc w:val="both"/>
            </w:pPr>
            <w:r>
              <w:t>P</w:t>
            </w:r>
            <w:r w:rsidR="00B146EF">
              <w:t>odporování mobility studujících v souvislosti s mezinárodními trendy; podpora studia jazyků v odborném vzdělávání.</w:t>
            </w:r>
          </w:p>
          <w:p w:rsidR="00B146EF" w:rsidRDefault="00F477FC" w:rsidP="00CB057E">
            <w:pPr>
              <w:numPr>
                <w:ilvl w:val="0"/>
                <w:numId w:val="28"/>
              </w:numPr>
              <w:jc w:val="both"/>
            </w:pPr>
            <w:r>
              <w:t>T</w:t>
            </w:r>
            <w:r w:rsidR="00B146EF">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rsidR="00B146EF" w:rsidRDefault="00F477FC" w:rsidP="00CB057E">
            <w:pPr>
              <w:numPr>
                <w:ilvl w:val="0"/>
                <w:numId w:val="28"/>
              </w:numPr>
              <w:jc w:val="both"/>
            </w:pPr>
            <w:r>
              <w:t>P</w:t>
            </w:r>
            <w:r w:rsidR="00B146EF">
              <w:t>odněcování k odpovědnosti za své činy ve vztahu k výkonu své pracovní činnosti; směřování ke schopnosti vnímat sociální vazby a podporovat rozvoj konceptu společenské odpovědnosti firem.</w:t>
            </w:r>
          </w:p>
          <w:p w:rsidR="007E1B60" w:rsidRDefault="004F5B61" w:rsidP="004F5B61">
            <w:pPr>
              <w:jc w:val="both"/>
            </w:pPr>
            <w:r w:rsidRPr="004F5B61">
              <w:rPr>
                <w:color w:val="212121"/>
                <w:szCs w:val="22"/>
                <w:lang w:eastAsia="sk-SK"/>
              </w:rPr>
              <w:t xml:space="preserve">Studijní program </w:t>
            </w:r>
            <w:r w:rsidR="00E114AB">
              <w:rPr>
                <w:color w:val="212121"/>
                <w:szCs w:val="22"/>
                <w:lang w:eastAsia="sk-SK"/>
              </w:rPr>
              <w:t xml:space="preserve">Finance </w:t>
            </w:r>
            <w:r w:rsidRPr="004F5B61">
              <w:rPr>
                <w:color w:val="212121"/>
                <w:szCs w:val="22"/>
                <w:lang w:eastAsia="sk-SK"/>
              </w:rPr>
              <w:t xml:space="preserve">bude rozvíjen směrem k posilování a integraci nejnovějších vědeckých poznatků </w:t>
            </w:r>
            <w:r w:rsidR="00E114AB">
              <w:rPr>
                <w:color w:val="212121"/>
                <w:szCs w:val="22"/>
                <w:lang w:eastAsia="sk-SK"/>
              </w:rPr>
              <w:t xml:space="preserve">v oblasti podnikových financí, finančních trhů, finančních technologií </w:t>
            </w:r>
            <w:r w:rsidR="00F07634">
              <w:rPr>
                <w:color w:val="212121"/>
                <w:szCs w:val="22"/>
                <w:lang w:eastAsia="sk-SK"/>
              </w:rPr>
              <w:t xml:space="preserve">a </w:t>
            </w:r>
            <w:r w:rsidR="00E114AB">
              <w:rPr>
                <w:color w:val="212121"/>
                <w:szCs w:val="22"/>
                <w:lang w:eastAsia="sk-SK"/>
              </w:rPr>
              <w:t xml:space="preserve">daňových a účetních aspektů </w:t>
            </w:r>
            <w:r w:rsidRPr="004F5B61">
              <w:rPr>
                <w:color w:val="212121"/>
                <w:szCs w:val="22"/>
                <w:lang w:eastAsia="sk-SK"/>
              </w:rPr>
              <w:t>ekonomicko-manažersk</w:t>
            </w:r>
            <w:r w:rsidR="00E114AB">
              <w:rPr>
                <w:color w:val="212121"/>
                <w:szCs w:val="22"/>
                <w:lang w:eastAsia="sk-SK"/>
              </w:rPr>
              <w:t xml:space="preserve">ého rozhodování </w:t>
            </w:r>
            <w:r w:rsidRPr="004F5B61">
              <w:rPr>
                <w:color w:val="212121"/>
                <w:szCs w:val="22"/>
                <w:lang w:eastAsia="sk-SK"/>
              </w:rPr>
              <w:t>v úzkém propojení</w:t>
            </w:r>
            <w:r w:rsidR="00F07634">
              <w:rPr>
                <w:color w:val="212121"/>
                <w:szCs w:val="22"/>
                <w:lang w:eastAsia="sk-SK"/>
              </w:rPr>
              <w:t xml:space="preserve"> využití rozsáhlých informačních zdrojů a aplikaci </w:t>
            </w:r>
            <w:r w:rsidRPr="004F5B61">
              <w:rPr>
                <w:color w:val="212121"/>
                <w:szCs w:val="22"/>
                <w:lang w:eastAsia="sk-SK"/>
              </w:rPr>
              <w:t>kvantitativní</w:t>
            </w:r>
            <w:r w:rsidR="00F07634">
              <w:rPr>
                <w:color w:val="212121"/>
                <w:szCs w:val="22"/>
                <w:lang w:eastAsia="sk-SK"/>
              </w:rPr>
              <w:t>ch</w:t>
            </w:r>
            <w:r w:rsidRPr="004F5B61">
              <w:rPr>
                <w:color w:val="212121"/>
                <w:szCs w:val="22"/>
                <w:lang w:eastAsia="sk-SK"/>
              </w:rPr>
              <w:t xml:space="preserve"> a kvalitativní</w:t>
            </w:r>
            <w:r w:rsidR="00F07634">
              <w:rPr>
                <w:color w:val="212121"/>
                <w:szCs w:val="22"/>
                <w:lang w:eastAsia="sk-SK"/>
              </w:rPr>
              <w:t>ch</w:t>
            </w:r>
            <w:r w:rsidRPr="004F5B61">
              <w:rPr>
                <w:color w:val="212121"/>
                <w:szCs w:val="22"/>
                <w:lang w:eastAsia="sk-SK"/>
              </w:rPr>
              <w:t xml:space="preserve"> metod </w:t>
            </w:r>
            <w:r w:rsidR="00F07634">
              <w:rPr>
                <w:color w:val="212121"/>
                <w:szCs w:val="22"/>
                <w:lang w:eastAsia="sk-SK"/>
              </w:rPr>
              <w:t xml:space="preserve">vědecké práce. </w:t>
            </w:r>
            <w:r w:rsidRPr="004F5B61">
              <w:rPr>
                <w:color w:val="212121"/>
                <w:szCs w:val="22"/>
                <w:lang w:eastAsia="sk-SK"/>
              </w:rPr>
              <w:t xml:space="preserve">Důvodem kontinuálního rozvoje studijního programu </w:t>
            </w:r>
            <w:r w:rsidR="00F07634">
              <w:rPr>
                <w:color w:val="212121"/>
                <w:szCs w:val="22"/>
                <w:lang w:eastAsia="sk-SK"/>
              </w:rPr>
              <w:t>jsou</w:t>
            </w:r>
            <w:r w:rsidRPr="004F5B61">
              <w:rPr>
                <w:color w:val="212121"/>
                <w:szCs w:val="22"/>
                <w:lang w:eastAsia="sk-SK"/>
              </w:rPr>
              <w:t xml:space="preserve"> zejména požadavky </w:t>
            </w:r>
            <w:r w:rsidR="00F07634">
              <w:rPr>
                <w:color w:val="212121"/>
                <w:szCs w:val="22"/>
                <w:lang w:eastAsia="sk-SK"/>
              </w:rPr>
              <w:t xml:space="preserve">akademické sféry, </w:t>
            </w:r>
            <w:r w:rsidRPr="004F5B61">
              <w:rPr>
                <w:color w:val="212121"/>
                <w:szCs w:val="22"/>
                <w:lang w:eastAsia="sk-SK"/>
              </w:rPr>
              <w:t xml:space="preserve">firem, </w:t>
            </w:r>
            <w:r w:rsidR="00F07634">
              <w:rPr>
                <w:color w:val="212121"/>
                <w:szCs w:val="22"/>
                <w:lang w:eastAsia="sk-SK"/>
              </w:rPr>
              <w:t xml:space="preserve">finančních institucí, státních a veřejno-právních organizací </w:t>
            </w:r>
            <w:r w:rsidRPr="004F5B61">
              <w:rPr>
                <w:color w:val="212121"/>
                <w:szCs w:val="22"/>
                <w:lang w:eastAsia="sk-SK"/>
              </w:rPr>
              <w:t xml:space="preserve">poptávajících </w:t>
            </w:r>
            <w:r w:rsidR="00F07634">
              <w:rPr>
                <w:color w:val="212121"/>
                <w:szCs w:val="22"/>
                <w:lang w:eastAsia="sk-SK"/>
              </w:rPr>
              <w:t xml:space="preserve">vědecky a </w:t>
            </w:r>
            <w:r w:rsidRPr="004F5B61">
              <w:rPr>
                <w:color w:val="212121"/>
                <w:szCs w:val="22"/>
                <w:lang w:eastAsia="sk-SK"/>
              </w:rPr>
              <w:t>odborně z</w:t>
            </w:r>
            <w:r w:rsidR="00F07634">
              <w:rPr>
                <w:color w:val="212121"/>
                <w:szCs w:val="22"/>
                <w:lang w:eastAsia="sk-SK"/>
              </w:rPr>
              <w:t>d</w:t>
            </w:r>
            <w:r w:rsidRPr="004F5B61">
              <w:rPr>
                <w:color w:val="212121"/>
                <w:szCs w:val="22"/>
                <w:lang w:eastAsia="sk-SK"/>
              </w:rPr>
              <w:t>a</w:t>
            </w:r>
            <w:r w:rsidR="00F07634">
              <w:rPr>
                <w:color w:val="212121"/>
                <w:szCs w:val="22"/>
                <w:lang w:eastAsia="sk-SK"/>
              </w:rPr>
              <w:t>tný</w:t>
            </w:r>
            <w:r w:rsidRPr="004F5B61">
              <w:rPr>
                <w:color w:val="212121"/>
                <w:szCs w:val="22"/>
                <w:lang w:eastAsia="sk-SK"/>
              </w:rPr>
              <w:t xml:space="preserve"> personál </w:t>
            </w:r>
            <w:r w:rsidR="00F07634">
              <w:rPr>
                <w:color w:val="212121"/>
                <w:szCs w:val="22"/>
                <w:lang w:eastAsia="sk-SK"/>
              </w:rPr>
              <w:t xml:space="preserve">v podmínkách rychle se měnících podmínkách digitální ekonomiky, konfrontovány v rámci </w:t>
            </w:r>
            <w:r w:rsidRPr="004F5B61">
              <w:rPr>
                <w:color w:val="212121"/>
                <w:szCs w:val="22"/>
                <w:lang w:eastAsia="sk-SK"/>
              </w:rPr>
              <w:t>sdílen</w:t>
            </w:r>
            <w:r w:rsidR="00F07634">
              <w:rPr>
                <w:color w:val="212121"/>
                <w:szCs w:val="22"/>
                <w:lang w:eastAsia="sk-SK"/>
              </w:rPr>
              <w:t>í</w:t>
            </w:r>
            <w:r w:rsidRPr="004F5B61">
              <w:rPr>
                <w:color w:val="212121"/>
                <w:szCs w:val="22"/>
                <w:lang w:eastAsia="sk-SK"/>
              </w:rPr>
              <w:t xml:space="preserve"> znalostí se zahraničními partnery ve světě.</w:t>
            </w:r>
          </w:p>
        </w:tc>
      </w:tr>
      <w:tr w:rsidR="007E1B60" w:rsidTr="008B3C90">
        <w:trPr>
          <w:trHeight w:val="188"/>
        </w:trPr>
        <w:tc>
          <w:tcPr>
            <w:tcW w:w="9285" w:type="dxa"/>
            <w:shd w:val="clear" w:color="auto" w:fill="F7CAAC"/>
          </w:tcPr>
          <w:p w:rsidR="007E1B60" w:rsidRDefault="007E1B60" w:rsidP="008B3C90">
            <w:pPr>
              <w:rPr>
                <w:b/>
              </w:rPr>
            </w:pPr>
            <w:r>
              <w:rPr>
                <w:b/>
              </w:rPr>
              <w:t xml:space="preserve">Počet přijímaných uchazečů ke studiu </w:t>
            </w:r>
            <w:r w:rsidRPr="00622F16">
              <w:rPr>
                <w:b/>
              </w:rPr>
              <w:t>ve studijním programu</w:t>
            </w:r>
          </w:p>
        </w:tc>
      </w:tr>
      <w:tr w:rsidR="007E1B60" w:rsidTr="008B3C90">
        <w:trPr>
          <w:trHeight w:val="2835"/>
        </w:trPr>
        <w:tc>
          <w:tcPr>
            <w:tcW w:w="9285" w:type="dxa"/>
            <w:shd w:val="clear" w:color="auto" w:fill="FFFFFF"/>
          </w:tcPr>
          <w:p w:rsidR="007E1B60" w:rsidRDefault="004F5B61" w:rsidP="00486D9E">
            <w:pPr>
              <w:jc w:val="both"/>
            </w:pPr>
            <w:r>
              <w:t xml:space="preserve">FaME předpokládá přijímání </w:t>
            </w:r>
            <w:r w:rsidRPr="00970F6D">
              <w:rPr>
                <w:b/>
              </w:rPr>
              <w:t xml:space="preserve">cca </w:t>
            </w:r>
            <w:r w:rsidR="00404923">
              <w:rPr>
                <w:b/>
              </w:rPr>
              <w:t>10</w:t>
            </w:r>
            <w:r w:rsidRPr="00970F6D">
              <w:rPr>
                <w:b/>
              </w:rPr>
              <w:t xml:space="preserve"> studentů</w:t>
            </w:r>
            <w:r>
              <w:t xml:space="preserve"> do doktorského studijního programu </w:t>
            </w:r>
            <w:r w:rsidR="00F07634">
              <w:t xml:space="preserve">Finance </w:t>
            </w:r>
            <w:r w:rsidRPr="00404923">
              <w:t xml:space="preserve">(z toho </w:t>
            </w:r>
            <w:r w:rsidR="00F07634" w:rsidRPr="00404923">
              <w:t>5</w:t>
            </w:r>
            <w:r w:rsidRPr="00404923">
              <w:t xml:space="preserve"> do prezenční formy studia a </w:t>
            </w:r>
            <w:r w:rsidR="00F07634" w:rsidRPr="00404923">
              <w:t>5</w:t>
            </w:r>
            <w:r w:rsidRPr="00404923">
              <w:t xml:space="preserve"> do kombinované formy studia).</w:t>
            </w:r>
          </w:p>
        </w:tc>
      </w:tr>
      <w:tr w:rsidR="007E1B60" w:rsidTr="008B3C90">
        <w:trPr>
          <w:trHeight w:val="200"/>
        </w:trPr>
        <w:tc>
          <w:tcPr>
            <w:tcW w:w="9285" w:type="dxa"/>
            <w:shd w:val="clear" w:color="auto" w:fill="F7CAAC"/>
          </w:tcPr>
          <w:p w:rsidR="007E1B60" w:rsidRDefault="007E1B60" w:rsidP="008B3C90">
            <w:pPr>
              <w:rPr>
                <w:b/>
              </w:rPr>
            </w:pPr>
            <w:r>
              <w:rPr>
                <w:b/>
              </w:rPr>
              <w:t>Předpokládaná uplatnitelnost absolventů na trhu práce</w:t>
            </w:r>
          </w:p>
        </w:tc>
      </w:tr>
      <w:tr w:rsidR="007E1B60" w:rsidTr="008B3C90">
        <w:trPr>
          <w:trHeight w:val="2835"/>
        </w:trPr>
        <w:tc>
          <w:tcPr>
            <w:tcW w:w="9285" w:type="dxa"/>
            <w:shd w:val="clear" w:color="auto" w:fill="FFFFFF"/>
          </w:tcPr>
          <w:p w:rsidR="00AC33EF" w:rsidRPr="00422F29" w:rsidRDefault="00AB4000" w:rsidP="00AC33EF">
            <w:pPr>
              <w:jc w:val="both"/>
            </w:pPr>
            <w:r w:rsidRPr="00AB4000">
              <w:rPr>
                <w:rFonts w:eastAsia="Calibri"/>
                <w:color w:val="000000"/>
                <w:szCs w:val="22"/>
              </w:rPr>
              <w:t xml:space="preserve">S ohledem na typ uvedeného studijního programu a jeho charakteristiku </w:t>
            </w:r>
            <w:r w:rsidR="00A91A0A">
              <w:rPr>
                <w:rFonts w:eastAsia="Calibri"/>
                <w:color w:val="000000"/>
                <w:szCs w:val="22"/>
              </w:rPr>
              <w:t xml:space="preserve">má </w:t>
            </w:r>
            <w:r w:rsidR="00A91A0A">
              <w:t>a</w:t>
            </w:r>
            <w:r w:rsidR="00AC33EF" w:rsidRPr="00422F29">
              <w:t>bsolvent doktorského studijního programu</w:t>
            </w:r>
            <w:r w:rsidR="00AC33EF">
              <w:t xml:space="preserve"> Finance</w:t>
            </w:r>
            <w:r w:rsidR="00AC33EF" w:rsidRPr="00422F29">
              <w:t xml:space="preserve"> </w:t>
            </w:r>
            <w:r w:rsidR="00AC33EF">
              <w:t xml:space="preserve">klíčové </w:t>
            </w:r>
            <w:r w:rsidR="00AC33EF" w:rsidRPr="00422F29">
              <w:t xml:space="preserve">znalosti </w:t>
            </w:r>
            <w:r w:rsidR="00AC33EF">
              <w:t>a dovednosti nezbytné k základnímu výzkumu a k pokročilé analytické a manažerské činnosti</w:t>
            </w:r>
            <w:r w:rsidR="003669ED">
              <w:t>, u</w:t>
            </w:r>
            <w:r w:rsidR="00AC33EF" w:rsidRPr="00422F29">
              <w:t xml:space="preserve">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r w:rsidR="00A91A0A">
              <w:t xml:space="preserve">Z hlediska uplatnitelnosti je </w:t>
            </w:r>
            <w:r w:rsidR="00AC33EF">
              <w:t xml:space="preserve">způsobilý působit na pozicích vědeckého pracovníka v základním či aplikovaném výzkumu na univerzitách nebo výzkumných institucích, na vyšších </w:t>
            </w:r>
            <w:r w:rsidR="003669ED">
              <w:t>ekonomicko-</w:t>
            </w:r>
            <w:r w:rsidR="00AC33EF">
              <w:t>manažerských pozicích ve finančních institucích</w:t>
            </w:r>
            <w:r w:rsidR="003669ED">
              <w:t xml:space="preserve"> (bankách, pojišťovnách, investičních a FinTech společnostech</w:t>
            </w:r>
            <w:r w:rsidR="00AC33EF">
              <w:t>,</w:t>
            </w:r>
            <w:r w:rsidR="003669ED">
              <w:t xml:space="preserve"> apod.), v </w:t>
            </w:r>
            <w:r w:rsidR="00AC33EF">
              <w:t>průmyslov</w:t>
            </w:r>
            <w:r w:rsidR="003669ED">
              <w:t>ém a</w:t>
            </w:r>
            <w:r w:rsidR="00A91A0A">
              <w:t xml:space="preserve"> </w:t>
            </w:r>
            <w:r w:rsidR="00AC33EF">
              <w:t>neziskovém sektoru</w:t>
            </w:r>
            <w:r w:rsidR="00A91A0A">
              <w:t xml:space="preserve">, ve státních i veřejno-právních </w:t>
            </w:r>
            <w:r w:rsidR="003669ED">
              <w:t>organizacích.</w:t>
            </w:r>
          </w:p>
          <w:p w:rsidR="00AB4000" w:rsidRPr="00AB4000" w:rsidRDefault="00AB4000" w:rsidP="00AB4000">
            <w:pPr>
              <w:autoSpaceDE w:val="0"/>
              <w:autoSpaceDN w:val="0"/>
              <w:adjustRightInd w:val="0"/>
              <w:jc w:val="both"/>
              <w:rPr>
                <w:rFonts w:eastAsia="Calibri"/>
                <w:szCs w:val="21"/>
              </w:rPr>
            </w:pPr>
          </w:p>
          <w:p w:rsidR="00AB4000" w:rsidRDefault="00AB4000" w:rsidP="004F5B61">
            <w:pPr>
              <w:jc w:val="both"/>
            </w:pPr>
          </w:p>
        </w:tc>
      </w:tr>
    </w:tbl>
    <w:p w:rsidR="007E1B60" w:rsidRDefault="007E1B60" w:rsidP="00DC52F6">
      <w:pPr>
        <w:spacing w:after="160" w:line="259" w:lineRule="auto"/>
      </w:pPr>
    </w:p>
    <w:p w:rsidR="007E1B60" w:rsidRDefault="007E1B60">
      <w:r>
        <w:br w:type="page"/>
      </w:r>
    </w:p>
    <w:p w:rsidR="007E1B60" w:rsidRDefault="007E1B60" w:rsidP="007E1B60">
      <w:pPr>
        <w:jc w:val="center"/>
        <w:rPr>
          <w:rFonts w:asciiTheme="minorHAnsi" w:hAnsiTheme="minorHAnsi"/>
          <w:b/>
          <w:sz w:val="52"/>
          <w:szCs w:val="32"/>
        </w:rPr>
      </w:pPr>
      <w:r>
        <w:rPr>
          <w:noProof/>
        </w:rPr>
        <w:lastRenderedPageBreak/>
        <w:drawing>
          <wp:inline distT="0" distB="0" distL="0" distR="0" wp14:anchorId="611AFCB9" wp14:editId="635E3034">
            <wp:extent cx="5760720" cy="1353820"/>
            <wp:effectExtent l="0" t="0" r="0" b="0"/>
            <wp:docPr id="3" name="Obrázek 3"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7E1B60" w:rsidRPr="00D72106" w:rsidRDefault="007E0951" w:rsidP="007E1B60">
      <w:pPr>
        <w:spacing w:before="4000"/>
        <w:jc w:val="center"/>
        <w:rPr>
          <w:rFonts w:asciiTheme="minorHAnsi" w:hAnsiTheme="minorHAnsi"/>
          <w:b/>
          <w:sz w:val="52"/>
          <w:szCs w:val="32"/>
        </w:rPr>
      </w:pPr>
      <w:r>
        <w:rPr>
          <w:rFonts w:asciiTheme="minorHAnsi" w:hAnsiTheme="minorHAnsi"/>
          <w:b/>
          <w:sz w:val="52"/>
          <w:szCs w:val="32"/>
        </w:rPr>
        <w:t xml:space="preserve">E: </w:t>
      </w:r>
      <w:r w:rsidR="007E1B60" w:rsidRPr="00D72106">
        <w:rPr>
          <w:rFonts w:asciiTheme="minorHAnsi" w:hAnsiTheme="minorHAnsi"/>
          <w:b/>
          <w:sz w:val="52"/>
          <w:szCs w:val="32"/>
        </w:rPr>
        <w:t xml:space="preserve">Sebehodnotící zpráva pro akreditaci </w:t>
      </w:r>
      <w:r w:rsidR="007E1B60">
        <w:rPr>
          <w:rFonts w:asciiTheme="minorHAnsi" w:hAnsiTheme="minorHAnsi"/>
          <w:b/>
          <w:sz w:val="52"/>
          <w:szCs w:val="32"/>
        </w:rPr>
        <w:t xml:space="preserve">doktorského studijního </w:t>
      </w:r>
      <w:r w:rsidR="007E1B60" w:rsidRPr="00D72106">
        <w:rPr>
          <w:rFonts w:asciiTheme="minorHAnsi" w:hAnsiTheme="minorHAnsi"/>
          <w:b/>
          <w:sz w:val="52"/>
          <w:szCs w:val="32"/>
        </w:rPr>
        <w:t>programu</w:t>
      </w:r>
    </w:p>
    <w:p w:rsidR="003669ED" w:rsidRDefault="003669ED" w:rsidP="00AC4E30">
      <w:pPr>
        <w:jc w:val="center"/>
        <w:rPr>
          <w:rFonts w:asciiTheme="minorHAnsi" w:hAnsiTheme="minorHAnsi"/>
          <w:b/>
          <w:sz w:val="48"/>
          <w:szCs w:val="28"/>
        </w:rPr>
      </w:pPr>
      <w:r>
        <w:rPr>
          <w:rFonts w:asciiTheme="minorHAnsi" w:hAnsiTheme="minorHAnsi"/>
          <w:b/>
          <w:sz w:val="48"/>
          <w:szCs w:val="28"/>
        </w:rPr>
        <w:t>Finance</w:t>
      </w: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AC4E30" w:rsidRPr="00F108E8" w:rsidRDefault="00AC4E30" w:rsidP="00AC4E30">
      <w:pPr>
        <w:jc w:val="center"/>
        <w:rPr>
          <w:rFonts w:asciiTheme="minorHAnsi" w:hAnsiTheme="minorHAnsi" w:cstheme="minorHAnsi"/>
          <w:b/>
          <w:sz w:val="28"/>
          <w:szCs w:val="28"/>
        </w:rPr>
      </w:pPr>
      <w:r w:rsidRPr="00F108E8">
        <w:rPr>
          <w:rFonts w:asciiTheme="minorHAnsi" w:hAnsiTheme="minorHAnsi" w:cstheme="minorHAnsi"/>
          <w:b/>
          <w:sz w:val="28"/>
          <w:szCs w:val="28"/>
        </w:rPr>
        <w:t xml:space="preserve">Ve Zlíně </w:t>
      </w:r>
      <w:r w:rsidR="003669ED" w:rsidRPr="003669ED">
        <w:rPr>
          <w:rFonts w:asciiTheme="minorHAnsi" w:hAnsiTheme="minorHAnsi" w:cstheme="minorHAnsi"/>
          <w:b/>
          <w:sz w:val="28"/>
          <w:szCs w:val="28"/>
          <w:highlight w:val="yellow"/>
        </w:rPr>
        <w:t>…….</w:t>
      </w:r>
    </w:p>
    <w:p w:rsidR="007E1B60" w:rsidRPr="00FF1465" w:rsidRDefault="007E1B60" w:rsidP="007E1B60">
      <w:pPr>
        <w:jc w:val="center"/>
        <w:rPr>
          <w:rFonts w:asciiTheme="minorHAnsi" w:hAnsiTheme="minorHAnsi"/>
          <w:b/>
          <w:color w:val="FF0000"/>
          <w:sz w:val="28"/>
          <w:szCs w:val="28"/>
        </w:rPr>
      </w:pPr>
    </w:p>
    <w:p w:rsidR="007E1B60" w:rsidRPr="00C44653" w:rsidRDefault="007E1B60" w:rsidP="007E1B60">
      <w:pPr>
        <w:jc w:val="center"/>
        <w:rPr>
          <w:rFonts w:ascii="Calibri Light" w:hAnsi="Calibri Light"/>
          <w:b/>
          <w:sz w:val="28"/>
          <w:szCs w:val="28"/>
        </w:rPr>
      </w:pPr>
    </w:p>
    <w:p w:rsidR="007E1B60" w:rsidRPr="00C44653" w:rsidRDefault="007E1B60" w:rsidP="007E1B60">
      <w:pPr>
        <w:ind w:left="426"/>
        <w:jc w:val="both"/>
        <w:rPr>
          <w:rFonts w:ascii="Calibri Light" w:hAnsi="Calibri Light"/>
        </w:rPr>
      </w:pPr>
    </w:p>
    <w:p w:rsidR="007E0951" w:rsidRDefault="007E0951">
      <w:pPr>
        <w:rPr>
          <w:rFonts w:ascii="Calibri" w:eastAsiaTheme="majorEastAsia" w:hAnsi="Calibri" w:cs="Calibri"/>
          <w:b/>
          <w:color w:val="365F91" w:themeColor="accent1" w:themeShade="BF"/>
          <w:sz w:val="40"/>
          <w:szCs w:val="32"/>
        </w:rPr>
      </w:pPr>
      <w:r>
        <w:rPr>
          <w:rFonts w:ascii="Calibri" w:hAnsi="Calibri" w:cs="Calibri"/>
          <w:bCs/>
          <w:sz w:val="40"/>
          <w:szCs w:val="32"/>
        </w:rPr>
        <w:br w:type="page"/>
      </w:r>
    </w:p>
    <w:p w:rsidR="007E1B60" w:rsidRPr="007E0951" w:rsidRDefault="007E1B60" w:rsidP="00C67317">
      <w:pPr>
        <w:pStyle w:val="Nadpis1"/>
        <w:numPr>
          <w:ilvl w:val="0"/>
          <w:numId w:val="7"/>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lastRenderedPageBreak/>
        <w:t>Instituce</w:t>
      </w:r>
    </w:p>
    <w:p w:rsidR="007E1B60" w:rsidRPr="007E0951" w:rsidRDefault="007E1B60" w:rsidP="007E1B60">
      <w:pPr>
        <w:ind w:left="426"/>
        <w:rPr>
          <w:rFonts w:asciiTheme="minorHAnsi" w:hAnsiTheme="minorHAnsi" w:cstheme="minorHAnsi"/>
          <w:bCs/>
          <w:sz w:val="24"/>
          <w:szCs w:val="24"/>
          <w:u w:val="single"/>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Působnost orgánů vysoké školy</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Standardy 1.1-1.2</w:t>
      </w:r>
    </w:p>
    <w:p w:rsidR="007E1B60" w:rsidRDefault="00AC4E30" w:rsidP="00782FBD">
      <w:pPr>
        <w:spacing w:after="600"/>
        <w:jc w:val="both"/>
        <w:rPr>
          <w:rFonts w:ascii="Calibri" w:hAnsi="Calibri" w:cs="Calibri"/>
          <w:color w:val="000000" w:themeColor="text1"/>
          <w:sz w:val="22"/>
          <w:szCs w:val="22"/>
        </w:rPr>
      </w:pPr>
      <w:r w:rsidRPr="00AC4E30">
        <w:rPr>
          <w:rFonts w:ascii="Calibri" w:hAnsi="Calibri" w:cs="Calibri"/>
          <w:color w:val="000000" w:themeColor="text1"/>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r w:rsidR="003328B3">
        <w:fldChar w:fldCharType="begin"/>
      </w:r>
      <w:ins w:id="420" w:author="Michal Pilík" w:date="2019-09-10T14:33:00Z">
        <w:r w:rsidR="003328B3">
          <w:instrText>HYPERLINK "https://www.utb.cz/?mdocs-file=30918"</w:instrText>
        </w:r>
      </w:ins>
      <w:del w:id="421" w:author="Michal Pilík" w:date="2019-09-10T14:33:00Z">
        <w:r w:rsidR="003328B3" w:rsidDel="003328B3">
          <w:delInstrText xml:space="preserve"> HYPERLINK "https://www.utb.cz/?mdocs-file=6474" </w:delInstrText>
        </w:r>
      </w:del>
      <w:r w:rsidR="003328B3">
        <w:fldChar w:fldCharType="separate"/>
      </w:r>
      <w:r w:rsidRPr="00AC4E30">
        <w:rPr>
          <w:rFonts w:asciiTheme="minorHAnsi" w:hAnsiTheme="minorHAnsi" w:cstheme="minorHAnsi"/>
          <w:i/>
          <w:color w:val="0000FF" w:themeColor="hyperlink"/>
          <w:sz w:val="22"/>
          <w:szCs w:val="22"/>
          <w:u w:val="single"/>
        </w:rPr>
        <w:t>Statutu UTB ve Zlíně ze dne 5. ledna 2017</w:t>
      </w:r>
      <w:r w:rsidR="003328B3">
        <w:rPr>
          <w:rFonts w:asciiTheme="minorHAnsi" w:hAnsiTheme="minorHAnsi" w:cstheme="minorHAnsi"/>
          <w:i/>
          <w:color w:val="0000FF" w:themeColor="hyperlink"/>
          <w:sz w:val="22"/>
          <w:szCs w:val="22"/>
          <w:u w:val="single"/>
        </w:rPr>
        <w:fldChar w:fldCharType="end"/>
      </w:r>
      <w:r w:rsidRPr="00AC4E30">
        <w:rPr>
          <w:rFonts w:ascii="Calibri" w:hAnsi="Calibri" w:cs="Calibri"/>
          <w:color w:val="000000" w:themeColor="text1"/>
          <w:sz w:val="22"/>
          <w:szCs w:val="22"/>
        </w:rPr>
        <w:t>.</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Vnitřní systém zajišťování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Vymezení pravomoci a odpovědnost za kvalitu</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1.3</w:t>
      </w:r>
    </w:p>
    <w:p w:rsidR="00AC4E30" w:rsidRPr="00EF7007" w:rsidRDefault="00AC4E30" w:rsidP="00AC4E30">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r w:rsidR="003328B3">
        <w:fldChar w:fldCharType="begin"/>
      </w:r>
      <w:ins w:id="422" w:author="Michal Pilík" w:date="2019-09-10T14:34:00Z">
        <w:r w:rsidR="003328B3">
          <w:instrText>HYPERLINK "https://www.utb.cz/?mdocs-file=31808"</w:instrText>
        </w:r>
      </w:ins>
      <w:del w:id="423" w:author="Michal Pilík" w:date="2019-09-10T14:34:00Z">
        <w:r w:rsidR="003328B3" w:rsidDel="003328B3">
          <w:delInstrText xml:space="preserve"> HYPERLINK "https://www.utb.cz/?mdocs-file=6498" </w:delInstrText>
        </w:r>
      </w:del>
      <w:r w:rsidR="003328B3">
        <w:fldChar w:fldCharType="separate"/>
      </w:r>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r w:rsidR="003328B3">
        <w:rPr>
          <w:rStyle w:val="Hypertextovodkaz"/>
          <w:rFonts w:asciiTheme="minorHAnsi" w:hAnsiTheme="minorHAnsi" w:cstheme="minorHAnsi"/>
          <w:i/>
          <w:sz w:val="22"/>
        </w:rPr>
        <w:fldChar w:fldCharType="end"/>
      </w:r>
      <w:r w:rsidRPr="00EF7007">
        <w:rPr>
          <w:rFonts w:asciiTheme="minorHAnsi" w:hAnsiTheme="minorHAnsi" w:cstheme="minorHAnsi"/>
          <w:sz w:val="22"/>
        </w:rPr>
        <w:t xml:space="preserve"> ze dne 28. června 2017.</w:t>
      </w:r>
    </w:p>
    <w:p w:rsidR="007E1B60" w:rsidRPr="007E0951" w:rsidRDefault="00AC4E30" w:rsidP="00782FBD">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49"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50"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vzniku a úprav studijních programů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1.4</w:t>
      </w:r>
    </w:p>
    <w:p w:rsidR="007E1B60" w:rsidRPr="007E0951" w:rsidRDefault="00AC4E30"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r w:rsidR="003328B3">
        <w:fldChar w:fldCharType="begin"/>
      </w:r>
      <w:ins w:id="424" w:author="Michal Pilík" w:date="2019-09-10T14:40:00Z">
        <w:r w:rsidR="003328B3">
          <w:instrText>HYPERLINK "https://www.utb.cz/?mdocs-file=31211"</w:instrText>
        </w:r>
      </w:ins>
      <w:del w:id="425" w:author="Michal Pilík" w:date="2019-09-10T14:40:00Z">
        <w:r w:rsidR="003328B3" w:rsidDel="003328B3">
          <w:delInstrText xml:space="preserve"> HYPERLINK "https://www.utb.cz/univerzita/uredni-deska/vnitrni-normy-a-predpisy/vnitrni-predpisy/" </w:delInstrText>
        </w:r>
      </w:del>
      <w:r w:rsidR="003328B3">
        <w:fldChar w:fldCharType="separate"/>
      </w:r>
      <w:r w:rsidRPr="00C75209">
        <w:rPr>
          <w:rStyle w:val="Hypertextovodkaz"/>
          <w:rFonts w:asciiTheme="minorHAnsi" w:hAnsiTheme="minorHAnsi" w:cstheme="minorHAnsi"/>
          <w:i/>
          <w:sz w:val="22"/>
        </w:rPr>
        <w:t>Řádu pro tvorbu, schvalování, uskutečňování a změny studijních programů Univerzity Tomáše Bati ve Zlíně</w:t>
      </w:r>
      <w:r w:rsidR="003328B3">
        <w:rPr>
          <w:rStyle w:val="Hypertextovodkaz"/>
          <w:rFonts w:asciiTheme="minorHAnsi" w:hAnsiTheme="minorHAnsi" w:cstheme="minorHAnsi"/>
          <w:i/>
          <w:sz w:val="22"/>
        </w:rPr>
        <w:fldChar w:fldCharType="end"/>
      </w:r>
      <w:r w:rsidRPr="00EF7007">
        <w:rPr>
          <w:rFonts w:asciiTheme="minorHAnsi" w:hAnsiTheme="minorHAnsi" w:cstheme="minorHAnsi"/>
          <w:sz w:val="22"/>
        </w:rPr>
        <w:t xml:space="preserve"> ze dne 28. června 2017.</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Principy a systém uznávání zahraničního vzdělávání pro přijetí ke studiu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1.5</w:t>
      </w:r>
    </w:p>
    <w:p w:rsidR="007E1B60" w:rsidRPr="007E0951" w:rsidRDefault="00AC4E30"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r w:rsidR="003328B3">
        <w:fldChar w:fldCharType="begin"/>
      </w:r>
      <w:ins w:id="426" w:author="Michal Pilík" w:date="2019-09-10T14:36:00Z">
        <w:r w:rsidR="003328B3">
          <w:instrText>HYPERLINK "https://www.utb.cz/?mdocs-file=9001"</w:instrText>
        </w:r>
      </w:ins>
      <w:del w:id="427" w:author="Michal Pilík" w:date="2019-09-10T14:36:00Z">
        <w:r w:rsidR="003328B3" w:rsidDel="003328B3">
          <w:delInstrText xml:space="preserve"> HYPERLINK "https://www.utb.cz/mdocs-posts/sr_13_2017/" </w:delInstrText>
        </w:r>
      </w:del>
      <w:r w:rsidR="003328B3">
        <w:fldChar w:fldCharType="separate"/>
      </w:r>
      <w:r w:rsidRPr="00C75209">
        <w:rPr>
          <w:rStyle w:val="Hypertextovodkaz"/>
          <w:rFonts w:asciiTheme="minorHAnsi" w:hAnsiTheme="minorHAnsi" w:cstheme="minorHAnsi"/>
          <w:i/>
          <w:sz w:val="22"/>
        </w:rPr>
        <w:t>Uznání zahraničního středoškolského a vysokoškolského vzdělání a kvalifikace</w:t>
      </w:r>
      <w:r w:rsidR="003328B3">
        <w:rPr>
          <w:rStyle w:val="Hypertextovodkaz"/>
          <w:rFonts w:asciiTheme="minorHAnsi" w:hAnsiTheme="minorHAnsi" w:cstheme="minorHAnsi"/>
          <w:i/>
          <w:sz w:val="22"/>
        </w:rPr>
        <w:fldChar w:fldCharType="end"/>
      </w:r>
      <w:r w:rsidRPr="00EF7007">
        <w:rPr>
          <w:rFonts w:asciiTheme="minorHAnsi" w:hAnsiTheme="minorHAnsi" w:cstheme="minorHAnsi"/>
          <w:sz w:val="22"/>
        </w:rPr>
        <w:t xml:space="preserve"> ze dne 12. 4. 2017.</w:t>
      </w:r>
    </w:p>
    <w:p w:rsidR="007E1B60" w:rsidRPr="00A03E62" w:rsidRDefault="007E1B60" w:rsidP="007E1B60">
      <w:pPr>
        <w:pStyle w:val="Nadpis3"/>
        <w:jc w:val="center"/>
        <w:rPr>
          <w:rFonts w:asciiTheme="minorHAnsi" w:hAnsiTheme="minorHAnsi"/>
          <w:b/>
          <w:color w:val="000000" w:themeColor="text1"/>
        </w:rPr>
      </w:pPr>
      <w:r w:rsidRPr="00A03E62">
        <w:rPr>
          <w:rFonts w:asciiTheme="minorHAnsi" w:hAnsiTheme="minorHAnsi"/>
          <w:b/>
          <w:color w:val="000000" w:themeColor="text1"/>
        </w:rPr>
        <w:t xml:space="preserve">Vedení kvalifikačních a rigorózních prací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1.6</w:t>
      </w:r>
    </w:p>
    <w:p w:rsidR="00AC4E30" w:rsidRPr="00EF7007" w:rsidRDefault="00AC4E30" w:rsidP="00AC4E30">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EA3338">
        <w:rPr>
          <w:rFonts w:ascii="Calibri" w:hAnsi="Calibri" w:cs="Calibri"/>
          <w:sz w:val="22"/>
        </w:rPr>
        <w:t xml:space="preserve">V rámci UTB tento počet upravuje směrnice </w:t>
      </w:r>
      <w:r w:rsidRPr="00EA3338">
        <w:rPr>
          <w:rFonts w:ascii="Calibri" w:hAnsi="Calibri" w:cs="Calibri"/>
          <w:sz w:val="22"/>
        </w:rPr>
        <w:lastRenderedPageBreak/>
        <w:t>rektora</w:t>
      </w:r>
      <w:r w:rsidRPr="003E32AE">
        <w:rPr>
          <w:rFonts w:ascii="Calibri" w:hAnsi="Calibri" w:cs="Calibri"/>
          <w:color w:val="00B050"/>
          <w:sz w:val="22"/>
        </w:rPr>
        <w:t xml:space="preserve"> </w:t>
      </w:r>
      <w:r w:rsidR="003328B3">
        <w:fldChar w:fldCharType="begin"/>
      </w:r>
      <w:ins w:id="428" w:author="Michal Pilík" w:date="2019-09-10T14:38:00Z">
        <w:r w:rsidR="003328B3">
          <w:instrText>HYPERLINK "https://www.utb.cz/?mdocs-file=30996"</w:instrText>
        </w:r>
      </w:ins>
      <w:del w:id="429" w:author="Michal Pilík" w:date="2019-09-10T14:38:00Z">
        <w:r w:rsidR="003328B3" w:rsidDel="003328B3">
          <w:delInstrText xml:space="preserve"> HYPERLINK "https://www.utb.cz/?mdocs-file=9139" </w:delInstrText>
        </w:r>
      </w:del>
      <w:r w:rsidR="003328B3">
        <w:fldChar w:fldCharType="separate"/>
      </w:r>
      <w:r w:rsidRPr="00C75209">
        <w:rPr>
          <w:rStyle w:val="Hypertextovodkaz"/>
          <w:rFonts w:ascii="Calibri" w:hAnsi="Calibri" w:cs="Calibri"/>
          <w:bCs/>
          <w:i/>
          <w:sz w:val="22"/>
        </w:rPr>
        <w:t>Standardy studijních programů Univerzity Tomáše Bati ve Zlíně</w:t>
      </w:r>
      <w:r w:rsidR="003328B3">
        <w:rPr>
          <w:rStyle w:val="Hypertextovodkaz"/>
          <w:rFonts w:ascii="Calibri" w:hAnsi="Calibri" w:cs="Calibri"/>
          <w:bCs/>
          <w:i/>
          <w:sz w:val="22"/>
        </w:rPr>
        <w:fldChar w:fldCharType="end"/>
      </w:r>
      <w:r w:rsidRPr="003E32AE">
        <w:rPr>
          <w:rFonts w:ascii="Calibri" w:hAnsi="Calibri" w:cs="Calibri"/>
          <w:bCs/>
          <w:color w:val="00B050"/>
          <w:sz w:val="22"/>
        </w:rPr>
        <w:t xml:space="preserve"> </w:t>
      </w:r>
      <w:r w:rsidRPr="00EA3338">
        <w:rPr>
          <w:rFonts w:ascii="Calibri" w:hAnsi="Calibri" w:cs="Calibri"/>
          <w:bCs/>
          <w:sz w:val="22"/>
        </w:rPr>
        <w:t xml:space="preserve">v platném znění. </w:t>
      </w:r>
      <w:r w:rsidRPr="00EA3338">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51"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EA3338">
        <w:rPr>
          <w:rFonts w:ascii="Calibri" w:hAnsi="Calibri" w:cs="Calibri"/>
          <w:bCs/>
          <w:sz w:val="22"/>
        </w:rPr>
        <w:t>v platném znění.</w:t>
      </w:r>
    </w:p>
    <w:p w:rsidR="005D6D4F" w:rsidRPr="00EF7007" w:rsidRDefault="005D6D4F"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18 </w:t>
      </w:r>
      <w:r w:rsidR="003328B3">
        <w:fldChar w:fldCharType="begin"/>
      </w:r>
      <w:ins w:id="430" w:author="Michal Pilík" w:date="2019-09-10T14:40:00Z">
        <w:r w:rsidR="003328B3">
          <w:instrText>HYPERLINK "https://www.utb.cz/?mdocs-file=31211"</w:instrText>
        </w:r>
      </w:ins>
      <w:del w:id="431" w:author="Michal Pilík" w:date="2019-09-10T14:40:00Z">
        <w:r w:rsidR="003328B3" w:rsidDel="003328B3">
          <w:delInstrText xml:space="preserve"> HYPERLINK "https://www.utb.cz/univerzita/uredni-deska/vnitrni-normy-a-predpisy/vnitrni-predpisy/" </w:delInstrText>
        </w:r>
      </w:del>
      <w:r w:rsidR="003328B3">
        <w:fldChar w:fldCharType="separate"/>
      </w:r>
      <w:r w:rsidRPr="00F44DA2">
        <w:rPr>
          <w:rStyle w:val="Hypertextovodkaz"/>
          <w:rFonts w:asciiTheme="minorHAnsi" w:hAnsiTheme="minorHAnsi" w:cstheme="minorHAnsi"/>
          <w:i/>
          <w:sz w:val="22"/>
        </w:rPr>
        <w:t>Řádu pro tvorbu, schvalování, uskutečňování a změny studijních programů Univerzity Tomáše Bati ve Zlíně</w:t>
      </w:r>
      <w:r w:rsidR="003328B3">
        <w:rPr>
          <w:rStyle w:val="Hypertextovodkaz"/>
          <w:rFonts w:asciiTheme="minorHAnsi" w:hAnsiTheme="minorHAnsi" w:cstheme="minorHAnsi"/>
          <w:i/>
          <w:sz w:val="22"/>
        </w:rPr>
        <w:fldChar w:fldCharType="end"/>
      </w:r>
      <w:r>
        <w:rPr>
          <w:rFonts w:asciiTheme="minorHAnsi" w:hAnsiTheme="minorHAnsi" w:cstheme="minorHAnsi"/>
          <w:sz w:val="22"/>
        </w:rPr>
        <w:t xml:space="preserve"> a Část 3. Ustanovení pro studium v doktorských studijních programech </w:t>
      </w:r>
      <w:r w:rsidR="00A44FC5">
        <w:fldChar w:fldCharType="begin"/>
      </w:r>
      <w:ins w:id="432" w:author="Michal Pilík" w:date="2019-09-16T09:36:00Z">
        <w:r w:rsidR="00A44FC5">
          <w:instrText>HYPERLINK "https://www.utb.cz/?mdocs-file=31850"</w:instrText>
        </w:r>
      </w:ins>
      <w:del w:id="433" w:author="Michal Pilík" w:date="2019-09-16T09:35:00Z">
        <w:r w:rsidR="00A44FC5" w:rsidDel="00A44FC5">
          <w:delInstrText xml:space="preserve"> HYPERLINK "https://www.utb.cz/?mdocs-file=6492" </w:delInstrText>
        </w:r>
      </w:del>
      <w:ins w:id="434" w:author="Michal Pilík" w:date="2019-09-16T09:36:00Z"/>
      <w:r w:rsidR="00A44FC5">
        <w:fldChar w:fldCharType="separate"/>
      </w:r>
      <w:r w:rsidRPr="00F44DA2">
        <w:rPr>
          <w:rStyle w:val="Hypertextovodkaz"/>
          <w:rFonts w:asciiTheme="minorHAnsi" w:hAnsiTheme="minorHAnsi" w:cstheme="minorHAnsi"/>
          <w:i/>
          <w:sz w:val="22"/>
        </w:rPr>
        <w:t>Studijního a zkušebního řádu Univerzity Tomáše Bati ve Zlíně</w:t>
      </w:r>
      <w:r w:rsidR="00A44FC5">
        <w:rPr>
          <w:rStyle w:val="Hypertextovodkaz"/>
          <w:rFonts w:asciiTheme="minorHAnsi" w:hAnsiTheme="minorHAnsi" w:cstheme="minorHAnsi"/>
          <w:i/>
          <w:sz w:val="22"/>
        </w:rPr>
        <w:fldChar w:fldCharType="end"/>
      </w:r>
      <w:r w:rsidRPr="00EF7007">
        <w:rPr>
          <w:rFonts w:asciiTheme="minorHAnsi" w:hAnsiTheme="minorHAnsi" w:cstheme="minorHAnsi"/>
          <w:sz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zpětné vazby při hodnocení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1.7</w:t>
      </w:r>
    </w:p>
    <w:p w:rsidR="007E1B60" w:rsidRPr="001A7A57" w:rsidRDefault="00C632DC" w:rsidP="001A7A57">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52"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Sledování úspěšnosti uchazečů o studium, studentů a uplatnitelnosti absolventů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1.8</w:t>
      </w:r>
    </w:p>
    <w:p w:rsidR="007E1B60" w:rsidRPr="00EA3338" w:rsidRDefault="00C632DC" w:rsidP="001A7A57">
      <w:pPr>
        <w:tabs>
          <w:tab w:val="left" w:pos="2835"/>
        </w:tabs>
        <w:spacing w:before="120" w:after="600"/>
        <w:jc w:val="both"/>
        <w:rPr>
          <w:rFonts w:asciiTheme="minorHAnsi" w:hAnsiTheme="minorHAnsi" w:cstheme="minorHAnsi"/>
          <w:sz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53"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Vzdělávací a tvůrčí činnost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Mezinárodní rozměr a aplikace soudobého stavu poznání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1.9</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0951">
        <w:rPr>
          <w:rStyle w:val="Znakapoznpodarou"/>
          <w:rFonts w:asciiTheme="minorHAnsi" w:hAnsiTheme="minorHAnsi" w:cstheme="minorHAnsi"/>
          <w:sz w:val="22"/>
        </w:rPr>
        <w:footnoteReference w:id="1"/>
      </w:r>
      <w:r w:rsidRPr="007E0951">
        <w:rPr>
          <w:rFonts w:asciiTheme="minorHAnsi" w:hAnsiTheme="minorHAnsi" w:cstheme="minorHAnsi"/>
          <w:sz w:val="22"/>
        </w:rPr>
        <w:t xml:space="preserve"> </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7E1B60" w:rsidRPr="007E0951" w:rsidRDefault="005D6D4F" w:rsidP="000F202B">
      <w:pPr>
        <w:autoSpaceDE w:val="0"/>
        <w:autoSpaceDN w:val="0"/>
        <w:adjustRightInd w:val="0"/>
        <w:spacing w:before="120" w:after="120"/>
        <w:jc w:val="both"/>
        <w:rPr>
          <w:rFonts w:asciiTheme="minorHAnsi" w:hAnsiTheme="minorHAnsi" w:cstheme="minorHAns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r w:rsidR="003328B3">
        <w:fldChar w:fldCharType="begin"/>
      </w:r>
      <w:ins w:id="435" w:author="Michal Pilík" w:date="2019-09-10T14:42:00Z">
        <w:r w:rsidR="003328B3">
          <w:instrText>HYPERLINK "https://www.utb.cz/?mdocs-file=22731"</w:instrText>
        </w:r>
      </w:ins>
      <w:del w:id="436" w:author="Michal Pilík" w:date="2019-09-10T14:42:00Z">
        <w:r w:rsidR="003328B3" w:rsidDel="003328B3">
          <w:delInstrText xml:space="preserve"> HYPERLINK "https://www.utb.cz/mdocs-posts/smernice-rektora-c-8-2018/" </w:delInstrText>
        </w:r>
      </w:del>
      <w:r w:rsidR="003328B3">
        <w:fldChar w:fldCharType="separate"/>
      </w:r>
      <w:r w:rsidRPr="007B3B96">
        <w:rPr>
          <w:rStyle w:val="Hypertextovodkaz"/>
          <w:rFonts w:asciiTheme="minorHAnsi" w:hAnsiTheme="minorHAnsi" w:cstheme="minorHAnsi"/>
          <w:i/>
          <w:sz w:val="22"/>
          <w:szCs w:val="22"/>
        </w:rPr>
        <w:t>Mobility studentů UTB do zahraničí a zahraničních studentů na UTB</w:t>
      </w:r>
      <w:r w:rsidR="003328B3">
        <w:rPr>
          <w:rStyle w:val="Hypertextovodkaz"/>
          <w:rFonts w:asciiTheme="minorHAnsi" w:hAnsiTheme="minorHAnsi" w:cstheme="minorHAnsi"/>
          <w:i/>
          <w:sz w:val="22"/>
          <w:szCs w:val="22"/>
        </w:rPr>
        <w:fldChar w:fldCharType="end"/>
      </w:r>
      <w:r w:rsidRPr="007B3B96">
        <w:rPr>
          <w:rFonts w:asciiTheme="minorHAnsi" w:hAnsiTheme="minorHAnsi" w:cstheme="minorHAnsi"/>
          <w:i/>
          <w:sz w:val="22"/>
          <w:szCs w:val="22"/>
        </w:rPr>
        <w:t>.</w:t>
      </w:r>
    </w:p>
    <w:p w:rsidR="007E1B60" w:rsidRPr="007E0951" w:rsidRDefault="007E1B60" w:rsidP="00782FBD">
      <w:pPr>
        <w:spacing w:before="120" w:after="360"/>
        <w:jc w:val="both"/>
        <w:rPr>
          <w:rFonts w:asciiTheme="minorHAnsi" w:hAnsiTheme="minorHAnsi" w:cstheme="minorHAnsi"/>
          <w:sz w:val="22"/>
        </w:rPr>
      </w:pPr>
      <w:r w:rsidRPr="007E0951">
        <w:rPr>
          <w:rFonts w:asciiTheme="minorHAnsi" w:hAnsiTheme="minorHAnsi" w:cstheme="minorHAnsi"/>
          <w:sz w:val="22"/>
        </w:rPr>
        <w:t xml:space="preserve">V daném studijním programu se např. jedná o mobility </w:t>
      </w:r>
      <w:r w:rsidRPr="00EA3338">
        <w:rPr>
          <w:rFonts w:asciiTheme="minorHAnsi" w:hAnsiTheme="minorHAnsi" w:cstheme="minorHAnsi"/>
          <w:sz w:val="22"/>
        </w:rPr>
        <w:t xml:space="preserve">do Francie, Španělska, Portugalska, Finska, Dánska, Polska, Norska, Rakouska, Řecka, Slovinska, Slovenska, Turecka a dalších evropských zemí.  </w:t>
      </w:r>
      <w:r w:rsidRPr="00EA3338">
        <w:rPr>
          <w:rFonts w:asciiTheme="minorHAnsi" w:hAnsiTheme="minorHAnsi" w:cstheme="minorHAnsi"/>
          <w:sz w:val="22"/>
        </w:rPr>
        <w:lastRenderedPageBreak/>
        <w:t xml:space="preserve">Dále jsou na UTB ve Zlíně standardně nabízeny studijní předměty vyučované v cizích jazycích a </w:t>
      </w:r>
      <w:r w:rsidRPr="007E0951">
        <w:rPr>
          <w:rFonts w:asciiTheme="minorHAnsi" w:hAnsiTheme="minorHAnsi" w:cstheme="minorHAnsi"/>
          <w:sz w:val="22"/>
        </w:rPr>
        <w:t xml:space="preserve">realizované studijní programy uskutečňované v cizích jazycích. </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Spolupráce s praxí při uskutečňování studijních programů</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Standard 1.10</w:t>
      </w:r>
    </w:p>
    <w:p w:rsidR="007E1B60" w:rsidRPr="00EA3338" w:rsidRDefault="007E1B60" w:rsidP="00782FBD">
      <w:pPr>
        <w:spacing w:before="120" w:after="360"/>
        <w:jc w:val="both"/>
        <w:rPr>
          <w:rFonts w:asciiTheme="minorHAnsi" w:hAnsiTheme="minorHAnsi" w:cstheme="minorHAnsi"/>
          <w:sz w:val="22"/>
        </w:rPr>
      </w:pPr>
      <w:r w:rsidRPr="00EA3338">
        <w:rPr>
          <w:rFonts w:asciiTheme="minorHAnsi" w:hAnsiTheme="minorHAnsi" w:cstheme="minorHAns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 xml:space="preserve">Spolupráce s praxí při tvorbě studijních programů </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Standard 1.11</w:t>
      </w:r>
    </w:p>
    <w:p w:rsidR="007E1B60" w:rsidRPr="00EA3338" w:rsidRDefault="007E1B60" w:rsidP="00782FBD">
      <w:pPr>
        <w:spacing w:before="120" w:after="600"/>
        <w:jc w:val="both"/>
        <w:rPr>
          <w:rFonts w:asciiTheme="minorHAnsi" w:hAnsiTheme="minorHAnsi" w:cstheme="minorHAnsi"/>
          <w:sz w:val="22"/>
        </w:rPr>
      </w:pPr>
      <w:r w:rsidRPr="00EA3338">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Podpůrné zdroje a administrativa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Informační systém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1.12</w:t>
      </w:r>
    </w:p>
    <w:p w:rsidR="007E1B60" w:rsidRPr="007E0951" w:rsidRDefault="007E1B60" w:rsidP="007E0951">
      <w:pPr>
        <w:tabs>
          <w:tab w:val="left" w:pos="2835"/>
        </w:tabs>
        <w:spacing w:before="120" w:after="120"/>
        <w:jc w:val="both"/>
        <w:rPr>
          <w:rFonts w:ascii="Calibri" w:hAnsi="Calibri" w:cs="Calibri"/>
          <w:sz w:val="22"/>
        </w:rPr>
      </w:pPr>
      <w:r w:rsidRPr="007E0951">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7E1B60" w:rsidRPr="007E0951" w:rsidRDefault="005D6D4F" w:rsidP="007E0951">
      <w:pPr>
        <w:spacing w:before="120" w:after="120"/>
        <w:jc w:val="both"/>
        <w:rPr>
          <w:rFonts w:ascii="Calibri" w:hAnsi="Calibri" w:cs="Calibri"/>
          <w:sz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54"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5D6D4F" w:rsidRPr="00EF7007" w:rsidRDefault="005D6D4F" w:rsidP="005D6D4F">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55"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56"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rsidR="007E1B60" w:rsidRPr="007E0951" w:rsidRDefault="005D6D4F" w:rsidP="00782FBD">
      <w:pPr>
        <w:tabs>
          <w:tab w:val="left" w:pos="2835"/>
        </w:tabs>
        <w:spacing w:before="120" w:after="360"/>
        <w:jc w:val="both"/>
        <w:rPr>
          <w:rFonts w:ascii="Calibri" w:hAnsi="Calibri" w:cs="Calibri"/>
          <w:sz w:val="22"/>
        </w:rPr>
      </w:pPr>
      <w:r w:rsidRPr="00EF7007">
        <w:rPr>
          <w:rFonts w:asciiTheme="minorHAnsi" w:hAnsiTheme="minorHAnsi" w:cstheme="minorHAnsi"/>
          <w:sz w:val="22"/>
          <w:szCs w:val="22"/>
        </w:rPr>
        <w:t xml:space="preserve">Na webových stránkách UTB jsou rovněž k dispozici veškeré relevantní informace týkající se informačních a poradenských služeb souvisejících se studiem a možností uplatnění absolventů </w:t>
      </w:r>
      <w:r w:rsidRPr="00EF7007">
        <w:rPr>
          <w:rFonts w:asciiTheme="minorHAnsi" w:hAnsiTheme="minorHAnsi" w:cstheme="minorHAnsi"/>
          <w:sz w:val="22"/>
          <w:szCs w:val="22"/>
        </w:rPr>
        <w:lastRenderedPageBreak/>
        <w:t>studijních programů v </w:t>
      </w:r>
      <w:r>
        <w:rPr>
          <w:rFonts w:asciiTheme="minorHAnsi" w:hAnsiTheme="minorHAnsi" w:cstheme="minorHAnsi"/>
          <w:sz w:val="22"/>
          <w:szCs w:val="22"/>
        </w:rPr>
        <w:t xml:space="preserve">praxi. Ty jsou poskytovány jak </w:t>
      </w:r>
      <w:hyperlink r:id="rId57"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58"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59"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 xml:space="preserve">Knihovny a elektronické zdroje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1.13</w:t>
      </w:r>
    </w:p>
    <w:p w:rsidR="007E1B60" w:rsidRPr="006E3C10" w:rsidRDefault="007E1B60" w:rsidP="00782FBD">
      <w:pPr>
        <w:spacing w:before="120" w:after="240"/>
        <w:jc w:val="both"/>
        <w:rPr>
          <w:rFonts w:asciiTheme="minorHAnsi" w:hAnsiTheme="minorHAnsi"/>
          <w:color w:val="000000" w:themeColor="text1"/>
          <w:sz w:val="22"/>
        </w:rPr>
      </w:pPr>
      <w:r w:rsidRPr="006E3C10">
        <w:rPr>
          <w:rFonts w:asciiTheme="minorHAnsi" w:hAnsiTheme="minorHAnsi"/>
          <w:color w:val="000000" w:themeColor="text1"/>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7E1B60" w:rsidRPr="006E3C10" w:rsidRDefault="007E1B60" w:rsidP="007E0951">
      <w:pPr>
        <w:spacing w:before="120" w:after="120"/>
        <w:jc w:val="both"/>
        <w:rPr>
          <w:rFonts w:asciiTheme="minorHAnsi" w:hAnsiTheme="minorHAnsi"/>
          <w:i/>
          <w:color w:val="000000" w:themeColor="text1"/>
          <w:sz w:val="22"/>
        </w:rPr>
      </w:pPr>
      <w:r w:rsidRPr="006E3C10">
        <w:rPr>
          <w:rFonts w:asciiTheme="minorHAnsi" w:hAnsiTheme="minorHAnsi"/>
          <w:i/>
          <w:color w:val="000000" w:themeColor="text1"/>
          <w:sz w:val="22"/>
        </w:rPr>
        <w:t>Dostupnost knihovního fondu</w:t>
      </w:r>
    </w:p>
    <w:p w:rsidR="007E1B60" w:rsidRPr="006E3C10" w:rsidRDefault="007E1B60" w:rsidP="007E0951">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7E1B60" w:rsidRPr="006E3C10" w:rsidRDefault="007E1B60" w:rsidP="007E0951">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7E1B60" w:rsidRPr="006E3C10" w:rsidRDefault="007E1B60" w:rsidP="007E0951">
      <w:pPr>
        <w:spacing w:before="120" w:after="120"/>
        <w:jc w:val="both"/>
        <w:rPr>
          <w:rFonts w:asciiTheme="minorHAnsi" w:hAnsiTheme="minorHAnsi" w:cstheme="minorHAnsi"/>
          <w:color w:val="000000" w:themeColor="text1"/>
          <w:sz w:val="22"/>
        </w:rPr>
      </w:pPr>
      <w:r w:rsidRPr="006E3C10">
        <w:rPr>
          <w:rFonts w:asciiTheme="minorHAnsi" w:hAnsiTheme="minorHAnsi"/>
          <w:color w:val="000000" w:themeColor="text1"/>
          <w:sz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w:t>
      </w:r>
      <w:r w:rsidRPr="006E3C10">
        <w:rPr>
          <w:rFonts w:asciiTheme="minorHAnsi" w:hAnsiTheme="minorHAnsi" w:cstheme="minorHAnsi"/>
          <w:color w:val="000000" w:themeColor="text1"/>
          <w:sz w:val="22"/>
        </w:rPr>
        <w:t>školeními pro akademické pracovníky týkající se například podpory vědeckovýzkumné činnosti, vyhledáváním v databázích nebo publikační a citační etikou.</w:t>
      </w:r>
    </w:p>
    <w:p w:rsidR="007E0951" w:rsidRPr="00703140" w:rsidRDefault="007E1B60" w:rsidP="00703140">
      <w:pPr>
        <w:spacing w:before="120" w:after="240"/>
        <w:jc w:val="both"/>
        <w:rPr>
          <w:rStyle w:val="Hypertextovodkaz"/>
          <w:rFonts w:asciiTheme="minorHAnsi" w:hAnsiTheme="minorHAnsi" w:cstheme="minorHAnsi"/>
          <w:color w:val="auto"/>
          <w:sz w:val="22"/>
          <w:u w:val="none"/>
        </w:rPr>
      </w:pPr>
      <w:r w:rsidRPr="007E0951">
        <w:rPr>
          <w:rFonts w:asciiTheme="minorHAnsi" w:hAnsiTheme="minorHAnsi" w:cstheme="minorHAns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0F202B">
        <w:rPr>
          <w:rFonts w:asciiTheme="minorHAnsi" w:hAnsiTheme="minorHAnsi" w:cstheme="minorHAnsi"/>
          <w:sz w:val="22"/>
        </w:rPr>
        <w:t>n</w:t>
      </w:r>
      <w:r w:rsidRPr="007E0951">
        <w:rPr>
          <w:rFonts w:asciiTheme="minorHAnsi" w:hAnsiTheme="minorHAnsi" w:cstheme="minorHAnsi"/>
          <w:sz w:val="22"/>
        </w:rPr>
        <w:t>eustále doplňován. Knihovna odebírá více než 200 periodik v tištěné podobě. Mimo tištěné čas</w:t>
      </w:r>
      <w:r w:rsidR="004E1594">
        <w:rPr>
          <w:rFonts w:asciiTheme="minorHAnsi" w:hAnsiTheme="minorHAnsi" w:cstheme="minorHAnsi"/>
          <w:sz w:val="22"/>
        </w:rPr>
        <w:t>opisy knihovna zpřístupňuje cca</w:t>
      </w:r>
      <w:r w:rsidRPr="007E0951">
        <w:rPr>
          <w:rFonts w:asciiTheme="minorHAnsi" w:hAnsiTheme="minorHAnsi" w:cstheme="minorHAnsi"/>
          <w:sz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0951">
        <w:rPr>
          <w:rStyle w:val="Znakapoznpodarou"/>
          <w:rFonts w:asciiTheme="minorHAnsi" w:hAnsiTheme="minorHAnsi" w:cstheme="minorHAnsi"/>
          <w:sz w:val="22"/>
        </w:rPr>
        <w:footnoteReference w:id="2"/>
      </w:r>
      <w:r w:rsidRPr="007E0951">
        <w:rPr>
          <w:rFonts w:asciiTheme="minorHAnsi" w:hAnsiTheme="minorHAnsi" w:cstheme="minorHAnsi"/>
          <w:sz w:val="22"/>
        </w:rPr>
        <w:t xml:space="preserve"> Práce jsou zde zpravidla dostupné volně v plném textu. Kromě toho provozuje knihovna také repozitář publikační činnosti akademických pracovníků univerzity.</w:t>
      </w:r>
      <w:r w:rsidRPr="007E0951">
        <w:rPr>
          <w:rStyle w:val="Znakapoznpodarou"/>
          <w:rFonts w:asciiTheme="minorHAnsi" w:hAnsiTheme="minorHAnsi" w:cstheme="minorHAnsi"/>
          <w:sz w:val="22"/>
        </w:rPr>
        <w:footnoteReference w:id="3"/>
      </w:r>
    </w:p>
    <w:p w:rsidR="007E1B60" w:rsidRPr="007E0951" w:rsidRDefault="007E1B60" w:rsidP="007E0951">
      <w:pPr>
        <w:spacing w:before="120" w:after="120"/>
        <w:rPr>
          <w:rFonts w:asciiTheme="minorHAnsi" w:hAnsiTheme="minorHAnsi" w:cstheme="minorHAnsi"/>
          <w:i/>
          <w:iCs/>
          <w:sz w:val="22"/>
        </w:rPr>
      </w:pPr>
      <w:r w:rsidRPr="007E0951">
        <w:rPr>
          <w:rFonts w:asciiTheme="minorHAnsi" w:hAnsiTheme="minorHAnsi" w:cstheme="minorHAnsi"/>
          <w:i/>
          <w:iCs/>
          <w:sz w:val="22"/>
        </w:rPr>
        <w:t>Dostupnost elektronických zdrojů</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60">
        <w:r w:rsidRPr="005D6D4F">
          <w:rPr>
            <w:rStyle w:val="Hypertextovodkaz"/>
            <w:rFonts w:asciiTheme="minorHAnsi" w:hAnsiTheme="minorHAnsi" w:cstheme="minorHAnsi"/>
            <w:i/>
            <w:sz w:val="22"/>
          </w:rPr>
          <w:t>http://portal.k.utb.cz</w:t>
        </w:r>
      </w:hyperlink>
      <w:r w:rsidRPr="005D6D4F">
        <w:rPr>
          <w:rFonts w:asciiTheme="minorHAnsi" w:hAnsiTheme="minorHAnsi" w:cstheme="minorHAnsi"/>
          <w:i/>
          <w:sz w:val="22"/>
        </w:rPr>
        <w:t>,</w:t>
      </w:r>
      <w:r w:rsidRPr="007E0951">
        <w:rPr>
          <w:rFonts w:asciiTheme="minorHAnsi" w:hAnsiTheme="minorHAnsi" w:cstheme="minorHAnsi"/>
          <w:sz w:val="22"/>
        </w:rPr>
        <w:t xml:space="preserve"> který je postaven na </w:t>
      </w:r>
      <w:r w:rsidRPr="007E0951">
        <w:rPr>
          <w:rFonts w:asciiTheme="minorHAnsi" w:hAnsiTheme="minorHAnsi" w:cstheme="minorHAnsi"/>
          <w:sz w:val="22"/>
        </w:rPr>
        <w:lastRenderedPageBreak/>
        <w:t xml:space="preserve">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0F202B">
        <w:rPr>
          <w:rFonts w:asciiTheme="minorHAnsi" w:hAnsiTheme="minorHAnsi" w:cstheme="minorHAnsi"/>
          <w:sz w:val="22"/>
        </w:rPr>
        <w:t>v</w:t>
      </w:r>
      <w:r w:rsidRPr="007E0951">
        <w:rPr>
          <w:rFonts w:asciiTheme="minorHAnsi" w:hAnsiTheme="minorHAnsi" w:cstheme="minorHAnsi"/>
          <w:sz w:val="22"/>
        </w:rPr>
        <w:t xml:space="preserve">zdáleného přístupu. </w:t>
      </w:r>
    </w:p>
    <w:p w:rsidR="007E1B60" w:rsidRPr="007E0951" w:rsidRDefault="007E1B60" w:rsidP="007E0951">
      <w:pPr>
        <w:spacing w:before="120" w:after="120"/>
        <w:rPr>
          <w:rFonts w:asciiTheme="minorHAnsi" w:hAnsiTheme="minorHAnsi" w:cstheme="minorHAnsi"/>
          <w:sz w:val="22"/>
        </w:rPr>
      </w:pPr>
      <w:r w:rsidRPr="007E0951">
        <w:rPr>
          <w:rFonts w:asciiTheme="minorHAnsi" w:hAnsiTheme="minorHAnsi" w:cstheme="minorHAnsi"/>
          <w:sz w:val="22"/>
        </w:rPr>
        <w:t>Konkrétní dostupné databáze:</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Citační databáze Web of Science a Scopus</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kolekce elektronických časopisů Elsevier ScienceDirect, Wiley Online Library, SpringerLink</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plnotextové databáze Ebsco a ProQuest</w:t>
      </w:r>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Kolekce časopisů Emerald</w:t>
      </w:r>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Oborová databáze Business Source Complete</w:t>
      </w:r>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 xml:space="preserve">Oborová ekonomická databáze Econlit </w:t>
      </w:r>
    </w:p>
    <w:p w:rsidR="007C0014" w:rsidRPr="00EA3338" w:rsidRDefault="007C0014" w:rsidP="007C0014">
      <w:pPr>
        <w:autoSpaceDE w:val="0"/>
        <w:autoSpaceDN w:val="0"/>
        <w:adjustRightInd w:val="0"/>
        <w:jc w:val="both"/>
        <w:rPr>
          <w:rFonts w:asciiTheme="minorHAnsi" w:eastAsia="Calibri" w:hAnsiTheme="minorHAnsi" w:cs="Segoe UI"/>
          <w:sz w:val="22"/>
          <w:szCs w:val="21"/>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rsidR="005D6D4F" w:rsidRPr="00641137" w:rsidRDefault="005D6D4F" w:rsidP="00782FBD">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61" w:history="1">
        <w:r w:rsidRPr="00EA3338">
          <w:rPr>
            <w:rStyle w:val="Hypertextovodkaz"/>
            <w:rFonts w:asciiTheme="minorHAnsi" w:hAnsiTheme="minorHAnsi" w:cstheme="minorHAnsi"/>
            <w:i/>
            <w:sz w:val="22"/>
            <w:szCs w:val="22"/>
          </w:rPr>
          <w:t>http://portal.k.utb.cz/databases/alphabetical</w:t>
        </w:r>
      </w:hyperlink>
      <w:r w:rsidRPr="00EA3338">
        <w:rPr>
          <w:rFonts w:asciiTheme="minorHAnsi" w:hAnsiTheme="minorHAnsi" w:cstheme="minorHAnsi"/>
          <w:i/>
          <w:sz w:val="22"/>
          <w:szCs w:val="22"/>
        </w:rPr>
        <w:t>.</w:t>
      </w:r>
      <w:r>
        <w:rPr>
          <w:rFonts w:asciiTheme="minorHAnsi" w:hAnsiTheme="minorHAnsi" w:cstheme="minorHAnsi"/>
          <w:sz w:val="22"/>
          <w:szCs w:val="22"/>
        </w:rPr>
        <w:t xml:space="preserve">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Studium studentů se specifickými potřebami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1.14</w:t>
      </w:r>
    </w:p>
    <w:p w:rsidR="005D6D4F" w:rsidRPr="00EF7007" w:rsidRDefault="005D6D4F" w:rsidP="005D6D4F">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eastAsiaTheme="majorEastAsia" w:hAnsiTheme="minorHAnsi" w:cstheme="minorHAnsi"/>
          <w:b w:val="0"/>
          <w:sz w:val="22"/>
          <w:szCs w:val="22"/>
        </w:rPr>
        <w:t xml:space="preserve">č. </w:t>
      </w:r>
      <w:r w:rsidR="008610FE" w:rsidRPr="008610FE">
        <w:rPr>
          <w:rStyle w:val="Siln"/>
          <w:rFonts w:asciiTheme="minorHAnsi" w:hAnsiTheme="minorHAnsi" w:cstheme="minorHAnsi"/>
          <w:b w:val="0"/>
          <w:sz w:val="22"/>
          <w:szCs w:val="22"/>
        </w:rPr>
        <w:t>18/2018</w:t>
      </w:r>
      <w:r w:rsidR="008610FE">
        <w:rPr>
          <w:rStyle w:val="Siln"/>
          <w:rFonts w:asciiTheme="minorHAnsi" w:hAnsiTheme="minorHAnsi" w:cstheme="minorHAnsi"/>
          <w:sz w:val="22"/>
          <w:szCs w:val="22"/>
        </w:rPr>
        <w:t xml:space="preserve"> </w:t>
      </w:r>
      <w:r>
        <w:rPr>
          <w:rStyle w:val="Siln"/>
          <w:rFonts w:asciiTheme="minorHAnsi" w:eastAsiaTheme="majorEastAsia" w:hAnsiTheme="minorHAnsi" w:cstheme="minorHAnsi"/>
          <w:b w:val="0"/>
          <w:sz w:val="22"/>
          <w:szCs w:val="22"/>
        </w:rPr>
        <w:t xml:space="preserve"> </w:t>
      </w:r>
      <w:hyperlink r:id="rId62"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eastAsiaTheme="majorEastAsia" w:hAnsiTheme="minorHAnsi" w:cstheme="minorHAnsi"/>
          <w:b w:val="0"/>
          <w:sz w:val="22"/>
          <w:szCs w:val="22"/>
        </w:rPr>
        <w:t>.</w:t>
      </w:r>
      <w:r w:rsidRPr="00EF7007">
        <w:rPr>
          <w:rStyle w:val="Siln"/>
          <w:rFonts w:asciiTheme="minorHAnsi" w:eastAsiaTheme="majorEastAsia"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5D6D4F" w:rsidRPr="00EF7007" w:rsidRDefault="005D6D4F" w:rsidP="005D6D4F">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63"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r w:rsidR="008F5E55">
        <w:rPr>
          <w:rFonts w:asciiTheme="minorHAnsi" w:hAnsiTheme="minorHAnsi" w:cstheme="minorHAnsi"/>
          <w:sz w:val="22"/>
          <w:szCs w:val="22"/>
        </w:rPr>
        <w:t>programy</w:t>
      </w:r>
      <w:r w:rsidR="008F5E55" w:rsidRPr="00EF7007">
        <w:rPr>
          <w:rFonts w:asciiTheme="minorHAnsi" w:hAnsiTheme="minorHAnsi" w:cstheme="minorHAnsi"/>
          <w:sz w:val="22"/>
          <w:szCs w:val="22"/>
        </w:rPr>
        <w:t xml:space="preserve"> </w:t>
      </w:r>
      <w:r w:rsidRPr="00EF7007">
        <w:rPr>
          <w:rFonts w:asciiTheme="minorHAnsi" w:hAnsiTheme="minorHAnsi" w:cstheme="minorHAnsi"/>
          <w:sz w:val="22"/>
          <w:szCs w:val="22"/>
        </w:rPr>
        <w:t>akreditované na univerzitě byly v největší možné míře přístupné i studentům nevidomým a slabozrakým, neslyšícím a nedoslýchavým, s pohybovým handicapem, psychickými a dalšími obtížemi.</w:t>
      </w:r>
    </w:p>
    <w:p w:rsidR="007E1B60" w:rsidRPr="007E0951" w:rsidRDefault="005D6D4F" w:rsidP="005D6D4F">
      <w:pPr>
        <w:spacing w:before="120" w:after="120"/>
        <w:jc w:val="both"/>
        <w:rPr>
          <w:rFonts w:asciiTheme="minorHAnsi" w:hAnsiTheme="minorHAnsi" w:cstheme="minorHAnsi"/>
          <w:sz w:val="22"/>
        </w:rPr>
      </w:pPr>
      <w:r w:rsidRPr="00EF7007">
        <w:rPr>
          <w:rFonts w:asciiTheme="minorHAnsi" w:hAnsiTheme="minorHAnsi" w:cstheme="minorHAnsi"/>
          <w:sz w:val="22"/>
          <w:szCs w:val="22"/>
        </w:rPr>
        <w:t>Nad rám</w:t>
      </w:r>
      <w:r>
        <w:rPr>
          <w:rFonts w:asciiTheme="minorHAnsi" w:hAnsiTheme="minorHAnsi" w:cstheme="minorHAnsi"/>
          <w:sz w:val="22"/>
          <w:szCs w:val="22"/>
        </w:rPr>
        <w:t xml:space="preserve">ec služeb APO je </w:t>
      </w:r>
      <w:proofErr w:type="gramStart"/>
      <w:r>
        <w:rPr>
          <w:rFonts w:asciiTheme="minorHAnsi" w:hAnsiTheme="minorHAnsi" w:cstheme="minorHAnsi"/>
          <w:sz w:val="22"/>
          <w:szCs w:val="22"/>
        </w:rPr>
        <w:t>uchazečům s S</w:t>
      </w:r>
      <w:r w:rsidRPr="00EF7007">
        <w:rPr>
          <w:rFonts w:asciiTheme="minorHAnsi" w:hAnsiTheme="minorHAnsi" w:cstheme="minorHAnsi"/>
          <w:sz w:val="22"/>
          <w:szCs w:val="22"/>
        </w:rPr>
        <w:t>V</w:t>
      </w:r>
      <w:r>
        <w:rPr>
          <w:rFonts w:asciiTheme="minorHAnsi" w:hAnsiTheme="minorHAnsi" w:cstheme="minorHAnsi"/>
          <w:sz w:val="22"/>
          <w:szCs w:val="22"/>
        </w:rPr>
        <w:t>P</w:t>
      </w:r>
      <w:proofErr w:type="gramEnd"/>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V případě studia studentů s SV</w:t>
      </w:r>
      <w:r w:rsidR="00461FA7">
        <w:rPr>
          <w:rFonts w:asciiTheme="minorHAnsi" w:hAnsiTheme="minorHAnsi" w:cstheme="minorHAnsi"/>
          <w:sz w:val="22"/>
        </w:rPr>
        <w:t>P</w:t>
      </w:r>
      <w:r w:rsidRPr="007E0951">
        <w:rPr>
          <w:rFonts w:asciiTheme="minorHAnsi" w:hAnsiTheme="minorHAnsi" w:cstheme="minorHAnsi"/>
          <w:sz w:val="22"/>
        </w:rPr>
        <w:t xml:space="preserve"> mohou studenti využívat následujících služeb poskytovaných UTB ve Zlíně: konzultace s </w:t>
      </w:r>
      <w:proofErr w:type="gramStart"/>
      <w:r w:rsidRPr="007E0951">
        <w:rPr>
          <w:rFonts w:asciiTheme="minorHAnsi" w:hAnsiTheme="minorHAnsi" w:cstheme="minorHAnsi"/>
          <w:sz w:val="22"/>
        </w:rPr>
        <w:t>APO</w:t>
      </w:r>
      <w:proofErr w:type="gramEnd"/>
      <w:r w:rsidRPr="007E0951">
        <w:rPr>
          <w:rFonts w:asciiTheme="minorHAnsi" w:hAnsiTheme="minorHAnsi" w:cstheme="minorHAnsi"/>
          <w:sz w:val="22"/>
        </w:rPr>
        <w:t>, zpracování funkční diagnostiky od speciálního pedagoga, spolupráce s tutorem (příp. fakultním koordinátorem) – zohlednění a doporučení pro studium konkrétních předmětů, zprostředkování individuálního kontaktu s vyučujícími, konzultace ohled</w:t>
      </w:r>
      <w:r w:rsidR="00461FA7">
        <w:rPr>
          <w:rFonts w:asciiTheme="minorHAnsi" w:hAnsiTheme="minorHAnsi" w:cstheme="minorHAnsi"/>
          <w:sz w:val="22"/>
        </w:rPr>
        <w:t>ně doporučení pro studenty se S</w:t>
      </w:r>
      <w:r w:rsidRPr="007E0951">
        <w:rPr>
          <w:rFonts w:asciiTheme="minorHAnsi" w:hAnsiTheme="minorHAnsi" w:cstheme="minorHAnsi"/>
          <w:sz w:val="22"/>
        </w:rPr>
        <w:t>V</w:t>
      </w:r>
      <w:r w:rsidR="00461FA7">
        <w:rPr>
          <w:rFonts w:asciiTheme="minorHAnsi" w:hAnsiTheme="minorHAnsi" w:cstheme="minorHAnsi"/>
          <w:sz w:val="22"/>
        </w:rPr>
        <w:t>P</w:t>
      </w:r>
      <w:r w:rsidRPr="007E0951">
        <w:rPr>
          <w:rFonts w:asciiTheme="minorHAnsi" w:hAnsiTheme="minorHAnsi" w:cstheme="minorHAnsi"/>
          <w:sz w:val="22"/>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w:t>
      </w:r>
      <w:proofErr w:type="gramStart"/>
      <w:r w:rsidRPr="007E0951">
        <w:rPr>
          <w:rFonts w:asciiTheme="minorHAnsi" w:hAnsiTheme="minorHAnsi" w:cstheme="minorHAnsi"/>
          <w:sz w:val="22"/>
        </w:rPr>
        <w:t>Studentům s SV</w:t>
      </w:r>
      <w:r w:rsidR="00461FA7">
        <w:rPr>
          <w:rFonts w:asciiTheme="minorHAnsi" w:hAnsiTheme="minorHAnsi" w:cstheme="minorHAnsi"/>
          <w:sz w:val="22"/>
        </w:rPr>
        <w:t>P</w:t>
      </w:r>
      <w:proofErr w:type="gramEnd"/>
      <w:r w:rsidRPr="007E0951">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7E1B60" w:rsidRPr="007E0951" w:rsidRDefault="007E1B60" w:rsidP="00782FBD">
      <w:pPr>
        <w:spacing w:before="120" w:after="360"/>
        <w:jc w:val="both"/>
        <w:rPr>
          <w:rFonts w:asciiTheme="minorHAnsi" w:hAnsiTheme="minorHAnsi" w:cstheme="minorHAnsi"/>
          <w:color w:val="000000" w:themeColor="text1"/>
          <w:sz w:val="22"/>
        </w:rPr>
      </w:pPr>
      <w:r w:rsidRPr="007E0951">
        <w:rPr>
          <w:rFonts w:asciiTheme="minorHAnsi" w:hAnsiTheme="minorHAnsi" w:cstheme="minorHAnsi"/>
          <w:color w:val="000000" w:themeColor="text1"/>
          <w:sz w:val="22"/>
        </w:rPr>
        <w:lastRenderedPageBreak/>
        <w:t>V současné době (červenec 20</w:t>
      </w:r>
      <w:r w:rsidR="007C0014">
        <w:rPr>
          <w:rFonts w:asciiTheme="minorHAnsi" w:hAnsiTheme="minorHAnsi" w:cstheme="minorHAnsi"/>
          <w:color w:val="000000" w:themeColor="text1"/>
          <w:sz w:val="22"/>
        </w:rPr>
        <w:t>17 – červen 2022) pak na UTB ve</w:t>
      </w:r>
      <w:r w:rsidRPr="007E0951">
        <w:rPr>
          <w:rFonts w:asciiTheme="minorHAnsi" w:hAnsiTheme="minorHAnsi" w:cstheme="minorHAnsi"/>
          <w:color w:val="000000" w:themeColor="text1"/>
          <w:sz w:val="22"/>
        </w:rPr>
        <w:t xml:space="preserve"> Zlíně probíhá realizace Strategického projektu UTB ve Zlíně (</w:t>
      </w:r>
      <w:proofErr w:type="gramStart"/>
      <w:r w:rsidRPr="007E0951">
        <w:rPr>
          <w:rFonts w:asciiTheme="minorHAnsi" w:hAnsiTheme="minorHAnsi" w:cstheme="minorHAnsi"/>
          <w:color w:val="000000" w:themeColor="text1"/>
          <w:sz w:val="22"/>
        </w:rPr>
        <w:t>reg</w:t>
      </w:r>
      <w:proofErr w:type="gramEnd"/>
      <w:r w:rsidRPr="007E0951">
        <w:rPr>
          <w:rFonts w:asciiTheme="minorHAnsi" w:hAnsiTheme="minorHAnsi" w:cstheme="minorHAnsi"/>
          <w:color w:val="000000" w:themeColor="text1"/>
          <w:sz w:val="22"/>
        </w:rPr>
        <w:t>.</w:t>
      </w:r>
      <w:proofErr w:type="gramStart"/>
      <w:r w:rsidRPr="007E0951">
        <w:rPr>
          <w:rFonts w:asciiTheme="minorHAnsi" w:hAnsiTheme="minorHAnsi" w:cstheme="minorHAnsi"/>
          <w:color w:val="000000" w:themeColor="text1"/>
          <w:sz w:val="22"/>
        </w:rPr>
        <w:t>č.</w:t>
      </w:r>
      <w:proofErr w:type="gramEnd"/>
      <w:r w:rsidRPr="007E0951">
        <w:rPr>
          <w:rFonts w:asciiTheme="minorHAnsi" w:hAnsiTheme="minorHAnsi" w:cstheme="minorHAnsi"/>
          <w:color w:val="000000" w:themeColor="text1"/>
          <w:sz w:val="22"/>
        </w:rPr>
        <w:t xml:space="preserve">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Opatření proti neetickému jednání a k ochraně duševního vlastnictví</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1.15</w:t>
      </w:r>
    </w:p>
    <w:p w:rsidR="007E1B60" w:rsidRPr="004E1594" w:rsidRDefault="005D6D4F" w:rsidP="007E1B60">
      <w:pPr>
        <w:jc w:val="both"/>
        <w:rPr>
          <w:rFonts w:asciiTheme="minorHAnsi" w:hAnsiTheme="minorHAnsi"/>
          <w:sz w:val="36"/>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r w:rsidR="003328B3">
        <w:fldChar w:fldCharType="begin"/>
      </w:r>
      <w:ins w:id="437" w:author="Michal Pilík" w:date="2019-09-10T14:43:00Z">
        <w:r w:rsidR="003328B3">
          <w:instrText>HYPERLINK "https://www.utb.cz/?mdocs-file=6542"</w:instrText>
        </w:r>
      </w:ins>
      <w:del w:id="438" w:author="Michal Pilík" w:date="2019-09-10T14:43:00Z">
        <w:r w:rsidR="003328B3" w:rsidDel="003328B3">
          <w:delInstrText xml:space="preserve"> HYPERLINK "https://www.utb.cz/?mdocs-file=6496" </w:delInstrText>
        </w:r>
      </w:del>
      <w:r w:rsidR="003328B3">
        <w:fldChar w:fldCharType="separate"/>
      </w:r>
      <w:r w:rsidRPr="00641137">
        <w:rPr>
          <w:rStyle w:val="Hypertextovodkaz"/>
          <w:rFonts w:asciiTheme="minorHAnsi" w:hAnsiTheme="minorHAnsi" w:cstheme="minorHAnsi"/>
          <w:i/>
          <w:sz w:val="22"/>
          <w:szCs w:val="22"/>
        </w:rPr>
        <w:t>Disciplinární řád pro studenty Univerzity Tomáše Bati ve Zlíně</w:t>
      </w:r>
      <w:r w:rsidR="003328B3">
        <w:rPr>
          <w:rStyle w:val="Hypertextovodkaz"/>
          <w:rFonts w:asciiTheme="minorHAnsi" w:hAnsiTheme="minorHAnsi" w:cstheme="minorHAnsi"/>
          <w:i/>
          <w:sz w:val="22"/>
          <w:szCs w:val="22"/>
        </w:rPr>
        <w:fldChar w:fldCharType="end"/>
      </w:r>
      <w:r>
        <w:rPr>
          <w:rFonts w:asciiTheme="minorHAnsi" w:hAnsiTheme="minorHAnsi" w:cstheme="minorHAnsi"/>
          <w:sz w:val="22"/>
          <w:szCs w:val="22"/>
        </w:rPr>
        <w:t xml:space="preserve"> ze dne 9. února 2017, </w:t>
      </w:r>
      <w:hyperlink r:id="rId64"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65"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7E1B60" w:rsidRPr="004E1594">
        <w:rPr>
          <w:rFonts w:asciiTheme="minorHAnsi" w:hAnsiTheme="minorHAnsi"/>
          <w:sz w:val="22"/>
        </w:rPr>
        <w:br w:type="page"/>
      </w:r>
    </w:p>
    <w:p w:rsidR="007E1B60" w:rsidRPr="007E0951" w:rsidRDefault="007E1B60" w:rsidP="00C67317">
      <w:pPr>
        <w:pStyle w:val="Nadpis1"/>
        <w:numPr>
          <w:ilvl w:val="0"/>
          <w:numId w:val="7"/>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lastRenderedPageBreak/>
        <w:t>Studijní program</w:t>
      </w:r>
    </w:p>
    <w:p w:rsidR="007E1B60" w:rsidRDefault="007E1B60" w:rsidP="007E1B60">
      <w:pPr>
        <w:rPr>
          <w:bCs/>
          <w:sz w:val="24"/>
          <w:szCs w:val="24"/>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Soulad studijního programu s posláním vysoké školy a mezinárodní rozměr studijního programu </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Soulad studijního programu s posláním a strategi</w:t>
      </w:r>
      <w:r>
        <w:rPr>
          <w:rFonts w:asciiTheme="minorHAnsi" w:hAnsiTheme="minorHAnsi"/>
          <w:b/>
          <w:color w:val="000000" w:themeColor="text1"/>
        </w:rPr>
        <w:t>ckými dokumenty vysoké školy</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2.1</w:t>
      </w:r>
    </w:p>
    <w:p w:rsidR="003A1A1F" w:rsidRPr="00120A0C" w:rsidRDefault="007E1B60" w:rsidP="003A1A1F">
      <w:pPr>
        <w:spacing w:before="120" w:after="120"/>
        <w:jc w:val="both"/>
        <w:rPr>
          <w:rFonts w:asciiTheme="minorHAnsi" w:hAnsiTheme="minorHAnsi" w:cstheme="minorHAnsi"/>
          <w:i/>
          <w:color w:val="00B050"/>
          <w:sz w:val="22"/>
        </w:rPr>
      </w:pPr>
      <w:r w:rsidRPr="00EA3338">
        <w:rPr>
          <w:rFonts w:asciiTheme="minorHAnsi" w:hAnsiTheme="minorHAnsi" w:cstheme="minorHAnsi"/>
          <w:sz w:val="22"/>
        </w:rPr>
        <w:t xml:space="preserve">Doktorský studijní program </w:t>
      </w:r>
      <w:r w:rsidR="008C3255">
        <w:rPr>
          <w:rFonts w:asciiTheme="minorHAnsi" w:hAnsiTheme="minorHAnsi" w:cstheme="minorHAnsi"/>
          <w:sz w:val="22"/>
        </w:rPr>
        <w:t xml:space="preserve">Finance </w:t>
      </w:r>
      <w:r w:rsidRPr="00120A0C">
        <w:rPr>
          <w:rFonts w:asciiTheme="minorHAnsi" w:hAnsiTheme="minorHAnsi" w:cstheme="minorHAnsi"/>
          <w:sz w:val="22"/>
        </w:rPr>
        <w:t>je v souladu s posláním a strategickými dokumenty UTB ve Zlíně. Jeho příprava koresponduje</w:t>
      </w:r>
      <w:r w:rsidR="008C3255" w:rsidRPr="00120A0C">
        <w:rPr>
          <w:rFonts w:asciiTheme="minorHAnsi" w:hAnsiTheme="minorHAnsi" w:cstheme="minorHAnsi"/>
          <w:sz w:val="22"/>
        </w:rPr>
        <w:t xml:space="preserve"> s</w:t>
      </w:r>
      <w:r w:rsidRPr="00120A0C">
        <w:rPr>
          <w:rFonts w:asciiTheme="minorHAnsi" w:hAnsiTheme="minorHAnsi" w:cstheme="minorHAnsi"/>
          <w:color w:val="00B050"/>
          <w:sz w:val="22"/>
        </w:rPr>
        <w:t xml:space="preserve"> </w:t>
      </w:r>
      <w:hyperlink r:id="rId66" w:history="1">
        <w:r w:rsidR="003A1A1F" w:rsidRPr="00120A0C">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Pr="00120A0C">
        <w:rPr>
          <w:rFonts w:asciiTheme="minorHAnsi" w:hAnsiTheme="minorHAnsi" w:cstheme="minorHAnsi"/>
          <w:color w:val="00B050"/>
          <w:sz w:val="22"/>
        </w:rPr>
        <w:t xml:space="preserve"> </w:t>
      </w:r>
      <w:r w:rsidRPr="00120A0C">
        <w:rPr>
          <w:rFonts w:asciiTheme="minorHAnsi" w:hAnsiTheme="minorHAnsi" w:cstheme="minorHAnsi"/>
          <w:i/>
          <w:sz w:val="22"/>
        </w:rPr>
        <w:t>(Prioritní cíl 1 – Vzdělávání: Připravit a akreditovat nové studijní programy, a to bakalářské, navazující magisterské i doktorské),</w:t>
      </w:r>
      <w:r w:rsidRPr="00120A0C">
        <w:rPr>
          <w:rFonts w:asciiTheme="minorHAnsi" w:hAnsiTheme="minorHAnsi" w:cstheme="minorHAnsi"/>
          <w:sz w:val="22"/>
        </w:rPr>
        <w:t xml:space="preserve"> který ve svém </w:t>
      </w:r>
      <w:hyperlink r:id="rId67" w:history="1">
        <w:r w:rsidR="00120A0C" w:rsidRPr="00120A0C">
          <w:rPr>
            <w:rStyle w:val="Hypertextovodkaz"/>
            <w:rFonts w:ascii="Calibri" w:hAnsi="Calibri" w:cs="Calibri"/>
            <w:i/>
            <w:sz w:val="22"/>
            <w:szCs w:val="22"/>
          </w:rPr>
          <w:t>Plánu realizace Strategického záměru vzdělávací a tvůrčí činnosti Univerzity Tomáše Bati ve Zlíně pro rok 2019</w:t>
        </w:r>
      </w:hyperlink>
      <w:r w:rsidRPr="00120A0C">
        <w:rPr>
          <w:rFonts w:asciiTheme="minorHAnsi" w:hAnsiTheme="minorHAnsi" w:cstheme="minorHAnsi"/>
          <w:color w:val="00B050"/>
          <w:sz w:val="22"/>
        </w:rPr>
        <w:t xml:space="preserve"> </w:t>
      </w:r>
      <w:r w:rsidRPr="00120A0C">
        <w:rPr>
          <w:rFonts w:asciiTheme="minorHAnsi" w:hAnsiTheme="minorHAnsi" w:cstheme="minorHAnsi"/>
          <w:sz w:val="22"/>
        </w:rPr>
        <w:t xml:space="preserve">zařadil jeho zpracování pod prioritu 1 – Vzdělávání (Cíl 3): </w:t>
      </w:r>
      <w:r w:rsidRPr="00120A0C">
        <w:rPr>
          <w:rFonts w:asciiTheme="minorHAnsi" w:hAnsiTheme="minorHAnsi" w:cstheme="minorHAnsi"/>
          <w:i/>
          <w:sz w:val="22"/>
        </w:rPr>
        <w:t xml:space="preserve">Připravit a akreditovat nové studijní programy, a to bakalářské, magisterské i doktorské. Pro potřeby regionálních strojírenských firem připravit odpovídající mezioborové </w:t>
      </w:r>
      <w:r w:rsidR="003A1A1F" w:rsidRPr="00120A0C">
        <w:rPr>
          <w:rFonts w:asciiTheme="minorHAnsi" w:hAnsiTheme="minorHAnsi" w:cstheme="minorHAnsi"/>
          <w:i/>
          <w:sz w:val="22"/>
        </w:rPr>
        <w:t>strojírenské studijní programy.</w:t>
      </w:r>
    </w:p>
    <w:p w:rsidR="007E1B60" w:rsidRPr="00EA3338" w:rsidRDefault="007E1B60" w:rsidP="003A1A1F">
      <w:pPr>
        <w:spacing w:before="120" w:after="120"/>
        <w:jc w:val="both"/>
        <w:rPr>
          <w:rFonts w:asciiTheme="minorHAnsi" w:hAnsiTheme="minorHAnsi" w:cstheme="minorHAnsi"/>
          <w:sz w:val="22"/>
        </w:rPr>
      </w:pPr>
      <w:r w:rsidRPr="00120A0C">
        <w:rPr>
          <w:rFonts w:asciiTheme="minorHAnsi" w:hAnsiTheme="minorHAnsi" w:cstheme="minorHAnsi"/>
          <w:sz w:val="22"/>
        </w:rPr>
        <w:t>Dále je jeho příprava zakotvena v</w:t>
      </w:r>
      <w:r w:rsidRPr="00120A0C">
        <w:rPr>
          <w:rFonts w:asciiTheme="minorHAnsi" w:hAnsiTheme="minorHAnsi" w:cstheme="minorHAnsi"/>
          <w:color w:val="00B050"/>
          <w:sz w:val="22"/>
        </w:rPr>
        <w:t> </w:t>
      </w:r>
      <w:hyperlink r:id="rId68" w:history="1">
        <w:r w:rsidR="00120A0C" w:rsidRPr="00120A0C">
          <w:rPr>
            <w:rStyle w:val="Hypertextovodkaz"/>
            <w:rFonts w:ascii="Calibri" w:hAnsi="Calibri" w:cs="Calibri"/>
            <w:i/>
            <w:sz w:val="22"/>
            <w:szCs w:val="22"/>
          </w:rPr>
          <w:t>Plánu realizace Strategického záměru vzdělávací a tvůrčí činnosti Fakulty managementu a ekonomiky Univerzity Tomáše Bati ve Zlíně pro rok 2019</w:t>
        </w:r>
      </w:hyperlink>
      <w:r w:rsidRPr="00120A0C">
        <w:rPr>
          <w:rFonts w:asciiTheme="minorHAnsi" w:hAnsiTheme="minorHAnsi" w:cstheme="minorHAnsi"/>
          <w:color w:val="00B050"/>
          <w:sz w:val="22"/>
        </w:rPr>
        <w:t xml:space="preserve"> </w:t>
      </w:r>
      <w:r w:rsidRPr="00120A0C">
        <w:rPr>
          <w:rFonts w:asciiTheme="minorHAnsi" w:hAnsiTheme="minorHAnsi" w:cstheme="minorHAnsi"/>
          <w:sz w:val="22"/>
        </w:rPr>
        <w:t xml:space="preserve">pod prioritním cílem 1 – Vzdělávání: Prioritní cíl 1-2: </w:t>
      </w:r>
      <w:r w:rsidRPr="00120A0C">
        <w:rPr>
          <w:rFonts w:asciiTheme="minorHAnsi" w:hAnsiTheme="minorHAnsi" w:cstheme="minorHAnsi"/>
          <w:i/>
          <w:sz w:val="22"/>
        </w:rPr>
        <w:t xml:space="preserve">Připravit podmínky pro akreditaci a následně akreditovat nové studijní programy v souladu s hlavními zaměřeními výzkumu a další tvůrčí činnosti Fakulty managementu a ekonomiky. </w:t>
      </w:r>
      <w:r w:rsidRPr="00120A0C">
        <w:rPr>
          <w:rFonts w:asciiTheme="minorHAnsi" w:hAnsiTheme="minorHAnsi" w:cstheme="minorHAnsi"/>
          <w:sz w:val="22"/>
        </w:rPr>
        <w:t>(Opatření 1-2.2):</w:t>
      </w:r>
    </w:p>
    <w:p w:rsidR="001F53EB" w:rsidRPr="00D96943" w:rsidRDefault="001F53EB" w:rsidP="001A7A57">
      <w:pPr>
        <w:spacing w:before="120" w:after="120"/>
        <w:jc w:val="both"/>
        <w:rPr>
          <w:rFonts w:asciiTheme="minorHAnsi" w:hAnsiTheme="minorHAnsi" w:cstheme="minorHAnsi"/>
          <w:sz w:val="22"/>
        </w:rPr>
      </w:pPr>
      <w:r w:rsidRPr="00D96943">
        <w:rPr>
          <w:rFonts w:asciiTheme="minorHAnsi" w:hAnsiTheme="minorHAnsi" w:cstheme="minorHAnsi"/>
          <w:sz w:val="22"/>
        </w:rPr>
        <w:t xml:space="preserve">Předkládaný doktorský studijní program navazuje na současně akreditovaný magisterský studijní program </w:t>
      </w:r>
      <w:r w:rsidR="00D96943">
        <w:rPr>
          <w:rFonts w:asciiTheme="minorHAnsi" w:hAnsiTheme="minorHAnsi" w:cstheme="minorHAnsi"/>
          <w:sz w:val="22"/>
        </w:rPr>
        <w:t>Hospodářská politika a správa, obor Finance</w:t>
      </w:r>
      <w:r w:rsidRPr="00D96943">
        <w:rPr>
          <w:rFonts w:asciiTheme="minorHAnsi" w:hAnsiTheme="minorHAnsi" w:cstheme="minorHAnsi"/>
          <w:sz w:val="22"/>
        </w:rPr>
        <w:t xml:space="preserve">, který má platnou akreditaci </w:t>
      </w:r>
      <w:r w:rsidR="007A7751">
        <w:rPr>
          <w:rFonts w:asciiTheme="minorHAnsi" w:hAnsiTheme="minorHAnsi" w:cstheme="minorHAnsi"/>
          <w:sz w:val="22"/>
        </w:rPr>
        <w:t xml:space="preserve">v českém i anglickém jazyce </w:t>
      </w:r>
      <w:r w:rsidRPr="00D96943">
        <w:rPr>
          <w:rFonts w:asciiTheme="minorHAnsi" w:hAnsiTheme="minorHAnsi" w:cstheme="minorHAnsi"/>
          <w:sz w:val="22"/>
        </w:rPr>
        <w:t xml:space="preserve">do 31. </w:t>
      </w:r>
      <w:r w:rsidR="00D96943">
        <w:rPr>
          <w:rFonts w:asciiTheme="minorHAnsi" w:hAnsiTheme="minorHAnsi" w:cstheme="minorHAnsi"/>
          <w:sz w:val="22"/>
        </w:rPr>
        <w:t>12</w:t>
      </w:r>
      <w:r w:rsidRPr="00D96943">
        <w:rPr>
          <w:rFonts w:asciiTheme="minorHAnsi" w:hAnsiTheme="minorHAnsi" w:cstheme="minorHAnsi"/>
          <w:sz w:val="22"/>
        </w:rPr>
        <w:t>. 202</w:t>
      </w:r>
      <w:r w:rsidR="00D96943">
        <w:rPr>
          <w:rFonts w:asciiTheme="minorHAnsi" w:hAnsiTheme="minorHAnsi" w:cstheme="minorHAnsi"/>
          <w:sz w:val="22"/>
        </w:rPr>
        <w:t>1</w:t>
      </w:r>
      <w:r w:rsidRPr="00D96943">
        <w:rPr>
          <w:rFonts w:asciiTheme="minorHAnsi" w:hAnsiTheme="minorHAnsi" w:cstheme="minorHAnsi"/>
          <w:sz w:val="22"/>
        </w:rPr>
        <w:t>. V roce 20</w:t>
      </w:r>
      <w:r w:rsidR="00D96943">
        <w:rPr>
          <w:rFonts w:asciiTheme="minorHAnsi" w:hAnsiTheme="minorHAnsi" w:cstheme="minorHAnsi"/>
          <w:sz w:val="22"/>
        </w:rPr>
        <w:t>20</w:t>
      </w:r>
      <w:r w:rsidRPr="00D96943">
        <w:rPr>
          <w:rFonts w:asciiTheme="minorHAnsi" w:hAnsiTheme="minorHAnsi" w:cstheme="minorHAnsi"/>
          <w:sz w:val="22"/>
        </w:rPr>
        <w:t xml:space="preserve"> bude fakulta žádat o akreditaci magisterského studijního prog</w:t>
      </w:r>
      <w:r w:rsidR="00D96943">
        <w:rPr>
          <w:rFonts w:asciiTheme="minorHAnsi" w:hAnsiTheme="minorHAnsi" w:cstheme="minorHAnsi"/>
          <w:sz w:val="22"/>
        </w:rPr>
        <w:t>r</w:t>
      </w:r>
      <w:r w:rsidRPr="00D96943">
        <w:rPr>
          <w:rFonts w:asciiTheme="minorHAnsi" w:hAnsiTheme="minorHAnsi" w:cstheme="minorHAnsi"/>
          <w:sz w:val="22"/>
        </w:rPr>
        <w:t>amu</w:t>
      </w:r>
      <w:r w:rsidR="00D96943">
        <w:rPr>
          <w:rFonts w:asciiTheme="minorHAnsi" w:hAnsiTheme="minorHAnsi" w:cstheme="minorHAnsi"/>
          <w:sz w:val="22"/>
        </w:rPr>
        <w:t xml:space="preserve"> Finance</w:t>
      </w:r>
      <w:r w:rsidR="003B620A">
        <w:rPr>
          <w:rFonts w:asciiTheme="minorHAnsi" w:hAnsiTheme="minorHAnsi" w:cstheme="minorHAnsi"/>
          <w:sz w:val="22"/>
        </w:rPr>
        <w:t xml:space="preserve"> v českém i anglickém jazyce</w:t>
      </w:r>
      <w:r w:rsidRPr="00D96943">
        <w:rPr>
          <w:rFonts w:asciiTheme="minorHAnsi" w:hAnsiTheme="minorHAnsi" w:cstheme="minorHAnsi"/>
          <w:sz w:val="22"/>
        </w:rPr>
        <w:t xml:space="preserve">. </w:t>
      </w:r>
    </w:p>
    <w:p w:rsidR="007200BA" w:rsidRPr="001A7A57" w:rsidRDefault="007200BA" w:rsidP="001A7A57">
      <w:pPr>
        <w:pStyle w:val="Normlnweb"/>
        <w:spacing w:before="0" w:beforeAutospacing="0" w:after="120" w:afterAutospacing="0"/>
        <w:jc w:val="both"/>
        <w:rPr>
          <w:rFonts w:ascii="Calibri" w:hAnsi="Calibri" w:cs="Calibri"/>
          <w:b/>
          <w:i/>
          <w:color w:val="000000"/>
          <w:sz w:val="22"/>
          <w:szCs w:val="22"/>
        </w:rPr>
      </w:pPr>
      <w:r w:rsidRPr="001A7A57">
        <w:rPr>
          <w:rFonts w:ascii="Calibri" w:hAnsi="Calibri" w:cs="Calibri"/>
          <w:b/>
          <w:i/>
          <w:color w:val="000000"/>
          <w:sz w:val="22"/>
          <w:szCs w:val="22"/>
        </w:rPr>
        <w:t>Silné stránky studijního programu:</w:t>
      </w:r>
    </w:p>
    <w:p w:rsidR="007200BA" w:rsidRPr="001A7A57" w:rsidRDefault="007200BA" w:rsidP="00CB057E">
      <w:pPr>
        <w:pStyle w:val="Normlnweb"/>
        <w:numPr>
          <w:ilvl w:val="0"/>
          <w:numId w:val="20"/>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studenti jsou připravováni hlavně s ohledem na podporu jejich tvůrčí</w:t>
      </w:r>
      <w:r w:rsidR="00E65203">
        <w:rPr>
          <w:rFonts w:ascii="Calibri" w:hAnsi="Calibri" w:cs="Calibri"/>
          <w:color w:val="000000"/>
          <w:sz w:val="22"/>
          <w:szCs w:val="22"/>
        </w:rPr>
        <w:t>ho</w:t>
      </w:r>
      <w:r w:rsidRPr="001A7A57">
        <w:rPr>
          <w:rFonts w:ascii="Calibri" w:hAnsi="Calibri" w:cs="Calibri"/>
          <w:color w:val="000000"/>
          <w:sz w:val="22"/>
          <w:szCs w:val="22"/>
        </w:rPr>
        <w:t xml:space="preserve"> a výzkumně orientovaného uvažování, jsou zapojováni přímo do řešení projektů v oblasti </w:t>
      </w:r>
      <w:r w:rsidR="00B62BE7">
        <w:rPr>
          <w:rFonts w:ascii="Calibri" w:hAnsi="Calibri" w:cs="Calibri"/>
          <w:color w:val="000000"/>
          <w:sz w:val="22"/>
          <w:szCs w:val="22"/>
        </w:rPr>
        <w:t>podnikových financí, daní, účetnictví, finančních trhů a finančních technologií s respektem k vývoji makroekonomických podmínek a digitální ekonomiky</w:t>
      </w:r>
      <w:r w:rsidRPr="001A7A57">
        <w:rPr>
          <w:rFonts w:ascii="Calibri" w:hAnsi="Calibri" w:cs="Calibri"/>
          <w:color w:val="000000"/>
          <w:sz w:val="22"/>
          <w:szCs w:val="22"/>
        </w:rPr>
        <w:t>;</w:t>
      </w:r>
    </w:p>
    <w:p w:rsidR="007200BA" w:rsidRPr="001A7A57" w:rsidRDefault="007200BA" w:rsidP="00CB057E">
      <w:pPr>
        <w:pStyle w:val="Normlnweb"/>
        <w:numPr>
          <w:ilvl w:val="0"/>
          <w:numId w:val="20"/>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 xml:space="preserve">vysoká vědecká, ale i praktická připravenost akademických pracovníků, podílejících se na výuce předmětů </w:t>
      </w:r>
      <w:r>
        <w:rPr>
          <w:rFonts w:ascii="Calibri" w:hAnsi="Calibri" w:cs="Calibri"/>
          <w:color w:val="000000"/>
          <w:sz w:val="22"/>
          <w:szCs w:val="22"/>
        </w:rPr>
        <w:t>doktorského</w:t>
      </w:r>
      <w:r w:rsidRPr="001A7A57">
        <w:rPr>
          <w:rFonts w:ascii="Calibri" w:hAnsi="Calibri" w:cs="Calibri"/>
          <w:color w:val="000000"/>
          <w:sz w:val="22"/>
          <w:szCs w:val="22"/>
        </w:rPr>
        <w:t xml:space="preserve"> studijního programu</w:t>
      </w:r>
      <w:r w:rsidR="00B62BE7">
        <w:rPr>
          <w:rFonts w:ascii="Calibri" w:hAnsi="Calibri" w:cs="Calibri"/>
          <w:color w:val="000000"/>
          <w:sz w:val="22"/>
          <w:szCs w:val="22"/>
        </w:rPr>
        <w:t xml:space="preserve"> Finance</w:t>
      </w:r>
      <w:r w:rsidRPr="001A7A57">
        <w:rPr>
          <w:rFonts w:ascii="Calibri" w:hAnsi="Calibri" w:cs="Calibri"/>
          <w:color w:val="000000"/>
          <w:sz w:val="22"/>
          <w:szCs w:val="22"/>
        </w:rPr>
        <w:t xml:space="preserve">, právě díky řešení </w:t>
      </w:r>
      <w:r w:rsidR="00B62BE7">
        <w:rPr>
          <w:rFonts w:ascii="Calibri" w:hAnsi="Calibri" w:cs="Calibri"/>
          <w:color w:val="000000"/>
          <w:sz w:val="22"/>
          <w:szCs w:val="22"/>
        </w:rPr>
        <w:t xml:space="preserve">vědeckých </w:t>
      </w:r>
      <w:r w:rsidRPr="001A7A57">
        <w:rPr>
          <w:rFonts w:ascii="Calibri" w:hAnsi="Calibri" w:cs="Calibri"/>
          <w:color w:val="000000"/>
          <w:sz w:val="22"/>
          <w:szCs w:val="22"/>
        </w:rPr>
        <w:t>projektů v</w:t>
      </w:r>
      <w:r w:rsidR="00B62BE7">
        <w:rPr>
          <w:rFonts w:ascii="Calibri" w:hAnsi="Calibri" w:cs="Calibri"/>
          <w:color w:val="000000"/>
          <w:sz w:val="22"/>
          <w:szCs w:val="22"/>
        </w:rPr>
        <w:t>e spolupráci s praxí</w:t>
      </w:r>
      <w:r w:rsidRPr="001A7A57">
        <w:rPr>
          <w:rFonts w:ascii="Calibri" w:hAnsi="Calibri" w:cs="Calibri"/>
          <w:color w:val="000000"/>
          <w:sz w:val="22"/>
          <w:szCs w:val="22"/>
        </w:rPr>
        <w:t>;</w:t>
      </w:r>
    </w:p>
    <w:p w:rsidR="007200BA" w:rsidRPr="001A7A57" w:rsidRDefault="007200BA" w:rsidP="00CB057E">
      <w:pPr>
        <w:pStyle w:val="Normlnweb"/>
        <w:numPr>
          <w:ilvl w:val="0"/>
          <w:numId w:val="20"/>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implementace nejnovějších trendů z</w:t>
      </w:r>
      <w:r w:rsidR="00652E33">
        <w:rPr>
          <w:rFonts w:ascii="Calibri" w:hAnsi="Calibri" w:cs="Calibri"/>
          <w:color w:val="000000"/>
          <w:sz w:val="22"/>
          <w:szCs w:val="22"/>
        </w:rPr>
        <w:t> </w:t>
      </w:r>
      <w:r w:rsidRPr="001A7A57">
        <w:rPr>
          <w:rFonts w:ascii="Calibri" w:hAnsi="Calibri" w:cs="Calibri"/>
          <w:color w:val="000000"/>
          <w:sz w:val="22"/>
          <w:szCs w:val="22"/>
        </w:rPr>
        <w:t xml:space="preserve">oblasti ekonomicko-manažerských věd, </w:t>
      </w:r>
      <w:r w:rsidR="00D47C33">
        <w:rPr>
          <w:rFonts w:ascii="Calibri" w:hAnsi="Calibri" w:cs="Calibri"/>
          <w:color w:val="000000"/>
          <w:sz w:val="22"/>
          <w:szCs w:val="22"/>
        </w:rPr>
        <w:t xml:space="preserve">finančního řízení, finančních trhů a vývoje finančních technologií </w:t>
      </w:r>
      <w:r w:rsidRPr="001A7A57">
        <w:rPr>
          <w:rFonts w:ascii="Calibri" w:hAnsi="Calibri" w:cs="Calibri"/>
          <w:color w:val="000000"/>
          <w:sz w:val="22"/>
          <w:szCs w:val="22"/>
        </w:rPr>
        <w:t>do výuky;</w:t>
      </w:r>
    </w:p>
    <w:p w:rsidR="007200BA" w:rsidRPr="001A7A57" w:rsidRDefault="007200BA" w:rsidP="00CB057E">
      <w:pPr>
        <w:pStyle w:val="Normlnweb"/>
        <w:numPr>
          <w:ilvl w:val="0"/>
          <w:numId w:val="20"/>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 xml:space="preserve">atraktivita studijního programu pro studenty ve srovnání s jinými více </w:t>
      </w:r>
      <w:r w:rsidR="00D47C33">
        <w:rPr>
          <w:rFonts w:ascii="Calibri" w:hAnsi="Calibri" w:cs="Calibri"/>
          <w:color w:val="000000"/>
          <w:sz w:val="22"/>
          <w:szCs w:val="22"/>
        </w:rPr>
        <w:t xml:space="preserve">obecněji </w:t>
      </w:r>
      <w:r w:rsidRPr="001A7A57">
        <w:rPr>
          <w:rFonts w:ascii="Calibri" w:hAnsi="Calibri" w:cs="Calibri"/>
          <w:color w:val="000000"/>
          <w:sz w:val="22"/>
          <w:szCs w:val="22"/>
        </w:rPr>
        <w:t xml:space="preserve">ekonomicky laděnými programy díky možnostem </w:t>
      </w:r>
      <w:r w:rsidR="00D47C33">
        <w:rPr>
          <w:rFonts w:ascii="Calibri" w:hAnsi="Calibri" w:cs="Calibri"/>
          <w:color w:val="000000"/>
          <w:sz w:val="22"/>
          <w:szCs w:val="22"/>
        </w:rPr>
        <w:t>užšího zaměření studia na finanční aspekty řízení ať už finančních, průmyslových, státních, veřejno-právních, neziskových organizací, nebo makroekonomických souvislostí vývoje ekonomik s důrazem na finanční aspekty či vývoj finančních technologií v podmínkách digitalizace ekonomik</w:t>
      </w:r>
      <w:r w:rsidR="00D47C33" w:rsidRPr="001A7A57">
        <w:rPr>
          <w:rFonts w:ascii="Calibri" w:hAnsi="Calibri" w:cs="Calibri"/>
          <w:color w:val="000000"/>
          <w:sz w:val="22"/>
          <w:szCs w:val="22"/>
        </w:rPr>
        <w:t>;</w:t>
      </w:r>
    </w:p>
    <w:p w:rsidR="007200BA" w:rsidRPr="001A7A57" w:rsidRDefault="007200BA" w:rsidP="00CB057E">
      <w:pPr>
        <w:pStyle w:val="Odstavecseseznamem"/>
        <w:numPr>
          <w:ilvl w:val="0"/>
          <w:numId w:val="20"/>
        </w:numPr>
        <w:autoSpaceDE w:val="0"/>
        <w:autoSpaceDN w:val="0"/>
        <w:adjustRightInd w:val="0"/>
        <w:jc w:val="both"/>
        <w:rPr>
          <w:rFonts w:ascii="Calibri" w:eastAsiaTheme="minorHAnsi" w:hAnsi="Calibri" w:cs="Calibri"/>
          <w:color w:val="000000"/>
          <w:sz w:val="22"/>
          <w:szCs w:val="22"/>
        </w:rPr>
      </w:pPr>
      <w:r w:rsidRPr="001A7A57">
        <w:rPr>
          <w:rFonts w:ascii="Calibri" w:eastAsiaTheme="minorHAnsi" w:hAnsi="Calibri" w:cs="Calibri"/>
          <w:color w:val="000000"/>
          <w:sz w:val="22"/>
          <w:szCs w:val="22"/>
        </w:rPr>
        <w:t>úzké využití kontaktů s vědeckými pracovišti v ČR, SR i ve světě, upevňující vzájemnou spolupráci;</w:t>
      </w:r>
    </w:p>
    <w:p w:rsidR="00D47C33" w:rsidRPr="00D47C33" w:rsidRDefault="003B620A" w:rsidP="00CB057E">
      <w:pPr>
        <w:pStyle w:val="Odstavecseseznamem"/>
        <w:numPr>
          <w:ilvl w:val="0"/>
          <w:numId w:val="20"/>
        </w:numPr>
        <w:autoSpaceDE w:val="0"/>
        <w:autoSpaceDN w:val="0"/>
        <w:adjustRightInd w:val="0"/>
        <w:spacing w:after="120"/>
        <w:ind w:left="714" w:hanging="357"/>
        <w:jc w:val="both"/>
        <w:rPr>
          <w:rFonts w:ascii="Calibri" w:hAnsi="Calibri" w:cs="Calibri"/>
          <w:b/>
          <w:i/>
          <w:color w:val="000000"/>
          <w:sz w:val="22"/>
          <w:szCs w:val="22"/>
        </w:rPr>
      </w:pPr>
      <w:r>
        <w:rPr>
          <w:rFonts w:ascii="Calibri" w:eastAsiaTheme="minorHAnsi" w:hAnsi="Calibri" w:cs="Calibri"/>
          <w:color w:val="000000"/>
          <w:sz w:val="22"/>
          <w:szCs w:val="22"/>
        </w:rPr>
        <w:t xml:space="preserve">v podstatě </w:t>
      </w:r>
      <w:r w:rsidR="007200BA" w:rsidRPr="00D47C33">
        <w:rPr>
          <w:rFonts w:ascii="Calibri" w:eastAsiaTheme="minorHAnsi" w:hAnsi="Calibri" w:cs="Calibri"/>
          <w:color w:val="000000"/>
          <w:sz w:val="22"/>
          <w:szCs w:val="22"/>
        </w:rPr>
        <w:t xml:space="preserve">nulová nezaměstnanost absolventů </w:t>
      </w:r>
      <w:r w:rsidR="00D47C33">
        <w:rPr>
          <w:rFonts w:ascii="Calibri" w:eastAsiaTheme="minorHAnsi" w:hAnsi="Calibri" w:cs="Calibri"/>
          <w:color w:val="000000"/>
          <w:sz w:val="22"/>
          <w:szCs w:val="22"/>
        </w:rPr>
        <w:t xml:space="preserve">doposud realizovaného </w:t>
      </w:r>
      <w:r w:rsidR="007200BA" w:rsidRPr="00D47C33">
        <w:rPr>
          <w:rFonts w:ascii="Calibri" w:eastAsiaTheme="minorHAnsi" w:hAnsi="Calibri" w:cs="Calibri"/>
          <w:color w:val="000000"/>
          <w:sz w:val="22"/>
          <w:szCs w:val="22"/>
        </w:rPr>
        <w:t xml:space="preserve">studijního programu </w:t>
      </w:r>
      <w:r w:rsidR="00D47C33" w:rsidRPr="00D47C33">
        <w:rPr>
          <w:rFonts w:ascii="Calibri" w:eastAsiaTheme="minorHAnsi" w:hAnsi="Calibri" w:cs="Calibri"/>
          <w:color w:val="000000"/>
          <w:sz w:val="22"/>
          <w:szCs w:val="22"/>
        </w:rPr>
        <w:t xml:space="preserve">HPS, obor Finance </w:t>
      </w:r>
    </w:p>
    <w:p w:rsidR="007200BA" w:rsidRPr="00D47C33" w:rsidRDefault="007200BA" w:rsidP="00FE2769">
      <w:pPr>
        <w:autoSpaceDE w:val="0"/>
        <w:autoSpaceDN w:val="0"/>
        <w:adjustRightInd w:val="0"/>
        <w:spacing w:after="120"/>
        <w:ind w:left="357" w:hanging="357"/>
        <w:jc w:val="both"/>
        <w:rPr>
          <w:rFonts w:ascii="Calibri" w:hAnsi="Calibri" w:cs="Calibri"/>
          <w:b/>
          <w:i/>
          <w:color w:val="000000"/>
          <w:sz w:val="22"/>
          <w:szCs w:val="22"/>
        </w:rPr>
      </w:pPr>
      <w:r w:rsidRPr="00D47C33">
        <w:rPr>
          <w:rFonts w:ascii="Calibri" w:hAnsi="Calibri" w:cs="Calibri"/>
          <w:b/>
          <w:i/>
          <w:color w:val="000000"/>
          <w:sz w:val="22"/>
          <w:szCs w:val="22"/>
        </w:rPr>
        <w:t>Slabé stránky studijního programu:</w:t>
      </w:r>
    </w:p>
    <w:p w:rsidR="007200BA" w:rsidRPr="00432B68" w:rsidRDefault="007200BA" w:rsidP="00CB057E">
      <w:pPr>
        <w:pStyle w:val="Odstavecseseznamem"/>
        <w:numPr>
          <w:ilvl w:val="0"/>
          <w:numId w:val="21"/>
        </w:numPr>
        <w:spacing w:after="360"/>
        <w:ind w:left="714" w:hanging="357"/>
        <w:jc w:val="both"/>
        <w:rPr>
          <w:rFonts w:asciiTheme="minorHAnsi" w:hAnsiTheme="minorHAnsi" w:cstheme="minorHAnsi"/>
          <w:sz w:val="22"/>
          <w:szCs w:val="22"/>
        </w:rPr>
      </w:pPr>
      <w:r w:rsidRPr="001A7A57">
        <w:rPr>
          <w:rFonts w:ascii="Calibri" w:hAnsi="Calibri" w:cs="Calibri"/>
          <w:color w:val="000000"/>
          <w:sz w:val="22"/>
          <w:szCs w:val="22"/>
        </w:rPr>
        <w:t>jazyková připravenost studentů pro studium zejména v</w:t>
      </w:r>
      <w:r w:rsidR="00A259FA">
        <w:rPr>
          <w:rFonts w:ascii="Calibri" w:hAnsi="Calibri" w:cs="Calibri"/>
          <w:color w:val="000000"/>
          <w:sz w:val="22"/>
          <w:szCs w:val="22"/>
        </w:rPr>
        <w:t> </w:t>
      </w:r>
      <w:r w:rsidRPr="001A7A57">
        <w:rPr>
          <w:rFonts w:ascii="Calibri" w:hAnsi="Calibri" w:cs="Calibri"/>
          <w:color w:val="000000"/>
          <w:sz w:val="22"/>
          <w:szCs w:val="22"/>
        </w:rPr>
        <w:t>angličtině</w:t>
      </w:r>
      <w:r w:rsidR="00A259FA">
        <w:rPr>
          <w:rFonts w:ascii="Calibri" w:hAnsi="Calibri" w:cs="Calibri"/>
          <w:color w:val="000000"/>
          <w:sz w:val="22"/>
          <w:szCs w:val="22"/>
        </w:rPr>
        <w:t xml:space="preserve"> </w:t>
      </w:r>
      <w:r w:rsidRPr="001A7A57">
        <w:rPr>
          <w:rFonts w:ascii="Calibri" w:hAnsi="Calibri" w:cs="Calibri"/>
          <w:color w:val="000000"/>
          <w:sz w:val="22"/>
          <w:szCs w:val="22"/>
        </w:rPr>
        <w:t xml:space="preserve">- uvedenou slabou stránku předpokládáme </w:t>
      </w:r>
      <w:r w:rsidR="00432B68">
        <w:rPr>
          <w:rFonts w:ascii="Calibri" w:hAnsi="Calibri" w:cs="Calibri"/>
          <w:color w:val="000000"/>
          <w:sz w:val="22"/>
          <w:szCs w:val="22"/>
        </w:rPr>
        <w:t xml:space="preserve">zlepšit výukou odborného anglického jazyka, </w:t>
      </w:r>
      <w:r w:rsidRPr="00432B68">
        <w:rPr>
          <w:rFonts w:ascii="Calibri" w:hAnsi="Calibri" w:cs="Calibri"/>
          <w:color w:val="000000"/>
          <w:sz w:val="22"/>
          <w:szCs w:val="22"/>
        </w:rPr>
        <w:t>plně podporovanými zahraničními stážemi studentů</w:t>
      </w:r>
      <w:r w:rsidR="00432B68">
        <w:rPr>
          <w:rFonts w:ascii="Calibri" w:hAnsi="Calibri" w:cs="Calibri"/>
          <w:color w:val="000000"/>
          <w:sz w:val="22"/>
          <w:szCs w:val="22"/>
        </w:rPr>
        <w:t xml:space="preserve"> a jejich účastí na mezinárodních konferencích a workshopech.</w:t>
      </w:r>
    </w:p>
    <w:p w:rsidR="00E05251" w:rsidRPr="00521306" w:rsidRDefault="00E05251" w:rsidP="00CB057E">
      <w:pPr>
        <w:pStyle w:val="Normlnweb"/>
        <w:numPr>
          <w:ilvl w:val="0"/>
          <w:numId w:val="21"/>
        </w:numPr>
        <w:spacing w:before="0" w:beforeAutospacing="0" w:after="0" w:afterAutospacing="0"/>
        <w:ind w:left="714" w:hanging="357"/>
        <w:jc w:val="both"/>
        <w:rPr>
          <w:rFonts w:ascii="Calibri" w:hAnsi="Calibri" w:cs="Calibri"/>
          <w:sz w:val="22"/>
          <w:szCs w:val="22"/>
        </w:rPr>
      </w:pPr>
      <w:r w:rsidRPr="00521306">
        <w:rPr>
          <w:rFonts w:ascii="Calibri" w:hAnsi="Calibri" w:cs="Calibri"/>
          <w:sz w:val="22"/>
          <w:szCs w:val="22"/>
        </w:rPr>
        <w:lastRenderedPageBreak/>
        <w:t>lokální zaměření výzkumu v oblasti ekonomických věd v České republice a ostatních postsocialistických zemích, která se odráží v relativně průměrné kvalitě publikačních výstupů pracoviště; postupně se zlepšuje</w:t>
      </w:r>
      <w:r w:rsidR="00521306">
        <w:rPr>
          <w:rFonts w:ascii="Calibri" w:hAnsi="Calibri" w:cs="Calibri"/>
          <w:sz w:val="22"/>
          <w:szCs w:val="22"/>
        </w:rPr>
        <w:t>:</w:t>
      </w:r>
      <w:r w:rsidRPr="00521306">
        <w:rPr>
          <w:rFonts w:ascii="Calibri" w:hAnsi="Calibri" w:cs="Calibri"/>
          <w:sz w:val="22"/>
          <w:szCs w:val="22"/>
        </w:rPr>
        <w:t xml:space="preserve"> zapojováním akademických pracovníků do mezinárodních výzkumných týmů, zapojením zahraničních výzkumných pracovníků do řešených projektů, podporou mobilit akademických pracovníků na zahraničních institucích a vytvářením post-doktorských míst pro zahraniční výzkumníky</w:t>
      </w:r>
      <w:r w:rsidR="00521306">
        <w:rPr>
          <w:rFonts w:ascii="Calibri" w:hAnsi="Calibri" w:cs="Calibri"/>
          <w:sz w:val="22"/>
          <w:szCs w:val="22"/>
        </w:rPr>
        <w:t>.</w:t>
      </w:r>
    </w:p>
    <w:p w:rsidR="003B620A" w:rsidRPr="00521306" w:rsidRDefault="003B620A" w:rsidP="00E05251">
      <w:pPr>
        <w:spacing w:after="360"/>
        <w:jc w:val="both"/>
        <w:rPr>
          <w:rFonts w:asciiTheme="minorHAnsi" w:hAnsiTheme="minorHAnsi" w:cstheme="minorHAnsi"/>
          <w:sz w:val="22"/>
          <w:szCs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Souvislost s tvůrčí činností vysoké školy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2.2</w:t>
      </w:r>
    </w:p>
    <w:p w:rsidR="00EA3338" w:rsidRDefault="007E1B60" w:rsidP="00EA3338">
      <w:pPr>
        <w:jc w:val="both"/>
        <w:rPr>
          <w:rFonts w:asciiTheme="minorHAnsi" w:hAnsiTheme="minorHAnsi" w:cstheme="minorHAnsi"/>
          <w:sz w:val="22"/>
          <w:szCs w:val="22"/>
        </w:rPr>
      </w:pPr>
      <w:r w:rsidRPr="00EA3338">
        <w:rPr>
          <w:rFonts w:asciiTheme="minorHAnsi" w:hAnsiTheme="minorHAnsi" w:cstheme="minorHAnsi"/>
          <w:sz w:val="22"/>
          <w:szCs w:val="22"/>
        </w:rPr>
        <w:t xml:space="preserve">Vědecko-výzkumná a publikační činnost je jednou z klíčových činností zajišťovaných fakultou v souvislosti s realizací </w:t>
      </w:r>
      <w:r w:rsidR="004E1594" w:rsidRPr="00EA3338">
        <w:rPr>
          <w:rFonts w:asciiTheme="minorHAnsi" w:hAnsiTheme="minorHAnsi" w:cstheme="minorHAnsi"/>
          <w:sz w:val="22"/>
          <w:szCs w:val="22"/>
        </w:rPr>
        <w:t>doktorského</w:t>
      </w:r>
      <w:r w:rsidRPr="00EA3338">
        <w:rPr>
          <w:rFonts w:asciiTheme="minorHAnsi" w:hAnsiTheme="minorHAnsi" w:cstheme="minorHAnsi"/>
          <w:sz w:val="22"/>
          <w:szCs w:val="22"/>
        </w:rPr>
        <w:t xml:space="preserve"> studijního programu </w:t>
      </w:r>
      <w:r w:rsidR="00F12950">
        <w:rPr>
          <w:rFonts w:asciiTheme="minorHAnsi" w:hAnsiTheme="minorHAnsi" w:cstheme="minorHAnsi"/>
          <w:sz w:val="22"/>
          <w:szCs w:val="22"/>
        </w:rPr>
        <w:t>Finance</w:t>
      </w:r>
      <w:r w:rsidRPr="00EA3338">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Zaměření výzkumu koresponduje s</w:t>
      </w:r>
      <w:r w:rsidR="004E5166" w:rsidRPr="00EA3338">
        <w:rPr>
          <w:rFonts w:asciiTheme="minorHAnsi" w:hAnsiTheme="minorHAnsi" w:cstheme="minorHAnsi"/>
          <w:sz w:val="22"/>
          <w:szCs w:val="22"/>
        </w:rPr>
        <w:t> oblastmi vzdělávání, ve kterých fakuklta žádá o akreditaci</w:t>
      </w:r>
      <w:r w:rsidRPr="00EA3338">
        <w:rPr>
          <w:rFonts w:asciiTheme="minorHAnsi" w:hAnsiTheme="minorHAnsi" w:cstheme="minorHAnsi"/>
          <w:sz w:val="22"/>
          <w:szCs w:val="22"/>
        </w:rPr>
        <w:t xml:space="preserve"> a zaměřuje se na aktuální výzkumné trendy v oblasti základního výzkumu a reflektuje také aktuální potřeby podnikové praxe. Navrhovaný studijní program „</w:t>
      </w:r>
      <w:r w:rsidR="00F12950">
        <w:rPr>
          <w:rFonts w:asciiTheme="minorHAnsi" w:hAnsiTheme="minorHAnsi" w:cstheme="minorHAnsi"/>
          <w:sz w:val="22"/>
          <w:szCs w:val="22"/>
        </w:rPr>
        <w:t>Finance</w:t>
      </w:r>
      <w:r w:rsidRPr="00EA3338">
        <w:rPr>
          <w:rFonts w:asciiTheme="minorHAnsi" w:hAnsiTheme="minorHAnsi" w:cstheme="minorHAnsi"/>
          <w:sz w:val="22"/>
          <w:szCs w:val="22"/>
        </w:rPr>
        <w:t xml:space="preserve">“ je primárně zajišťován </w:t>
      </w:r>
      <w:r w:rsidR="004E1594" w:rsidRPr="00EA3338">
        <w:rPr>
          <w:rFonts w:asciiTheme="minorHAnsi" w:hAnsiTheme="minorHAnsi" w:cstheme="minorHAnsi"/>
          <w:sz w:val="22"/>
          <w:szCs w:val="22"/>
        </w:rPr>
        <w:t xml:space="preserve">Ústavem </w:t>
      </w:r>
      <w:r w:rsidR="00F12950">
        <w:rPr>
          <w:rFonts w:asciiTheme="minorHAnsi" w:hAnsiTheme="minorHAnsi" w:cstheme="minorHAnsi"/>
          <w:sz w:val="22"/>
          <w:szCs w:val="22"/>
        </w:rPr>
        <w:t>financí a účetnictví</w:t>
      </w:r>
      <w:r w:rsidRPr="00EA3338">
        <w:rPr>
          <w:rFonts w:asciiTheme="minorHAnsi" w:hAnsiTheme="minorHAnsi" w:cstheme="minorHAnsi"/>
          <w:sz w:val="22"/>
          <w:szCs w:val="22"/>
        </w:rPr>
        <w:t>, ale na výuce předmětů se podílejí akademičtí pracovníci</w:t>
      </w:r>
      <w:r w:rsidR="00F12950">
        <w:rPr>
          <w:rFonts w:asciiTheme="minorHAnsi" w:hAnsiTheme="minorHAnsi" w:cstheme="minorHAnsi"/>
          <w:sz w:val="22"/>
          <w:szCs w:val="22"/>
        </w:rPr>
        <w:t xml:space="preserve"> z dalších</w:t>
      </w:r>
      <w:r w:rsidRPr="00EA3338">
        <w:rPr>
          <w:rFonts w:asciiTheme="minorHAnsi" w:hAnsiTheme="minorHAnsi" w:cstheme="minorHAnsi"/>
          <w:sz w:val="22"/>
          <w:szCs w:val="22"/>
        </w:rPr>
        <w:t xml:space="preserve"> ústavů fakulty. Vědeckovýzkumné aktivity ústavů pokrývají následující oblasti:</w:t>
      </w:r>
      <w:r w:rsidR="00EA3338">
        <w:rPr>
          <w:rFonts w:asciiTheme="minorHAnsi" w:hAnsiTheme="minorHAnsi" w:cstheme="minorHAnsi"/>
          <w:sz w:val="22"/>
          <w:szCs w:val="22"/>
        </w:rPr>
        <w:t xml:space="preserve"> </w:t>
      </w:r>
    </w:p>
    <w:p w:rsidR="00F12950" w:rsidRPr="001A7A57" w:rsidRDefault="00F12950" w:rsidP="00CB057E">
      <w:pPr>
        <w:pStyle w:val="Odstavecseseznamem"/>
        <w:numPr>
          <w:ilvl w:val="0"/>
          <w:numId w:val="19"/>
        </w:numPr>
        <w:jc w:val="both"/>
        <w:rPr>
          <w:rFonts w:asciiTheme="minorHAnsi" w:hAnsiTheme="minorHAnsi" w:cstheme="minorHAnsi"/>
          <w:sz w:val="22"/>
          <w:szCs w:val="22"/>
        </w:rPr>
      </w:pPr>
      <w:r w:rsidRPr="00AD39EA">
        <w:rPr>
          <w:rFonts w:asciiTheme="minorHAnsi" w:hAnsiTheme="minorHAnsi" w:cstheme="minorHAnsi"/>
          <w:b/>
          <w:sz w:val="22"/>
          <w:szCs w:val="22"/>
        </w:rPr>
        <w:t>Ústav financí a účetnictví</w:t>
      </w:r>
      <w:r w:rsidRPr="00AD39EA">
        <w:rPr>
          <w:rFonts w:asciiTheme="minorHAnsi" w:hAnsiTheme="minorHAnsi" w:cstheme="minorHAnsi"/>
          <w:sz w:val="22"/>
          <w:szCs w:val="22"/>
        </w:rPr>
        <w:t xml:space="preserve"> se v oblasti výzkumu zaměřuje primárně na oblast </w:t>
      </w:r>
      <w:r>
        <w:rPr>
          <w:rFonts w:asciiTheme="minorHAnsi" w:hAnsiTheme="minorHAnsi" w:cstheme="minorHAnsi"/>
          <w:sz w:val="22"/>
          <w:szCs w:val="22"/>
        </w:rPr>
        <w:t xml:space="preserve">finančního řízení, </w:t>
      </w:r>
      <w:r w:rsidRPr="00AD39EA">
        <w:rPr>
          <w:rFonts w:asciiTheme="minorHAnsi" w:hAnsiTheme="minorHAnsi" w:cstheme="minorHAnsi"/>
          <w:sz w:val="22"/>
          <w:szCs w:val="22"/>
        </w:rPr>
        <w:t xml:space="preserve">řízení a měření výkonnosti podniků a klastrů, </w:t>
      </w:r>
      <w:r>
        <w:rPr>
          <w:rFonts w:asciiTheme="minorHAnsi" w:hAnsiTheme="minorHAnsi" w:cstheme="minorHAnsi"/>
          <w:sz w:val="22"/>
          <w:szCs w:val="22"/>
        </w:rPr>
        <w:t xml:space="preserve">problematiku </w:t>
      </w:r>
      <w:r w:rsidR="00521306">
        <w:rPr>
          <w:rFonts w:asciiTheme="minorHAnsi" w:hAnsiTheme="minorHAnsi" w:cstheme="minorHAnsi"/>
          <w:sz w:val="22"/>
          <w:szCs w:val="22"/>
        </w:rPr>
        <w:t xml:space="preserve">finančních trhů, </w:t>
      </w:r>
      <w:r>
        <w:rPr>
          <w:rFonts w:asciiTheme="minorHAnsi" w:hAnsiTheme="minorHAnsi" w:cstheme="minorHAnsi"/>
          <w:sz w:val="22"/>
          <w:szCs w:val="22"/>
        </w:rPr>
        <w:t xml:space="preserve">finančních technologií a řízení rizik, </w:t>
      </w:r>
      <w:r w:rsidRPr="00AD39EA">
        <w:rPr>
          <w:rFonts w:asciiTheme="minorHAnsi" w:hAnsiTheme="minorHAnsi" w:cstheme="minorHAnsi"/>
          <w:sz w:val="22"/>
          <w:szCs w:val="22"/>
        </w:rPr>
        <w:t xml:space="preserve">na problematiku kvality účetních informací </w:t>
      </w:r>
      <w:r>
        <w:rPr>
          <w:rFonts w:asciiTheme="minorHAnsi" w:hAnsiTheme="minorHAnsi" w:cstheme="minorHAnsi"/>
          <w:sz w:val="22"/>
          <w:szCs w:val="22"/>
        </w:rPr>
        <w:t xml:space="preserve">a jejich využití v rozhodování, </w:t>
      </w:r>
      <w:r w:rsidRPr="00AD39EA">
        <w:rPr>
          <w:rFonts w:asciiTheme="minorHAnsi" w:hAnsiTheme="minorHAnsi" w:cstheme="minorHAnsi"/>
          <w:sz w:val="22"/>
          <w:szCs w:val="22"/>
        </w:rPr>
        <w:t xml:space="preserve">a také na oblast </w:t>
      </w:r>
      <w:r>
        <w:rPr>
          <w:rFonts w:asciiTheme="minorHAnsi" w:hAnsiTheme="minorHAnsi" w:cstheme="minorHAnsi"/>
          <w:sz w:val="22"/>
          <w:szCs w:val="22"/>
        </w:rPr>
        <w:t>d</w:t>
      </w:r>
      <w:r w:rsidRPr="00AD39EA">
        <w:rPr>
          <w:rFonts w:asciiTheme="minorHAnsi" w:hAnsiTheme="minorHAnsi" w:cstheme="minorHAnsi"/>
          <w:sz w:val="22"/>
          <w:szCs w:val="22"/>
        </w:rPr>
        <w:t>aní ve vztahu k podnikatelským subjektům.</w:t>
      </w:r>
    </w:p>
    <w:p w:rsidR="00EA3338" w:rsidRDefault="007E1B60" w:rsidP="00CB057E">
      <w:pPr>
        <w:pStyle w:val="Odstavecseseznamem"/>
        <w:numPr>
          <w:ilvl w:val="0"/>
          <w:numId w:val="19"/>
        </w:numPr>
        <w:jc w:val="both"/>
        <w:rPr>
          <w:rFonts w:asciiTheme="minorHAnsi" w:hAnsiTheme="minorHAnsi" w:cstheme="minorHAnsi"/>
          <w:sz w:val="22"/>
          <w:szCs w:val="22"/>
        </w:rPr>
      </w:pPr>
      <w:r w:rsidRPr="00EA3338">
        <w:rPr>
          <w:rFonts w:asciiTheme="minorHAnsi" w:hAnsiTheme="minorHAnsi" w:cstheme="minorHAnsi"/>
          <w:b/>
          <w:sz w:val="22"/>
          <w:szCs w:val="22"/>
        </w:rPr>
        <w:t>Ústav podnikové ekonomiky</w:t>
      </w:r>
      <w:r w:rsidRPr="00EA3338">
        <w:rPr>
          <w:rFonts w:asciiTheme="minorHAnsi" w:hAnsiTheme="minorHAnsi" w:cstheme="minorHAns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rsidR="00EA3338" w:rsidRDefault="007E1B60" w:rsidP="00CB057E">
      <w:pPr>
        <w:pStyle w:val="Odstavecseseznamem"/>
        <w:numPr>
          <w:ilvl w:val="0"/>
          <w:numId w:val="19"/>
        </w:numPr>
        <w:jc w:val="both"/>
        <w:rPr>
          <w:rFonts w:asciiTheme="minorHAnsi" w:hAnsiTheme="minorHAnsi" w:cstheme="minorHAnsi"/>
          <w:sz w:val="22"/>
          <w:szCs w:val="22"/>
        </w:rPr>
      </w:pPr>
      <w:r w:rsidRPr="00EA3338">
        <w:rPr>
          <w:rFonts w:asciiTheme="minorHAnsi" w:hAnsiTheme="minorHAnsi" w:cstheme="minorHAnsi"/>
          <w:b/>
          <w:sz w:val="22"/>
          <w:szCs w:val="22"/>
        </w:rPr>
        <w:t>Ústav ekonomie</w:t>
      </w:r>
      <w:r w:rsidRPr="00EA3338">
        <w:rPr>
          <w:rFonts w:asciiTheme="minorHAnsi" w:hAnsiTheme="minorHAnsi" w:cstheme="minorHAnsi"/>
          <w:sz w:val="22"/>
          <w:szCs w:val="22"/>
        </w:rPr>
        <w:t xml:space="preserve"> se v oblasti výzkumu zaměřuje na oblasti regionální výkonnosti, faktory ovlivňující hlavní makroekonomické ukazatele a problematiku trhu práce a uplatnitelnosti absolventů.</w:t>
      </w:r>
    </w:p>
    <w:p w:rsidR="00AD39EA"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managementu a marketingu</w:t>
      </w:r>
      <w:r w:rsidRPr="001A7A57">
        <w:rPr>
          <w:rFonts w:asciiTheme="minorHAnsi" w:hAnsiTheme="minorHAnsi" w:cstheme="minorHAnsi"/>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rsidR="00AD39EA"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průmyslového inženýrství a informačních systémů</w:t>
      </w:r>
      <w:r w:rsidRPr="001A7A57">
        <w:rPr>
          <w:rFonts w:asciiTheme="minorHAnsi" w:hAnsiTheme="minorHAnsi" w:cstheme="minorHAns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rsidR="007E1B60"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regionálního rozvoje, veřejné správy a práva</w:t>
      </w:r>
      <w:r w:rsidRPr="001A7A57">
        <w:rPr>
          <w:rFonts w:asciiTheme="minorHAnsi" w:hAnsiTheme="minorHAnsi" w:cstheme="minorHAnsi"/>
          <w:sz w:val="22"/>
          <w:szCs w:val="22"/>
        </w:rPr>
        <w:t xml:space="preserve"> se v oblasti výzkumu orientuje na problematiku veřejných politik a smart governance.</w:t>
      </w:r>
    </w:p>
    <w:p w:rsidR="007E1B60" w:rsidRPr="00EA3338" w:rsidRDefault="007E1B60" w:rsidP="00C67317">
      <w:pPr>
        <w:pStyle w:val="Nadpis3"/>
        <w:numPr>
          <w:ilvl w:val="0"/>
          <w:numId w:val="9"/>
        </w:numPr>
        <w:spacing w:after="120"/>
        <w:ind w:left="714" w:hanging="357"/>
        <w:jc w:val="both"/>
        <w:rPr>
          <w:rFonts w:asciiTheme="minorHAnsi" w:hAnsiTheme="minorHAnsi" w:cstheme="minorHAnsi"/>
          <w:color w:val="auto"/>
          <w:sz w:val="22"/>
          <w:szCs w:val="22"/>
        </w:rPr>
      </w:pPr>
      <w:r w:rsidRPr="00EA3338">
        <w:rPr>
          <w:rFonts w:asciiTheme="minorHAnsi" w:hAnsiTheme="minorHAnsi" w:cstheme="minorHAnsi"/>
          <w:b/>
          <w:color w:val="auto"/>
          <w:sz w:val="22"/>
          <w:szCs w:val="22"/>
        </w:rPr>
        <w:t>Ústav statistiky a kvantitativních metod</w:t>
      </w:r>
      <w:r w:rsidRPr="00EA3338">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rsidR="007E1B60" w:rsidRPr="00EA3338" w:rsidRDefault="007E1B60" w:rsidP="00782FBD">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w:t>
      </w:r>
      <w:r w:rsidR="006B1A31">
        <w:rPr>
          <w:rFonts w:asciiTheme="minorHAnsi" w:hAnsiTheme="minorHAnsi" w:cstheme="minorHAnsi"/>
          <w:sz w:val="22"/>
          <w:szCs w:val="22"/>
        </w:rPr>
        <w:t>y</w:t>
      </w:r>
      <w:r w:rsidRPr="00EA3338">
        <w:rPr>
          <w:rFonts w:asciiTheme="minorHAnsi" w:hAnsiTheme="minorHAnsi" w:cstheme="minorHAnsi"/>
          <w:sz w:val="22"/>
          <w:szCs w:val="22"/>
        </w:rPr>
        <w:t xml:space="preserve"> podpory tvůrčí činnosti členů akademické obce formou jejich podpory skrze interní projekty specifického vysokoškolského výzkumu. Je vytvořen motivační systém, jehož úkolem je motivovat akademické pracovníky a studenty </w:t>
      </w:r>
      <w:r w:rsidRPr="00EA3338">
        <w:rPr>
          <w:rFonts w:asciiTheme="minorHAnsi" w:hAnsiTheme="minorHAnsi" w:cstheme="minorHAnsi"/>
          <w:sz w:val="22"/>
          <w:szCs w:val="22"/>
        </w:rPr>
        <w:lastRenderedPageBreak/>
        <w:t>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rsidR="006B1A31" w:rsidRDefault="006B1A31" w:rsidP="007E1B60">
      <w:pPr>
        <w:jc w:val="both"/>
        <w:rPr>
          <w:rFonts w:asciiTheme="minorHAnsi" w:hAnsiTheme="minorHAnsi" w:cstheme="minorHAnsi"/>
          <w:sz w:val="22"/>
          <w:szCs w:val="22"/>
        </w:rPr>
      </w:pPr>
      <w:r>
        <w:rPr>
          <w:rFonts w:asciiTheme="minorHAnsi" w:hAnsiTheme="minorHAnsi" w:cstheme="minorHAnsi"/>
          <w:sz w:val="22"/>
          <w:szCs w:val="22"/>
        </w:rPr>
        <w:t>Z externích zdrojů je v</w:t>
      </w:r>
      <w:r w:rsidR="007E1B60" w:rsidRPr="00EA3338">
        <w:rPr>
          <w:rFonts w:asciiTheme="minorHAnsi" w:hAnsiTheme="minorHAnsi" w:cstheme="minorHAnsi"/>
          <w:sz w:val="22"/>
          <w:szCs w:val="22"/>
        </w:rPr>
        <w:t xml:space="preserve">ýzkum na fakultě financován z tuzemských </w:t>
      </w:r>
      <w:r>
        <w:rPr>
          <w:rFonts w:asciiTheme="minorHAnsi" w:hAnsiTheme="minorHAnsi" w:cstheme="minorHAnsi"/>
          <w:sz w:val="22"/>
          <w:szCs w:val="22"/>
        </w:rPr>
        <w:t xml:space="preserve">a mezinárodních </w:t>
      </w:r>
      <w:r w:rsidR="007E1B60" w:rsidRPr="00EA3338">
        <w:rPr>
          <w:rFonts w:asciiTheme="minorHAnsi" w:hAnsiTheme="minorHAnsi" w:cstheme="minorHAnsi"/>
          <w:sz w:val="22"/>
          <w:szCs w:val="22"/>
        </w:rPr>
        <w:t>grantových projektů</w:t>
      </w:r>
      <w:r>
        <w:rPr>
          <w:rFonts w:asciiTheme="minorHAnsi" w:hAnsiTheme="minorHAnsi" w:cstheme="minorHAnsi"/>
          <w:sz w:val="22"/>
          <w:szCs w:val="22"/>
        </w:rPr>
        <w:t>.</w:t>
      </w:r>
    </w:p>
    <w:p w:rsidR="006B1A31" w:rsidRDefault="006B1A31" w:rsidP="007E1B60">
      <w:pPr>
        <w:jc w:val="both"/>
        <w:rPr>
          <w:rFonts w:asciiTheme="minorHAnsi" w:hAnsiTheme="minorHAnsi" w:cstheme="minorHAnsi"/>
          <w:sz w:val="22"/>
          <w:szCs w:val="22"/>
        </w:rPr>
      </w:pPr>
    </w:p>
    <w:p w:rsidR="007E1B60" w:rsidRPr="00EA3338" w:rsidRDefault="006B1A31" w:rsidP="007E1B60">
      <w:pPr>
        <w:jc w:val="both"/>
        <w:rPr>
          <w:rFonts w:asciiTheme="minorHAnsi" w:hAnsiTheme="minorHAnsi" w:cstheme="minorHAnsi"/>
          <w:sz w:val="22"/>
          <w:szCs w:val="22"/>
        </w:rPr>
      </w:pPr>
      <w:r>
        <w:rPr>
          <w:rFonts w:asciiTheme="minorHAnsi" w:hAnsiTheme="minorHAnsi" w:cstheme="minorHAnsi"/>
          <w:sz w:val="22"/>
          <w:szCs w:val="22"/>
        </w:rPr>
        <w:t xml:space="preserve">Z tuzemských je jedná zejména o tyto poskytovatele podpory: </w:t>
      </w:r>
      <w:r w:rsidR="007E1B60" w:rsidRPr="00EA3338">
        <w:rPr>
          <w:rFonts w:asciiTheme="minorHAnsi" w:hAnsiTheme="minorHAnsi" w:cstheme="minorHAnsi"/>
          <w:sz w:val="22"/>
          <w:szCs w:val="22"/>
        </w:rPr>
        <w:t xml:space="preserve">Grantová </w:t>
      </w:r>
      <w:r>
        <w:rPr>
          <w:rFonts w:asciiTheme="minorHAnsi" w:hAnsiTheme="minorHAnsi" w:cstheme="minorHAnsi"/>
          <w:sz w:val="22"/>
          <w:szCs w:val="22"/>
        </w:rPr>
        <w:t>a</w:t>
      </w:r>
      <w:r w:rsidR="007E1B60" w:rsidRPr="00EA3338">
        <w:rPr>
          <w:rFonts w:asciiTheme="minorHAnsi" w:hAnsiTheme="minorHAnsi" w:cstheme="minorHAnsi"/>
          <w:sz w:val="22"/>
          <w:szCs w:val="22"/>
        </w:rPr>
        <w:t xml:space="preserve">gentura České </w:t>
      </w:r>
      <w:r>
        <w:rPr>
          <w:rFonts w:asciiTheme="minorHAnsi" w:hAnsiTheme="minorHAnsi" w:cstheme="minorHAnsi"/>
          <w:sz w:val="22"/>
          <w:szCs w:val="22"/>
        </w:rPr>
        <w:t>r</w:t>
      </w:r>
      <w:r w:rsidR="007E1B60" w:rsidRPr="00EA3338">
        <w:rPr>
          <w:rFonts w:asciiTheme="minorHAnsi" w:hAnsiTheme="minorHAnsi" w:cstheme="minorHAnsi"/>
          <w:sz w:val="22"/>
          <w:szCs w:val="22"/>
        </w:rPr>
        <w:t xml:space="preserve">epubliky, Technologická </w:t>
      </w:r>
      <w:r>
        <w:rPr>
          <w:rFonts w:asciiTheme="minorHAnsi" w:hAnsiTheme="minorHAnsi" w:cstheme="minorHAnsi"/>
          <w:sz w:val="22"/>
          <w:szCs w:val="22"/>
        </w:rPr>
        <w:t>a</w:t>
      </w:r>
      <w:r w:rsidR="007E1B60" w:rsidRPr="00EA3338">
        <w:rPr>
          <w:rFonts w:asciiTheme="minorHAnsi" w:hAnsiTheme="minorHAnsi" w:cstheme="minorHAnsi"/>
          <w:sz w:val="22"/>
          <w:szCs w:val="22"/>
        </w:rPr>
        <w:t xml:space="preserve">gentura České </w:t>
      </w:r>
      <w:r>
        <w:rPr>
          <w:rFonts w:asciiTheme="minorHAnsi" w:hAnsiTheme="minorHAnsi" w:cstheme="minorHAnsi"/>
          <w:sz w:val="22"/>
          <w:szCs w:val="22"/>
        </w:rPr>
        <w:t>r</w:t>
      </w:r>
      <w:r w:rsidR="007E1B60" w:rsidRPr="00EA3338">
        <w:rPr>
          <w:rFonts w:asciiTheme="minorHAnsi" w:hAnsiTheme="minorHAnsi" w:cstheme="minorHAnsi"/>
          <w:sz w:val="22"/>
          <w:szCs w:val="22"/>
        </w:rPr>
        <w:t>epubliky, resortní projekty ministerstev</w:t>
      </w:r>
      <w:r w:rsidR="003B620A">
        <w:rPr>
          <w:rFonts w:asciiTheme="minorHAnsi" w:hAnsiTheme="minorHAnsi" w:cstheme="minorHAnsi"/>
          <w:sz w:val="22"/>
          <w:szCs w:val="22"/>
        </w:rPr>
        <w:t xml:space="preserve"> a</w:t>
      </w:r>
      <w:r w:rsidR="007E1B60" w:rsidRPr="00EA3338">
        <w:rPr>
          <w:rFonts w:asciiTheme="minorHAnsi" w:hAnsiTheme="minorHAnsi" w:cstheme="minorHAnsi"/>
          <w:sz w:val="22"/>
          <w:szCs w:val="22"/>
        </w:rPr>
        <w:t xml:space="preserve"> institucionální podpory z</w:t>
      </w:r>
      <w:r w:rsidR="003B620A">
        <w:rPr>
          <w:rFonts w:asciiTheme="minorHAnsi" w:hAnsiTheme="minorHAnsi" w:cstheme="minorHAnsi"/>
          <w:sz w:val="22"/>
          <w:szCs w:val="22"/>
        </w:rPr>
        <w:t> </w:t>
      </w:r>
      <w:r w:rsidR="007E1B60" w:rsidRPr="00EA3338">
        <w:rPr>
          <w:rFonts w:asciiTheme="minorHAnsi" w:hAnsiTheme="minorHAnsi" w:cstheme="minorHAnsi"/>
          <w:sz w:val="22"/>
          <w:szCs w:val="22"/>
        </w:rPr>
        <w:t>MŠMT</w:t>
      </w:r>
      <w:r w:rsidR="003B620A">
        <w:rPr>
          <w:rFonts w:asciiTheme="minorHAnsi" w:hAnsiTheme="minorHAnsi" w:cstheme="minorHAnsi"/>
          <w:sz w:val="22"/>
          <w:szCs w:val="22"/>
        </w:rPr>
        <w:t>.</w:t>
      </w:r>
    </w:p>
    <w:p w:rsidR="009A1ED3" w:rsidRPr="00EA3338" w:rsidRDefault="009A1ED3" w:rsidP="009A1ED3">
      <w:pPr>
        <w:spacing w:before="120"/>
        <w:jc w:val="both"/>
        <w:rPr>
          <w:rFonts w:asciiTheme="minorHAnsi" w:hAnsiTheme="minorHAnsi" w:cstheme="minorHAnsi"/>
          <w:sz w:val="22"/>
          <w:szCs w:val="22"/>
        </w:rPr>
      </w:pPr>
      <w:r w:rsidRPr="00EA3338">
        <w:rPr>
          <w:rFonts w:asciiTheme="minorHAnsi" w:hAnsiTheme="minorHAnsi" w:cstheme="minorHAnsi"/>
          <w:sz w:val="22"/>
          <w:szCs w:val="22"/>
        </w:rPr>
        <w:t xml:space="preserve">Externí grantové projekty GAČR řešené na fakultě v posledních </w:t>
      </w:r>
      <w:r>
        <w:rPr>
          <w:rFonts w:asciiTheme="minorHAnsi" w:hAnsiTheme="minorHAnsi" w:cstheme="minorHAnsi"/>
          <w:sz w:val="22"/>
          <w:szCs w:val="22"/>
        </w:rPr>
        <w:t xml:space="preserve">deseti </w:t>
      </w:r>
      <w:r w:rsidRPr="00EA3338">
        <w:rPr>
          <w:rFonts w:asciiTheme="minorHAnsi" w:hAnsiTheme="minorHAnsi" w:cstheme="minorHAnsi"/>
          <w:sz w:val="22"/>
          <w:szCs w:val="22"/>
        </w:rPr>
        <w:t>letech:</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Determinanty struktury systémů rozpočetnictví a měření výkonnosti a jejich vliv na chování </w:t>
      </w:r>
      <w:r w:rsidRPr="003B620A">
        <w:rPr>
          <w:rFonts w:asciiTheme="minorHAnsi" w:hAnsiTheme="minorHAnsi" w:cstheme="minorHAnsi"/>
          <w:b/>
          <w:bCs/>
          <w:sz w:val="22"/>
          <w:szCs w:val="22"/>
        </w:rPr>
        <w:t>a výkonnost organizace</w:t>
      </w:r>
      <w:r w:rsidRPr="003B620A">
        <w:rPr>
          <w:rFonts w:asciiTheme="minorHAnsi" w:hAnsiTheme="minorHAnsi" w:cstheme="minorHAnsi"/>
          <w:bCs/>
          <w:sz w:val="22"/>
          <w:szCs w:val="22"/>
        </w:rPr>
        <w:t>. Doba řešení: 1. 1. 2017 – 31. 12. 2019. Číslo projektu: 17-13518S, Příjemce: Univerzita Tomáše Bati ve Zlíně, Vysoká škola ekonomická. Řešitel: doc. Ing. Boris Popesko, Ph.D., spoluřešitel: doc. Ing. Jaroslav Wagner, Ph.D.</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sz w:val="22"/>
          <w:szCs w:val="22"/>
        </w:rPr>
        <w:t>Metodika tvorby modelu predikce sektorové a podnikové výkonnosti v makroekonomických souvislostech.</w:t>
      </w:r>
      <w:r w:rsidRPr="003B620A">
        <w:rPr>
          <w:rFonts w:asciiTheme="minorHAnsi" w:hAnsiTheme="minorHAnsi" w:cstheme="minorHAnsi"/>
          <w:sz w:val="22"/>
          <w:szCs w:val="22"/>
        </w:rPr>
        <w:t xml:space="preserve"> Doba řešení:  2016-2018. Číslo projektu: 16-25536S. </w:t>
      </w:r>
      <w:r w:rsidRPr="003B620A">
        <w:rPr>
          <w:rFonts w:asciiTheme="minorHAnsi" w:hAnsiTheme="minorHAnsi" w:cstheme="minorHAnsi"/>
          <w:bCs/>
          <w:sz w:val="22"/>
          <w:szCs w:val="22"/>
        </w:rPr>
        <w:t>Příjemce: Univerzita Tomáše Bati ve Zlíně. Řešitel: prof. Dr. Ing. Drahomíra Pavelková</w:t>
      </w:r>
      <w:r w:rsidRPr="003B620A">
        <w:rPr>
          <w:rFonts w:asciiTheme="minorHAnsi" w:hAnsiTheme="minorHAnsi" w:cstheme="minorHAnsi"/>
          <w:sz w:val="22"/>
          <w:szCs w:val="22"/>
        </w:rPr>
        <w:t xml:space="preserve"> </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bCs/>
          <w:sz w:val="22"/>
          <w:szCs w:val="22"/>
        </w:rPr>
        <w:t xml:space="preserve">Tvorba strategického modelu výkonnosti založeného na synergických efektech vybraných soustav řízení. </w:t>
      </w:r>
      <w:r w:rsidRPr="003B620A">
        <w:rPr>
          <w:rFonts w:asciiTheme="minorHAnsi" w:hAnsiTheme="minorHAnsi" w:cstheme="minorHAnsi"/>
          <w:bCs/>
          <w:sz w:val="22"/>
          <w:szCs w:val="22"/>
        </w:rPr>
        <w:t>Doba řešení: 1. 1. 2014 – 31. 12. 2016. Číslo projektu: 14-18597P, Příjemce: Univerzita Tomáše Bati ve Zlíně. Řešitel: Ing. Michaela Blahová, Ph.D.</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bCs/>
          <w:sz w:val="22"/>
          <w:szCs w:val="22"/>
        </w:rPr>
        <w:t xml:space="preserve">Variabilita skupin nákladů a její promítnutí v kalkulačním systému ve výrobních firmách. </w:t>
      </w:r>
      <w:r w:rsidRPr="003B620A">
        <w:rPr>
          <w:rFonts w:asciiTheme="minorHAnsi" w:hAnsiTheme="minorHAnsi" w:cstheme="minorHAnsi"/>
          <w:bCs/>
          <w:sz w:val="22"/>
          <w:szCs w:val="22"/>
        </w:rPr>
        <w:t>Doba řešení: 1. 1. 2014 – 31. 12. 2016. Číslo projektu: 14-21654P, Příjemce: Univerzita Tomáše Bati ve Zlíně. Řešitel: Ing. Petr Novák, Ph.D.</w:t>
      </w:r>
    </w:p>
    <w:p w:rsidR="009A1ED3" w:rsidRPr="00EA3338" w:rsidRDefault="009A1ED3" w:rsidP="009A1ED3">
      <w:pPr>
        <w:pStyle w:val="Odstavecseseznamem"/>
        <w:numPr>
          <w:ilvl w:val="0"/>
          <w:numId w:val="10"/>
        </w:numPr>
        <w:ind w:left="851"/>
        <w:jc w:val="both"/>
        <w:rPr>
          <w:rFonts w:asciiTheme="minorHAnsi" w:hAnsiTheme="minorHAnsi" w:cstheme="minorHAnsi"/>
          <w:b/>
          <w:bCs/>
          <w:sz w:val="22"/>
          <w:szCs w:val="22"/>
        </w:rPr>
      </w:pPr>
      <w:r w:rsidRPr="003B620A">
        <w:rPr>
          <w:rFonts w:asciiTheme="minorHAnsi" w:hAnsiTheme="minorHAnsi" w:cstheme="minorHAnsi"/>
          <w:b/>
          <w:bCs/>
          <w:sz w:val="22"/>
          <w:szCs w:val="22"/>
        </w:rPr>
        <w:t xml:space="preserve">Vytvoření českého nástroje pro měření akademických tacitních znalostí. </w:t>
      </w:r>
      <w:r w:rsidRPr="003B620A">
        <w:rPr>
          <w:rFonts w:asciiTheme="minorHAnsi" w:hAnsiTheme="minorHAnsi" w:cstheme="minorHAnsi"/>
          <w:bCs/>
          <w:sz w:val="22"/>
          <w:szCs w:val="22"/>
        </w:rPr>
        <w:t>Doba řešení: 1. 1. 2012 – 31. 12. 2014. Číslo projektu: P407/12/0821, Příjemce: Univerzita Tomáše Bati ve Zlíně.</w:t>
      </w:r>
      <w:r w:rsidRPr="00EA3338">
        <w:rPr>
          <w:rFonts w:asciiTheme="minorHAnsi" w:hAnsiTheme="minorHAnsi" w:cstheme="minorHAnsi"/>
          <w:bCs/>
          <w:sz w:val="22"/>
          <w:szCs w:val="22"/>
        </w:rPr>
        <w:t xml:space="preserve"> Řešitel: Ing. Jana Matošková, Ph.D.</w:t>
      </w:r>
    </w:p>
    <w:p w:rsidR="009A1ED3" w:rsidRPr="00EA3338" w:rsidRDefault="009A1ED3" w:rsidP="009A1ED3">
      <w:pPr>
        <w:pStyle w:val="Odstavecseseznamem"/>
        <w:numPr>
          <w:ilvl w:val="0"/>
          <w:numId w:val="10"/>
        </w:numPr>
        <w:spacing w:after="240"/>
        <w:ind w:left="850" w:hanging="357"/>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Faktory ovlivňující on-line nákupní chování na Internetu v prostředí e-commerce na B2C a B2B trzích v ČR. </w:t>
      </w:r>
      <w:r w:rsidRPr="00EA3338">
        <w:rPr>
          <w:rFonts w:asciiTheme="minorHAnsi" w:hAnsiTheme="minorHAnsi" w:cstheme="minorHAnsi"/>
          <w:bCs/>
          <w:sz w:val="22"/>
          <w:szCs w:val="22"/>
        </w:rPr>
        <w:t>Doba řešení: 1. 1. 2011 – 31. 12. 2013. Číslo projektu: P403/11/P175, Příjemce: Univerzita Tomáše Bati ve Zlíně. Řešitel: doc. Ing. Michal Pilík, Ph.D.</w:t>
      </w:r>
    </w:p>
    <w:p w:rsidR="009A1ED3" w:rsidRPr="00EA3338" w:rsidRDefault="009A1ED3" w:rsidP="009A1ED3">
      <w:pPr>
        <w:pStyle w:val="Odstavecseseznamem"/>
        <w:numPr>
          <w:ilvl w:val="0"/>
          <w:numId w:val="10"/>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modelu pro měření a řízení výkonnosti podniků. </w:t>
      </w:r>
      <w:r w:rsidRPr="00EA3338">
        <w:rPr>
          <w:rFonts w:asciiTheme="minorHAnsi" w:hAnsiTheme="minorHAnsi" w:cstheme="minorHAnsi"/>
          <w:bCs/>
          <w:sz w:val="22"/>
          <w:szCs w:val="22"/>
        </w:rPr>
        <w:t xml:space="preserve">Doba řešení: 2009-2011. </w:t>
      </w:r>
      <w:r>
        <w:rPr>
          <w:rFonts w:asciiTheme="minorHAnsi" w:hAnsiTheme="minorHAnsi" w:cstheme="minorHAnsi"/>
          <w:bCs/>
          <w:sz w:val="22"/>
          <w:szCs w:val="22"/>
        </w:rPr>
        <w:t>Č</w:t>
      </w:r>
      <w:r w:rsidRPr="00EA3338">
        <w:rPr>
          <w:rFonts w:asciiTheme="minorHAnsi" w:hAnsiTheme="minorHAnsi" w:cstheme="minorHAnsi"/>
          <w:bCs/>
          <w:sz w:val="22"/>
          <w:szCs w:val="22"/>
        </w:rPr>
        <w:t>íslo projektu 402/09/1739. Příjemce: Univerzita Tomáše Bati ve Zlíně. Řešitel: doc. Ing. Adriana Knápková, Ph.D.</w:t>
      </w:r>
    </w:p>
    <w:p w:rsidR="009A1ED3" w:rsidRPr="00F84914" w:rsidRDefault="009A1ED3" w:rsidP="009A1ED3">
      <w:pPr>
        <w:pStyle w:val="Odstavecseseznamem"/>
        <w:numPr>
          <w:ilvl w:val="0"/>
          <w:numId w:val="10"/>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Optimalizace multidisciplinárního navrhování a modelování výrobního systému virtuálních firem.</w:t>
      </w:r>
      <w:r w:rsidRPr="00EA3338">
        <w:rPr>
          <w:rFonts w:asciiTheme="minorHAnsi" w:hAnsiTheme="minorHAnsi" w:cstheme="minorHAnsi"/>
          <w:bCs/>
          <w:sz w:val="22"/>
          <w:szCs w:val="22"/>
        </w:rPr>
        <w:t xml:space="preserve"> Doba řešení: 2008-2010. Číslo projektu: 402/08/H051. </w:t>
      </w:r>
      <w:r>
        <w:rPr>
          <w:rFonts w:asciiTheme="minorHAnsi" w:hAnsiTheme="minorHAnsi" w:cstheme="minorHAnsi"/>
          <w:bCs/>
          <w:sz w:val="22"/>
          <w:szCs w:val="22"/>
        </w:rPr>
        <w:t xml:space="preserve">Příjemce: Západočeská </w:t>
      </w:r>
      <w:r w:rsidRPr="00F84914">
        <w:rPr>
          <w:rFonts w:asciiTheme="minorHAnsi" w:hAnsiTheme="minorHAnsi" w:cstheme="minorHAnsi"/>
          <w:bCs/>
          <w:sz w:val="22"/>
          <w:szCs w:val="22"/>
        </w:rPr>
        <w:t>univerzita, Univerzita Tomáše Bati ve Zlíně</w:t>
      </w:r>
      <w:r>
        <w:rPr>
          <w:rFonts w:asciiTheme="minorHAnsi" w:hAnsiTheme="minorHAnsi" w:cstheme="minorHAnsi"/>
          <w:bCs/>
          <w:sz w:val="22"/>
          <w:szCs w:val="22"/>
        </w:rPr>
        <w:t>.</w:t>
      </w:r>
      <w:r w:rsidRPr="00F84914">
        <w:rPr>
          <w:rFonts w:asciiTheme="minorHAnsi" w:hAnsiTheme="minorHAnsi" w:cstheme="minorHAnsi"/>
          <w:bCs/>
          <w:sz w:val="22"/>
          <w:szCs w:val="22"/>
        </w:rPr>
        <w:t xml:space="preserve"> Řešitel</w:t>
      </w:r>
      <w:r>
        <w:rPr>
          <w:rFonts w:asciiTheme="minorHAnsi" w:hAnsiTheme="minorHAnsi" w:cstheme="minorHAnsi"/>
          <w:bCs/>
          <w:sz w:val="22"/>
          <w:szCs w:val="22"/>
        </w:rPr>
        <w:t>: prof. Ing. Edvard Leeder, CSc</w:t>
      </w:r>
      <w:r w:rsidRPr="00F84914">
        <w:rPr>
          <w:rFonts w:asciiTheme="minorHAnsi" w:hAnsiTheme="minorHAnsi" w:cstheme="minorHAnsi"/>
          <w:bCs/>
          <w:sz w:val="22"/>
          <w:szCs w:val="22"/>
        </w:rPr>
        <w:t>. Spoluřešitel: prof. Dr. Ing. Drahomíra Pavelková</w:t>
      </w:r>
    </w:p>
    <w:p w:rsidR="009A1ED3" w:rsidRPr="00F84914" w:rsidRDefault="009A1ED3" w:rsidP="009A1ED3">
      <w:pPr>
        <w:jc w:val="both"/>
        <w:rPr>
          <w:rFonts w:asciiTheme="minorHAnsi" w:hAnsiTheme="minorHAnsi" w:cstheme="minorHAnsi"/>
          <w:sz w:val="22"/>
          <w:szCs w:val="22"/>
        </w:rPr>
      </w:pPr>
      <w:r w:rsidRPr="00F84914">
        <w:rPr>
          <w:rFonts w:asciiTheme="minorHAnsi" w:hAnsiTheme="minorHAnsi" w:cstheme="minorHAnsi"/>
          <w:sz w:val="22"/>
          <w:szCs w:val="22"/>
        </w:rPr>
        <w:t>Externí grantové projekty TAČR řešené na fakultě v posledních deseti letech:</w:t>
      </w:r>
    </w:p>
    <w:p w:rsidR="009A1ED3" w:rsidRPr="00F84914"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Poznatky behaviorální ekonomie a jejich aplikace na úrovni obcí a krajů České republiky. </w:t>
      </w:r>
      <w:r w:rsidRPr="00F84914">
        <w:rPr>
          <w:rFonts w:asciiTheme="minorHAnsi" w:hAnsiTheme="minorHAnsi" w:cstheme="minorHAnsi"/>
          <w:bCs/>
          <w:sz w:val="22"/>
          <w:szCs w:val="22"/>
        </w:rPr>
        <w:t>Doba řešení: 1. 6. 2019 – 31. 5. 2021. Číslo projektu TJ02000339. Řešitel: Ing. Filip Kučera</w:t>
      </w:r>
    </w:p>
    <w:p w:rsidR="009A1ED3" w:rsidRPr="00F84914" w:rsidRDefault="009A1ED3" w:rsidP="009A1ED3">
      <w:pPr>
        <w:pStyle w:val="Odstavecseseznamem"/>
        <w:numPr>
          <w:ilvl w:val="0"/>
          <w:numId w:val="11"/>
        </w:numPr>
        <w:ind w:left="851"/>
        <w:jc w:val="both"/>
        <w:rPr>
          <w:rFonts w:asciiTheme="minorHAnsi" w:hAnsiTheme="minorHAnsi" w:cstheme="minorHAnsi"/>
          <w:sz w:val="22"/>
        </w:rPr>
      </w:pPr>
      <w:r w:rsidRPr="00F84914">
        <w:rPr>
          <w:rFonts w:asciiTheme="minorHAnsi" w:hAnsiTheme="minorHAnsi" w:cstheme="minorHAnsi"/>
          <w:b/>
          <w:bCs/>
          <w:sz w:val="22"/>
          <w:szCs w:val="22"/>
        </w:rPr>
        <w:t xml:space="preserve">Manažerský model hodnoty designu pro konkurenceschopnost MSP v ČR. </w:t>
      </w:r>
      <w:r w:rsidRPr="00F84914">
        <w:rPr>
          <w:rFonts w:asciiTheme="minorHAnsi" w:hAnsiTheme="minorHAnsi" w:cstheme="minorHAnsi"/>
          <w:bCs/>
          <w:sz w:val="22"/>
          <w:szCs w:val="22"/>
        </w:rPr>
        <w:t xml:space="preserve">Doba řešení: </w:t>
      </w:r>
      <w:r w:rsidRPr="00F84914">
        <w:rPr>
          <w:rFonts w:asciiTheme="minorHAnsi" w:hAnsiTheme="minorHAnsi" w:cstheme="minorHAnsi"/>
          <w:b/>
          <w:bCs/>
          <w:sz w:val="22"/>
          <w:szCs w:val="22"/>
        </w:rPr>
        <w:t xml:space="preserve"> </w:t>
      </w:r>
      <w:r w:rsidRPr="00F84914">
        <w:rPr>
          <w:rFonts w:asciiTheme="minorHAnsi" w:hAnsiTheme="minorHAnsi" w:cstheme="minorHAnsi"/>
          <w:sz w:val="22"/>
        </w:rPr>
        <w:t xml:space="preserve">1. 2. 2019 </w:t>
      </w:r>
      <w:r w:rsidRPr="00F84914">
        <w:rPr>
          <w:rFonts w:asciiTheme="minorHAnsi" w:hAnsiTheme="minorHAnsi" w:cstheme="minorHAnsi"/>
          <w:bCs/>
          <w:sz w:val="22"/>
          <w:szCs w:val="22"/>
        </w:rPr>
        <w:t>–</w:t>
      </w:r>
      <w:r w:rsidRPr="00F84914">
        <w:rPr>
          <w:rFonts w:asciiTheme="minorHAnsi" w:hAnsiTheme="minorHAnsi" w:cstheme="minorHAnsi"/>
          <w:sz w:val="22"/>
        </w:rPr>
        <w:t xml:space="preserve"> 31. 7. 2020. Číslo projektu TL02000255. </w:t>
      </w:r>
      <w:r w:rsidRPr="00F84914">
        <w:rPr>
          <w:rFonts w:asciiTheme="minorHAnsi" w:hAnsiTheme="minorHAnsi" w:cstheme="minorHAnsi"/>
        </w:rPr>
        <w:t>Řešitel: Ing. Eva Šviráková, Ph.D. (FMK), spoluřešitel za FaME: Mgr. Jan Kramoliš, Ph.D.</w:t>
      </w:r>
    </w:p>
    <w:p w:rsidR="009A1ED3" w:rsidRPr="00EA3338"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Inovace systémů </w:t>
      </w:r>
      <w:r w:rsidRPr="00EA3338">
        <w:rPr>
          <w:rFonts w:asciiTheme="minorHAnsi" w:hAnsiTheme="minorHAnsi" w:cstheme="minorHAnsi"/>
          <w:b/>
          <w:bCs/>
          <w:sz w:val="22"/>
          <w:szCs w:val="22"/>
        </w:rPr>
        <w:t xml:space="preserve">řízení subjektů cestovního ruchu pomocí nástrojů procesního řízení. </w:t>
      </w:r>
      <w:r w:rsidRPr="00EA3338">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rsidR="009A1ED3" w:rsidRPr="00EA3338" w:rsidRDefault="009A1ED3" w:rsidP="009A1ED3">
      <w:pPr>
        <w:pStyle w:val="Odstavecseseznamem"/>
        <w:numPr>
          <w:ilvl w:val="0"/>
          <w:numId w:val="11"/>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Výkonový potenciál pracovníků 50+ a specifické formy řízení lidských zdrojů podniku. </w:t>
      </w:r>
      <w:r w:rsidRPr="00EA3338">
        <w:rPr>
          <w:rFonts w:asciiTheme="minorHAnsi" w:hAnsiTheme="minorHAnsi" w:cstheme="minorHAnsi"/>
          <w:bCs/>
          <w:sz w:val="22"/>
          <w:szCs w:val="22"/>
        </w:rPr>
        <w:t>Doba řešení: 1. 1. 2012 – 31. 12. 2013. Číslo projektu: TD010129, Příjemce: Univerzita Tomáše Bati ve Zlíně. Řešitel: doc. PhDr. Ing. Aleš Gregar, CSc.</w:t>
      </w:r>
    </w:p>
    <w:p w:rsidR="009A1ED3" w:rsidRPr="00EA3338" w:rsidRDefault="009A1ED3" w:rsidP="009A1ED3">
      <w:pPr>
        <w:pStyle w:val="Odstavecseseznamem"/>
        <w:numPr>
          <w:ilvl w:val="0"/>
          <w:numId w:val="11"/>
        </w:numPr>
        <w:spacing w:after="240"/>
        <w:ind w:left="850" w:hanging="357"/>
        <w:jc w:val="both"/>
        <w:rPr>
          <w:rFonts w:asciiTheme="minorHAnsi" w:hAnsiTheme="minorHAnsi" w:cstheme="minorHAnsi"/>
          <w:bCs/>
          <w:sz w:val="22"/>
          <w:szCs w:val="22"/>
        </w:rPr>
      </w:pPr>
      <w:r w:rsidRPr="00EA3338">
        <w:rPr>
          <w:rFonts w:asciiTheme="minorHAnsi" w:hAnsiTheme="minorHAnsi" w:cstheme="minorHAnsi"/>
          <w:b/>
          <w:bCs/>
          <w:sz w:val="22"/>
          <w:szCs w:val="22"/>
        </w:rPr>
        <w:lastRenderedPageBreak/>
        <w:t xml:space="preserve">Klastrová politika České republiky a jejích regionů pro globální konkurenceschopnost a udržitelný růst. </w:t>
      </w:r>
      <w:r w:rsidRPr="00EA3338">
        <w:rPr>
          <w:rFonts w:asciiTheme="minorHAnsi" w:hAnsiTheme="minorHAnsi" w:cstheme="minorHAnsi"/>
          <w:bCs/>
          <w:sz w:val="22"/>
          <w:szCs w:val="22"/>
        </w:rPr>
        <w:t>Doba řešení: 1. 1. 2012 – 31. 12. 2013. Číslo projektu: TD010158, Příjemce: Univerzita Tomáše Bati ve Zlíně. Řešitel: prof. Dr. Ing. Drahomíra Pavelková</w:t>
      </w:r>
    </w:p>
    <w:p w:rsidR="009A1ED3" w:rsidRPr="00F84914" w:rsidRDefault="009A1ED3" w:rsidP="009A1ED3">
      <w:pPr>
        <w:jc w:val="both"/>
        <w:rPr>
          <w:rFonts w:asciiTheme="minorHAnsi" w:hAnsiTheme="minorHAnsi" w:cstheme="minorHAnsi"/>
          <w:sz w:val="22"/>
          <w:szCs w:val="22"/>
        </w:rPr>
      </w:pPr>
      <w:r w:rsidRPr="00F84914">
        <w:rPr>
          <w:rFonts w:asciiTheme="minorHAnsi" w:hAnsiTheme="minorHAnsi" w:cstheme="minorHAnsi"/>
          <w:sz w:val="22"/>
          <w:szCs w:val="22"/>
        </w:rPr>
        <w:t>Externí grantový projekt MŠMT:</w:t>
      </w:r>
    </w:p>
    <w:p w:rsidR="009A1ED3" w:rsidRPr="00F84914"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Ochrana vodních útvarů na úrovni regionů na Ukrajině a v ČR: Problematika teorie a praxe. </w:t>
      </w:r>
      <w:r w:rsidRPr="00F84914">
        <w:rPr>
          <w:rFonts w:asciiTheme="minorHAnsi" w:hAnsiTheme="minorHAnsi" w:cstheme="minorHAnsi"/>
          <w:bCs/>
          <w:sz w:val="22"/>
          <w:szCs w:val="22"/>
        </w:rPr>
        <w:t>Doba řešení: 1. 1. 2019 – 31. 12. 2020. Číslo projektu: 7AMB197UAXXX. Řešitel: JUDr. Jiří Zicha, Ph.D.</w:t>
      </w:r>
    </w:p>
    <w:p w:rsidR="009A1ED3" w:rsidRDefault="009A1ED3" w:rsidP="007E1B60">
      <w:pPr>
        <w:jc w:val="both"/>
        <w:rPr>
          <w:rFonts w:asciiTheme="minorHAnsi" w:hAnsiTheme="minorHAnsi" w:cstheme="minorHAnsi"/>
          <w:sz w:val="22"/>
          <w:szCs w:val="22"/>
        </w:rPr>
      </w:pP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 xml:space="preserve">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w:t>
      </w:r>
      <w:r w:rsidR="00A815C2">
        <w:rPr>
          <w:rFonts w:asciiTheme="minorHAnsi" w:hAnsiTheme="minorHAnsi" w:cstheme="minorHAnsi"/>
          <w:sz w:val="22"/>
          <w:szCs w:val="22"/>
        </w:rPr>
        <w:t xml:space="preserve">Chapman University, University of Vienna, </w:t>
      </w:r>
      <w:r w:rsidRPr="00EA3338">
        <w:rPr>
          <w:rFonts w:asciiTheme="minorHAnsi" w:hAnsiTheme="minorHAnsi" w:cstheme="minorHAnsi"/>
          <w:sz w:val="22"/>
          <w:szCs w:val="22"/>
        </w:rPr>
        <w:t xml:space="preserve">University of Essex, University o Miami, Vilnius Gediminas Technical University, Technical University Kaunas, Molde University College, University of </w:t>
      </w:r>
      <w:proofErr w:type="gramStart"/>
      <w:r w:rsidRPr="00EA3338">
        <w:rPr>
          <w:rFonts w:asciiTheme="minorHAnsi" w:hAnsiTheme="minorHAnsi" w:cstheme="minorHAnsi"/>
          <w:sz w:val="22"/>
          <w:szCs w:val="22"/>
        </w:rPr>
        <w:t>Ljubljana</w:t>
      </w:r>
      <w:proofErr w:type="gramEnd"/>
      <w:r w:rsidRPr="00EA3338">
        <w:rPr>
          <w:rFonts w:asciiTheme="minorHAnsi" w:hAnsiTheme="minorHAnsi" w:cstheme="minorHAnsi"/>
          <w:sz w:val="22"/>
          <w:szCs w:val="22"/>
        </w:rPr>
        <w:t>, Alexander Technological Institution of Thessaloniki, Northumbria University, Hogeschool West-Vlaanderen, Anglia Ruskin University a řad</w:t>
      </w:r>
      <w:r w:rsidR="00A815C2">
        <w:rPr>
          <w:rFonts w:asciiTheme="minorHAnsi" w:hAnsiTheme="minorHAnsi" w:cstheme="minorHAnsi"/>
          <w:sz w:val="22"/>
          <w:szCs w:val="22"/>
        </w:rPr>
        <w:t>u</w:t>
      </w:r>
      <w:r w:rsidRPr="00EA3338">
        <w:rPr>
          <w:rFonts w:asciiTheme="minorHAnsi" w:hAnsiTheme="minorHAnsi" w:cstheme="minorHAnsi"/>
          <w:sz w:val="22"/>
          <w:szCs w:val="22"/>
        </w:rPr>
        <w:t xml:space="preserve"> dalších.</w:t>
      </w:r>
    </w:p>
    <w:p w:rsidR="007E1B60" w:rsidRPr="00EA3338" w:rsidRDefault="007E1B60" w:rsidP="007E1B60">
      <w:pPr>
        <w:jc w:val="both"/>
        <w:rPr>
          <w:rFonts w:asciiTheme="minorHAnsi" w:hAnsiTheme="minorHAnsi" w:cstheme="minorHAnsi"/>
          <w:sz w:val="22"/>
          <w:szCs w:val="22"/>
        </w:rPr>
      </w:pP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Mezinárodní projekty řešené na fakultě:</w:t>
      </w:r>
    </w:p>
    <w:p w:rsidR="007E1B60" w:rsidRPr="001A7A57" w:rsidRDefault="007E1B60" w:rsidP="00CB057E">
      <w:pPr>
        <w:pStyle w:val="Odstavecseseznamem"/>
        <w:numPr>
          <w:ilvl w:val="0"/>
          <w:numId w:val="22"/>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SHAPE-ENERGY</w:t>
      </w:r>
      <w:r w:rsidRPr="001A7A57">
        <w:rPr>
          <w:rFonts w:asciiTheme="minorHAnsi" w:hAnsiTheme="minorHAnsi" w:cstheme="minorHAnsi"/>
          <w:sz w:val="22"/>
          <w:szCs w:val="22"/>
        </w:rPr>
        <w:t>, Mezinárodní program: H2020, číslo projektu: 731264, Příjemce: Anglia Ruskin University</w:t>
      </w:r>
    </w:p>
    <w:p w:rsidR="007E1B60" w:rsidRPr="001A7A57" w:rsidRDefault="007E1B60" w:rsidP="00CB057E">
      <w:pPr>
        <w:pStyle w:val="Odstavecseseznamem"/>
        <w:numPr>
          <w:ilvl w:val="0"/>
          <w:numId w:val="22"/>
        </w:numPr>
        <w:ind w:left="851" w:hanging="284"/>
        <w:jc w:val="both"/>
        <w:rPr>
          <w:rFonts w:asciiTheme="minorHAnsi" w:hAnsiTheme="minorHAnsi" w:cstheme="minorHAnsi"/>
          <w:b/>
          <w:sz w:val="22"/>
          <w:szCs w:val="22"/>
        </w:rPr>
      </w:pPr>
      <w:r w:rsidRPr="001A7A57">
        <w:rPr>
          <w:rFonts w:asciiTheme="minorHAnsi" w:hAnsiTheme="minorHAnsi" w:cstheme="minorHAnsi"/>
          <w:b/>
          <w:sz w:val="22"/>
          <w:szCs w:val="22"/>
        </w:rPr>
        <w:t xml:space="preserve">Improving the Efficiency of </w:t>
      </w:r>
      <w:proofErr w:type="gramStart"/>
      <w:r w:rsidRPr="001A7A57">
        <w:rPr>
          <w:rFonts w:asciiTheme="minorHAnsi" w:hAnsiTheme="minorHAnsi" w:cstheme="minorHAnsi"/>
          <w:b/>
          <w:sz w:val="22"/>
          <w:szCs w:val="22"/>
        </w:rPr>
        <w:t>Student</w:t>
      </w:r>
      <w:proofErr w:type="gramEnd"/>
      <w:r w:rsidRPr="001A7A57">
        <w:rPr>
          <w:rFonts w:asciiTheme="minorHAnsi" w:hAnsiTheme="minorHAnsi" w:cstheme="minorHAnsi"/>
          <w:b/>
          <w:sz w:val="22"/>
          <w:szCs w:val="22"/>
        </w:rPr>
        <w:t xml:space="preserve"> Services (IMPRESS), </w:t>
      </w:r>
      <w:r w:rsidRPr="001A7A57">
        <w:rPr>
          <w:rFonts w:asciiTheme="minorHAnsi" w:hAnsiTheme="minorHAnsi" w:cstheme="minorHAnsi"/>
          <w:sz w:val="22"/>
          <w:szCs w:val="22"/>
        </w:rPr>
        <w:t xml:space="preserve">Mezinárodní program: Tempus, číslo projektu: 530534-TEMPUS-1-2012-1-UK-TEMPUS-SMGR, Příjemce: </w:t>
      </w:r>
      <w:r w:rsidRPr="001A7A57">
        <w:rPr>
          <w:rFonts w:asciiTheme="minorHAnsi" w:hAnsiTheme="minorHAnsi" w:cstheme="minorHAnsi"/>
          <w:sz w:val="22"/>
          <w:szCs w:val="22"/>
          <w:lang w:val="fr-BE"/>
        </w:rPr>
        <w:t>Northumbria University</w:t>
      </w:r>
    </w:p>
    <w:p w:rsidR="007E1B60" w:rsidRPr="001A7A57" w:rsidRDefault="007E1B60" w:rsidP="00CB057E">
      <w:pPr>
        <w:pStyle w:val="Odstavecseseznamem"/>
        <w:numPr>
          <w:ilvl w:val="0"/>
          <w:numId w:val="22"/>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Euro-Asian Cooperation for Excellence and Advancement (EACEA II)</w:t>
      </w:r>
      <w:r w:rsidRPr="001A7A57">
        <w:rPr>
          <w:rFonts w:asciiTheme="minorHAnsi" w:hAnsiTheme="minorHAnsi" w:cstheme="minorHAnsi"/>
          <w:sz w:val="22"/>
          <w:szCs w:val="22"/>
        </w:rPr>
        <w:t xml:space="preserve">, Mezinárodní program: Erasmus Mundus, číslo projektu: 544978-EM-1-2013-1-SI-ERA MUNDUS-EMA21, Příjemce: University of </w:t>
      </w:r>
      <w:proofErr w:type="gramStart"/>
      <w:r w:rsidRPr="001A7A57">
        <w:rPr>
          <w:rFonts w:asciiTheme="minorHAnsi" w:hAnsiTheme="minorHAnsi" w:cstheme="minorHAnsi"/>
          <w:sz w:val="22"/>
          <w:szCs w:val="22"/>
        </w:rPr>
        <w:t>Ljubljana</w:t>
      </w:r>
      <w:proofErr w:type="gramEnd"/>
    </w:p>
    <w:p w:rsidR="007E1B60" w:rsidRPr="00A815C2" w:rsidRDefault="007E1B60" w:rsidP="00CB057E">
      <w:pPr>
        <w:pStyle w:val="Odstavecseseznamem"/>
        <w:numPr>
          <w:ilvl w:val="0"/>
          <w:numId w:val="22"/>
        </w:numPr>
        <w:ind w:left="851" w:hanging="284"/>
        <w:jc w:val="both"/>
        <w:rPr>
          <w:rFonts w:asciiTheme="minorHAnsi" w:hAnsiTheme="minorHAnsi" w:cstheme="minorHAnsi"/>
          <w:b/>
          <w:sz w:val="22"/>
          <w:szCs w:val="22"/>
        </w:rPr>
      </w:pPr>
      <w:r w:rsidRPr="001A7A57">
        <w:rPr>
          <w:rFonts w:asciiTheme="minorHAnsi" w:hAnsiTheme="minorHAnsi" w:cstheme="minorHAnsi"/>
          <w:b/>
          <w:sz w:val="22"/>
          <w:szCs w:val="22"/>
        </w:rPr>
        <w:t xml:space="preserve">Education Force : Driving Mobility for EU-East Europe Cooperation (EFFORT), </w:t>
      </w:r>
      <w:r w:rsidRPr="001A7A57">
        <w:rPr>
          <w:rFonts w:asciiTheme="minorHAnsi" w:hAnsiTheme="minorHAnsi" w:cstheme="minorHAnsi"/>
          <w:sz w:val="22"/>
          <w:szCs w:val="22"/>
        </w:rPr>
        <w:t xml:space="preserve">Mezinárodní </w:t>
      </w:r>
      <w:r w:rsidRPr="00A815C2">
        <w:rPr>
          <w:rFonts w:asciiTheme="minorHAnsi" w:hAnsiTheme="minorHAnsi" w:cstheme="minorHAnsi"/>
          <w:sz w:val="22"/>
          <w:szCs w:val="22"/>
        </w:rPr>
        <w:t xml:space="preserve">program: Erasmus Mundus, číslo projektu: </w:t>
      </w:r>
      <w:r w:rsidRPr="00A815C2">
        <w:rPr>
          <w:rFonts w:asciiTheme="minorHAnsi" w:hAnsiTheme="minorHAnsi" w:cstheme="minorHAnsi"/>
          <w:sz w:val="22"/>
          <w:szCs w:val="22"/>
          <w:lang w:val="fr-BE"/>
        </w:rPr>
        <w:t>545407-EM-1-2013-1-GR-ERA MUNDUS-EMA21</w:t>
      </w:r>
      <w:r w:rsidRPr="00A815C2">
        <w:rPr>
          <w:rFonts w:asciiTheme="minorHAnsi" w:hAnsiTheme="minorHAnsi" w:cstheme="minorHAnsi"/>
          <w:sz w:val="22"/>
          <w:szCs w:val="22"/>
        </w:rPr>
        <w:t xml:space="preserve">, Příjemce: </w:t>
      </w:r>
      <w:r w:rsidRPr="00A815C2">
        <w:rPr>
          <w:rFonts w:asciiTheme="minorHAnsi" w:hAnsiTheme="minorHAnsi" w:cstheme="minorHAnsi"/>
          <w:sz w:val="22"/>
          <w:szCs w:val="22"/>
          <w:lang w:val="fr-BE"/>
        </w:rPr>
        <w:t>Alexander Technological Institution of Thessaloniki</w:t>
      </w:r>
    </w:p>
    <w:p w:rsidR="007E1B60" w:rsidRPr="00A815C2" w:rsidRDefault="000F4108" w:rsidP="00CB057E">
      <w:pPr>
        <w:pStyle w:val="Odstavecseseznamem"/>
        <w:numPr>
          <w:ilvl w:val="0"/>
          <w:numId w:val="22"/>
        </w:numPr>
        <w:ind w:left="851" w:hanging="284"/>
        <w:jc w:val="both"/>
        <w:rPr>
          <w:rFonts w:asciiTheme="minorHAnsi" w:hAnsiTheme="minorHAnsi" w:cstheme="minorHAnsi"/>
          <w:b/>
          <w:sz w:val="22"/>
          <w:szCs w:val="22"/>
        </w:rPr>
      </w:pPr>
      <w:r w:rsidRPr="00A815C2">
        <w:rPr>
          <w:rFonts w:asciiTheme="minorHAnsi" w:hAnsiTheme="minorHAnsi" w:cstheme="minorHAnsi"/>
          <w:b/>
          <w:bCs/>
          <w:sz w:val="22"/>
          <w:szCs w:val="22"/>
        </w:rPr>
        <w:t>Pilot project: Entrepreneurship education for University,</w:t>
      </w:r>
      <w:r w:rsidR="007E1B60" w:rsidRPr="00A815C2">
        <w:rPr>
          <w:rFonts w:asciiTheme="minorHAnsi" w:hAnsiTheme="minorHAnsi" w:cstheme="minorHAnsi"/>
          <w:bCs/>
          <w:sz w:val="22"/>
          <w:szCs w:val="22"/>
        </w:rPr>
        <w:t xml:space="preserve"> </w:t>
      </w:r>
      <w:r w:rsidR="007E1B60" w:rsidRPr="00A815C2">
        <w:rPr>
          <w:rFonts w:asciiTheme="minorHAnsi" w:hAnsiTheme="minorHAnsi" w:cstheme="minorHAnsi"/>
          <w:sz w:val="22"/>
          <w:szCs w:val="22"/>
        </w:rPr>
        <w:t xml:space="preserve">Mezinárodní program: ERASMUS+, Doba řešení: </w:t>
      </w:r>
      <w:proofErr w:type="gramStart"/>
      <w:r w:rsidR="007E1B60" w:rsidRPr="00A815C2">
        <w:rPr>
          <w:rFonts w:asciiTheme="minorHAnsi" w:hAnsiTheme="minorHAnsi" w:cstheme="minorHAnsi"/>
          <w:sz w:val="22"/>
          <w:szCs w:val="22"/>
        </w:rPr>
        <w:t>1.9.2016</w:t>
      </w:r>
      <w:proofErr w:type="gramEnd"/>
      <w:r w:rsidR="007E1B60" w:rsidRPr="00A815C2">
        <w:rPr>
          <w:rFonts w:asciiTheme="minorHAnsi" w:hAnsiTheme="minorHAnsi" w:cstheme="minorHAnsi"/>
          <w:sz w:val="22"/>
          <w:szCs w:val="22"/>
        </w:rPr>
        <w:t xml:space="preserve"> – 31. 8. 2018, Příjemce: Univerzita Tomáše Bati ve Zlíně</w:t>
      </w:r>
    </w:p>
    <w:p w:rsidR="004C5CDC" w:rsidRPr="00272210" w:rsidRDefault="005B49BA" w:rsidP="00CB057E">
      <w:pPr>
        <w:pStyle w:val="Odstavecseseznamem"/>
        <w:numPr>
          <w:ilvl w:val="0"/>
          <w:numId w:val="22"/>
        </w:numPr>
        <w:ind w:left="851" w:hanging="284"/>
        <w:jc w:val="both"/>
        <w:rPr>
          <w:rFonts w:asciiTheme="minorHAnsi" w:hAnsiTheme="minorHAnsi" w:cstheme="minorHAnsi"/>
          <w:sz w:val="22"/>
          <w:szCs w:val="22"/>
        </w:rPr>
      </w:pPr>
      <w:r w:rsidRPr="00A815C2">
        <w:rPr>
          <w:rFonts w:asciiTheme="minorHAnsi" w:hAnsiTheme="minorHAnsi" w:cstheme="minorHAnsi"/>
          <w:sz w:val="22"/>
          <w:szCs w:val="22"/>
        </w:rPr>
        <w:t>P</w:t>
      </w:r>
      <w:r w:rsidR="004C5CDC" w:rsidRPr="00A815C2">
        <w:rPr>
          <w:rFonts w:asciiTheme="minorHAnsi" w:hAnsiTheme="minorHAnsi" w:cstheme="minorHAnsi"/>
          <w:sz w:val="22"/>
          <w:szCs w:val="22"/>
        </w:rPr>
        <w:t xml:space="preserve">rojekt V4 No. 21520157 </w:t>
      </w:r>
      <w:r w:rsidR="004C5CDC" w:rsidRPr="00A815C2">
        <w:rPr>
          <w:rFonts w:asciiTheme="minorHAnsi" w:hAnsiTheme="minorHAnsi" w:cstheme="minorHAnsi"/>
          <w:b/>
          <w:sz w:val="22"/>
          <w:szCs w:val="22"/>
        </w:rPr>
        <w:t>V4 cluster policies and their influence on the viability of cluster organizations,</w:t>
      </w:r>
      <w:r w:rsidR="004C5CDC" w:rsidRPr="00A815C2">
        <w:rPr>
          <w:rFonts w:asciiTheme="minorHAnsi" w:hAnsiTheme="minorHAnsi" w:cstheme="minorHAnsi"/>
          <w:sz w:val="22"/>
          <w:szCs w:val="22"/>
        </w:rPr>
        <w:t xml:space="preserve"> Doba řešení 1. 1. 2016 – 31. 12. 2016</w:t>
      </w:r>
      <w:r w:rsidR="00B72059" w:rsidRPr="00A815C2">
        <w:rPr>
          <w:rFonts w:asciiTheme="minorHAnsi" w:hAnsiTheme="minorHAnsi" w:cstheme="minorHAnsi"/>
          <w:sz w:val="22"/>
          <w:szCs w:val="22"/>
        </w:rPr>
        <w:t xml:space="preserve">, Příjemce: Univerzita Tomáše Bati ve </w:t>
      </w:r>
      <w:r w:rsidR="00B72059" w:rsidRPr="00272210">
        <w:rPr>
          <w:rFonts w:asciiTheme="minorHAnsi" w:hAnsiTheme="minorHAnsi" w:cstheme="minorHAnsi"/>
          <w:sz w:val="22"/>
          <w:szCs w:val="22"/>
        </w:rPr>
        <w:t>Zlíně</w:t>
      </w:r>
    </w:p>
    <w:p w:rsidR="008C63F0" w:rsidRPr="00272210" w:rsidRDefault="008C63F0" w:rsidP="00CB057E">
      <w:pPr>
        <w:pStyle w:val="Odstavecseseznamem"/>
        <w:numPr>
          <w:ilvl w:val="0"/>
          <w:numId w:val="22"/>
        </w:numPr>
        <w:ind w:left="851" w:hanging="284"/>
        <w:jc w:val="both"/>
        <w:rPr>
          <w:rFonts w:asciiTheme="minorHAnsi" w:hAnsiTheme="minorHAnsi" w:cstheme="minorHAnsi"/>
          <w:sz w:val="24"/>
          <w:szCs w:val="22"/>
        </w:rPr>
      </w:pPr>
      <w:r w:rsidRPr="00272210">
        <w:rPr>
          <w:rFonts w:asciiTheme="minorHAnsi" w:hAnsiTheme="minorHAnsi" w:cstheme="minorHAnsi"/>
          <w:sz w:val="22"/>
        </w:rPr>
        <w:t>Projekt V4 No. 21820267</w:t>
      </w:r>
      <w:r w:rsidRPr="00272210">
        <w:t xml:space="preserve"> </w:t>
      </w:r>
      <w:r w:rsidRPr="00272210">
        <w:rPr>
          <w:rFonts w:asciiTheme="minorHAnsi" w:hAnsiTheme="minorHAnsi" w:cstheme="minorHAnsi"/>
          <w:b/>
          <w:sz w:val="22"/>
          <w:szCs w:val="22"/>
        </w:rPr>
        <w:t xml:space="preserve">How to prevent SMEs failure (Actions based on comparative analysis in Visegrad countries and Serbia), </w:t>
      </w:r>
      <w:r w:rsidRPr="00272210">
        <w:rPr>
          <w:rFonts w:asciiTheme="minorHAnsi" w:hAnsiTheme="minorHAnsi" w:cstheme="minorHAnsi"/>
          <w:sz w:val="22"/>
          <w:szCs w:val="22"/>
        </w:rPr>
        <w:t xml:space="preserve">Doba řešení 1. 9. 2018 – 31. 8. 2020, </w:t>
      </w:r>
      <w:r w:rsidRPr="00272210">
        <w:rPr>
          <w:rFonts w:asciiTheme="minorHAnsi" w:hAnsiTheme="minorHAnsi" w:cstheme="minorHAnsi"/>
          <w:sz w:val="22"/>
        </w:rPr>
        <w:t>Příjemce: Univerzita Tomáše Bati ve Zlíně</w:t>
      </w:r>
      <w:r w:rsidRPr="00272210">
        <w:rPr>
          <w:rFonts w:asciiTheme="minorHAnsi" w:hAnsiTheme="minorHAnsi" w:cstheme="minorHAnsi"/>
          <w:sz w:val="22"/>
          <w:szCs w:val="22"/>
        </w:rPr>
        <w:t xml:space="preserve"> </w:t>
      </w:r>
    </w:p>
    <w:p w:rsidR="007E1B60" w:rsidRPr="00EA3338" w:rsidRDefault="007E1B60" w:rsidP="007E1B60">
      <w:pPr>
        <w:jc w:val="both"/>
        <w:rPr>
          <w:rFonts w:asciiTheme="minorHAnsi" w:hAnsiTheme="minorHAnsi" w:cstheme="minorHAnsi"/>
          <w:sz w:val="22"/>
          <w:szCs w:val="22"/>
        </w:rPr>
      </w:pPr>
    </w:p>
    <w:p w:rsidR="007E1B60" w:rsidRPr="00EA3338" w:rsidRDefault="007E1B60" w:rsidP="003A1A1F">
      <w:pPr>
        <w:spacing w:after="120"/>
        <w:jc w:val="both"/>
        <w:rPr>
          <w:rFonts w:asciiTheme="minorHAnsi" w:hAnsiTheme="minorHAnsi" w:cstheme="minorHAnsi"/>
          <w:sz w:val="22"/>
          <w:szCs w:val="22"/>
        </w:rPr>
      </w:pPr>
      <w:r w:rsidRPr="00EA3338">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 xml:space="preserve">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w:t>
      </w:r>
      <w:r w:rsidRPr="00EA3338">
        <w:rPr>
          <w:rFonts w:asciiTheme="minorHAnsi" w:hAnsiTheme="minorHAnsi" w:cstheme="minorHAnsi"/>
          <w:sz w:val="22"/>
          <w:szCs w:val="22"/>
        </w:rPr>
        <w:lastRenderedPageBreak/>
        <w:t>výzkumné směry fakulty. Aktuální interní výzkumné projekty Specifického výzkumu jsou zpravidla dvouleté a na jejich výběr, realizaci a naplnění dohlíží fakultní komise IGA.</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Fakulta organizuje také vědecké konference. Mezi nejvýznamnější patří konference „</w:t>
      </w:r>
      <w:r w:rsidRPr="00EA3338">
        <w:rPr>
          <w:rFonts w:asciiTheme="minorHAnsi" w:hAnsiTheme="minorHAnsi" w:cstheme="minorHAnsi"/>
          <w:b/>
          <w:sz w:val="22"/>
          <w:szCs w:val="22"/>
        </w:rPr>
        <w:t>Finance a výkonnost firem</w:t>
      </w:r>
      <w:r w:rsidR="00A815C2">
        <w:rPr>
          <w:rFonts w:asciiTheme="minorHAnsi" w:hAnsiTheme="minorHAnsi" w:cstheme="minorHAnsi"/>
          <w:b/>
          <w:sz w:val="22"/>
          <w:szCs w:val="22"/>
        </w:rPr>
        <w:t xml:space="preserve"> ve vědě, výuce a praxi</w:t>
      </w:r>
      <w:r w:rsidRPr="00EA3338">
        <w:rPr>
          <w:rFonts w:asciiTheme="minorHAnsi" w:hAnsiTheme="minorHAnsi" w:cstheme="minorHAnsi"/>
          <w:sz w:val="22"/>
          <w:szCs w:val="22"/>
        </w:rPr>
        <w:t xml:space="preserve">“, která je pravidelně organizována v dvouletých intervalech od roku 2003, a její sborník je indexován v databázi Web of Science. </w:t>
      </w:r>
      <w:r w:rsidR="008C5841">
        <w:rPr>
          <w:rFonts w:asciiTheme="minorHAnsi" w:hAnsiTheme="minorHAnsi" w:cstheme="minorHAnsi"/>
          <w:sz w:val="22"/>
          <w:szCs w:val="22"/>
        </w:rPr>
        <w:t>Od roku 2014 fakulta v pravidelných dvouletých intervalech organizuje společně s Ton Duc Thang University v </w:t>
      </w:r>
      <w:proofErr w:type="gramStart"/>
      <w:r w:rsidR="008C5841">
        <w:rPr>
          <w:rFonts w:asciiTheme="minorHAnsi" w:hAnsiTheme="minorHAnsi" w:cstheme="minorHAnsi"/>
          <w:sz w:val="22"/>
          <w:szCs w:val="22"/>
        </w:rPr>
        <w:t>Ho</w:t>
      </w:r>
      <w:proofErr w:type="gramEnd"/>
      <w:r w:rsidR="008C5841">
        <w:rPr>
          <w:rFonts w:asciiTheme="minorHAnsi" w:hAnsiTheme="minorHAnsi" w:cstheme="minorHAnsi"/>
          <w:sz w:val="22"/>
          <w:szCs w:val="22"/>
        </w:rPr>
        <w:t xml:space="preserve"> Chi Minh mezinárodní vědeckou konferenci „</w:t>
      </w:r>
      <w:r w:rsidR="008C5841" w:rsidRPr="008C5841">
        <w:rPr>
          <w:rFonts w:asciiTheme="minorHAnsi" w:hAnsiTheme="minorHAnsi" w:cstheme="minorHAnsi"/>
          <w:b/>
          <w:sz w:val="22"/>
          <w:szCs w:val="22"/>
        </w:rPr>
        <w:t>International Conference on Finance and Economics</w:t>
      </w:r>
      <w:r w:rsidR="008C5841">
        <w:rPr>
          <w:rFonts w:asciiTheme="minorHAnsi" w:hAnsiTheme="minorHAnsi" w:cstheme="minorHAnsi"/>
          <w:b/>
          <w:sz w:val="22"/>
          <w:szCs w:val="22"/>
        </w:rPr>
        <w:t>“</w:t>
      </w:r>
      <w:r w:rsidR="008C5841" w:rsidRPr="008C5841">
        <w:rPr>
          <w:rFonts w:asciiTheme="minorHAnsi" w:hAnsiTheme="minorHAnsi" w:cstheme="minorHAnsi"/>
          <w:b/>
          <w:sz w:val="22"/>
          <w:szCs w:val="22"/>
        </w:rPr>
        <w:t xml:space="preserve"> (ICFE) </w:t>
      </w:r>
      <w:r w:rsidR="008C5841">
        <w:rPr>
          <w:rFonts w:asciiTheme="minorHAnsi" w:hAnsiTheme="minorHAnsi" w:cstheme="minorHAnsi"/>
          <w:sz w:val="22"/>
          <w:szCs w:val="22"/>
        </w:rPr>
        <w:t xml:space="preserve">s indexací sborníků </w:t>
      </w:r>
      <w:r w:rsidR="008C5841" w:rsidRPr="00EA3338">
        <w:rPr>
          <w:rFonts w:asciiTheme="minorHAnsi" w:hAnsiTheme="minorHAnsi" w:cstheme="minorHAnsi"/>
          <w:sz w:val="22"/>
          <w:szCs w:val="22"/>
        </w:rPr>
        <w:t>v databázi Web of Science</w:t>
      </w:r>
      <w:r w:rsidR="008C5841">
        <w:rPr>
          <w:rFonts w:asciiTheme="minorHAnsi" w:hAnsiTheme="minorHAnsi" w:cstheme="minorHAnsi"/>
          <w:sz w:val="22"/>
          <w:szCs w:val="22"/>
        </w:rPr>
        <w:t xml:space="preserve">. </w:t>
      </w:r>
      <w:r w:rsidRPr="00B2621F">
        <w:rPr>
          <w:rFonts w:asciiTheme="minorHAnsi" w:hAnsiTheme="minorHAnsi" w:cstheme="minorHAnsi"/>
          <w:sz w:val="22"/>
          <w:szCs w:val="22"/>
        </w:rPr>
        <w:t>Mezi další pořádané konference se řadí např. konference „</w:t>
      </w:r>
      <w:r w:rsidRPr="00B2621F">
        <w:rPr>
          <w:rFonts w:asciiTheme="minorHAnsi" w:hAnsiTheme="minorHAnsi" w:cstheme="minorHAnsi"/>
          <w:b/>
          <w:sz w:val="22"/>
          <w:szCs w:val="22"/>
        </w:rPr>
        <w:t>Ekonomika, Management a Finance 2018</w:t>
      </w:r>
      <w:r w:rsidRPr="00B2621F">
        <w:rPr>
          <w:rFonts w:asciiTheme="minorHAnsi" w:hAnsiTheme="minorHAnsi" w:cstheme="minorHAnsi"/>
          <w:sz w:val="22"/>
          <w:szCs w:val="22"/>
        </w:rPr>
        <w:t xml:space="preserve">“ pořádané ve spolupráci s Paneurópskou </w:t>
      </w:r>
      <w:r w:rsidR="00A815C2" w:rsidRPr="00B2621F">
        <w:rPr>
          <w:rFonts w:asciiTheme="minorHAnsi" w:hAnsiTheme="minorHAnsi" w:cstheme="minorHAnsi"/>
          <w:sz w:val="22"/>
          <w:szCs w:val="22"/>
        </w:rPr>
        <w:t>v</w:t>
      </w:r>
      <w:r w:rsidRPr="00B2621F">
        <w:rPr>
          <w:rFonts w:asciiTheme="minorHAnsi" w:hAnsiTheme="minorHAnsi" w:cstheme="minorHAnsi"/>
          <w:sz w:val="22"/>
          <w:szCs w:val="22"/>
        </w:rPr>
        <w:t xml:space="preserve">ysokou </w:t>
      </w:r>
      <w:r w:rsidR="00A815C2" w:rsidRPr="00B2621F">
        <w:rPr>
          <w:rFonts w:asciiTheme="minorHAnsi" w:hAnsiTheme="minorHAnsi" w:cstheme="minorHAnsi"/>
          <w:sz w:val="22"/>
          <w:szCs w:val="22"/>
        </w:rPr>
        <w:t>š</w:t>
      </w:r>
      <w:r w:rsidRPr="00B2621F">
        <w:rPr>
          <w:rFonts w:asciiTheme="minorHAnsi" w:hAnsiTheme="minorHAnsi" w:cstheme="minorHAnsi"/>
          <w:sz w:val="22"/>
          <w:szCs w:val="22"/>
        </w:rPr>
        <w:t>kolou v Bratislavě.</w:t>
      </w:r>
    </w:p>
    <w:p w:rsidR="007E1B60" w:rsidRPr="00EA3338" w:rsidRDefault="007E1B60" w:rsidP="00782FBD">
      <w:pPr>
        <w:spacing w:after="360"/>
        <w:jc w:val="both"/>
        <w:rPr>
          <w:rFonts w:asciiTheme="minorHAnsi" w:hAnsiTheme="minorHAnsi" w:cstheme="minorHAnsi"/>
          <w:sz w:val="22"/>
          <w:szCs w:val="22"/>
        </w:rPr>
      </w:pPr>
      <w:r w:rsidRPr="00EA3338">
        <w:rPr>
          <w:rFonts w:asciiTheme="minorHAnsi" w:hAnsiTheme="minorHAnsi" w:cstheme="minorHAnsi"/>
          <w:sz w:val="22"/>
          <w:szCs w:val="22"/>
        </w:rPr>
        <w:t xml:space="preserve">Fakulta také od roku 2009 vydává mezinárodní vědecký časopis </w:t>
      </w:r>
      <w:r w:rsidRPr="00EA3338">
        <w:rPr>
          <w:rFonts w:asciiTheme="minorHAnsi" w:hAnsiTheme="minorHAnsi" w:cstheme="minorHAnsi"/>
          <w:b/>
          <w:sz w:val="22"/>
          <w:szCs w:val="22"/>
        </w:rPr>
        <w:t>Journal of Competitiveness</w:t>
      </w:r>
      <w:r w:rsidRPr="00EA3338">
        <w:rPr>
          <w:rFonts w:asciiTheme="minorHAnsi" w:hAnsiTheme="minorHAnsi" w:cstheme="minorHAnsi"/>
          <w:sz w:val="22"/>
          <w:szCs w:val="22"/>
        </w:rPr>
        <w:t xml:space="preserve">, který se zaměřuje na publikace kvalitních vědeckých studií z oblasti ekonomiky a managementu se </w:t>
      </w:r>
      <w:proofErr w:type="gramStart"/>
      <w:r w:rsidRPr="00EA3338">
        <w:rPr>
          <w:rFonts w:asciiTheme="minorHAnsi" w:hAnsiTheme="minorHAnsi" w:cstheme="minorHAnsi"/>
          <w:sz w:val="22"/>
          <w:szCs w:val="22"/>
        </w:rPr>
        <w:t>zaměření</w:t>
      </w:r>
      <w:proofErr w:type="gramEnd"/>
      <w:r w:rsidRPr="00EA3338">
        <w:rPr>
          <w:rFonts w:asciiTheme="minorHAnsi" w:hAnsiTheme="minorHAnsi" w:cstheme="minorHAnsi"/>
          <w:sz w:val="22"/>
          <w:szCs w:val="22"/>
        </w:rPr>
        <w:t xml:space="preserve"> na konkurenceschopnost podniků a regionů. Časopis je indexován v řadě bibliografických </w:t>
      </w:r>
      <w:proofErr w:type="gramStart"/>
      <w:r w:rsidRPr="00EA3338">
        <w:rPr>
          <w:rFonts w:asciiTheme="minorHAnsi" w:hAnsiTheme="minorHAnsi" w:cstheme="minorHAnsi"/>
          <w:sz w:val="22"/>
          <w:szCs w:val="22"/>
        </w:rPr>
        <w:t>databázích</w:t>
      </w:r>
      <w:proofErr w:type="gramEnd"/>
      <w:r w:rsidRPr="00EA3338">
        <w:rPr>
          <w:rFonts w:asciiTheme="minorHAnsi" w:hAnsiTheme="minorHAnsi" w:cstheme="minorHAnsi"/>
          <w:sz w:val="22"/>
          <w:szCs w:val="22"/>
        </w:rPr>
        <w:t xml:space="preserve"> a od roku 2017 také v databázi Web of Science Emerging Source Citation Index. V současné době je časopis v procesu indexace v databázi SCOPUS.</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Mezinárodní rozměr studijního programu</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2.3</w:t>
      </w:r>
    </w:p>
    <w:p w:rsidR="007E1B60" w:rsidRPr="00EA3338" w:rsidRDefault="007E1B60" w:rsidP="007E1B60">
      <w:pPr>
        <w:ind w:left="2832" w:firstLine="708"/>
      </w:pPr>
    </w:p>
    <w:p w:rsidR="006C61E2" w:rsidRPr="00EA3338" w:rsidRDefault="006C61E2" w:rsidP="00782FBD">
      <w:pPr>
        <w:spacing w:after="120"/>
        <w:jc w:val="both"/>
        <w:rPr>
          <w:rFonts w:asciiTheme="minorHAnsi" w:hAnsiTheme="minorHAnsi" w:cstheme="minorHAnsi"/>
          <w:sz w:val="22"/>
        </w:rPr>
      </w:pPr>
      <w:r w:rsidRPr="00EA3338">
        <w:rPr>
          <w:rFonts w:asciiTheme="minorHAnsi" w:hAnsiTheme="minorHAnsi" w:cstheme="minorHAnsi"/>
          <w:sz w:val="22"/>
        </w:rPr>
        <w:t xml:space="preserve">Rovina mezinárodního rozměru je v obsahové části samotného programu, protože náplni studijního programu odpovídají i specifické disciplíny zaměřené na získání dovedností v metodách vědeckovýzkumné práce, včetně matematicko-statistických metod a v práci s informačními zdroji pro vědu a výzkum. V průběhu studia je kladen důraz i na zkvalitnění úrovně anglického jazyka a schopnost psát vědecké články a prezentovat výsledky výzkumu v anglickém jazyce. V rámci </w:t>
      </w:r>
      <w:r w:rsidR="00DD7126" w:rsidRPr="00EA3338">
        <w:rPr>
          <w:rFonts w:asciiTheme="minorHAnsi" w:hAnsiTheme="minorHAnsi" w:cstheme="minorHAnsi"/>
          <w:sz w:val="22"/>
        </w:rPr>
        <w:t xml:space="preserve">doktorského studijního programu </w:t>
      </w:r>
      <w:r w:rsidR="00531CEC">
        <w:rPr>
          <w:rFonts w:asciiTheme="minorHAnsi" w:hAnsiTheme="minorHAnsi" w:cstheme="minorHAnsi"/>
          <w:sz w:val="22"/>
        </w:rPr>
        <w:t xml:space="preserve">Finance </w:t>
      </w:r>
      <w:r w:rsidR="00DD7126" w:rsidRPr="00EA3338">
        <w:rPr>
          <w:rFonts w:asciiTheme="minorHAnsi" w:hAnsiTheme="minorHAnsi" w:cstheme="minorHAnsi"/>
          <w:sz w:val="22"/>
        </w:rPr>
        <w:t xml:space="preserve">je povinností každého studenta prezenční formy studia </w:t>
      </w:r>
      <w:r w:rsidR="00C27F0F" w:rsidRPr="00EA3338">
        <w:rPr>
          <w:rFonts w:asciiTheme="minorHAnsi" w:hAnsiTheme="minorHAnsi" w:cstheme="minorHAnsi"/>
          <w:sz w:val="22"/>
        </w:rPr>
        <w:t xml:space="preserve">vyjet na minimálně 3 měsíční studijní pobyt na zahraniční vědecko-výzkumnou instituci. </w:t>
      </w:r>
    </w:p>
    <w:p w:rsidR="007E1B60" w:rsidRDefault="007E1B60" w:rsidP="00782FBD">
      <w:pPr>
        <w:spacing w:after="120"/>
        <w:jc w:val="both"/>
        <w:rPr>
          <w:rFonts w:asciiTheme="minorHAnsi" w:hAnsiTheme="minorHAnsi" w:cstheme="minorHAnsi"/>
          <w:sz w:val="22"/>
        </w:rPr>
      </w:pPr>
      <w:r w:rsidRPr="00EA3338">
        <w:rPr>
          <w:rFonts w:asciiTheme="minorHAnsi" w:hAnsiTheme="minorHAnsi" w:cstheme="minorHAnsi"/>
          <w:sz w:val="22"/>
        </w:rPr>
        <w:t>Fakulta managementu a ekonomiky byla a je v posledních letech spoluřešitelem několika významných mezinárodních vzdělávacích a vědecko-výzkumných projektů:</w:t>
      </w:r>
    </w:p>
    <w:p w:rsidR="00C35CA9" w:rsidRDefault="00C35CA9">
      <w:pPr>
        <w:rPr>
          <w:rFonts w:asciiTheme="minorHAnsi" w:hAnsiTheme="minorHAnsi" w:cstheme="minorHAnsi"/>
          <w:i/>
        </w:rPr>
      </w:pPr>
    </w:p>
    <w:p w:rsidR="00FE2769" w:rsidRDefault="00FE2769">
      <w:pPr>
        <w:rPr>
          <w:rFonts w:asciiTheme="minorHAnsi" w:hAnsiTheme="minorHAnsi" w:cstheme="minorHAnsi"/>
          <w:i/>
        </w:rPr>
      </w:pPr>
      <w:r>
        <w:rPr>
          <w:rFonts w:asciiTheme="minorHAnsi" w:hAnsiTheme="minorHAnsi" w:cstheme="minorHAnsi"/>
          <w:i/>
        </w:rPr>
        <w:br w:type="page"/>
      </w:r>
    </w:p>
    <w:p w:rsidR="00F26CBF" w:rsidRPr="00F26CBF" w:rsidRDefault="00F26CBF" w:rsidP="00F26CBF">
      <w:pPr>
        <w:jc w:val="center"/>
        <w:rPr>
          <w:rFonts w:asciiTheme="minorHAnsi" w:hAnsiTheme="minorHAnsi" w:cstheme="minorHAnsi"/>
          <w:i/>
        </w:rPr>
      </w:pPr>
      <w:r w:rsidRPr="00F26CBF">
        <w:rPr>
          <w:rFonts w:asciiTheme="minorHAnsi" w:hAnsiTheme="minorHAnsi" w:cstheme="minorHAnsi"/>
          <w:i/>
        </w:rPr>
        <w:lastRenderedPageBreak/>
        <w:t>Tab. 1 – Přehled nejvýznamnějších mezinárodních projektů</w:t>
      </w:r>
    </w:p>
    <w:tbl>
      <w:tblPr>
        <w:tblW w:w="9117" w:type="dxa"/>
        <w:tblInd w:w="-10" w:type="dxa"/>
        <w:tblCellMar>
          <w:left w:w="70" w:type="dxa"/>
          <w:right w:w="70" w:type="dxa"/>
        </w:tblCellMar>
        <w:tblLook w:val="04A0" w:firstRow="1" w:lastRow="0" w:firstColumn="1" w:lastColumn="0" w:noHBand="0" w:noVBand="1"/>
      </w:tblPr>
      <w:tblGrid>
        <w:gridCol w:w="1176"/>
        <w:gridCol w:w="1801"/>
        <w:gridCol w:w="1284"/>
        <w:gridCol w:w="1596"/>
        <w:gridCol w:w="3260"/>
      </w:tblGrid>
      <w:tr w:rsidR="00EA3338" w:rsidRPr="00EA3338" w:rsidTr="00AA6AF1">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7E1B60" w:rsidRPr="00EA3338" w:rsidRDefault="00681313" w:rsidP="008B3C90">
            <w:pPr>
              <w:jc w:val="center"/>
              <w:rPr>
                <w:rFonts w:asciiTheme="minorHAnsi" w:hAnsiTheme="minorHAnsi" w:cstheme="minorHAnsi"/>
                <w:b/>
                <w:bCs/>
              </w:rPr>
            </w:pPr>
            <w:r w:rsidRPr="00EA3338">
              <w:rPr>
                <w:rFonts w:asciiTheme="minorHAnsi" w:hAnsiTheme="minorHAnsi" w:cstheme="minorHAnsi"/>
                <w:b/>
                <w:bCs/>
              </w:rPr>
              <w:t>P</w:t>
            </w:r>
            <w:r w:rsidR="007E1B60" w:rsidRPr="00EA3338">
              <w:rPr>
                <w:rFonts w:asciiTheme="minorHAnsi" w:hAnsiTheme="minorHAnsi" w:cstheme="minorHAnsi"/>
                <w:b/>
                <w:bCs/>
              </w:rPr>
              <w:t>rogram</w:t>
            </w:r>
          </w:p>
        </w:tc>
        <w:tc>
          <w:tcPr>
            <w:tcW w:w="1801"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Číslo projektu</w:t>
            </w:r>
          </w:p>
        </w:tc>
        <w:tc>
          <w:tcPr>
            <w:tcW w:w="1284"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Hlavní řešitel projektu</w:t>
            </w:r>
          </w:p>
        </w:tc>
        <w:tc>
          <w:tcPr>
            <w:tcW w:w="1596"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ind w:right="75"/>
              <w:jc w:val="center"/>
              <w:rPr>
                <w:rFonts w:asciiTheme="minorHAnsi" w:hAnsiTheme="minorHAnsi" w:cstheme="minorHAnsi"/>
                <w:b/>
                <w:bCs/>
              </w:rPr>
            </w:pPr>
            <w:r w:rsidRPr="00EA3338">
              <w:rPr>
                <w:rFonts w:asciiTheme="minorHAnsi" w:hAnsiTheme="minorHAnsi" w:cstheme="minorHAnsi"/>
                <w:b/>
                <w:bCs/>
              </w:rPr>
              <w:t>Stručná charakteristika projektu</w:t>
            </w:r>
          </w:p>
        </w:tc>
      </w:tr>
      <w:tr w:rsidR="00EA3338" w:rsidRPr="00EA3338" w:rsidTr="00AA6AF1">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Erasmus Mundus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544978-EM-1-2013-1-SI-ERA MUNDUS-EMA21</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 xml:space="preserve">University of </w:t>
            </w:r>
            <w:proofErr w:type="gramStart"/>
            <w:r w:rsidRPr="00EA3338">
              <w:rPr>
                <w:rFonts w:asciiTheme="minorHAnsi" w:hAnsiTheme="minorHAnsi" w:cstheme="minorHAnsi"/>
              </w:rPr>
              <w:t>Ljubljana</w:t>
            </w:r>
            <w:proofErr w:type="gramEnd"/>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EA3338" w:rsidRPr="00EA3338" w:rsidTr="00AA6AF1">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Erasmus Mundus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545407-EM-1-2013-1-GR-ERA MUNDUS-EMA21</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Alexander Technological Institution of Thessaloniki</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EA3338" w:rsidRPr="00EA3338" w:rsidTr="00AA6AF1">
        <w:trPr>
          <w:trHeight w:val="973"/>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Tempus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530534-TEMPUS-1-2012-1-UK-TEMPUS-SMGR </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Northumbria University</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EA3338" w:rsidRPr="00EA3338" w:rsidTr="00AA6AF1">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lastRenderedPageBreak/>
              <w:t>H2020</w:t>
            </w:r>
          </w:p>
        </w:tc>
        <w:tc>
          <w:tcPr>
            <w:tcW w:w="1801"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0F2AF1">
            <w:pPr>
              <w:rPr>
                <w:rFonts w:asciiTheme="minorHAnsi" w:hAnsiTheme="minorHAnsi" w:cstheme="minorHAnsi"/>
              </w:rPr>
            </w:pPr>
            <w:r w:rsidRPr="00EA3338">
              <w:rPr>
                <w:rFonts w:asciiTheme="minorHAnsi" w:hAnsiTheme="minorHAnsi" w:cstheme="minorHAnsi"/>
              </w:rPr>
              <w:t>731264</w:t>
            </w:r>
          </w:p>
        </w:tc>
        <w:tc>
          <w:tcPr>
            <w:tcW w:w="1284"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Anglia Ruskin University</w:t>
            </w:r>
          </w:p>
        </w:tc>
        <w:tc>
          <w:tcPr>
            <w:tcW w:w="1596"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DA4A42">
            <w:pPr>
              <w:rPr>
                <w:rFonts w:asciiTheme="minorHAnsi" w:hAnsiTheme="minorHAnsi" w:cstheme="minorHAnsi"/>
                <w:b/>
              </w:rPr>
            </w:pPr>
            <w:r w:rsidRPr="00EA3338">
              <w:rPr>
                <w:rFonts w:asciiTheme="minorHAnsi" w:hAnsiTheme="minorHAnsi" w:cstheme="minorHAnsi"/>
                <w:b/>
              </w:rPr>
              <w:t>SHAPE-ENERGY</w:t>
            </w:r>
          </w:p>
        </w:tc>
        <w:tc>
          <w:tcPr>
            <w:tcW w:w="3260"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Vědecko-výzkumný projekt typu Horizon 2020, kde FaME vystupuje v roli spoluřešitele</w:t>
            </w:r>
            <w:r w:rsidR="00521306">
              <w:rPr>
                <w:rFonts w:asciiTheme="minorHAnsi" w:hAnsiTheme="minorHAnsi" w:cstheme="minorHAnsi"/>
              </w:rPr>
              <w:t>, řešení zastřešuje Ústav financí a účetnictví</w:t>
            </w:r>
            <w:r w:rsidRPr="00EA3338">
              <w:rPr>
                <w:rFonts w:asciiTheme="minorHAnsi" w:hAnsiTheme="minorHAnsi" w:cstheme="minorHAnsi"/>
              </w:rPr>
              <w:t>.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w:t>
            </w:r>
            <w:proofErr w:type="gramStart"/>
            <w:r w:rsidRPr="00EA3338">
              <w:rPr>
                <w:rFonts w:asciiTheme="minorHAnsi" w:hAnsiTheme="minorHAnsi" w:cstheme="minorHAnsi"/>
              </w:rPr>
              <w:t>anglického</w:t>
            </w:r>
            <w:proofErr w:type="gramEnd"/>
            <w:r w:rsidRPr="00EA3338">
              <w:rPr>
                <w:rFonts w:asciiTheme="minorHAnsi" w:hAnsiTheme="minorHAnsi" w:cstheme="minorHAnsi"/>
              </w:rPr>
              <w:t xml:space="preserve"> Cambridge.</w:t>
            </w:r>
          </w:p>
        </w:tc>
      </w:tr>
      <w:tr w:rsidR="00EA3338" w:rsidRPr="00EA3338" w:rsidTr="00AA6AF1">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rsidR="00681313" w:rsidRPr="00EA3338" w:rsidRDefault="00681313" w:rsidP="008B3C90">
            <w:pPr>
              <w:rPr>
                <w:rFonts w:asciiTheme="minorHAnsi" w:hAnsiTheme="minorHAnsi" w:cstheme="minorHAnsi"/>
              </w:rPr>
            </w:pPr>
            <w:r w:rsidRPr="00EA3338">
              <w:rPr>
                <w:rFonts w:asciiTheme="minorHAnsi" w:hAnsiTheme="minorHAnsi" w:cstheme="minorHAnsi"/>
                <w:szCs w:val="22"/>
              </w:rPr>
              <w:t>V4</w:t>
            </w:r>
          </w:p>
        </w:tc>
        <w:tc>
          <w:tcPr>
            <w:tcW w:w="1801"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81313" w:rsidP="000F2AF1">
            <w:pPr>
              <w:rPr>
                <w:rFonts w:asciiTheme="minorHAnsi" w:hAnsiTheme="minorHAnsi" w:cstheme="minorHAnsi"/>
              </w:rPr>
            </w:pPr>
            <w:r w:rsidRPr="00EA3338">
              <w:rPr>
                <w:rFonts w:asciiTheme="minorHAnsi" w:hAnsiTheme="minorHAnsi" w:cstheme="minorHAnsi"/>
                <w:szCs w:val="22"/>
              </w:rPr>
              <w:t>21520157</w:t>
            </w:r>
          </w:p>
        </w:tc>
        <w:tc>
          <w:tcPr>
            <w:tcW w:w="1284"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CD7C94" w:rsidP="008B3C90">
            <w:pPr>
              <w:rPr>
                <w:rFonts w:asciiTheme="minorHAnsi" w:hAnsiTheme="minorHAnsi" w:cstheme="minorHAnsi"/>
              </w:rPr>
            </w:pPr>
            <w:r w:rsidRPr="00EA3338">
              <w:rPr>
                <w:rFonts w:asciiTheme="minorHAnsi" w:hAnsiTheme="minorHAnsi" w:cstheme="minorHAnsi"/>
              </w:rPr>
              <w:t>UTB ve Zlíně, FaME</w:t>
            </w:r>
          </w:p>
        </w:tc>
        <w:tc>
          <w:tcPr>
            <w:tcW w:w="1596"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81313" w:rsidP="008B3C90">
            <w:pPr>
              <w:rPr>
                <w:rFonts w:asciiTheme="minorHAnsi" w:hAnsiTheme="minorHAnsi" w:cstheme="minorHAnsi"/>
                <w:b/>
              </w:rPr>
            </w:pPr>
            <w:r w:rsidRPr="00EA3338">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E61F9" w:rsidP="006E61F9">
            <w:pPr>
              <w:rPr>
                <w:rFonts w:asciiTheme="minorHAnsi" w:hAnsiTheme="minorHAnsi" w:cstheme="minorHAnsi"/>
              </w:rPr>
            </w:pPr>
            <w:r w:rsidRPr="00EA3338">
              <w:rPr>
                <w:rFonts w:asciiTheme="minorHAnsi" w:hAnsiTheme="minorHAnsi" w:cstheme="minorHAnsi"/>
              </w:rPr>
              <w:t xml:space="preserve">Cílem projektu </w:t>
            </w:r>
            <w:r w:rsidR="00521306">
              <w:rPr>
                <w:rFonts w:asciiTheme="minorHAnsi" w:hAnsiTheme="minorHAnsi" w:cstheme="minorHAnsi"/>
              </w:rPr>
              <w:t>byla</w:t>
            </w:r>
            <w:r w:rsidRPr="00EA3338">
              <w:rPr>
                <w:rFonts w:asciiTheme="minorHAnsi" w:hAnsiTheme="minorHAnsi" w:cstheme="minorHAnsi"/>
              </w:rPr>
              <w:t xml:space="preserve"> spolupráce </w:t>
            </w:r>
            <w:r w:rsidR="00521306">
              <w:rPr>
                <w:rFonts w:asciiTheme="minorHAnsi" w:hAnsiTheme="minorHAnsi" w:cstheme="minorHAnsi"/>
              </w:rPr>
              <w:t xml:space="preserve">partnerů zemí V4 </w:t>
            </w:r>
            <w:r w:rsidRPr="00EA3338">
              <w:rPr>
                <w:rFonts w:asciiTheme="minorHAnsi" w:hAnsiTheme="minorHAnsi" w:cstheme="minorHAnsi"/>
              </w:rPr>
              <w:t>na výzkumu, výměně znalostí a zkušeností v rámci tématu klastrových politik a jejich vlivu na rozvoj klastrových organizací, tj. jejich životaschopnosti v</w:t>
            </w:r>
            <w:r w:rsidR="00531CEC">
              <w:rPr>
                <w:rFonts w:asciiTheme="minorHAnsi" w:hAnsiTheme="minorHAnsi" w:cstheme="minorHAnsi"/>
              </w:rPr>
              <w:t xml:space="preserve"> zemích</w:t>
            </w:r>
            <w:r w:rsidRPr="00EA3338">
              <w:rPr>
                <w:rFonts w:asciiTheme="minorHAnsi" w:hAnsiTheme="minorHAnsi" w:cstheme="minorHAnsi"/>
              </w:rPr>
              <w:t xml:space="preserve"> V4. Rámec spolupráce </w:t>
            </w:r>
            <w:r w:rsidR="00521306">
              <w:rPr>
                <w:rFonts w:asciiTheme="minorHAnsi" w:hAnsiTheme="minorHAnsi" w:cstheme="minorHAnsi"/>
              </w:rPr>
              <w:t>byl</w:t>
            </w:r>
            <w:r w:rsidRPr="00EA3338">
              <w:rPr>
                <w:rFonts w:asciiTheme="minorHAnsi" w:hAnsiTheme="minorHAnsi" w:cstheme="minorHAnsi"/>
              </w:rPr>
              <w:t xml:space="preserve"> nastíněn analýzou zaměření klastrových politik zemí V4 a vybraných klastrových organizací. Výsledky </w:t>
            </w:r>
            <w:r w:rsidR="00531CEC">
              <w:rPr>
                <w:rFonts w:asciiTheme="minorHAnsi" w:hAnsiTheme="minorHAnsi" w:cstheme="minorHAnsi"/>
              </w:rPr>
              <w:t xml:space="preserve">zahrnují </w:t>
            </w:r>
            <w:r w:rsidR="00AB41BC">
              <w:rPr>
                <w:rFonts w:asciiTheme="minorHAnsi" w:hAnsiTheme="minorHAnsi" w:cstheme="minorHAnsi"/>
              </w:rPr>
              <w:t xml:space="preserve">návrh modelu Smart Clustr Policy a </w:t>
            </w:r>
            <w:r w:rsidRPr="00EA3338">
              <w:rPr>
                <w:rFonts w:asciiTheme="minorHAnsi" w:hAnsiTheme="minorHAnsi" w:cstheme="minorHAnsi"/>
              </w:rPr>
              <w:t xml:space="preserve">doporučení a postupy pro rozvoj </w:t>
            </w:r>
            <w:r w:rsidR="00531CEC">
              <w:rPr>
                <w:rFonts w:asciiTheme="minorHAnsi" w:hAnsiTheme="minorHAnsi" w:cstheme="minorHAnsi"/>
              </w:rPr>
              <w:t xml:space="preserve">klastrových </w:t>
            </w:r>
            <w:r w:rsidRPr="00EA3338">
              <w:rPr>
                <w:rFonts w:asciiTheme="minorHAnsi" w:hAnsiTheme="minorHAnsi" w:cstheme="minorHAnsi"/>
              </w:rPr>
              <w:t xml:space="preserve">politik v zemích V4 pro posílení </w:t>
            </w:r>
            <w:r w:rsidR="00521306">
              <w:rPr>
                <w:rFonts w:asciiTheme="minorHAnsi" w:hAnsiTheme="minorHAnsi" w:cstheme="minorHAnsi"/>
              </w:rPr>
              <w:t xml:space="preserve">jejich </w:t>
            </w:r>
            <w:r w:rsidRPr="00EA3338">
              <w:rPr>
                <w:rFonts w:asciiTheme="minorHAnsi" w:hAnsiTheme="minorHAnsi" w:cstheme="minorHAnsi"/>
              </w:rPr>
              <w:t>konkurenceschopnosti</w:t>
            </w:r>
            <w:r w:rsidR="00521306">
              <w:rPr>
                <w:rFonts w:asciiTheme="minorHAnsi" w:hAnsiTheme="minorHAnsi" w:cstheme="minorHAnsi"/>
              </w:rPr>
              <w:t>.</w:t>
            </w:r>
            <w:r w:rsidR="00AB41BC">
              <w:rPr>
                <w:rFonts w:asciiTheme="minorHAnsi" w:hAnsiTheme="minorHAnsi" w:cstheme="minorHAnsi"/>
              </w:rPr>
              <w:t xml:space="preserve"> </w:t>
            </w:r>
          </w:p>
        </w:tc>
      </w:tr>
      <w:tr w:rsidR="008C63F0" w:rsidRPr="00EA3338" w:rsidTr="00521306">
        <w:trPr>
          <w:trHeight w:val="51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szCs w:val="22"/>
              </w:rPr>
            </w:pPr>
            <w:r w:rsidRPr="00AA6AF1">
              <w:rPr>
                <w:rFonts w:asciiTheme="minorHAnsi" w:hAnsiTheme="minorHAnsi" w:cstheme="minorHAnsi"/>
                <w:szCs w:val="22"/>
              </w:rPr>
              <w:t>V4</w:t>
            </w:r>
          </w:p>
        </w:tc>
        <w:tc>
          <w:tcPr>
            <w:tcW w:w="1801"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szCs w:val="22"/>
              </w:rPr>
            </w:pPr>
            <w:r w:rsidRPr="00AA6AF1">
              <w:rPr>
                <w:rFonts w:asciiTheme="minorHAnsi" w:hAnsiTheme="minorHAnsi" w:cstheme="minorHAnsi"/>
              </w:rPr>
              <w:t>21820267</w:t>
            </w:r>
          </w:p>
        </w:tc>
        <w:tc>
          <w:tcPr>
            <w:tcW w:w="1284"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b/>
                <w:szCs w:val="22"/>
              </w:rPr>
            </w:pPr>
            <w:r w:rsidRPr="00AA6AF1">
              <w:rPr>
                <w:rFonts w:asciiTheme="minorHAnsi" w:hAnsiTheme="minorHAnsi" w:cstheme="minorHAnsi"/>
              </w:rPr>
              <w:t>UTB ve Zlíně, FaME</w:t>
            </w:r>
          </w:p>
        </w:tc>
        <w:tc>
          <w:tcPr>
            <w:tcW w:w="1596"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b/>
                <w:szCs w:val="22"/>
              </w:rPr>
            </w:pPr>
            <w:r w:rsidRPr="00AA6AF1">
              <w:rPr>
                <w:rFonts w:asciiTheme="minorHAnsi" w:hAnsiTheme="minorHAnsi" w:cstheme="minorHAnsi"/>
                <w:b/>
                <w:szCs w:val="22"/>
              </w:rPr>
              <w:t>How to prevent SMEs failure (Actions based on comparative analysis in Visegrad countries and Serbia)</w:t>
            </w:r>
          </w:p>
        </w:tc>
        <w:tc>
          <w:tcPr>
            <w:tcW w:w="3260"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rPr>
            </w:pPr>
            <w:r w:rsidRPr="00AA6AF1">
              <w:rPr>
                <w:rFonts w:asciiTheme="minorHAnsi" w:hAnsiTheme="minorHAnsi" w:cstheme="minorHAns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AA6AF1" w:rsidRPr="00AA6AF1">
              <w:rPr>
                <w:rFonts w:asciiTheme="minorHAnsi" w:hAnsiTheme="minorHAnsi" w:cstheme="minorHAnsi"/>
              </w:rPr>
              <w:t>áncích a ve vědecké monografii.</w:t>
            </w:r>
          </w:p>
        </w:tc>
      </w:tr>
    </w:tbl>
    <w:p w:rsidR="007E1B60" w:rsidRPr="00EA3338" w:rsidRDefault="007E1B60" w:rsidP="00F26CBF">
      <w:pPr>
        <w:jc w:val="both"/>
      </w:pPr>
    </w:p>
    <w:p w:rsidR="003A1A1F" w:rsidRDefault="00531CEC" w:rsidP="00713A9A">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w:t>
      </w:r>
      <w:r w:rsidR="003A1A1F" w:rsidRPr="00EA3338">
        <w:rPr>
          <w:rFonts w:asciiTheme="minorHAnsi" w:hAnsiTheme="minorHAnsi" w:cstheme="minorHAnsi"/>
          <w:sz w:val="22"/>
          <w:szCs w:val="22"/>
        </w:rPr>
        <w:t xml:space="preserve">je členem sítě </w:t>
      </w:r>
      <w:r w:rsidR="003A1A1F" w:rsidRPr="00EA3338">
        <w:rPr>
          <w:rFonts w:asciiTheme="minorHAnsi" w:hAnsiTheme="minorHAnsi" w:cstheme="minorHAnsi"/>
          <w:b/>
          <w:sz w:val="22"/>
          <w:szCs w:val="22"/>
        </w:rPr>
        <w:t>NICE – New Initiatives and Challenges in Europe,</w:t>
      </w:r>
      <w:r w:rsidR="003A1A1F" w:rsidRPr="00EA3338">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8C654B" w:rsidRPr="00EA3338">
        <w:rPr>
          <w:rFonts w:asciiTheme="minorHAnsi" w:hAnsiTheme="minorHAnsi" w:cstheme="minorHAnsi"/>
          <w:sz w:val="22"/>
          <w:szCs w:val="22"/>
        </w:rPr>
        <w:t>.</w:t>
      </w:r>
    </w:p>
    <w:p w:rsidR="00713A9A" w:rsidRDefault="00713A9A" w:rsidP="00713A9A">
      <w:pPr>
        <w:spacing w:after="120"/>
        <w:jc w:val="both"/>
        <w:rPr>
          <w:rFonts w:asciiTheme="minorHAnsi" w:hAnsiTheme="minorHAnsi" w:cstheme="minorHAnsi"/>
          <w:sz w:val="22"/>
          <w:szCs w:val="22"/>
        </w:rPr>
      </w:pPr>
      <w:r w:rsidRPr="00AE272C">
        <w:rPr>
          <w:rFonts w:asciiTheme="minorHAnsi" w:hAnsiTheme="minorHAnsi" w:cstheme="minorHAnsi"/>
          <w:sz w:val="22"/>
          <w:szCs w:val="22"/>
        </w:rPr>
        <w:lastRenderedPageBreak/>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713A9A" w:rsidRDefault="00713A9A" w:rsidP="002829D5">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531CEC" w:rsidRPr="00531CEC" w:rsidRDefault="00531CEC" w:rsidP="002829D5">
      <w:pPr>
        <w:spacing w:after="120"/>
        <w:jc w:val="both"/>
        <w:rPr>
          <w:rFonts w:asciiTheme="minorHAnsi" w:hAnsiTheme="minorHAnsi" w:cstheme="minorHAnsi"/>
          <w:sz w:val="22"/>
          <w:szCs w:val="22"/>
        </w:rPr>
      </w:pPr>
      <w:r w:rsidRPr="00AE272C">
        <w:rPr>
          <w:rFonts w:asciiTheme="minorHAnsi" w:hAnsiTheme="minorHAnsi" w:cstheme="minorHAnsi"/>
          <w:sz w:val="22"/>
          <w:szCs w:val="22"/>
        </w:rPr>
        <w:t>Fakulta managementu a ekonomiky je členem</w:t>
      </w:r>
      <w:r>
        <w:rPr>
          <w:rFonts w:asciiTheme="minorHAnsi" w:hAnsiTheme="minorHAnsi" w:cstheme="minorHAnsi"/>
          <w:sz w:val="22"/>
          <w:szCs w:val="22"/>
        </w:rPr>
        <w:t xml:space="preserve"> sítě </w:t>
      </w:r>
      <w:r w:rsidRPr="00531CEC">
        <w:rPr>
          <w:rFonts w:asciiTheme="minorHAnsi" w:hAnsiTheme="minorHAnsi" w:cstheme="minorHAnsi"/>
          <w:b/>
          <w:sz w:val="22"/>
          <w:szCs w:val="22"/>
        </w:rPr>
        <w:t xml:space="preserve">MoC </w:t>
      </w:r>
      <w:r>
        <w:rPr>
          <w:rFonts w:asciiTheme="minorHAnsi" w:hAnsiTheme="minorHAnsi" w:cstheme="minorHAnsi"/>
          <w:b/>
          <w:sz w:val="22"/>
          <w:szCs w:val="22"/>
        </w:rPr>
        <w:t xml:space="preserve">Affiliate Network </w:t>
      </w:r>
      <w:r w:rsidRPr="00531CEC">
        <w:rPr>
          <w:rFonts w:asciiTheme="minorHAnsi" w:hAnsiTheme="minorHAnsi" w:cstheme="minorHAnsi"/>
          <w:sz w:val="22"/>
          <w:szCs w:val="22"/>
        </w:rPr>
        <w:t>zastřešenou Harvard Business School sdružující více než 100 vzdělávacích institucí z celého světa.</w:t>
      </w:r>
    </w:p>
    <w:p w:rsidR="002829D5" w:rsidRPr="00321A3D" w:rsidRDefault="002829D5" w:rsidP="002829D5">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69" w:history="1">
        <w:r w:rsidRPr="00321A3D">
          <w:rPr>
            <w:rStyle w:val="Hypertextovodkaz"/>
            <w:rFonts w:asciiTheme="minorHAnsi" w:hAnsiTheme="minorHAnsi" w:cstheme="minorHAnsi"/>
            <w:i/>
            <w:sz w:val="22"/>
            <w:szCs w:val="22"/>
          </w:rPr>
          <w:t>Mezinárodní vztahy.</w:t>
        </w:r>
      </w:hyperlink>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Profil absolventa a obsah studia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 xml:space="preserve">Soulad získaných odborných znalostí, dovedností a způsobilostí s typem a profilem studijního programu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Standard 2.4</w:t>
      </w:r>
    </w:p>
    <w:p w:rsidR="008125E6" w:rsidRDefault="008125E6" w:rsidP="008125E6">
      <w:pPr>
        <w:jc w:val="both"/>
      </w:pPr>
    </w:p>
    <w:p w:rsidR="007E1B60" w:rsidRPr="008125E6" w:rsidRDefault="008125E6" w:rsidP="008125E6">
      <w:pPr>
        <w:jc w:val="both"/>
        <w:rPr>
          <w:rFonts w:asciiTheme="minorHAnsi" w:hAnsiTheme="minorHAnsi" w:cstheme="minorHAnsi"/>
          <w:sz w:val="22"/>
          <w:szCs w:val="22"/>
        </w:rPr>
      </w:pPr>
      <w:r w:rsidRPr="008125E6">
        <w:rPr>
          <w:rFonts w:asciiTheme="minorHAnsi" w:hAnsiTheme="minorHAnsi" w:cstheme="minorHAnsi"/>
          <w:sz w:val="22"/>
          <w:szCs w:val="22"/>
        </w:rPr>
        <w:t xml:space="preserve">Student doktorského studijního programu Finance získá klíčové znalosti a dovednosti nezbytné k základnímu výzkumu a k pokročilé analytické a manažerské činnosti, a to z oblasti ekonomické teorie a manažerských financí a dle zaměření disertační práce si prohloubí své znalosti v oblasti měnové politiky, finančních trhů a investic, pokročilých finančních technologií či mezinárodního rozměru daňové a účetní problematiky, odpovídající soudobému stavu poznání. Umí identifikovat klíčové vývojové trendy v uvedených oblastech a zároveň nastavit požadované oblasti vědecko-výzkumných aktivit, které odpovídají požadavkům základního nebo aplikovaného výzkumu či manažerské praxe. S ohledem na typ uvedeného studijního programu student umí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r w:rsidR="007E1B60" w:rsidRPr="008125E6">
        <w:rPr>
          <w:rFonts w:asciiTheme="minorHAnsi" w:hAnsiTheme="minorHAnsi" w:cstheme="minorHAnsi"/>
          <w:sz w:val="22"/>
          <w:szCs w:val="22"/>
        </w:rPr>
        <w:t>K uplatnění absolventů na trhu práce přispívá i výuka</w:t>
      </w:r>
      <w:r w:rsidRPr="008125E6">
        <w:rPr>
          <w:rFonts w:asciiTheme="minorHAnsi" w:hAnsiTheme="minorHAnsi" w:cstheme="minorHAnsi"/>
          <w:sz w:val="22"/>
          <w:szCs w:val="22"/>
        </w:rPr>
        <w:t xml:space="preserve"> anglického jazyka se získáním min. úrovně C1</w:t>
      </w:r>
      <w:r w:rsidR="007E1B60" w:rsidRPr="008125E6">
        <w:rPr>
          <w:rFonts w:asciiTheme="minorHAnsi" w:hAnsiTheme="minorHAnsi" w:cstheme="minorHAnsi"/>
          <w:sz w:val="22"/>
          <w:szCs w:val="22"/>
        </w:rPr>
        <w:t>. Profil absolventa, struktura studijního programu byly konzultovány se zástupci</w:t>
      </w:r>
      <w:r w:rsidRPr="008125E6">
        <w:rPr>
          <w:rFonts w:asciiTheme="minorHAnsi" w:hAnsiTheme="minorHAnsi" w:cstheme="minorHAnsi"/>
          <w:sz w:val="22"/>
          <w:szCs w:val="22"/>
        </w:rPr>
        <w:t xml:space="preserve"> firem, finančních institucí a dalších organizací</w:t>
      </w:r>
      <w:r w:rsidR="007E1B60" w:rsidRPr="008125E6">
        <w:rPr>
          <w:rFonts w:asciiTheme="minorHAnsi" w:hAnsiTheme="minorHAnsi" w:cstheme="minorHAnsi"/>
          <w:sz w:val="22"/>
          <w:szCs w:val="22"/>
        </w:rPr>
        <w:t xml:space="preserve">. </w:t>
      </w:r>
    </w:p>
    <w:p w:rsidR="00415D14" w:rsidRDefault="00415D14" w:rsidP="00415D14">
      <w:pPr>
        <w:jc w:val="both"/>
        <w:rPr>
          <w:b/>
          <w:lang w:eastAsia="en-US"/>
        </w:rPr>
      </w:pPr>
    </w:p>
    <w:p w:rsidR="00415D14" w:rsidRPr="00415D14" w:rsidRDefault="00415D14" w:rsidP="00415D14">
      <w:pPr>
        <w:jc w:val="both"/>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Odborné znalosti:</w:t>
      </w:r>
    </w:p>
    <w:p w:rsidR="00415D14" w:rsidRPr="00415D14" w:rsidRDefault="00415D14" w:rsidP="00415D14">
      <w:p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zná problematiku metodologie výzkumu, využití výzkumných metod a postupů pro řešení výzkumného problému,</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 xml:space="preserve">má pokročilé znalosti ekonomie a ekonomických teorií pro identifikaci a formulaci teoretického rámce výzkumného problému a požadovaného cílového řešení výzkumného projektu, </w:t>
      </w:r>
    </w:p>
    <w:p w:rsidR="00415D14" w:rsidRPr="00415D14" w:rsidRDefault="00415D14" w:rsidP="00CB057E">
      <w:pPr>
        <w:pStyle w:val="Odstavecseseznamem"/>
        <w:numPr>
          <w:ilvl w:val="0"/>
          <w:numId w:val="23"/>
        </w:numPr>
        <w:jc w:val="both"/>
        <w:rPr>
          <w:rFonts w:asciiTheme="minorHAnsi" w:hAnsiTheme="minorHAnsi" w:cstheme="minorHAnsi"/>
          <w:b/>
          <w:sz w:val="22"/>
          <w:szCs w:val="22"/>
        </w:rPr>
      </w:pPr>
      <w:r w:rsidRPr="00415D14">
        <w:rPr>
          <w:rFonts w:asciiTheme="minorHAnsi" w:hAnsiTheme="minorHAnsi" w:cstheme="minorHAnsi"/>
          <w:sz w:val="22"/>
          <w:szCs w:val="22"/>
        </w:rPr>
        <w:t>má komplexní systémový pohled na problematiku financí a finančního řízení organizace a umí samostatně řešit otázky jejího rozvoje,</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 xml:space="preserve">orientuje se v nových trendech, umí predikovat inovační trendy v oblasti financí, finančního řízení a finančních technologií a využít je pro vědecko-výzkumné a vývojové projekty </w:t>
      </w:r>
      <w:r w:rsidRPr="00415D14">
        <w:rPr>
          <w:rFonts w:asciiTheme="minorHAnsi" w:hAnsiTheme="minorHAnsi" w:cstheme="minorHAnsi"/>
          <w:sz w:val="22"/>
          <w:szCs w:val="22"/>
          <w:lang w:eastAsia="en-US"/>
        </w:rPr>
        <w:lastRenderedPageBreak/>
        <w:t>orientované na zvyšování výkonnosti a efektivnosti procesů ve finančních institucích či podnikatelských subjektech.</w:t>
      </w:r>
    </w:p>
    <w:p w:rsidR="00415D14" w:rsidRPr="00415D14" w:rsidRDefault="00415D14" w:rsidP="00415D14">
      <w:pPr>
        <w:pStyle w:val="Odstavecseseznamem"/>
        <w:jc w:val="both"/>
        <w:rPr>
          <w:rFonts w:asciiTheme="minorHAnsi" w:hAnsiTheme="minorHAnsi" w:cstheme="minorHAnsi"/>
          <w:sz w:val="22"/>
          <w:szCs w:val="22"/>
          <w:lang w:eastAsia="en-US"/>
        </w:rPr>
      </w:pPr>
    </w:p>
    <w:p w:rsidR="00415D14" w:rsidRPr="00415D14" w:rsidRDefault="00415D14" w:rsidP="00415D14">
      <w:pPr>
        <w:pStyle w:val="Normlnweb"/>
        <w:spacing w:before="0" w:beforeAutospacing="0" w:after="0" w:afterAutospacing="0"/>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Odborné dovednosti:</w:t>
      </w:r>
    </w:p>
    <w:p w:rsidR="00415D14" w:rsidRPr="00415D14" w:rsidRDefault="00415D14" w:rsidP="00415D14">
      <w:pPr>
        <w:pStyle w:val="Normlnweb"/>
        <w:spacing w:before="0" w:beforeAutospacing="0" w:after="0" w:afterAutospacing="0"/>
        <w:rPr>
          <w:rFonts w:asciiTheme="minorHAnsi" w:hAnsiTheme="minorHAnsi" w:cstheme="minorHAnsi"/>
          <w:color w:val="000000"/>
          <w:sz w:val="22"/>
          <w:szCs w:val="22"/>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B057E">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je schopen formulovat výzkumný problém, zpracovat výzkumný záměr a design výzkumu,</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umí pracovat s literárními zdroji a kriticky je zhodnotit,</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 xml:space="preserve">ovládá postupy pro výběr výzkumného vzorku, sběr dat, jejich analýzu a zpracování, </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 xml:space="preserve">pro analýzu a zpracování dat využívá adekvátní matematicko-statistické postupy a programové vybavení, </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umí formulovat vědecké závěry na základě kvalitativní a kvantitativní analytické argumentace,</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umí dedukovat a komparovat adekvátní závěry a argumentačně navrhovat a ověřit nové postupy,</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je schopen pracovat v rámci výzkumného týmu, podílet se na přípravě a realizaci výzkumného projektu.</w:t>
      </w:r>
    </w:p>
    <w:p w:rsidR="00415D14" w:rsidRPr="006507E4" w:rsidRDefault="00415D14" w:rsidP="006507E4">
      <w:pPr>
        <w:jc w:val="both"/>
        <w:rPr>
          <w:rFonts w:asciiTheme="minorHAnsi" w:hAnsiTheme="minorHAnsi" w:cstheme="minorHAnsi"/>
          <w:sz w:val="22"/>
          <w:szCs w:val="22"/>
          <w:lang w:eastAsia="en-US"/>
        </w:rPr>
      </w:pPr>
    </w:p>
    <w:p w:rsidR="00415D14" w:rsidRPr="00415D14" w:rsidRDefault="00415D14" w:rsidP="00415D14">
      <w:pPr>
        <w:jc w:val="both"/>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Obecné způsobilosti:</w:t>
      </w:r>
    </w:p>
    <w:p w:rsidR="00415D14" w:rsidRPr="00415D14" w:rsidRDefault="00415D14" w:rsidP="00415D14">
      <w:p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dokáže samostatně získávat další odborné znalosti dovednosti a způsobilosti včetně reflexe vlastních zkušeností, má přehled o relevantních odborných zdrojích takovýchto informací, a dovede kriticky zhodnotit jejich původ a význam,</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má způsobilost pro navrhování nových vědecko-výzkumných témat souvisejících s nejnovějšími trendy v oblasti výzkumu a vývoje,</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má kompetence k řešení složitých manažersko-projektových problémů a rozvíjení tvůrčích aktivit orientovaných na využití nových konceptů, postupů, metrik, jejich optimalizaci a inovaci,</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415D14" w:rsidRPr="00415D14" w:rsidRDefault="00415D14" w:rsidP="00CB057E">
      <w:pPr>
        <w:numPr>
          <w:ilvl w:val="0"/>
          <w:numId w:val="23"/>
        </w:numPr>
        <w:rPr>
          <w:rFonts w:asciiTheme="minorHAnsi" w:hAnsiTheme="minorHAnsi" w:cstheme="minorHAnsi"/>
          <w:color w:val="222222"/>
          <w:sz w:val="22"/>
          <w:szCs w:val="22"/>
        </w:rPr>
      </w:pPr>
      <w:r w:rsidRPr="00415D14">
        <w:rPr>
          <w:rFonts w:asciiTheme="minorHAnsi" w:hAnsiTheme="minorHAnsi" w:cstheme="minorHAnsi"/>
          <w:color w:val="222222"/>
          <w:sz w:val="22"/>
          <w:szCs w:val="22"/>
        </w:rPr>
        <w:t>je schopen samostatně řešit problémy; volit vhodné způsoby řešení a využít při řešení problémů logické, matematické a empirické postupy,</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je schopen samostatně a odpovědně se rozhodovat a koordinovat pracovní činnosti v rámci týmové spolupráce,</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zvládá prezentovat nabyté znalosti a výsledky výzkumu v anglickém jazyce, a dokáže v tomto jazyce i komunikovat v rámci řídících a organizačních procesů.</w:t>
      </w:r>
    </w:p>
    <w:p w:rsidR="008125E6" w:rsidRDefault="008125E6"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Jazykové kompetence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Standard 2.5 </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Uchazeč o doktorský studijní program musí prokázat již při přijímacím řízení znalost anglického jazyka úředně ověřenou kopií certifikátu anglického jazyka (např. TOEFL, FCE, CAE, CPE), minimálně na úrovni B2, dle Evropského referenčního rámce pro jazyky (CEFR). Instituce, která certifikát vydává, musí mít ověření o řádné akreditaci a právu o pořádání jazykových zkoušek s certifikátem. V případě nedoložení certifikátu je znalost angličtiny uchazeče ověřena v rámci přijímacího řízení, a to zejména formou testu.</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V rámci studia absolvují studenti čtyři semestry anglického jazyka (Angličtina, Akademické prezentace, Akademické psaní a Anglická obchodní korespondence)</w:t>
      </w:r>
    </w:p>
    <w:p w:rsidR="007E1B60" w:rsidRPr="00E25D97"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lastRenderedPageBreak/>
        <w:t xml:space="preserve">Pravidla a podmínky utváření studijních plánů </w:t>
      </w:r>
    </w:p>
    <w:p w:rsidR="007E1B60"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t>Standard 2.6</w:t>
      </w:r>
    </w:p>
    <w:p w:rsidR="007E1B60" w:rsidRPr="007E0951" w:rsidRDefault="007E1B60" w:rsidP="003A1A1F">
      <w:pPr>
        <w:spacing w:after="120"/>
        <w:jc w:val="both"/>
        <w:rPr>
          <w:rFonts w:asciiTheme="minorHAnsi" w:hAnsiTheme="minorHAnsi" w:cstheme="minorHAnsi"/>
          <w:color w:val="00B050"/>
          <w:sz w:val="22"/>
        </w:rPr>
      </w:pPr>
      <w:r w:rsidRPr="00EA3338">
        <w:rPr>
          <w:rFonts w:asciiTheme="minorHAnsi" w:hAnsiTheme="minorHAnsi" w:cstheme="minorHAnsi"/>
          <w:sz w:val="22"/>
        </w:rPr>
        <w:t xml:space="preserve">Pravidla a podmínky utváření studijních plánů jsou v doktorském studijním programu stanoveny ve Vnitřním předpisu </w:t>
      </w:r>
      <w:r w:rsidR="003328B3">
        <w:fldChar w:fldCharType="begin"/>
      </w:r>
      <w:ins w:id="439" w:author="Michal Pilík" w:date="2019-09-10T14:48:00Z">
        <w:r w:rsidR="00052E0E">
          <w:instrText>HYPERLINK "https://www.utb.cz/?mdocs-file=6538"</w:instrText>
        </w:r>
      </w:ins>
      <w:del w:id="440" w:author="Michal Pilík" w:date="2019-09-10T14:48:00Z">
        <w:r w:rsidR="003328B3" w:rsidDel="00052E0E">
          <w:delInstrText xml:space="preserve"> HYPERLINK "https://www.utb.cz/?mdocs-file=6492" </w:delInstrText>
        </w:r>
      </w:del>
      <w:r w:rsidR="003328B3">
        <w:fldChar w:fldCharType="separate"/>
      </w:r>
      <w:r w:rsidRPr="003A1A1F">
        <w:rPr>
          <w:rStyle w:val="Hypertextovodkaz"/>
          <w:rFonts w:asciiTheme="minorHAnsi" w:hAnsiTheme="minorHAnsi" w:cstheme="minorHAnsi"/>
          <w:i/>
          <w:sz w:val="22"/>
        </w:rPr>
        <w:t>Studijní a zkušební řád UTB</w:t>
      </w:r>
      <w:r w:rsidR="003328B3">
        <w:rPr>
          <w:rStyle w:val="Hypertextovodkaz"/>
          <w:rFonts w:asciiTheme="minorHAnsi" w:hAnsiTheme="minorHAnsi" w:cstheme="minorHAnsi"/>
          <w:i/>
          <w:sz w:val="22"/>
        </w:rPr>
        <w:fldChar w:fldCharType="end"/>
      </w:r>
      <w:r w:rsidRPr="007E0951">
        <w:rPr>
          <w:rFonts w:asciiTheme="minorHAnsi" w:hAnsiTheme="minorHAnsi" w:cstheme="minorHAnsi"/>
          <w:i/>
          <w:color w:val="00B050"/>
          <w:sz w:val="22"/>
        </w:rPr>
        <w:t xml:space="preserve"> </w:t>
      </w:r>
      <w:r w:rsidRPr="00EA3338">
        <w:rPr>
          <w:rFonts w:asciiTheme="minorHAnsi" w:hAnsiTheme="minorHAnsi" w:cstheme="minorHAnsi"/>
          <w:sz w:val="22"/>
        </w:rPr>
        <w:t>v článku</w:t>
      </w:r>
      <w:r w:rsidRPr="00EA3338">
        <w:rPr>
          <w:rFonts w:asciiTheme="minorHAnsi" w:hAnsiTheme="minorHAnsi" w:cstheme="minorHAnsi"/>
          <w:i/>
          <w:sz w:val="22"/>
        </w:rPr>
        <w:t xml:space="preserve"> </w:t>
      </w:r>
      <w:r w:rsidRPr="00EA3338">
        <w:rPr>
          <w:rFonts w:asciiTheme="minorHAnsi" w:hAnsiTheme="minorHAnsi" w:cstheme="minorHAnsi"/>
          <w:sz w:val="22"/>
        </w:rPr>
        <w:t xml:space="preserve">36 – Individuální studijní plán a doplněny v článku 36 Vnitřního předpisu FaME </w:t>
      </w:r>
      <w:r w:rsidR="003328B3">
        <w:fldChar w:fldCharType="begin"/>
      </w:r>
      <w:ins w:id="441" w:author="Michal Pilík" w:date="2019-09-10T14:49:00Z">
        <w:r w:rsidR="00052E0E">
          <w:instrText>HYPERLINK "https://fame.utb.cz/?mdocs-file=5922"</w:instrText>
        </w:r>
      </w:ins>
      <w:del w:id="442" w:author="Michal Pilík" w:date="2019-09-10T14:49:00Z">
        <w:r w:rsidR="003328B3" w:rsidDel="00052E0E">
          <w:delInstrText xml:space="preserve"> HYPERLINK "https://fame.utb.cz/?mdocs-file=1673" </w:delInstrText>
        </w:r>
      </w:del>
      <w:r w:rsidR="003328B3">
        <w:fldChar w:fldCharType="separate"/>
      </w:r>
      <w:r w:rsidRPr="003A1A1F">
        <w:rPr>
          <w:rStyle w:val="Hypertextovodkaz"/>
          <w:rFonts w:asciiTheme="minorHAnsi" w:hAnsiTheme="minorHAnsi" w:cstheme="minorHAnsi"/>
          <w:i/>
          <w:sz w:val="22"/>
        </w:rPr>
        <w:t>Pravidla průběhu studia ve studijních programech uskutečňovaných na FaME.</w:t>
      </w:r>
      <w:r w:rsidR="003328B3">
        <w:rPr>
          <w:rStyle w:val="Hypertextovodkaz"/>
          <w:rFonts w:asciiTheme="minorHAnsi" w:hAnsiTheme="minorHAnsi" w:cstheme="minorHAnsi"/>
          <w:i/>
          <w:sz w:val="22"/>
        </w:rPr>
        <w:fldChar w:fldCharType="end"/>
      </w:r>
      <w:r w:rsidRPr="007E0951">
        <w:rPr>
          <w:rFonts w:asciiTheme="minorHAnsi" w:hAnsiTheme="minorHAnsi" w:cstheme="minorHAnsi"/>
          <w:color w:val="00B050"/>
          <w:sz w:val="22"/>
        </w:rPr>
        <w:t xml:space="preserve"> </w:t>
      </w:r>
    </w:p>
    <w:p w:rsidR="007E1B60" w:rsidRPr="007E0951" w:rsidRDefault="007E1B60" w:rsidP="003A1A1F">
      <w:pPr>
        <w:spacing w:after="120"/>
        <w:jc w:val="both"/>
        <w:rPr>
          <w:rFonts w:asciiTheme="minorHAnsi" w:hAnsiTheme="minorHAnsi" w:cstheme="minorHAnsi"/>
          <w:i/>
          <w:color w:val="00B050"/>
          <w:sz w:val="22"/>
        </w:rPr>
      </w:pPr>
      <w:r w:rsidRPr="00EA3338">
        <w:rPr>
          <w:rFonts w:asciiTheme="minorHAnsi" w:hAnsiTheme="minorHAnsi" w:cstheme="minorHAnsi"/>
          <w:sz w:val="22"/>
        </w:rPr>
        <w:t xml:space="preserve">Skladba předmětů v doktorském studijním programu je dána studijním plánem (příloha BIIb – Studijní plány a návrh témat prací) a upravena v článku 37 a 37 Vnitřního předpisu </w:t>
      </w:r>
      <w:r w:rsidRPr="00EA3338">
        <w:rPr>
          <w:rFonts w:asciiTheme="minorHAnsi" w:hAnsiTheme="minorHAnsi" w:cstheme="minorHAnsi"/>
          <w:i/>
          <w:sz w:val="22"/>
        </w:rPr>
        <w:t>Studijní a zkušební řád UTB</w:t>
      </w:r>
      <w:r w:rsidRPr="00EA3338">
        <w:rPr>
          <w:rFonts w:asciiTheme="minorHAnsi" w:hAnsiTheme="minorHAnsi" w:cstheme="minorHAnsi"/>
          <w:sz w:val="22"/>
        </w:rPr>
        <w:t xml:space="preserve"> a článcích 37 – 38 Vnitřního předpisu FaME </w:t>
      </w:r>
      <w:r w:rsidR="003328B3">
        <w:fldChar w:fldCharType="begin"/>
      </w:r>
      <w:ins w:id="443" w:author="Michal Pilík" w:date="2019-09-10T14:49:00Z">
        <w:r w:rsidR="00052E0E">
          <w:instrText>HYPERLINK "https://fame.utb.cz/?mdocs-file=5922"</w:instrText>
        </w:r>
      </w:ins>
      <w:del w:id="444" w:author="Michal Pilík" w:date="2019-09-10T14:49:00Z">
        <w:r w:rsidR="003328B3" w:rsidDel="00052E0E">
          <w:delInstrText xml:space="preserve"> HYPERLINK "https://fame.utb.cz/?mdocs-file=1673" </w:delInstrText>
        </w:r>
      </w:del>
      <w:r w:rsidR="003328B3">
        <w:fldChar w:fldCharType="separate"/>
      </w:r>
      <w:r w:rsidRPr="003A1A1F">
        <w:rPr>
          <w:rStyle w:val="Hypertextovodkaz"/>
          <w:rFonts w:asciiTheme="minorHAnsi" w:hAnsiTheme="minorHAnsi" w:cstheme="minorHAnsi"/>
          <w:i/>
          <w:sz w:val="22"/>
        </w:rPr>
        <w:t>Pravidla průběhu studia ve studijních programech uskutečňovaných na FaME.</w:t>
      </w:r>
      <w:r w:rsidR="003328B3">
        <w:rPr>
          <w:rStyle w:val="Hypertextovodkaz"/>
          <w:rFonts w:asciiTheme="minorHAnsi" w:hAnsiTheme="minorHAnsi" w:cstheme="minorHAnsi"/>
          <w:i/>
          <w:sz w:val="22"/>
        </w:rPr>
        <w:fldChar w:fldCharType="end"/>
      </w:r>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 xml:space="preserve">Student během doktorského studia musí složit zkoušku ze všech povinných předmětů: </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r w:rsidRPr="001365DF">
        <w:rPr>
          <w:rFonts w:asciiTheme="minorHAnsi" w:hAnsiTheme="minorHAnsi"/>
          <w:sz w:val="22"/>
        </w:rPr>
        <w:t xml:space="preserve">Microeconomics III </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r w:rsidRPr="001365DF">
        <w:rPr>
          <w:rFonts w:asciiTheme="minorHAnsi" w:hAnsiTheme="minorHAnsi"/>
          <w:sz w:val="22"/>
        </w:rPr>
        <w:t>Macroeconomics III</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r w:rsidRPr="001365DF">
        <w:rPr>
          <w:rFonts w:asciiTheme="minorHAnsi" w:hAnsiTheme="minorHAnsi"/>
          <w:sz w:val="22"/>
        </w:rPr>
        <w:t xml:space="preserve">Research Methodology </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r w:rsidRPr="001365DF">
        <w:rPr>
          <w:rFonts w:asciiTheme="minorHAnsi" w:hAnsiTheme="minorHAnsi"/>
          <w:sz w:val="22"/>
        </w:rPr>
        <w:t xml:space="preserve">Managerial Finance </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r w:rsidRPr="001365DF">
        <w:rPr>
          <w:rFonts w:asciiTheme="minorHAnsi" w:hAnsiTheme="minorHAnsi"/>
          <w:sz w:val="22"/>
        </w:rPr>
        <w:t xml:space="preserve">Expert Communication in English (předmět se skládá ze čtyř dílčích předmětů - English, Academic Presentations, Academic Writing a English for Business Correspondence. </w:t>
      </w:r>
    </w:p>
    <w:p w:rsidR="007E1B60" w:rsidRDefault="007E1B60" w:rsidP="001365DF">
      <w:pPr>
        <w:jc w:val="both"/>
        <w:rPr>
          <w:rFonts w:asciiTheme="minorHAnsi" w:hAnsiTheme="minorHAnsi" w:cstheme="minorHAnsi"/>
          <w:sz w:val="22"/>
        </w:rPr>
      </w:pPr>
      <w:r w:rsidRPr="00EA3338">
        <w:rPr>
          <w:rFonts w:asciiTheme="minorHAnsi" w:hAnsiTheme="minorHAnsi" w:cstheme="minorHAnsi"/>
          <w:sz w:val="22"/>
        </w:rPr>
        <w:t>Dále musí student složit zkoušku ze dvou volitelných předmětů z následující nabídky:</w:t>
      </w:r>
    </w:p>
    <w:p w:rsidR="001365DF" w:rsidRPr="001365DF" w:rsidRDefault="001365DF" w:rsidP="001365DF">
      <w:pPr>
        <w:pStyle w:val="Nadpis3"/>
        <w:numPr>
          <w:ilvl w:val="0"/>
          <w:numId w:val="41"/>
        </w:numPr>
        <w:ind w:left="284" w:hanging="284"/>
        <w:rPr>
          <w:rFonts w:asciiTheme="minorHAnsi" w:eastAsia="Times New Roman" w:hAnsiTheme="minorHAnsi" w:cstheme="minorHAnsi"/>
          <w:color w:val="auto"/>
          <w:sz w:val="22"/>
          <w:szCs w:val="20"/>
        </w:rPr>
      </w:pPr>
      <w:r w:rsidRPr="001365DF">
        <w:rPr>
          <w:rFonts w:asciiTheme="minorHAnsi" w:eastAsia="Times New Roman" w:hAnsiTheme="minorHAnsi" w:cstheme="minorHAnsi"/>
          <w:color w:val="auto"/>
          <w:sz w:val="22"/>
          <w:szCs w:val="20"/>
        </w:rPr>
        <w:t>Business Economics</w:t>
      </w:r>
    </w:p>
    <w:p w:rsidR="001365DF" w:rsidRPr="001365DF" w:rsidRDefault="001365DF" w:rsidP="001365DF">
      <w:pPr>
        <w:pStyle w:val="Nadpis3"/>
        <w:numPr>
          <w:ilvl w:val="0"/>
          <w:numId w:val="41"/>
        </w:numPr>
        <w:ind w:left="284" w:hanging="284"/>
        <w:rPr>
          <w:rFonts w:asciiTheme="minorHAnsi" w:eastAsia="Times New Roman" w:hAnsiTheme="minorHAnsi" w:cstheme="minorHAnsi"/>
          <w:color w:val="auto"/>
          <w:sz w:val="22"/>
          <w:szCs w:val="20"/>
        </w:rPr>
      </w:pPr>
      <w:r w:rsidRPr="001365DF">
        <w:rPr>
          <w:rFonts w:asciiTheme="minorHAnsi" w:eastAsia="Times New Roman" w:hAnsiTheme="minorHAnsi" w:cstheme="minorHAnsi"/>
          <w:color w:val="auto"/>
          <w:sz w:val="22"/>
          <w:szCs w:val="20"/>
        </w:rPr>
        <w:t xml:space="preserve">Financial System, Banks and Monetary Policy </w:t>
      </w:r>
    </w:p>
    <w:p w:rsidR="001365DF" w:rsidRPr="001365DF" w:rsidRDefault="001365DF" w:rsidP="001365DF">
      <w:pPr>
        <w:pStyle w:val="Nadpis3"/>
        <w:numPr>
          <w:ilvl w:val="0"/>
          <w:numId w:val="41"/>
        </w:numPr>
        <w:ind w:left="284" w:hanging="284"/>
        <w:rPr>
          <w:rFonts w:asciiTheme="minorHAnsi" w:eastAsia="Times New Roman" w:hAnsiTheme="minorHAnsi" w:cstheme="minorHAnsi"/>
          <w:color w:val="auto"/>
          <w:sz w:val="22"/>
          <w:szCs w:val="20"/>
        </w:rPr>
      </w:pPr>
      <w:r w:rsidRPr="001365DF">
        <w:rPr>
          <w:rFonts w:asciiTheme="minorHAnsi" w:eastAsia="Times New Roman" w:hAnsiTheme="minorHAnsi" w:cstheme="minorHAnsi"/>
          <w:color w:val="auto"/>
          <w:sz w:val="22"/>
          <w:szCs w:val="20"/>
        </w:rPr>
        <w:t xml:space="preserve">Accounting Harmonisation </w:t>
      </w:r>
    </w:p>
    <w:p w:rsidR="001365DF" w:rsidRPr="001365DF" w:rsidRDefault="001365DF" w:rsidP="001365DF">
      <w:pPr>
        <w:pStyle w:val="Nadpis3"/>
        <w:numPr>
          <w:ilvl w:val="0"/>
          <w:numId w:val="41"/>
        </w:numPr>
        <w:ind w:left="284" w:hanging="284"/>
        <w:rPr>
          <w:rFonts w:asciiTheme="minorHAnsi" w:eastAsia="Times New Roman" w:hAnsiTheme="minorHAnsi" w:cstheme="minorHAnsi"/>
          <w:color w:val="auto"/>
          <w:sz w:val="22"/>
          <w:szCs w:val="20"/>
        </w:rPr>
      </w:pPr>
      <w:r w:rsidRPr="001365DF">
        <w:rPr>
          <w:rFonts w:asciiTheme="minorHAnsi" w:eastAsia="Times New Roman" w:hAnsiTheme="minorHAnsi" w:cstheme="minorHAnsi"/>
          <w:color w:val="auto"/>
          <w:sz w:val="22"/>
          <w:szCs w:val="20"/>
        </w:rPr>
        <w:t>Tax Systems</w:t>
      </w:r>
    </w:p>
    <w:p w:rsidR="002470D0" w:rsidRDefault="002470D0" w:rsidP="007E1B60">
      <w:pPr>
        <w:pStyle w:val="Nadpis3"/>
        <w:jc w:val="center"/>
        <w:rPr>
          <w:rFonts w:asciiTheme="minorHAnsi" w:hAnsiTheme="minorHAnsi"/>
          <w:b/>
          <w:color w:val="000000" w:themeColor="text1"/>
        </w:rPr>
      </w:pP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 xml:space="preserve">Vymezení uplatnění absolventů </w:t>
      </w: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Standard 2.7</w:t>
      </w:r>
    </w:p>
    <w:p w:rsidR="007E1B60" w:rsidRDefault="00640FE5" w:rsidP="00EA51A1">
      <w:pPr>
        <w:jc w:val="both"/>
        <w:rPr>
          <w:rFonts w:asciiTheme="minorHAnsi" w:hAnsiTheme="minorHAnsi" w:cstheme="minorHAnsi"/>
          <w:sz w:val="22"/>
          <w:szCs w:val="22"/>
        </w:rPr>
      </w:pPr>
      <w:r w:rsidRPr="00EA51A1">
        <w:rPr>
          <w:rFonts w:asciiTheme="minorHAnsi" w:hAnsiTheme="minorHAnsi" w:cstheme="minorHAnsi"/>
          <w:sz w:val="22"/>
          <w:szCs w:val="22"/>
        </w:rPr>
        <w:t xml:space="preserve">S ohledem na typ uvedeného studijního programu a jeho charakteristiku </w:t>
      </w:r>
      <w:r w:rsidR="00EA51A1" w:rsidRPr="00EA51A1">
        <w:rPr>
          <w:rFonts w:asciiTheme="minorHAnsi" w:hAnsiTheme="minorHAnsi" w:cstheme="minorHAnsi"/>
          <w:sz w:val="22"/>
          <w:szCs w:val="22"/>
        </w:rPr>
        <w:t xml:space="preserve">je absolvent způsobilý působit na pozicích vědeckého pracovníka v základním či aplikovaném výzkumu na univerzitách nebo výzkumných institucích, či na vyšších manažerských pozicích ve finančních </w:t>
      </w:r>
      <w:r w:rsidR="00EA51A1">
        <w:rPr>
          <w:rFonts w:asciiTheme="minorHAnsi" w:hAnsiTheme="minorHAnsi" w:cstheme="minorHAnsi"/>
          <w:sz w:val="22"/>
          <w:szCs w:val="22"/>
        </w:rPr>
        <w:t>organizacích</w:t>
      </w:r>
      <w:r w:rsidR="00EA51A1" w:rsidRPr="00EA51A1">
        <w:rPr>
          <w:rFonts w:asciiTheme="minorHAnsi" w:hAnsiTheme="minorHAnsi" w:cstheme="minorHAnsi"/>
          <w:sz w:val="22"/>
          <w:szCs w:val="22"/>
        </w:rPr>
        <w:t>, průmyslovém či neziskovém sektoru</w:t>
      </w:r>
      <w:r w:rsidR="00EA51A1">
        <w:rPr>
          <w:rFonts w:asciiTheme="minorHAnsi" w:hAnsiTheme="minorHAnsi" w:cstheme="minorHAnsi"/>
          <w:sz w:val="22"/>
          <w:szCs w:val="22"/>
        </w:rPr>
        <w:t xml:space="preserve"> a ve státních a veřejnoprávních institucích.</w:t>
      </w:r>
    </w:p>
    <w:p w:rsidR="00EA51A1" w:rsidRPr="00EA51A1" w:rsidRDefault="00EA51A1" w:rsidP="00EA51A1">
      <w:pPr>
        <w:jc w:val="both"/>
        <w:rPr>
          <w:rFonts w:asciiTheme="minorHAnsi" w:hAnsiTheme="minorHAnsi" w:cstheme="minorHAnsi"/>
          <w:sz w:val="22"/>
          <w:szCs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Standardní doba studia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2.8</w:t>
      </w:r>
    </w:p>
    <w:p w:rsidR="007E1B60" w:rsidRPr="00EA3338" w:rsidRDefault="007E1B60" w:rsidP="00782FBD">
      <w:pPr>
        <w:tabs>
          <w:tab w:val="left" w:pos="2835"/>
        </w:tabs>
        <w:spacing w:before="120" w:after="360"/>
        <w:jc w:val="both"/>
        <w:rPr>
          <w:rFonts w:asciiTheme="minorHAnsi" w:hAnsiTheme="minorHAnsi" w:cstheme="minorHAnsi"/>
          <w:sz w:val="22"/>
        </w:rPr>
      </w:pPr>
      <w:r w:rsidRPr="00BD5164">
        <w:rPr>
          <w:rFonts w:asciiTheme="minorHAnsi" w:hAnsiTheme="minorHAnsi" w:cstheme="minorHAnsi"/>
          <w:sz w:val="22"/>
        </w:rPr>
        <w:t xml:space="preserve">Standardní doba studia doktorského studijního programu </w:t>
      </w:r>
      <w:r w:rsidR="00A24787" w:rsidRPr="00BD5164">
        <w:rPr>
          <w:rFonts w:asciiTheme="minorHAnsi" w:hAnsiTheme="minorHAnsi" w:cstheme="minorHAnsi"/>
          <w:sz w:val="22"/>
        </w:rPr>
        <w:t>Finance</w:t>
      </w:r>
      <w:r w:rsidRPr="00BD5164">
        <w:rPr>
          <w:rFonts w:asciiTheme="minorHAnsi" w:hAnsiTheme="minorHAnsi" w:cstheme="minorHAnsi"/>
          <w:sz w:val="22"/>
        </w:rPr>
        <w:t xml:space="preserve"> je 4 roky, v jejichž průběhu musí student absolvovat všechny povinné a povinně volitelné předměty v předepsané struktuře</w:t>
      </w:r>
      <w:r w:rsidR="00BD5164" w:rsidRPr="00BD5164">
        <w:rPr>
          <w:rFonts w:asciiTheme="minorHAnsi" w:hAnsiTheme="minorHAnsi" w:cstheme="minorHAnsi"/>
          <w:sz w:val="22"/>
        </w:rPr>
        <w:t>.</w:t>
      </w:r>
      <w:r w:rsidRPr="00BD5164">
        <w:rPr>
          <w:rFonts w:asciiTheme="minorHAnsi" w:hAnsiTheme="minorHAnsi" w:cstheme="minorHAnsi"/>
          <w:sz w:val="22"/>
        </w:rPr>
        <w:t xml:space="preserve"> Jejich </w:t>
      </w:r>
      <w:r w:rsidR="00BD5164" w:rsidRPr="00BD5164">
        <w:rPr>
          <w:rFonts w:asciiTheme="minorHAnsi" w:hAnsiTheme="minorHAnsi" w:cstheme="minorHAnsi"/>
          <w:sz w:val="22"/>
        </w:rPr>
        <w:t>úspěšné absolvování</w:t>
      </w:r>
      <w:r w:rsidRPr="00BD5164">
        <w:rPr>
          <w:rFonts w:asciiTheme="minorHAnsi" w:hAnsiTheme="minorHAnsi" w:cstheme="minorHAnsi"/>
          <w:sz w:val="22"/>
        </w:rPr>
        <w:t xml:space="preserve"> je nutnou podmínkou pro konání státní doktorské zkoušky.</w:t>
      </w:r>
      <w:r w:rsidR="00BD5164" w:rsidRPr="00BD5164">
        <w:rPr>
          <w:rFonts w:asciiTheme="minorHAnsi" w:hAnsiTheme="minorHAnsi" w:cstheme="minorHAnsi"/>
          <w:sz w:val="22"/>
        </w:rPr>
        <w:t xml:space="preserve"> Úspěšné absolvování studia je podmíněno předložením a obhájením disertační práce.</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Soulad obsahu studia s cíli studia a profilem absolventa </w:t>
      </w:r>
    </w:p>
    <w:p w:rsidR="007E1B60" w:rsidRPr="00232B3C" w:rsidRDefault="007E1B60" w:rsidP="007E1B60">
      <w:pPr>
        <w:pStyle w:val="Nadpis3"/>
        <w:jc w:val="center"/>
        <w:rPr>
          <w:rFonts w:asciiTheme="minorHAnsi" w:hAnsiTheme="minorHAnsi" w:cstheme="minorHAnsi"/>
          <w:b/>
          <w:color w:val="auto"/>
        </w:rPr>
      </w:pPr>
      <w:r w:rsidRPr="00232B3C">
        <w:rPr>
          <w:rFonts w:asciiTheme="minorHAnsi" w:hAnsiTheme="minorHAnsi" w:cstheme="minorHAnsi"/>
          <w:b/>
          <w:color w:val="auto"/>
        </w:rPr>
        <w:t>Standard 2.9</w:t>
      </w:r>
    </w:p>
    <w:p w:rsidR="00CA3D25" w:rsidRPr="00232B3C" w:rsidRDefault="00232B3C" w:rsidP="00CA3D25">
      <w:pPr>
        <w:tabs>
          <w:tab w:val="left" w:pos="2835"/>
        </w:tabs>
        <w:spacing w:before="120" w:after="360"/>
        <w:jc w:val="both"/>
        <w:rPr>
          <w:rFonts w:asciiTheme="minorHAnsi" w:hAnsiTheme="minorHAnsi" w:cstheme="minorHAnsi"/>
          <w:sz w:val="22"/>
          <w:szCs w:val="22"/>
        </w:rPr>
      </w:pPr>
      <w:r w:rsidRPr="00232B3C">
        <w:rPr>
          <w:rFonts w:asciiTheme="minorHAnsi" w:hAnsiTheme="minorHAnsi" w:cstheme="minorHAnsi"/>
          <w:sz w:val="22"/>
          <w:szCs w:val="22"/>
        </w:rPr>
        <w:t xml:space="preserve">Cílem studijního programu je připravit studenty na jejich budoucí výzkumnou nebo manažerskou činnost v akademické sféře, výzkumných institucích, ve finančních, poradenských, průmyslových nebo neziskových organizacích a v organizacích veřejného sektoru. </w:t>
      </w:r>
      <w:r w:rsidR="00640FE5" w:rsidRPr="00232B3C">
        <w:rPr>
          <w:rFonts w:asciiTheme="minorHAnsi" w:hAnsiTheme="minorHAnsi" w:cstheme="minorHAnsi"/>
          <w:sz w:val="22"/>
          <w:szCs w:val="22"/>
        </w:rPr>
        <w:t>Struktura a obsah předmět</w:t>
      </w:r>
      <w:r w:rsidRPr="00232B3C">
        <w:rPr>
          <w:rFonts w:asciiTheme="minorHAnsi" w:hAnsiTheme="minorHAnsi" w:cstheme="minorHAnsi"/>
          <w:sz w:val="22"/>
          <w:szCs w:val="22"/>
        </w:rPr>
        <w:t xml:space="preserve">u Metodologie vědecké práce </w:t>
      </w:r>
      <w:r w:rsidR="00640FE5" w:rsidRPr="00232B3C">
        <w:rPr>
          <w:rFonts w:asciiTheme="minorHAnsi" w:hAnsiTheme="minorHAnsi" w:cstheme="minorHAnsi"/>
          <w:sz w:val="22"/>
          <w:szCs w:val="22"/>
        </w:rPr>
        <w:t xml:space="preserve"> podporuj</w:t>
      </w:r>
      <w:r w:rsidRPr="00232B3C">
        <w:rPr>
          <w:rFonts w:asciiTheme="minorHAnsi" w:hAnsiTheme="minorHAnsi" w:cstheme="minorHAnsi"/>
          <w:sz w:val="22"/>
          <w:szCs w:val="22"/>
        </w:rPr>
        <w:t>e</w:t>
      </w:r>
      <w:r w:rsidR="00640FE5" w:rsidRPr="00232B3C">
        <w:rPr>
          <w:rFonts w:asciiTheme="minorHAnsi" w:hAnsiTheme="minorHAnsi" w:cstheme="minorHAnsi"/>
          <w:sz w:val="22"/>
          <w:szCs w:val="22"/>
        </w:rPr>
        <w:t xml:space="preserve"> tvůrčí a výzkumně orientované uvažování absolventů,</w:t>
      </w:r>
      <w:r w:rsidR="00CA3D25" w:rsidRPr="00232B3C">
        <w:rPr>
          <w:rFonts w:asciiTheme="minorHAnsi" w:hAnsiTheme="minorHAnsi" w:cstheme="minorHAnsi"/>
          <w:sz w:val="22"/>
          <w:szCs w:val="22"/>
        </w:rPr>
        <w:t xml:space="preserve"> rozvíjí schopnost </w:t>
      </w:r>
      <w:r w:rsidRPr="00232B3C">
        <w:rPr>
          <w:rFonts w:asciiTheme="minorHAnsi" w:hAnsiTheme="minorHAnsi" w:cstheme="minorHAnsi"/>
          <w:sz w:val="22"/>
          <w:szCs w:val="22"/>
        </w:rPr>
        <w:t xml:space="preserve">získávání informací, schopnost </w:t>
      </w:r>
      <w:r w:rsidR="00CA3D25" w:rsidRPr="00232B3C">
        <w:rPr>
          <w:rFonts w:asciiTheme="minorHAnsi" w:hAnsiTheme="minorHAnsi" w:cstheme="minorHAnsi"/>
          <w:sz w:val="22"/>
          <w:szCs w:val="22"/>
        </w:rPr>
        <w:t>samostatně se rozhodovat na základě kritického zhodnocení podkladů a kritické diskuse za využití odborné argumentace</w:t>
      </w:r>
      <w:r w:rsidRPr="00232B3C">
        <w:rPr>
          <w:rFonts w:asciiTheme="minorHAnsi" w:hAnsiTheme="minorHAnsi" w:cstheme="minorHAnsi"/>
          <w:sz w:val="22"/>
          <w:szCs w:val="22"/>
        </w:rPr>
        <w:t xml:space="preserve"> a </w:t>
      </w:r>
      <w:r w:rsidR="00CA3D25" w:rsidRPr="00232B3C">
        <w:rPr>
          <w:rFonts w:asciiTheme="minorHAnsi" w:hAnsiTheme="minorHAnsi" w:cstheme="minorHAnsi"/>
          <w:sz w:val="22"/>
          <w:szCs w:val="22"/>
        </w:rPr>
        <w:t xml:space="preserve"> využívání matematicko-statistických metod a specializovaného programového vybavení</w:t>
      </w:r>
      <w:r w:rsidRPr="00232B3C">
        <w:rPr>
          <w:rFonts w:asciiTheme="minorHAnsi" w:hAnsiTheme="minorHAnsi" w:cstheme="minorHAnsi"/>
          <w:sz w:val="22"/>
          <w:szCs w:val="22"/>
        </w:rPr>
        <w:t xml:space="preserve"> </w:t>
      </w:r>
      <w:r w:rsidR="00CA3D25" w:rsidRPr="00232B3C">
        <w:rPr>
          <w:rFonts w:asciiTheme="minorHAnsi" w:hAnsiTheme="minorHAnsi" w:cstheme="minorHAnsi"/>
          <w:sz w:val="22"/>
          <w:szCs w:val="22"/>
        </w:rPr>
        <w:t xml:space="preserve">Díky uvedeným znalostem a dovednostem získá </w:t>
      </w:r>
      <w:r w:rsidR="00CA3D25" w:rsidRPr="00232B3C">
        <w:rPr>
          <w:rFonts w:asciiTheme="minorHAnsi" w:hAnsiTheme="minorHAnsi" w:cstheme="minorHAnsi"/>
          <w:sz w:val="22"/>
          <w:szCs w:val="22"/>
        </w:rPr>
        <w:lastRenderedPageBreak/>
        <w:t xml:space="preserve">absolvent předpoklady k rozvoji systémových disciplín a řešení výzkumných problémů a s nimi spojených vědecko-výzkumných otázek. Důraz je kladen na schopnost samostatného řešení výzkumného úkolu a kvalitního zpracování, prezentaci a publikaci výzkumných výsledků. V rámci studia </w:t>
      </w:r>
      <w:r w:rsidRPr="00232B3C">
        <w:rPr>
          <w:rFonts w:asciiTheme="minorHAnsi" w:hAnsiTheme="minorHAnsi" w:cstheme="minorHAnsi"/>
          <w:sz w:val="22"/>
          <w:szCs w:val="22"/>
        </w:rPr>
        <w:t xml:space="preserve">anglického jazyka </w:t>
      </w:r>
      <w:r w:rsidR="00CA3D25" w:rsidRPr="00232B3C">
        <w:rPr>
          <w:rFonts w:asciiTheme="minorHAnsi" w:hAnsiTheme="minorHAnsi" w:cstheme="minorHAnsi"/>
          <w:sz w:val="22"/>
          <w:szCs w:val="22"/>
        </w:rPr>
        <w:t>jsou rozvíjeny profesní jazykové kompetence v anglickém jazyce ve výuce</w:t>
      </w:r>
      <w:r w:rsidRPr="00232B3C">
        <w:rPr>
          <w:rFonts w:asciiTheme="minorHAnsi" w:hAnsiTheme="minorHAnsi" w:cstheme="minorHAnsi"/>
          <w:sz w:val="22"/>
          <w:szCs w:val="22"/>
        </w:rPr>
        <w:t xml:space="preserve">, </w:t>
      </w:r>
      <w:r w:rsidR="00CA3D25" w:rsidRPr="00232B3C">
        <w:rPr>
          <w:rFonts w:asciiTheme="minorHAnsi" w:hAnsiTheme="minorHAnsi" w:cstheme="minorHAnsi"/>
          <w:sz w:val="22"/>
          <w:szCs w:val="22"/>
        </w:rPr>
        <w:t xml:space="preserve">v rámci povinné </w:t>
      </w:r>
      <w:r w:rsidRPr="00232B3C">
        <w:rPr>
          <w:rFonts w:asciiTheme="minorHAnsi" w:hAnsiTheme="minorHAnsi" w:cstheme="minorHAnsi"/>
          <w:sz w:val="22"/>
          <w:szCs w:val="22"/>
        </w:rPr>
        <w:t xml:space="preserve">stáže v rozsahu minimálně jednoho semestru a rovněž podporou aktivních vystoupení na mezinárodních konferencích a workshopech. Pro schopnost zpracovat vysoce odbornou problematiku a zasadit ji do teoretického rámce, studenti získají pokročilé znalosti v oblasti ekonomie (Mikroekonomie </w:t>
      </w:r>
      <w:r w:rsidR="00AB41BC">
        <w:rPr>
          <w:rFonts w:asciiTheme="minorHAnsi" w:hAnsiTheme="minorHAnsi" w:cstheme="minorHAnsi"/>
          <w:sz w:val="22"/>
          <w:szCs w:val="22"/>
        </w:rPr>
        <w:t xml:space="preserve">III </w:t>
      </w:r>
      <w:r w:rsidRPr="00232B3C">
        <w:rPr>
          <w:rFonts w:asciiTheme="minorHAnsi" w:hAnsiTheme="minorHAnsi" w:cstheme="minorHAnsi"/>
          <w:sz w:val="22"/>
          <w:szCs w:val="22"/>
        </w:rPr>
        <w:t>a Makroekonomie</w:t>
      </w:r>
      <w:r w:rsidR="00AB41BC">
        <w:rPr>
          <w:rFonts w:asciiTheme="minorHAnsi" w:hAnsiTheme="minorHAnsi" w:cstheme="minorHAnsi"/>
          <w:sz w:val="22"/>
          <w:szCs w:val="22"/>
        </w:rPr>
        <w:t xml:space="preserve"> III</w:t>
      </w:r>
      <w:r w:rsidRPr="00232B3C">
        <w:rPr>
          <w:rFonts w:asciiTheme="minorHAnsi" w:hAnsiTheme="minorHAnsi" w:cstheme="minorHAnsi"/>
          <w:sz w:val="22"/>
          <w:szCs w:val="22"/>
        </w:rPr>
        <w:t>) a v klíčových oblastech manažerských financí (Manažerské finance).  Dle zaměření disertační práce si volí pro získání pokročilých znalostí ze spektra povinně-volitelných předmětů zaměřených na finanční trhy, mezinárodní aspekty daňových systémů a účetnictví nebo širší podnikovo-ekonomické souvislosti.</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Odlišení doktorského studijního programu od ostatních typů studijních programů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2.10</w:t>
      </w:r>
    </w:p>
    <w:p w:rsidR="009606E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Povinné předměty a jejich skladba jsou uvedeny v příloze </w:t>
      </w:r>
      <w:r w:rsidRPr="00EA3338">
        <w:rPr>
          <w:rFonts w:asciiTheme="minorHAnsi" w:hAnsiTheme="minorHAnsi" w:cstheme="minorHAnsi"/>
          <w:i/>
          <w:sz w:val="22"/>
        </w:rPr>
        <w:t>BIIb – Studijní plány a návrh témat prací.</w:t>
      </w:r>
      <w:r w:rsidRPr="00EA3338">
        <w:rPr>
          <w:rFonts w:asciiTheme="minorHAnsi" w:hAnsiTheme="minorHAnsi" w:cstheme="minorHAnsi"/>
          <w:sz w:val="22"/>
        </w:rPr>
        <w:t xml:space="preserve"> Povinné </w:t>
      </w:r>
      <w:r w:rsidR="009606E0">
        <w:rPr>
          <w:rFonts w:asciiTheme="minorHAnsi" w:hAnsiTheme="minorHAnsi" w:cstheme="minorHAnsi"/>
          <w:sz w:val="22"/>
        </w:rPr>
        <w:t xml:space="preserve">i povinně-volitelné </w:t>
      </w:r>
      <w:r w:rsidRPr="00EA3338">
        <w:rPr>
          <w:rFonts w:asciiTheme="minorHAnsi" w:hAnsiTheme="minorHAnsi" w:cstheme="minorHAnsi"/>
          <w:sz w:val="22"/>
        </w:rPr>
        <w:t xml:space="preserve">předměty doktorského studijního programu </w:t>
      </w:r>
      <w:r w:rsidR="00A24787">
        <w:rPr>
          <w:rFonts w:asciiTheme="minorHAnsi" w:hAnsiTheme="minorHAnsi" w:cstheme="minorHAnsi"/>
          <w:sz w:val="22"/>
        </w:rPr>
        <w:t xml:space="preserve">Finance </w:t>
      </w:r>
      <w:r w:rsidRPr="00EA3338">
        <w:rPr>
          <w:rFonts w:asciiTheme="minorHAnsi" w:hAnsiTheme="minorHAnsi" w:cstheme="minorHAnsi"/>
          <w:sz w:val="22"/>
        </w:rPr>
        <w:t xml:space="preserve">se </w:t>
      </w:r>
      <w:r w:rsidR="00BD5164">
        <w:rPr>
          <w:rFonts w:asciiTheme="minorHAnsi" w:hAnsiTheme="minorHAnsi" w:cstheme="minorHAnsi"/>
          <w:sz w:val="22"/>
        </w:rPr>
        <w:t xml:space="preserve">obsahově </w:t>
      </w:r>
      <w:r w:rsidRPr="00EA3338">
        <w:rPr>
          <w:rFonts w:asciiTheme="minorHAnsi" w:hAnsiTheme="minorHAnsi" w:cstheme="minorHAnsi"/>
          <w:sz w:val="22"/>
        </w:rPr>
        <w:t>neshodují s žádným předmětem bakalářského ani magisterského studia na FaME</w:t>
      </w:r>
      <w:r w:rsidR="009606E0">
        <w:rPr>
          <w:rFonts w:asciiTheme="minorHAnsi" w:hAnsiTheme="minorHAnsi" w:cstheme="minorHAnsi"/>
          <w:sz w:val="22"/>
        </w:rPr>
        <w:t>. J</w:t>
      </w:r>
      <w:r w:rsidR="00432B68">
        <w:rPr>
          <w:rFonts w:asciiTheme="minorHAnsi" w:hAnsiTheme="minorHAnsi" w:cstheme="minorHAnsi"/>
          <w:sz w:val="22"/>
        </w:rPr>
        <w:t>eji</w:t>
      </w:r>
      <w:r w:rsidR="009606E0">
        <w:rPr>
          <w:rFonts w:asciiTheme="minorHAnsi" w:hAnsiTheme="minorHAnsi" w:cstheme="minorHAnsi"/>
          <w:sz w:val="22"/>
        </w:rPr>
        <w:t>ch studium a úspěšné absolvování předpokládá již před vstupem do doktorského studia znalosti z oblasti firemních financí, podnikové ekonomiky, finančních trhů, účetnictví a daní na úrovni magisterského studia manažersko-ekonomického zaměření.</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2.11</w:t>
      </w:r>
    </w:p>
    <w:p w:rsidR="007E1B60" w:rsidRDefault="007E1B60" w:rsidP="00782FBD">
      <w:pPr>
        <w:tabs>
          <w:tab w:val="left" w:pos="2835"/>
        </w:tabs>
        <w:spacing w:before="120" w:after="360"/>
        <w:jc w:val="both"/>
        <w:rPr>
          <w:i/>
          <w:color w:val="00B050"/>
        </w:rPr>
      </w:pPr>
      <w:r w:rsidRPr="00EA3338">
        <w:rPr>
          <w:rFonts w:asciiTheme="minorHAnsi" w:hAnsiTheme="minorHAnsi" w:cstheme="minorHAnsi"/>
          <w:sz w:val="22"/>
        </w:rPr>
        <w:t xml:space="preserve">V rámci standardní doby studia doktorského studijního programu </w:t>
      </w:r>
      <w:r w:rsidR="00A24787">
        <w:rPr>
          <w:rFonts w:asciiTheme="minorHAnsi" w:hAnsiTheme="minorHAnsi" w:cstheme="minorHAnsi"/>
          <w:sz w:val="22"/>
        </w:rPr>
        <w:t xml:space="preserve">Finance </w:t>
      </w:r>
      <w:r w:rsidRPr="00EA3338">
        <w:rPr>
          <w:rFonts w:asciiTheme="minorHAnsi" w:hAnsiTheme="minorHAnsi" w:cstheme="minorHAnsi"/>
          <w:sz w:val="22"/>
        </w:rPr>
        <w:t xml:space="preserve">je každý student prezenční formy studia povinen absolvovat minimálně 3 měsíční studijní pobyt na zahraniční univerzitě nebo na zahraničním vědecko-výzkumném pracovišti, na kterém se věnují výzkumu v souladu se zaměřením jeho disertační práce. Tato podmínka je stanovena v článku 36 Vnitřního předpisu FaME </w:t>
      </w:r>
      <w:r w:rsidR="003328B3">
        <w:fldChar w:fldCharType="begin"/>
      </w:r>
      <w:ins w:id="445" w:author="Michal Pilík" w:date="2019-09-10T14:49:00Z">
        <w:r w:rsidR="00052E0E">
          <w:instrText>HYPERLINK "https://fame.utb.cz/?mdocs-file=5922"</w:instrText>
        </w:r>
      </w:ins>
      <w:del w:id="446" w:author="Michal Pilík" w:date="2019-09-10T14:49:00Z">
        <w:r w:rsidR="003328B3" w:rsidDel="00052E0E">
          <w:delInstrText xml:space="preserve"> HYPERLINK "https://fame.utb.cz/?mdocs-file=1673" </w:delInstrText>
        </w:r>
      </w:del>
      <w:r w:rsidR="003328B3">
        <w:fldChar w:fldCharType="separate"/>
      </w:r>
      <w:r w:rsidR="000252EE" w:rsidRPr="003A1A1F">
        <w:rPr>
          <w:rStyle w:val="Hypertextovodkaz"/>
          <w:rFonts w:asciiTheme="minorHAnsi" w:hAnsiTheme="minorHAnsi" w:cstheme="minorHAnsi"/>
          <w:i/>
          <w:sz w:val="22"/>
        </w:rPr>
        <w:t>Pra</w:t>
      </w:r>
      <w:bookmarkStart w:id="447" w:name="_GoBack"/>
      <w:bookmarkEnd w:id="447"/>
      <w:r w:rsidR="000252EE" w:rsidRPr="003A1A1F">
        <w:rPr>
          <w:rStyle w:val="Hypertextovodkaz"/>
          <w:rFonts w:asciiTheme="minorHAnsi" w:hAnsiTheme="minorHAnsi" w:cstheme="minorHAnsi"/>
          <w:i/>
          <w:sz w:val="22"/>
        </w:rPr>
        <w:t>vidla průběhu studia ve studijních programech uskutečňovaných na FaME.</w:t>
      </w:r>
      <w:r w:rsidR="003328B3">
        <w:rPr>
          <w:rStyle w:val="Hypertextovodkaz"/>
          <w:rFonts w:asciiTheme="minorHAnsi" w:hAnsiTheme="minorHAnsi" w:cstheme="minorHAnsi"/>
          <w:i/>
          <w:sz w:val="22"/>
        </w:rPr>
        <w:fldChar w:fldCharType="end"/>
      </w:r>
    </w:p>
    <w:p w:rsidR="007E1B60" w:rsidRPr="00495161"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 xml:space="preserve">Struktura a rozsah studijních předmětů </w:t>
      </w:r>
    </w:p>
    <w:p w:rsidR="007E1B60"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Standard 2.12</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p w:rsidR="007E1B60" w:rsidRPr="00EA3338" w:rsidRDefault="007E1B60" w:rsidP="007E1B60">
      <w:pPr>
        <w:tabs>
          <w:tab w:val="left" w:pos="2835"/>
        </w:tabs>
        <w:spacing w:before="120" w:after="120"/>
        <w:jc w:val="center"/>
        <w:rPr>
          <w:rFonts w:asciiTheme="minorHAnsi" w:hAnsiTheme="minorHAnsi" w:cstheme="minorHAnsi"/>
          <w:i/>
        </w:rPr>
      </w:pPr>
      <w:r w:rsidRPr="00EA3338">
        <w:rPr>
          <w:rFonts w:asciiTheme="minorHAnsi" w:hAnsiTheme="minorHAnsi" w:cstheme="minorHAnsi"/>
          <w:i/>
        </w:rPr>
        <w:t xml:space="preserve">Tab. </w:t>
      </w:r>
      <w:r w:rsidR="00F26CBF">
        <w:rPr>
          <w:rFonts w:asciiTheme="minorHAnsi" w:hAnsiTheme="minorHAnsi" w:cstheme="minorHAnsi"/>
          <w:i/>
        </w:rPr>
        <w:t xml:space="preserve">2 </w:t>
      </w:r>
      <w:r w:rsidRPr="00EA3338">
        <w:rPr>
          <w:rFonts w:asciiTheme="minorHAnsi" w:hAnsiTheme="minorHAnsi" w:cstheme="minorHAnsi"/>
          <w:i/>
        </w:rPr>
        <w:t xml:space="preserve">– Povinné </w:t>
      </w:r>
      <w:r w:rsidR="00C31379">
        <w:rPr>
          <w:rFonts w:asciiTheme="minorHAnsi" w:hAnsiTheme="minorHAnsi" w:cstheme="minorHAnsi"/>
          <w:i/>
        </w:rPr>
        <w:t xml:space="preserve">a povinně volitelné </w:t>
      </w:r>
      <w:r w:rsidRPr="00EA3338">
        <w:rPr>
          <w:rFonts w:asciiTheme="minorHAnsi" w:hAnsiTheme="minorHAnsi" w:cstheme="minorHAnsi"/>
          <w:i/>
        </w:rPr>
        <w:t xml:space="preserve">předměty doktorského studijního programu </w:t>
      </w:r>
      <w:r w:rsidR="00A24787">
        <w:rPr>
          <w:rFonts w:asciiTheme="minorHAnsi" w:hAnsiTheme="minorHAnsi" w:cstheme="minorHAnsi"/>
          <w:i/>
        </w:rPr>
        <w:t>Finance</w:t>
      </w:r>
    </w:p>
    <w:tbl>
      <w:tblPr>
        <w:tblW w:w="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30"/>
      </w:tblGrid>
      <w:tr w:rsidR="00EA3338" w:rsidRPr="00EA3338" w:rsidTr="001A7A57">
        <w:trPr>
          <w:trHeight w:val="30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vAlign w:val="center"/>
          </w:tcPr>
          <w:p w:rsidR="007E1B60" w:rsidRPr="00EA3338" w:rsidRDefault="007E1B60" w:rsidP="008B3C90">
            <w:pPr>
              <w:rPr>
                <w:rFonts w:asciiTheme="minorHAnsi" w:hAnsiTheme="minorHAnsi" w:cstheme="minorHAnsi"/>
                <w:b/>
                <w:bCs/>
              </w:rPr>
            </w:pPr>
            <w:r w:rsidRPr="00EA3338">
              <w:rPr>
                <w:rFonts w:asciiTheme="minorHAnsi" w:hAnsiTheme="minorHAnsi" w:cstheme="minorHAnsi"/>
                <w:b/>
                <w:bCs/>
              </w:rPr>
              <w:t>Povinné předměty</w:t>
            </w:r>
          </w:p>
        </w:tc>
      </w:tr>
      <w:tr w:rsidR="00EA3338" w:rsidRPr="00EA3338" w:rsidTr="001A7A57">
        <w:trPr>
          <w:trHeight w:val="300"/>
          <w:jc w:val="center"/>
        </w:trPr>
        <w:tc>
          <w:tcPr>
            <w:tcW w:w="5230" w:type="dxa"/>
            <w:tcBorders>
              <w:top w:val="single" w:sz="12" w:space="0" w:color="auto"/>
              <w:left w:val="single" w:sz="12" w:space="0" w:color="auto"/>
              <w:right w:val="single" w:sz="12" w:space="0" w:color="auto"/>
            </w:tcBorders>
            <w:shd w:val="clear" w:color="auto" w:fill="auto"/>
            <w:vAlign w:val="center"/>
            <w:hideMark/>
          </w:tcPr>
          <w:p w:rsidR="007E1B60" w:rsidRPr="00EA3338" w:rsidRDefault="00A259A0" w:rsidP="008B3C90">
            <w:pPr>
              <w:rPr>
                <w:rFonts w:asciiTheme="minorHAnsi" w:hAnsiTheme="minorHAnsi" w:cstheme="minorHAnsi"/>
                <w:bCs/>
              </w:rPr>
            </w:pPr>
            <w:r w:rsidRPr="00A259A0">
              <w:rPr>
                <w:rFonts w:asciiTheme="minorHAnsi" w:hAnsiTheme="minorHAnsi" w:cstheme="minorHAnsi"/>
                <w:bCs/>
              </w:rPr>
              <w:t xml:space="preserve">Microeconomics III </w:t>
            </w:r>
            <w:r w:rsidR="007E1B60" w:rsidRPr="00EA3338">
              <w:rPr>
                <w:rFonts w:asciiTheme="minorHAnsi" w:hAnsiTheme="minorHAnsi" w:cstheme="minorHAnsi"/>
                <w:bCs/>
              </w:rPr>
              <w:t>(20 h)</w:t>
            </w:r>
          </w:p>
        </w:tc>
      </w:tr>
      <w:tr w:rsidR="00EA3338" w:rsidRPr="00EA3338" w:rsidTr="001A7A57">
        <w:trPr>
          <w:trHeight w:val="34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A259A0" w:rsidP="008B3C90">
            <w:pPr>
              <w:rPr>
                <w:rFonts w:asciiTheme="minorHAnsi" w:hAnsiTheme="minorHAnsi" w:cstheme="minorHAnsi"/>
                <w:bCs/>
              </w:rPr>
            </w:pPr>
            <w:r w:rsidRPr="00A259A0">
              <w:rPr>
                <w:rFonts w:asciiTheme="minorHAnsi" w:hAnsiTheme="minorHAnsi" w:cstheme="minorHAnsi"/>
                <w:bCs/>
              </w:rPr>
              <w:t>Macroeconomics</w:t>
            </w:r>
            <w:r w:rsidR="007E1B60" w:rsidRPr="00EA3338">
              <w:rPr>
                <w:rFonts w:asciiTheme="minorHAnsi" w:hAnsiTheme="minorHAnsi" w:cstheme="minorHAnsi"/>
                <w:bCs/>
              </w:rPr>
              <w:t xml:space="preserve"> III (20 h)</w:t>
            </w:r>
          </w:p>
        </w:tc>
      </w:tr>
      <w:tr w:rsidR="00EA3338" w:rsidRPr="00EA3338" w:rsidTr="001A7A57">
        <w:trPr>
          <w:trHeight w:val="34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A259A0" w:rsidP="008B3C90">
            <w:pPr>
              <w:rPr>
                <w:rFonts w:asciiTheme="minorHAnsi" w:hAnsiTheme="minorHAnsi" w:cstheme="minorHAnsi"/>
                <w:bCs/>
              </w:rPr>
            </w:pPr>
            <w:r w:rsidRPr="00A259A0">
              <w:rPr>
                <w:rFonts w:asciiTheme="minorHAnsi" w:hAnsiTheme="minorHAnsi" w:cstheme="minorHAnsi"/>
                <w:bCs/>
              </w:rPr>
              <w:t xml:space="preserve">Research Methodology </w:t>
            </w:r>
            <w:r w:rsidR="007E1B60" w:rsidRPr="00EA3338">
              <w:rPr>
                <w:rFonts w:asciiTheme="minorHAnsi" w:hAnsiTheme="minorHAnsi" w:cstheme="minorHAnsi"/>
                <w:bCs/>
              </w:rPr>
              <w:t>(40 h)</w:t>
            </w:r>
          </w:p>
        </w:tc>
      </w:tr>
      <w:tr w:rsidR="00EA3338" w:rsidRPr="00EA3338" w:rsidTr="001A7A57">
        <w:trPr>
          <w:trHeight w:val="31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A259A0" w:rsidP="008B3C90">
            <w:pPr>
              <w:rPr>
                <w:rFonts w:asciiTheme="minorHAnsi" w:hAnsiTheme="minorHAnsi" w:cstheme="minorHAnsi"/>
              </w:rPr>
            </w:pPr>
            <w:r w:rsidRPr="00A259A0">
              <w:rPr>
                <w:rFonts w:asciiTheme="minorHAnsi" w:hAnsiTheme="minorHAnsi" w:cstheme="minorHAnsi"/>
              </w:rPr>
              <w:t xml:space="preserve">Managerial Finance </w:t>
            </w:r>
            <w:r w:rsidR="00A24787">
              <w:rPr>
                <w:rFonts w:asciiTheme="minorHAnsi" w:hAnsiTheme="minorHAnsi" w:cstheme="minorHAnsi"/>
              </w:rPr>
              <w:t>(20 h)</w:t>
            </w:r>
          </w:p>
        </w:tc>
      </w:tr>
      <w:tr w:rsidR="00BD457F" w:rsidRPr="00EA3338" w:rsidTr="001A7A57">
        <w:trPr>
          <w:trHeight w:val="315"/>
          <w:jc w:val="center"/>
        </w:trPr>
        <w:tc>
          <w:tcPr>
            <w:tcW w:w="5230" w:type="dxa"/>
            <w:tcBorders>
              <w:left w:val="single" w:sz="12" w:space="0" w:color="auto"/>
              <w:right w:val="single" w:sz="12" w:space="0" w:color="auto"/>
            </w:tcBorders>
            <w:shd w:val="clear" w:color="auto" w:fill="auto"/>
            <w:noWrap/>
            <w:vAlign w:val="bottom"/>
          </w:tcPr>
          <w:p w:rsidR="00BD457F" w:rsidRPr="00227784" w:rsidRDefault="00A259A0" w:rsidP="00227784">
            <w:pPr>
              <w:rPr>
                <w:rFonts w:asciiTheme="minorHAnsi" w:hAnsiTheme="minorHAnsi" w:cstheme="minorHAnsi"/>
              </w:rPr>
            </w:pPr>
            <w:r w:rsidRPr="00A259A0">
              <w:rPr>
                <w:rFonts w:asciiTheme="minorHAnsi" w:hAnsiTheme="minorHAnsi" w:cstheme="minorHAnsi"/>
              </w:rPr>
              <w:t xml:space="preserve">Expert Communication in English </w:t>
            </w:r>
            <w:r w:rsidR="00BD457F" w:rsidRPr="00227784">
              <w:rPr>
                <w:rFonts w:asciiTheme="minorHAnsi" w:hAnsiTheme="minorHAnsi" w:cstheme="minorHAnsi"/>
              </w:rPr>
              <w:t>(60 h)</w:t>
            </w:r>
          </w:p>
        </w:tc>
      </w:tr>
      <w:tr w:rsidR="00EA3338" w:rsidRPr="00EA3338" w:rsidTr="001A7A57">
        <w:trPr>
          <w:trHeight w:val="33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7E1B60" w:rsidRPr="00EA3338" w:rsidRDefault="007E1B60" w:rsidP="008B3C90">
            <w:pPr>
              <w:rPr>
                <w:rFonts w:asciiTheme="minorHAnsi" w:hAnsiTheme="minorHAnsi" w:cstheme="minorHAnsi"/>
                <w:b/>
              </w:rPr>
            </w:pPr>
            <w:r w:rsidRPr="00EA3338">
              <w:rPr>
                <w:rFonts w:asciiTheme="minorHAnsi" w:hAnsiTheme="minorHAnsi" w:cstheme="minorHAnsi"/>
                <w:b/>
              </w:rPr>
              <w:t>Povinně volitelné předměty</w:t>
            </w:r>
          </w:p>
        </w:tc>
      </w:tr>
      <w:tr w:rsidR="00EA3338" w:rsidRPr="00EA3338" w:rsidTr="001A7A57">
        <w:trPr>
          <w:trHeight w:val="330"/>
          <w:jc w:val="center"/>
        </w:trPr>
        <w:tc>
          <w:tcPr>
            <w:tcW w:w="5230" w:type="dxa"/>
            <w:tcBorders>
              <w:top w:val="single" w:sz="12" w:space="0" w:color="auto"/>
              <w:left w:val="single" w:sz="12" w:space="0" w:color="auto"/>
              <w:right w:val="single" w:sz="12" w:space="0" w:color="auto"/>
            </w:tcBorders>
            <w:shd w:val="clear" w:color="auto" w:fill="auto"/>
            <w:noWrap/>
            <w:vAlign w:val="bottom"/>
          </w:tcPr>
          <w:p w:rsidR="007E1B60" w:rsidRPr="00EA3338" w:rsidRDefault="001365DF" w:rsidP="008B3C90">
            <w:pPr>
              <w:rPr>
                <w:rFonts w:asciiTheme="minorHAnsi" w:hAnsiTheme="minorHAnsi" w:cstheme="minorHAnsi"/>
              </w:rPr>
            </w:pPr>
            <w:r w:rsidRPr="001365DF">
              <w:rPr>
                <w:rFonts w:asciiTheme="minorHAnsi" w:hAnsiTheme="minorHAnsi" w:cstheme="minorHAnsi"/>
              </w:rPr>
              <w:t xml:space="preserve">Business Economics </w:t>
            </w:r>
            <w:r w:rsidR="007E1B60" w:rsidRPr="00EA3338">
              <w:rPr>
                <w:rFonts w:asciiTheme="minorHAnsi" w:hAnsiTheme="minorHAnsi" w:cstheme="minorHAnsi"/>
                <w:bCs/>
              </w:rPr>
              <w:t>(15 h)</w:t>
            </w:r>
          </w:p>
        </w:tc>
      </w:tr>
      <w:tr w:rsidR="00EA3338" w:rsidRPr="00EA3338" w:rsidTr="001A7A57">
        <w:trPr>
          <w:trHeight w:val="330"/>
          <w:jc w:val="center"/>
        </w:trPr>
        <w:tc>
          <w:tcPr>
            <w:tcW w:w="5230" w:type="dxa"/>
            <w:tcBorders>
              <w:left w:val="single" w:sz="12" w:space="0" w:color="auto"/>
              <w:right w:val="single" w:sz="12" w:space="0" w:color="auto"/>
            </w:tcBorders>
            <w:shd w:val="clear" w:color="auto" w:fill="auto"/>
            <w:noWrap/>
            <w:vAlign w:val="bottom"/>
          </w:tcPr>
          <w:p w:rsidR="007E1B60" w:rsidRPr="00EA3338" w:rsidRDefault="001365DF" w:rsidP="008B3C90">
            <w:pPr>
              <w:rPr>
                <w:rFonts w:asciiTheme="minorHAnsi" w:hAnsiTheme="minorHAnsi" w:cstheme="minorHAnsi"/>
              </w:rPr>
            </w:pPr>
            <w:r w:rsidRPr="001365DF">
              <w:rPr>
                <w:rFonts w:asciiTheme="minorHAnsi" w:hAnsiTheme="minorHAnsi" w:cstheme="minorHAnsi"/>
              </w:rPr>
              <w:t xml:space="preserve">Financial System, Banks and Monetary Policy </w:t>
            </w:r>
            <w:r w:rsidR="007E1B60" w:rsidRPr="00EA3338">
              <w:rPr>
                <w:rFonts w:asciiTheme="minorHAnsi" w:hAnsiTheme="minorHAnsi" w:cstheme="minorHAnsi"/>
                <w:bCs/>
              </w:rPr>
              <w:t>(15 h)</w:t>
            </w:r>
          </w:p>
        </w:tc>
      </w:tr>
      <w:tr w:rsidR="007910D9" w:rsidRPr="00EA3338" w:rsidTr="001A7A57">
        <w:trPr>
          <w:trHeight w:val="330"/>
          <w:jc w:val="center"/>
        </w:trPr>
        <w:tc>
          <w:tcPr>
            <w:tcW w:w="5230" w:type="dxa"/>
            <w:tcBorders>
              <w:left w:val="single" w:sz="12" w:space="0" w:color="auto"/>
              <w:bottom w:val="single" w:sz="2" w:space="0" w:color="auto"/>
              <w:right w:val="single" w:sz="12" w:space="0" w:color="auto"/>
            </w:tcBorders>
            <w:shd w:val="clear" w:color="auto" w:fill="auto"/>
            <w:noWrap/>
            <w:vAlign w:val="bottom"/>
          </w:tcPr>
          <w:p w:rsidR="007910D9" w:rsidRDefault="001365DF" w:rsidP="008B3C90">
            <w:pPr>
              <w:rPr>
                <w:rFonts w:asciiTheme="minorHAnsi" w:hAnsiTheme="minorHAnsi" w:cstheme="minorHAnsi"/>
              </w:rPr>
            </w:pPr>
            <w:r w:rsidRPr="001365DF">
              <w:rPr>
                <w:rFonts w:asciiTheme="minorHAnsi" w:hAnsiTheme="minorHAnsi" w:cstheme="minorHAnsi"/>
              </w:rPr>
              <w:t xml:space="preserve">Accounting Harmonisation </w:t>
            </w:r>
            <w:r w:rsidR="007910D9" w:rsidRPr="00EA3338">
              <w:rPr>
                <w:rFonts w:asciiTheme="minorHAnsi" w:hAnsiTheme="minorHAnsi" w:cstheme="minorHAnsi"/>
                <w:bCs/>
              </w:rPr>
              <w:t>(1</w:t>
            </w:r>
            <w:r w:rsidR="007910D9">
              <w:rPr>
                <w:rFonts w:asciiTheme="minorHAnsi" w:hAnsiTheme="minorHAnsi" w:cstheme="minorHAnsi"/>
                <w:bCs/>
              </w:rPr>
              <w:t>5</w:t>
            </w:r>
            <w:r w:rsidR="007910D9" w:rsidRPr="00EA3338">
              <w:rPr>
                <w:rFonts w:asciiTheme="minorHAnsi" w:hAnsiTheme="minorHAnsi" w:cstheme="minorHAnsi"/>
                <w:bCs/>
              </w:rPr>
              <w:t xml:space="preserve"> h)</w:t>
            </w:r>
          </w:p>
        </w:tc>
      </w:tr>
      <w:tr w:rsidR="00C35CA9" w:rsidRPr="00EA3338" w:rsidTr="002470D0">
        <w:trPr>
          <w:trHeight w:val="330"/>
          <w:jc w:val="center"/>
        </w:trPr>
        <w:tc>
          <w:tcPr>
            <w:tcW w:w="5230" w:type="dxa"/>
            <w:tcBorders>
              <w:left w:val="single" w:sz="12" w:space="0" w:color="auto"/>
              <w:bottom w:val="single" w:sz="12" w:space="0" w:color="auto"/>
              <w:right w:val="single" w:sz="12" w:space="0" w:color="auto"/>
            </w:tcBorders>
            <w:shd w:val="clear" w:color="auto" w:fill="auto"/>
            <w:noWrap/>
            <w:vAlign w:val="bottom"/>
          </w:tcPr>
          <w:p w:rsidR="00C35CA9" w:rsidRPr="00EA3338" w:rsidRDefault="00A259A0" w:rsidP="008B3C90">
            <w:pPr>
              <w:rPr>
                <w:rFonts w:asciiTheme="minorHAnsi" w:hAnsiTheme="minorHAnsi" w:cstheme="minorHAnsi"/>
              </w:rPr>
            </w:pPr>
            <w:r w:rsidRPr="00A259A0">
              <w:rPr>
                <w:rFonts w:asciiTheme="minorHAnsi" w:hAnsiTheme="minorHAnsi" w:cstheme="minorHAnsi"/>
              </w:rPr>
              <w:t xml:space="preserve">Tax Systems </w:t>
            </w:r>
            <w:r w:rsidR="00606D79" w:rsidRPr="00EA3338">
              <w:rPr>
                <w:rFonts w:asciiTheme="minorHAnsi" w:hAnsiTheme="minorHAnsi" w:cstheme="minorHAnsi"/>
                <w:bCs/>
              </w:rPr>
              <w:t>(15 h)</w:t>
            </w:r>
          </w:p>
        </w:tc>
      </w:tr>
    </w:tbl>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lastRenderedPageBreak/>
        <w:t xml:space="preserve">Soulad obsahu studijních předmětů, státních zkoušek a kvalifikačních prací s výsledky učení a profilem absolventa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2.14</w:t>
      </w:r>
    </w:p>
    <w:p w:rsidR="007E1B60" w:rsidRPr="00AA5FB5" w:rsidRDefault="007E1B60" w:rsidP="00782FBD">
      <w:pPr>
        <w:spacing w:before="120" w:after="600"/>
        <w:jc w:val="both"/>
        <w:rPr>
          <w:rFonts w:asciiTheme="minorHAnsi" w:hAnsiTheme="minorHAnsi" w:cstheme="minorHAnsi"/>
          <w:sz w:val="22"/>
        </w:rPr>
      </w:pPr>
      <w:r w:rsidRPr="00EA3338">
        <w:rPr>
          <w:rFonts w:asciiTheme="minorHAnsi" w:hAnsiTheme="minorHAnsi" w:cstheme="minorHAnsi"/>
          <w:sz w:val="22"/>
        </w:rPr>
        <w:t xml:space="preserve">Průběh a organizace státní doktorské zkoušky je upravena ve Vnitřním předpisu </w:t>
      </w:r>
      <w:r w:rsidR="003328B3">
        <w:fldChar w:fldCharType="begin"/>
      </w:r>
      <w:ins w:id="448" w:author="Michal Pilík" w:date="2019-09-10T14:49:00Z">
        <w:r w:rsidR="00052E0E">
          <w:instrText>HYPERLINK "https://www.utb.cz/?mdocs-file=6538"</w:instrText>
        </w:r>
      </w:ins>
      <w:del w:id="449" w:author="Michal Pilík" w:date="2019-09-10T14:49:00Z">
        <w:r w:rsidR="003328B3" w:rsidDel="00052E0E">
          <w:delInstrText xml:space="preserve"> HYPERLINK "https://www.utb.cz/?mdocs-file=6492" </w:delInstrText>
        </w:r>
      </w:del>
      <w:r w:rsidR="003328B3">
        <w:fldChar w:fldCharType="separate"/>
      </w:r>
      <w:r w:rsidR="003A1A1F" w:rsidRPr="003A1A1F">
        <w:rPr>
          <w:rStyle w:val="Hypertextovodkaz"/>
          <w:rFonts w:asciiTheme="minorHAnsi" w:hAnsiTheme="minorHAnsi" w:cstheme="minorHAnsi"/>
          <w:i/>
          <w:sz w:val="22"/>
        </w:rPr>
        <w:t>Studijní a zkušební řád UTB</w:t>
      </w:r>
      <w:r w:rsidR="003328B3">
        <w:rPr>
          <w:rStyle w:val="Hypertextovodkaz"/>
          <w:rFonts w:asciiTheme="minorHAnsi" w:hAnsiTheme="minorHAnsi" w:cstheme="minorHAnsi"/>
          <w:i/>
          <w:sz w:val="22"/>
        </w:rPr>
        <w:fldChar w:fldCharType="end"/>
      </w:r>
      <w:r w:rsidRPr="00AA5FB5">
        <w:rPr>
          <w:rFonts w:asciiTheme="minorHAnsi" w:hAnsiTheme="minorHAnsi" w:cstheme="minorHAnsi"/>
          <w:i/>
          <w:color w:val="00B050"/>
          <w:sz w:val="22"/>
        </w:rPr>
        <w:t xml:space="preserve"> </w:t>
      </w:r>
      <w:r w:rsidRPr="00EA3338">
        <w:rPr>
          <w:rFonts w:asciiTheme="minorHAnsi" w:hAnsiTheme="minorHAnsi" w:cstheme="minorHAnsi"/>
          <w:sz w:val="22"/>
        </w:rPr>
        <w:t xml:space="preserve">v článcích 44 – 47 a doplněn v článcích 44 – 47 Vnitřního předpisu FaME </w:t>
      </w:r>
      <w:r w:rsidR="003328B3">
        <w:fldChar w:fldCharType="begin"/>
      </w:r>
      <w:ins w:id="450" w:author="Michal Pilík" w:date="2019-09-10T14:49:00Z">
        <w:r w:rsidR="00052E0E">
          <w:instrText>HYPERLINK "https://fame.utb.cz/?mdocs-file=5922"</w:instrText>
        </w:r>
      </w:ins>
      <w:del w:id="451" w:author="Michal Pilík" w:date="2019-09-10T14:49:00Z">
        <w:r w:rsidR="003328B3" w:rsidDel="00052E0E">
          <w:delInstrText xml:space="preserve"> HYPERLINK "https://fame.utb.cz/?mdocs-file=1673" </w:delInstrText>
        </w:r>
      </w:del>
      <w:r w:rsidR="003328B3">
        <w:fldChar w:fldCharType="separate"/>
      </w:r>
      <w:r w:rsidRPr="003A1A1F">
        <w:rPr>
          <w:rStyle w:val="Hypertextovodkaz"/>
          <w:rFonts w:asciiTheme="minorHAnsi" w:hAnsiTheme="minorHAnsi" w:cstheme="minorHAnsi"/>
          <w:i/>
          <w:sz w:val="22"/>
        </w:rPr>
        <w:t>Pravidla průběhu studia ve studijních programech uskutečňovaných na FaME.</w:t>
      </w:r>
      <w:r w:rsidR="003328B3">
        <w:rPr>
          <w:rStyle w:val="Hypertextovodkaz"/>
          <w:rFonts w:asciiTheme="minorHAnsi" w:hAnsiTheme="minorHAnsi" w:cstheme="minorHAnsi"/>
          <w:i/>
          <w:sz w:val="22"/>
        </w:rPr>
        <w:fldChar w:fldCharType="end"/>
      </w:r>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Vzdělávací a tvůrčí činnost ve studijním programu</w:t>
      </w:r>
    </w:p>
    <w:p w:rsidR="007E1B60" w:rsidRPr="00936752" w:rsidRDefault="007E1B60" w:rsidP="007E1B60">
      <w:pPr>
        <w:pStyle w:val="Nadpis3"/>
        <w:jc w:val="center"/>
        <w:rPr>
          <w:rFonts w:asciiTheme="minorHAnsi" w:hAnsiTheme="minorHAnsi"/>
          <w:b/>
          <w:color w:val="000000" w:themeColor="text1"/>
        </w:rPr>
      </w:pPr>
      <w:r w:rsidRPr="00936752">
        <w:rPr>
          <w:rFonts w:asciiTheme="minorHAnsi" w:hAnsiTheme="minorHAnsi"/>
          <w:b/>
          <w:color w:val="000000" w:themeColor="text1"/>
        </w:rPr>
        <w:t>Metody výuky a hodnocení výsledků studia</w:t>
      </w:r>
    </w:p>
    <w:p w:rsidR="007E1B60" w:rsidRPr="00936752" w:rsidRDefault="007E1B60" w:rsidP="007E1B60">
      <w:pPr>
        <w:pStyle w:val="Nadpis3"/>
        <w:jc w:val="center"/>
        <w:rPr>
          <w:rFonts w:asciiTheme="minorHAnsi" w:hAnsiTheme="minorHAnsi"/>
          <w:b/>
          <w:color w:val="000000" w:themeColor="text1"/>
        </w:rPr>
      </w:pPr>
      <w:r w:rsidRPr="00936752">
        <w:rPr>
          <w:rFonts w:asciiTheme="minorHAnsi" w:hAnsiTheme="minorHAnsi"/>
          <w:b/>
          <w:color w:val="000000" w:themeColor="text1"/>
        </w:rPr>
        <w:t>Standard 3.1</w:t>
      </w:r>
    </w:p>
    <w:p w:rsidR="007E1B60" w:rsidRPr="00763D79" w:rsidRDefault="00AF3FBB" w:rsidP="00F26CBF">
      <w:pPr>
        <w:tabs>
          <w:tab w:val="left" w:pos="2835"/>
        </w:tabs>
        <w:spacing w:before="120" w:after="120"/>
        <w:jc w:val="both"/>
      </w:pPr>
      <w:r w:rsidRPr="0082524E">
        <w:rPr>
          <w:rFonts w:asciiTheme="minorHAnsi" w:hAnsiTheme="minorHAnsi" w:cstheme="minorHAnsi"/>
          <w:sz w:val="22"/>
          <w:szCs w:val="22"/>
        </w:rPr>
        <w:t xml:space="preserve">Metody a způsoby výuky jsou zakotveny ve </w:t>
      </w:r>
      <w:r w:rsidR="003328B3">
        <w:fldChar w:fldCharType="begin"/>
      </w:r>
      <w:ins w:id="452" w:author="Michal Pilík" w:date="2019-09-10T14:49:00Z">
        <w:r w:rsidR="00052E0E">
          <w:instrText>HYPERLINK "https://www.utb.cz/?mdocs-file=6538"</w:instrText>
        </w:r>
      </w:ins>
      <w:del w:id="453" w:author="Michal Pilík" w:date="2019-09-10T14:49:00Z">
        <w:r w:rsidR="003328B3" w:rsidDel="00052E0E">
          <w:delInstrText xml:space="preserve"> HYPERLINK "https://www.utb.cz/?mdocs-file=6492" </w:delInstrText>
        </w:r>
      </w:del>
      <w:r w:rsidR="003328B3">
        <w:fldChar w:fldCharType="separate"/>
      </w:r>
      <w:r w:rsidRPr="00CA0FD2">
        <w:rPr>
          <w:rStyle w:val="Hypertextovodkaz"/>
          <w:rFonts w:asciiTheme="minorHAnsi" w:hAnsiTheme="minorHAnsi" w:cstheme="minorHAnsi"/>
          <w:i/>
          <w:sz w:val="22"/>
          <w:szCs w:val="22"/>
        </w:rPr>
        <w:t>Studijním a zkušebním řádu UTB ve Zlíně</w:t>
      </w:r>
      <w:r w:rsidR="003328B3">
        <w:rPr>
          <w:rStyle w:val="Hypertextovodkaz"/>
          <w:rFonts w:asciiTheme="minorHAnsi" w:hAnsiTheme="minorHAnsi" w:cstheme="minorHAnsi"/>
          <w:i/>
          <w:sz w:val="22"/>
          <w:szCs w:val="22"/>
        </w:rPr>
        <w:fldChar w:fldCharType="end"/>
      </w:r>
      <w:r w:rsidRPr="0082524E">
        <w:rPr>
          <w:rFonts w:asciiTheme="minorHAnsi" w:hAnsiTheme="minorHAnsi" w:cstheme="minorHAnsi"/>
          <w:i/>
          <w:sz w:val="22"/>
          <w:szCs w:val="22"/>
        </w:rPr>
        <w:t>,</w:t>
      </w:r>
      <w:r w:rsidRPr="0082524E">
        <w:rPr>
          <w:rFonts w:asciiTheme="minorHAnsi" w:hAnsiTheme="minorHAnsi" w:cstheme="minorHAnsi"/>
          <w:sz w:val="22"/>
          <w:szCs w:val="22"/>
        </w:rPr>
        <w:t xml:space="preserve"> článek </w:t>
      </w:r>
      <w:r>
        <w:rPr>
          <w:rFonts w:asciiTheme="minorHAnsi" w:hAnsiTheme="minorHAnsi" w:cstheme="minorHAnsi"/>
          <w:sz w:val="22"/>
          <w:szCs w:val="22"/>
        </w:rPr>
        <w:t>3</w:t>
      </w:r>
      <w:r w:rsidRPr="0082524E">
        <w:rPr>
          <w:rFonts w:asciiTheme="minorHAnsi" w:hAnsiTheme="minorHAnsi" w:cstheme="minorHAnsi"/>
          <w:sz w:val="22"/>
          <w:szCs w:val="22"/>
        </w:rPr>
        <w:t xml:space="preserve">7 a dále upřesněny a doplněny ve Vnitřním předpisu FaME </w:t>
      </w:r>
      <w:r w:rsidR="003328B3">
        <w:fldChar w:fldCharType="begin"/>
      </w:r>
      <w:ins w:id="454" w:author="Michal Pilík" w:date="2019-09-10T14:50:00Z">
        <w:r w:rsidR="00052E0E">
          <w:instrText>HYPERLINK "https://fame.utb.cz/?mdocs-file=5922"</w:instrText>
        </w:r>
      </w:ins>
      <w:del w:id="455" w:author="Michal Pilík" w:date="2019-09-10T14:50:00Z">
        <w:r w:rsidR="003328B3" w:rsidDel="00052E0E">
          <w:delInstrText xml:space="preserve"> HYPERLINK "https://fame.utb.cz/?mdocs-file=1673" </w:delInstrText>
        </w:r>
      </w:del>
      <w:r w:rsidR="003328B3">
        <w:fldChar w:fldCharType="separate"/>
      </w:r>
      <w:r w:rsidRPr="00AF3FBB">
        <w:rPr>
          <w:rStyle w:val="Hypertextovodkaz"/>
          <w:rFonts w:asciiTheme="minorHAnsi" w:hAnsiTheme="minorHAnsi" w:cstheme="minorHAnsi"/>
          <w:i/>
          <w:sz w:val="22"/>
          <w:szCs w:val="22"/>
        </w:rPr>
        <w:t>Pravidla průběhu studia ve studijních programech uskutečňovaných na Fakultě managementu a ekonomiky</w:t>
      </w:r>
      <w:r w:rsidR="003328B3">
        <w:rPr>
          <w:rStyle w:val="Hypertextovodkaz"/>
          <w:rFonts w:asciiTheme="minorHAnsi" w:hAnsiTheme="minorHAnsi" w:cstheme="minorHAnsi"/>
          <w:i/>
          <w:sz w:val="22"/>
          <w:szCs w:val="22"/>
        </w:rPr>
        <w:fldChar w:fldCharType="end"/>
      </w:r>
      <w:r>
        <w:rPr>
          <w:rFonts w:asciiTheme="minorHAnsi" w:hAnsiTheme="minorHAnsi" w:cstheme="minorHAnsi"/>
          <w:i/>
          <w:sz w:val="22"/>
          <w:szCs w:val="22"/>
        </w:rPr>
        <w:t xml:space="preserve">. </w:t>
      </w:r>
      <w:r w:rsidR="00763D79">
        <w:rPr>
          <w:rFonts w:asciiTheme="minorHAnsi" w:hAnsiTheme="minorHAnsi" w:cstheme="minorHAnsi"/>
          <w:sz w:val="22"/>
          <w:szCs w:val="22"/>
        </w:rPr>
        <w:t xml:space="preserve">Metodami výuky v rámci doktorského studijního programu je především přednáška a individuální konzultace. </w:t>
      </w:r>
    </w:p>
    <w:p w:rsidR="00A83C1E" w:rsidRPr="0082524E" w:rsidRDefault="00A83C1E" w:rsidP="00A83C1E">
      <w:pPr>
        <w:pStyle w:val="Nadpis3"/>
        <w:jc w:val="center"/>
        <w:rPr>
          <w:rFonts w:asciiTheme="minorHAnsi" w:hAnsiTheme="minorHAnsi" w:cstheme="minorHAnsi"/>
          <w:b/>
          <w:color w:val="auto"/>
        </w:rPr>
      </w:pPr>
      <w:r w:rsidRPr="0082524E">
        <w:rPr>
          <w:rFonts w:asciiTheme="minorHAnsi" w:hAnsiTheme="minorHAnsi" w:cstheme="minorHAnsi"/>
          <w:b/>
          <w:color w:val="auto"/>
        </w:rPr>
        <w:t>Standard 3.2</w:t>
      </w:r>
    </w:p>
    <w:p w:rsidR="00A83C1E" w:rsidRDefault="00A83C1E" w:rsidP="00A83C1E">
      <w:pPr>
        <w:tabs>
          <w:tab w:val="left" w:pos="2835"/>
        </w:tabs>
        <w:spacing w:before="120" w:after="360"/>
        <w:jc w:val="both"/>
      </w:pPr>
      <w:r w:rsidRPr="0082524E">
        <w:rPr>
          <w:rFonts w:asciiTheme="minorHAnsi" w:hAnsiTheme="minorHAnsi" w:cstheme="minorHAnsi"/>
          <w:sz w:val="22"/>
          <w:szCs w:val="22"/>
        </w:rPr>
        <w:t>Podíl přímé výuky a samostudia je definován pro každý předmět v charakteristice předmětu, kterou má student k dispozici v infomačním systému UTB ve Zlíně.</w:t>
      </w:r>
    </w:p>
    <w:p w:rsidR="00A83C1E" w:rsidRPr="0082524E" w:rsidRDefault="00A83C1E" w:rsidP="00A83C1E">
      <w:pPr>
        <w:pStyle w:val="Nadpis3"/>
        <w:jc w:val="center"/>
        <w:rPr>
          <w:rFonts w:asciiTheme="minorHAnsi" w:hAnsiTheme="minorHAnsi" w:cstheme="minorHAnsi"/>
          <w:b/>
          <w:color w:val="auto"/>
        </w:rPr>
      </w:pPr>
      <w:r w:rsidRPr="0082524E">
        <w:rPr>
          <w:rFonts w:asciiTheme="minorHAnsi" w:hAnsiTheme="minorHAnsi" w:cstheme="minorHAnsi"/>
          <w:b/>
          <w:color w:val="auto"/>
        </w:rPr>
        <w:t>Standard 3.3</w:t>
      </w:r>
    </w:p>
    <w:p w:rsidR="00A83C1E" w:rsidRPr="0082524E" w:rsidRDefault="00A83C1E" w:rsidP="00A83C1E">
      <w:pPr>
        <w:tabs>
          <w:tab w:val="left" w:pos="2835"/>
        </w:tabs>
        <w:spacing w:before="120" w:after="360"/>
        <w:jc w:val="both"/>
        <w:rPr>
          <w:rFonts w:asciiTheme="minorHAnsi" w:hAnsiTheme="minorHAnsi" w:cstheme="minorHAnsi"/>
          <w:sz w:val="22"/>
          <w:szCs w:val="22"/>
        </w:rPr>
      </w:pPr>
      <w:r w:rsidRPr="0082524E">
        <w:rPr>
          <w:rFonts w:asciiTheme="minorHAnsi" w:hAnsiTheme="minorHAnsi" w:cstheme="minorHAnsi"/>
          <w:sz w:val="22"/>
          <w:szCs w:val="22"/>
        </w:rPr>
        <w:t xml:space="preserve">Studijní literatura ke všem předmětům studijního programu </w:t>
      </w:r>
      <w:r w:rsidR="003942AB">
        <w:rPr>
          <w:rFonts w:asciiTheme="minorHAnsi" w:hAnsiTheme="minorHAnsi" w:cstheme="minorHAnsi"/>
          <w:sz w:val="22"/>
          <w:szCs w:val="22"/>
        </w:rPr>
        <w:t xml:space="preserve">Finance </w:t>
      </w:r>
      <w:r w:rsidRPr="0082524E">
        <w:rPr>
          <w:rFonts w:asciiTheme="minorHAnsi" w:hAnsiTheme="minorHAnsi" w:cstheme="minorHAnsi"/>
          <w:sz w:val="22"/>
          <w:szCs w:val="22"/>
        </w:rPr>
        <w:t xml:space="preserve">reflektuje aktuální stav poznání v daném oboru. U každého předmětu v přílohách </w:t>
      </w:r>
      <w:r w:rsidRPr="0082524E">
        <w:rPr>
          <w:rFonts w:asciiTheme="minorHAnsi" w:hAnsiTheme="minorHAnsi" w:cstheme="minorHAnsi"/>
          <w:i/>
          <w:sz w:val="22"/>
          <w:szCs w:val="22"/>
        </w:rPr>
        <w:t>B-III – Charakteristika studijního předmětu</w:t>
      </w:r>
      <w:r w:rsidRPr="0082524E">
        <w:rPr>
          <w:rFonts w:asciiTheme="minorHAnsi" w:hAnsiTheme="minorHAnsi" w:cstheme="minorHAnsi"/>
          <w:sz w:val="22"/>
          <w:szCs w:val="22"/>
        </w:rPr>
        <w:t xml:space="preserve"> je uvedena povinná a doporučená literatura. V příloze </w:t>
      </w:r>
      <w:r w:rsidRPr="0082524E">
        <w:rPr>
          <w:rFonts w:asciiTheme="minorHAnsi" w:hAnsiTheme="minorHAnsi" w:cstheme="minorHAnsi"/>
          <w:i/>
          <w:sz w:val="22"/>
          <w:szCs w:val="22"/>
        </w:rPr>
        <w:t>C-III Informační zabezpečení studijního programu</w:t>
      </w:r>
      <w:r w:rsidRPr="0082524E">
        <w:rPr>
          <w:rFonts w:asciiTheme="minorHAnsi" w:hAnsiTheme="minorHAnsi" w:cstheme="minorHAnsi"/>
          <w:sz w:val="22"/>
          <w:szCs w:val="22"/>
        </w:rPr>
        <w:t xml:space="preserve"> jsou uvedeny další údaje o informačním zabezpečení výuky. </w:t>
      </w:r>
    </w:p>
    <w:p w:rsidR="00A83C1E" w:rsidRPr="00EF7007" w:rsidRDefault="00A83C1E" w:rsidP="00A83C1E">
      <w:pPr>
        <w:pStyle w:val="Nadpis3"/>
        <w:jc w:val="center"/>
        <w:rPr>
          <w:rFonts w:asciiTheme="minorHAnsi" w:hAnsiTheme="minorHAnsi" w:cstheme="minorHAnsi"/>
          <w:b/>
          <w:color w:val="000000" w:themeColor="text1"/>
        </w:rPr>
      </w:pPr>
      <w:r w:rsidRPr="00EF7007">
        <w:rPr>
          <w:rFonts w:asciiTheme="minorHAnsi" w:hAnsiTheme="minorHAnsi" w:cstheme="minorHAnsi"/>
          <w:b/>
          <w:color w:val="000000" w:themeColor="text1"/>
        </w:rPr>
        <w:t>Standard 3.4</w:t>
      </w:r>
    </w:p>
    <w:p w:rsidR="00A83C1E" w:rsidRPr="00EF7007" w:rsidRDefault="00A83C1E" w:rsidP="00A83C1E">
      <w:pPr>
        <w:tabs>
          <w:tab w:val="left" w:pos="2835"/>
        </w:tabs>
        <w:spacing w:before="120" w:after="120"/>
        <w:jc w:val="both"/>
        <w:rPr>
          <w:rFonts w:asciiTheme="minorHAnsi" w:hAnsiTheme="minorHAnsi" w:cstheme="minorHAnsi"/>
          <w:color w:val="00B050"/>
          <w:sz w:val="22"/>
          <w:szCs w:val="22"/>
        </w:rPr>
      </w:pPr>
      <w:r w:rsidRPr="0082524E">
        <w:rPr>
          <w:rFonts w:asciiTheme="minorHAnsi" w:hAnsiTheme="minorHAnsi" w:cstheme="minorHAnsi"/>
          <w:sz w:val="22"/>
          <w:szCs w:val="22"/>
        </w:rPr>
        <w:t xml:space="preserve">Pravidla pro hodnocení studia jsou uvedena ve </w:t>
      </w:r>
      <w:r w:rsidR="003328B3">
        <w:fldChar w:fldCharType="begin"/>
      </w:r>
      <w:ins w:id="456" w:author="Michal Pilík" w:date="2019-09-10T14:50:00Z">
        <w:r w:rsidR="00052E0E">
          <w:instrText>HYPERLINK "https://www.utb.cz/?mdocs-file=6538"</w:instrText>
        </w:r>
      </w:ins>
      <w:del w:id="457" w:author="Michal Pilík" w:date="2019-09-10T14:50:00Z">
        <w:r w:rsidR="003328B3" w:rsidDel="00052E0E">
          <w:delInstrText xml:space="preserve"> HYPERLINK "https://www.utb.cz/?mdocs-file=6492" </w:delInstrText>
        </w:r>
      </w:del>
      <w:r w:rsidR="003328B3">
        <w:fldChar w:fldCharType="separate"/>
      </w:r>
      <w:r w:rsidRPr="00CA0FD2">
        <w:rPr>
          <w:rStyle w:val="Hypertextovodkaz"/>
          <w:rFonts w:asciiTheme="minorHAnsi" w:hAnsiTheme="minorHAnsi" w:cstheme="minorHAnsi"/>
          <w:i/>
          <w:sz w:val="22"/>
          <w:szCs w:val="22"/>
        </w:rPr>
        <w:t>Studijním a zkušebním řádu UTB ve Zlíně</w:t>
      </w:r>
      <w:r w:rsidR="003328B3">
        <w:rPr>
          <w:rStyle w:val="Hypertextovodkaz"/>
          <w:rFonts w:asciiTheme="minorHAnsi" w:hAnsiTheme="minorHAnsi" w:cstheme="minorHAnsi"/>
          <w:i/>
          <w:sz w:val="22"/>
          <w:szCs w:val="22"/>
        </w:rPr>
        <w:fldChar w:fldCharType="end"/>
      </w:r>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v článcích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 xml:space="preserve"> doplněná ve Vnitřním předpisu </w:t>
      </w:r>
      <w:r w:rsidR="003328B3">
        <w:fldChar w:fldCharType="begin"/>
      </w:r>
      <w:ins w:id="458" w:author="Michal Pilík" w:date="2019-09-10T14:50:00Z">
        <w:r w:rsidR="00052E0E">
          <w:instrText>HYPERLINK "https://fame.utb.cz/?mdocs-file=5922"</w:instrText>
        </w:r>
      </w:ins>
      <w:del w:id="459" w:author="Michal Pilík" w:date="2019-09-10T14:50:00Z">
        <w:r w:rsidR="003328B3" w:rsidDel="00052E0E">
          <w:delInstrText xml:space="preserve"> HYPERLINK "https://fame.utb.cz/?mdocs-file=1673" </w:delInstrText>
        </w:r>
      </w:del>
      <w:r w:rsidR="003328B3">
        <w:fldChar w:fldCharType="separate"/>
      </w:r>
      <w:r w:rsidRPr="00CA0FD2">
        <w:rPr>
          <w:rStyle w:val="Hypertextovodkaz"/>
          <w:rFonts w:asciiTheme="minorHAnsi" w:hAnsiTheme="minorHAnsi" w:cstheme="minorHAnsi"/>
          <w:i/>
          <w:sz w:val="22"/>
          <w:szCs w:val="22"/>
        </w:rPr>
        <w:t>Pravidla průběhu studia ve studijních programech uskutečňovaných na Fakultě managementu a ekonomiky,</w:t>
      </w:r>
      <w:r w:rsidR="003328B3">
        <w:rPr>
          <w:rStyle w:val="Hypertextovodkaz"/>
          <w:rFonts w:asciiTheme="minorHAnsi" w:hAnsiTheme="minorHAnsi" w:cstheme="minorHAnsi"/>
          <w:i/>
          <w:sz w:val="22"/>
          <w:szCs w:val="22"/>
        </w:rPr>
        <w:fldChar w:fldCharType="end"/>
      </w:r>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článek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w:t>
      </w:r>
    </w:p>
    <w:p w:rsidR="00A83C1E" w:rsidRDefault="00A83C1E" w:rsidP="00F26CBF">
      <w:pPr>
        <w:tabs>
          <w:tab w:val="left" w:pos="2835"/>
        </w:tabs>
        <w:spacing w:before="120" w:after="120"/>
        <w:jc w:val="both"/>
      </w:pP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rsidR="007910D9"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doktorským studijním programem </w:t>
      </w:r>
      <w:r w:rsidR="007910D9">
        <w:rPr>
          <w:rFonts w:asciiTheme="minorHAnsi" w:hAnsiTheme="minorHAnsi" w:cstheme="minorHAnsi"/>
          <w:sz w:val="22"/>
        </w:rPr>
        <w:t>Finance</w:t>
      </w:r>
      <w:r w:rsidRPr="00EA3338">
        <w:rPr>
          <w:rFonts w:asciiTheme="minorHAnsi" w:hAnsiTheme="minorHAnsi" w:cstheme="minorHAnsi"/>
          <w:sz w:val="22"/>
        </w:rPr>
        <w:t xml:space="preserve">. </w:t>
      </w:r>
    </w:p>
    <w:p w:rsidR="007E1B60" w:rsidRDefault="007E1B60" w:rsidP="00CB057E">
      <w:pPr>
        <w:pStyle w:val="Odstavecseseznamem"/>
        <w:numPr>
          <w:ilvl w:val="1"/>
          <w:numId w:val="12"/>
        </w:numPr>
        <w:spacing w:after="120"/>
        <w:ind w:left="425" w:hanging="425"/>
        <w:contextualSpacing w:val="0"/>
        <w:jc w:val="both"/>
        <w:rPr>
          <w:ins w:id="460" w:author="Drahomíra Pavelková" w:date="2019-09-13T17:40:00Z"/>
          <w:rFonts w:asciiTheme="minorHAnsi" w:hAnsiTheme="minorHAnsi" w:cstheme="minorHAnsi"/>
          <w:sz w:val="22"/>
        </w:rPr>
      </w:pPr>
      <w:r w:rsidRPr="002470D0">
        <w:rPr>
          <w:rFonts w:asciiTheme="minorHAnsi" w:hAnsiTheme="minorHAnsi" w:cstheme="minorHAnsi"/>
          <w:sz w:val="22"/>
        </w:rPr>
        <w:t>V současné době j</w:t>
      </w:r>
      <w:r w:rsidR="007910D9" w:rsidRPr="002470D0">
        <w:rPr>
          <w:rFonts w:asciiTheme="minorHAnsi" w:hAnsiTheme="minorHAnsi" w:cstheme="minorHAnsi"/>
          <w:sz w:val="22"/>
        </w:rPr>
        <w:t>e</w:t>
      </w:r>
      <w:r w:rsidRPr="002470D0">
        <w:rPr>
          <w:rFonts w:asciiTheme="minorHAnsi" w:hAnsiTheme="minorHAnsi" w:cstheme="minorHAnsi"/>
          <w:sz w:val="22"/>
        </w:rPr>
        <w:t xml:space="preserve"> řešen</w:t>
      </w:r>
      <w:r w:rsidR="007910D9" w:rsidRPr="002470D0">
        <w:rPr>
          <w:rFonts w:asciiTheme="minorHAnsi" w:hAnsiTheme="minorHAnsi" w:cstheme="minorHAnsi"/>
          <w:sz w:val="22"/>
        </w:rPr>
        <w:t xml:space="preserve"> </w:t>
      </w:r>
      <w:r w:rsidRPr="002470D0">
        <w:rPr>
          <w:rFonts w:asciiTheme="minorHAnsi" w:hAnsiTheme="minorHAnsi" w:cstheme="minorHAnsi"/>
          <w:sz w:val="22"/>
        </w:rPr>
        <w:t xml:space="preserve">projekt </w:t>
      </w:r>
      <w:r w:rsidR="007910D9" w:rsidRPr="002470D0">
        <w:rPr>
          <w:rFonts w:asciiTheme="minorHAnsi" w:hAnsiTheme="minorHAnsi" w:cstheme="minorHAnsi"/>
          <w:sz w:val="22"/>
        </w:rPr>
        <w:t xml:space="preserve">GA ČR </w:t>
      </w:r>
      <w:r w:rsidRPr="002470D0">
        <w:rPr>
          <w:rFonts w:asciiTheme="minorHAnsi" w:hAnsiTheme="minorHAnsi" w:cstheme="minorHAnsi"/>
          <w:sz w:val="22"/>
        </w:rPr>
        <w:t>s názvem „</w:t>
      </w:r>
      <w:r w:rsidRPr="002470D0">
        <w:rPr>
          <w:rFonts w:asciiTheme="minorHAnsi" w:hAnsiTheme="minorHAnsi" w:cstheme="minorHAnsi"/>
          <w:b/>
          <w:bCs/>
          <w:sz w:val="22"/>
        </w:rPr>
        <w:t>Determinanty struktury systémů rozpočetnictví a měření výkonnosti a jejich vliv na chování a výkonnost organizace</w:t>
      </w:r>
      <w:r w:rsidRPr="002470D0">
        <w:rPr>
          <w:rFonts w:asciiTheme="minorHAnsi" w:hAnsiTheme="minorHAnsi" w:cstheme="minorHAnsi"/>
          <w:sz w:val="22"/>
        </w:rPr>
        <w:t>“ a dobou řešení od 1. 1. 2017 do 31. 12. 2019</w:t>
      </w:r>
      <w:r w:rsidR="007910D9" w:rsidRPr="002470D0">
        <w:rPr>
          <w:rFonts w:asciiTheme="minorHAnsi" w:hAnsiTheme="minorHAnsi" w:cstheme="minorHAnsi"/>
          <w:sz w:val="22"/>
        </w:rPr>
        <w:t xml:space="preserve">. </w:t>
      </w:r>
      <w:ins w:id="461" w:author="Drahomíra Pavelková" w:date="2019-09-13T17:38:00Z">
        <w:r w:rsidR="00B60BBE">
          <w:rPr>
            <w:rFonts w:asciiTheme="minorHAnsi" w:hAnsiTheme="minorHAnsi" w:cstheme="minorHAnsi"/>
            <w:sz w:val="22"/>
          </w:rPr>
          <w:t>Zodpovědný řešitel prof. Ing. Boris Pop</w:t>
        </w:r>
      </w:ins>
      <w:ins w:id="462" w:author="Drahomíra Pavelková" w:date="2019-09-13T17:39:00Z">
        <w:r w:rsidR="00B60BBE">
          <w:rPr>
            <w:rFonts w:asciiTheme="minorHAnsi" w:hAnsiTheme="minorHAnsi" w:cstheme="minorHAnsi"/>
            <w:sz w:val="22"/>
          </w:rPr>
          <w:t xml:space="preserve">esko, Ph.D. </w:t>
        </w:r>
      </w:ins>
      <w:r w:rsidR="007910D9" w:rsidRPr="002470D0">
        <w:rPr>
          <w:rFonts w:asciiTheme="minorHAnsi" w:hAnsiTheme="minorHAnsi" w:cstheme="minorHAnsi"/>
          <w:sz w:val="22"/>
        </w:rPr>
        <w:t xml:space="preserve">Projekt </w:t>
      </w:r>
      <w:r w:rsidRPr="002470D0">
        <w:rPr>
          <w:rFonts w:asciiTheme="minorHAnsi" w:hAnsiTheme="minorHAnsi" w:cstheme="minorHAnsi"/>
          <w:sz w:val="22"/>
        </w:rPr>
        <w:t xml:space="preserve">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w:t>
      </w:r>
      <w:r w:rsidRPr="002470D0">
        <w:rPr>
          <w:rFonts w:asciiTheme="minorHAnsi" w:hAnsiTheme="minorHAnsi" w:cstheme="minorHAnsi"/>
          <w:sz w:val="22"/>
        </w:rPr>
        <w:lastRenderedPageBreak/>
        <w:t xml:space="preserve">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AA140C" w:rsidRPr="00AA140C" w:rsidRDefault="00AA140C" w:rsidP="00AA140C">
      <w:pPr>
        <w:pStyle w:val="Odstavecseseznamem"/>
        <w:numPr>
          <w:ilvl w:val="1"/>
          <w:numId w:val="12"/>
        </w:numPr>
        <w:spacing w:after="120"/>
        <w:ind w:left="425" w:hanging="425"/>
        <w:contextualSpacing w:val="0"/>
        <w:jc w:val="both"/>
        <w:rPr>
          <w:rFonts w:asciiTheme="minorHAnsi" w:hAnsiTheme="minorHAnsi" w:cstheme="minorHAnsi"/>
          <w:sz w:val="22"/>
          <w:szCs w:val="22"/>
          <w:rPrChange w:id="463" w:author="Drahomíra Pavelková" w:date="2019-09-13T17:40:00Z">
            <w:rPr/>
          </w:rPrChange>
        </w:rPr>
      </w:pPr>
      <w:ins w:id="464" w:author="Drahomíra Pavelková" w:date="2019-09-13T17:40:00Z">
        <w:r w:rsidRPr="00E272DD">
          <w:rPr>
            <w:rFonts w:asciiTheme="minorHAnsi" w:hAnsiTheme="minorHAnsi" w:cstheme="minorHAnsi"/>
            <w:sz w:val="22"/>
            <w:szCs w:val="22"/>
          </w:rPr>
          <w:t>V roce 2019 byl ukončen vědecko-výzkumný projekt typu Horizon 2020, kde FaME vystupuje v roli spoluřešitele, řešení zastřešuje Ústav financí a účetnictví</w:t>
        </w:r>
        <w:r>
          <w:rPr>
            <w:rFonts w:asciiTheme="minorHAnsi" w:hAnsiTheme="minorHAnsi" w:cstheme="minorHAnsi"/>
            <w:sz w:val="22"/>
            <w:szCs w:val="22"/>
          </w:rPr>
          <w:t xml:space="preserve">, zodpovědný řešitel Ing. Přemysl Pálka, Ph.D. </w:t>
        </w:r>
        <w:r w:rsidRPr="00E272DD">
          <w:rPr>
            <w:rFonts w:asciiTheme="minorHAnsi" w:hAnsiTheme="minorHAnsi" w:cstheme="minorHAnsi"/>
            <w:sz w:val="22"/>
            <w:szCs w:val="22"/>
          </w:rPr>
          <w:t xml:space="preserve"> Jedn</w:t>
        </w:r>
        <w:r>
          <w:rPr>
            <w:rFonts w:asciiTheme="minorHAnsi" w:hAnsiTheme="minorHAnsi" w:cstheme="minorHAnsi"/>
            <w:sz w:val="22"/>
            <w:szCs w:val="22"/>
          </w:rPr>
          <w:t>alo</w:t>
        </w:r>
        <w:r w:rsidRPr="00E272DD">
          <w:rPr>
            <w:rFonts w:asciiTheme="minorHAnsi" w:hAnsiTheme="minorHAnsi" w:cstheme="minorHAnsi"/>
            <w:sz w:val="22"/>
            <w:szCs w:val="22"/>
          </w:rPr>
          <w:t xml:space="preserve"> se o tvorbu evropské platformy pro energeticky orientované sociální a humanitní vědy (energy-SSH)</w:t>
        </w:r>
        <w:r w:rsidRPr="00C55ED7">
          <w:rPr>
            <w:rFonts w:asciiTheme="minorHAnsi" w:hAnsiTheme="minorHAnsi" w:cstheme="minorHAnsi"/>
            <w:sz w:val="22"/>
            <w:szCs w:val="22"/>
          </w:rPr>
          <w:t xml:space="preserve">, </w:t>
        </w:r>
        <w:r w:rsidRPr="00E272DD">
          <w:rPr>
            <w:rFonts w:asciiTheme="minorHAnsi" w:hAnsiTheme="minorHAnsi" w:cstheme="minorHAnsi"/>
            <w:sz w:val="22"/>
            <w:szCs w:val="22"/>
          </w:rPr>
          <w:t xml:space="preserve">se zaměřením výzkumných výsledků na ekonomické a finanční aspekty evropské energetické politiky. Koordinátorem tohoto dvouletého (2017-2019) projektu </w:t>
        </w:r>
        <w:r w:rsidRPr="00C55ED7">
          <w:rPr>
            <w:rFonts w:asciiTheme="minorHAnsi" w:hAnsiTheme="minorHAnsi" w:cstheme="minorHAnsi"/>
            <w:sz w:val="22"/>
            <w:szCs w:val="22"/>
          </w:rPr>
          <w:t>byla</w:t>
        </w:r>
        <w:r w:rsidRPr="00E272DD">
          <w:rPr>
            <w:rFonts w:asciiTheme="minorHAnsi" w:hAnsiTheme="minorHAnsi" w:cstheme="minorHAnsi"/>
            <w:sz w:val="22"/>
            <w:szCs w:val="22"/>
          </w:rPr>
          <w:t xml:space="preserve"> Anglia Ruskin University z </w:t>
        </w:r>
        <w:proofErr w:type="gramStart"/>
        <w:r w:rsidRPr="00E272DD">
          <w:rPr>
            <w:rFonts w:asciiTheme="minorHAnsi" w:hAnsiTheme="minorHAnsi" w:cstheme="minorHAnsi"/>
            <w:sz w:val="22"/>
            <w:szCs w:val="22"/>
          </w:rPr>
          <w:t>anglického</w:t>
        </w:r>
        <w:proofErr w:type="gramEnd"/>
        <w:r w:rsidRPr="00E272DD">
          <w:rPr>
            <w:rFonts w:asciiTheme="minorHAnsi" w:hAnsiTheme="minorHAnsi" w:cstheme="minorHAnsi"/>
            <w:sz w:val="22"/>
            <w:szCs w:val="22"/>
          </w:rPr>
          <w:t xml:space="preserve"> Cambridge.</w:t>
        </w:r>
      </w:ins>
    </w:p>
    <w:p w:rsidR="007E1B60" w:rsidRPr="002470D0" w:rsidRDefault="007100D9" w:rsidP="00CB057E">
      <w:pPr>
        <w:pStyle w:val="Odstavecseseznamem"/>
        <w:numPr>
          <w:ilvl w:val="1"/>
          <w:numId w:val="12"/>
        </w:numPr>
        <w:spacing w:after="120"/>
        <w:ind w:left="425" w:hanging="425"/>
        <w:contextualSpacing w:val="0"/>
        <w:jc w:val="both"/>
        <w:rPr>
          <w:rFonts w:asciiTheme="minorHAnsi" w:hAnsiTheme="minorHAnsi" w:cstheme="minorHAnsi"/>
          <w:b/>
          <w:bCs/>
          <w:sz w:val="22"/>
        </w:rPr>
      </w:pPr>
      <w:r>
        <w:rPr>
          <w:rFonts w:asciiTheme="minorHAnsi" w:hAnsiTheme="minorHAnsi" w:cstheme="minorHAnsi"/>
          <w:sz w:val="22"/>
        </w:rPr>
        <w:t>Ke</w:t>
      </w:r>
      <w:r w:rsidR="007910D9" w:rsidRPr="002470D0">
        <w:rPr>
          <w:rFonts w:asciiTheme="minorHAnsi" w:hAnsiTheme="minorHAnsi" w:cstheme="minorHAnsi"/>
          <w:sz w:val="22"/>
        </w:rPr>
        <w:t xml:space="preserve"> konci roku 2018 bylo ukončeno řešení </w:t>
      </w:r>
      <w:r w:rsidR="007E1B60" w:rsidRPr="002470D0">
        <w:rPr>
          <w:rFonts w:asciiTheme="minorHAnsi" w:hAnsiTheme="minorHAnsi" w:cstheme="minorHAnsi"/>
          <w:sz w:val="22"/>
        </w:rPr>
        <w:t>projekt</w:t>
      </w:r>
      <w:r w:rsidR="007910D9" w:rsidRPr="002470D0">
        <w:rPr>
          <w:rFonts w:asciiTheme="minorHAnsi" w:hAnsiTheme="minorHAnsi" w:cstheme="minorHAnsi"/>
          <w:sz w:val="22"/>
        </w:rPr>
        <w:t>u</w:t>
      </w:r>
      <w:r w:rsidR="007E1B60" w:rsidRPr="002470D0">
        <w:rPr>
          <w:rFonts w:asciiTheme="minorHAnsi" w:hAnsiTheme="minorHAnsi" w:cstheme="minorHAnsi"/>
          <w:sz w:val="22"/>
        </w:rPr>
        <w:t xml:space="preserve"> </w:t>
      </w:r>
      <w:r w:rsidR="0098375D" w:rsidRPr="002470D0">
        <w:rPr>
          <w:rFonts w:asciiTheme="minorHAnsi" w:hAnsiTheme="minorHAnsi" w:cstheme="minorHAnsi"/>
          <w:sz w:val="22"/>
        </w:rPr>
        <w:t xml:space="preserve">GA ČR </w:t>
      </w:r>
      <w:r w:rsidR="007E1B60" w:rsidRPr="002470D0">
        <w:rPr>
          <w:rFonts w:asciiTheme="minorHAnsi" w:hAnsiTheme="minorHAnsi" w:cstheme="minorHAnsi"/>
          <w:sz w:val="22"/>
        </w:rPr>
        <w:t>s názvem „</w:t>
      </w:r>
      <w:r w:rsidR="007E1B60" w:rsidRPr="002470D0">
        <w:rPr>
          <w:rFonts w:asciiTheme="minorHAnsi" w:hAnsiTheme="minorHAnsi" w:cstheme="minorHAnsi"/>
          <w:b/>
          <w:bCs/>
          <w:sz w:val="22"/>
        </w:rPr>
        <w:t xml:space="preserve">Metodika tvorby modelu predikce sektorové a podnikové výkonnosti v makroekonomických souvislostech“ </w:t>
      </w:r>
      <w:r w:rsidR="007E1B60" w:rsidRPr="002470D0">
        <w:rPr>
          <w:rFonts w:asciiTheme="minorHAnsi" w:hAnsiTheme="minorHAnsi" w:cstheme="minorHAnsi"/>
          <w:sz w:val="22"/>
        </w:rPr>
        <w:t>a dobou řešení od 1. 1. 2016 do 31. 12. 201</w:t>
      </w:r>
      <w:r w:rsidR="007910D9" w:rsidRPr="002470D0">
        <w:rPr>
          <w:rFonts w:asciiTheme="minorHAnsi" w:hAnsiTheme="minorHAnsi" w:cstheme="minorHAnsi"/>
          <w:sz w:val="22"/>
        </w:rPr>
        <w:t>8.</w:t>
      </w:r>
      <w:ins w:id="465" w:author="Drahomíra Pavelková" w:date="2019-09-13T17:38:00Z">
        <w:r w:rsidR="00B60BBE" w:rsidRPr="00B60BBE">
          <w:rPr>
            <w:rFonts w:asciiTheme="minorHAnsi" w:hAnsiTheme="minorHAnsi" w:cstheme="minorHAnsi"/>
            <w:sz w:val="22"/>
            <w:szCs w:val="22"/>
          </w:rPr>
          <w:t xml:space="preserve"> </w:t>
        </w:r>
        <w:r w:rsidR="00B60BBE" w:rsidRPr="00E272DD">
          <w:rPr>
            <w:rFonts w:asciiTheme="minorHAnsi" w:hAnsiTheme="minorHAnsi" w:cstheme="minorHAnsi"/>
            <w:sz w:val="22"/>
            <w:szCs w:val="22"/>
          </w:rPr>
          <w:t>Zodpovědná řešitelka prof. Dr. Ing. Drahomíra Pavelková.</w:t>
        </w:r>
        <w:r w:rsidR="00B60BBE">
          <w:rPr>
            <w:rFonts w:asciiTheme="minorHAnsi" w:hAnsiTheme="minorHAnsi" w:cstheme="minorHAnsi"/>
            <w:b/>
            <w:bCs/>
            <w:sz w:val="22"/>
            <w:szCs w:val="22"/>
          </w:rPr>
          <w:t xml:space="preserve"> </w:t>
        </w:r>
      </w:ins>
      <w:r w:rsidR="007910D9" w:rsidRPr="002470D0">
        <w:rPr>
          <w:rFonts w:asciiTheme="minorHAnsi" w:hAnsiTheme="minorHAnsi" w:cstheme="minorHAnsi"/>
          <w:sz w:val="22"/>
        </w:rPr>
        <w:t xml:space="preserve"> Projekt </w:t>
      </w:r>
      <w:r w:rsidR="007E1B60" w:rsidRPr="002470D0">
        <w:rPr>
          <w:rFonts w:asciiTheme="minorHAnsi" w:hAnsiTheme="minorHAnsi" w:cstheme="minorHAnsi"/>
          <w:sz w:val="22"/>
        </w:rPr>
        <w:t>se zaměř</w:t>
      </w:r>
      <w:r w:rsidR="007910D9" w:rsidRPr="002470D0">
        <w:rPr>
          <w:rFonts w:asciiTheme="minorHAnsi" w:hAnsiTheme="minorHAnsi" w:cstheme="minorHAnsi"/>
          <w:sz w:val="22"/>
        </w:rPr>
        <w:t>oval</w:t>
      </w:r>
      <w:r w:rsidR="007E1B60" w:rsidRPr="002470D0">
        <w:rPr>
          <w:rFonts w:asciiTheme="minorHAnsi" w:hAnsiTheme="minorHAnsi" w:cstheme="minorHAnsi"/>
          <w:sz w:val="22"/>
        </w:rPr>
        <w:t xml:space="preserve"> na identifikaci výzkumných postupů a metod umožňujících nalezení vztahů mezi makroekonomickými a sektorovými proměnnými mající signifikantní dopad na </w:t>
      </w:r>
      <w:r w:rsidR="00772EA0">
        <w:rPr>
          <w:rFonts w:asciiTheme="minorHAnsi" w:hAnsiTheme="minorHAnsi" w:cstheme="minorHAnsi"/>
          <w:sz w:val="22"/>
        </w:rPr>
        <w:t xml:space="preserve">finanční </w:t>
      </w:r>
      <w:r w:rsidR="007E1B60" w:rsidRPr="002470D0">
        <w:rPr>
          <w:rFonts w:asciiTheme="minorHAnsi" w:hAnsiTheme="minorHAnsi" w:cstheme="minorHAnsi"/>
          <w:sz w:val="22"/>
        </w:rPr>
        <w:t>výkonnost</w:t>
      </w:r>
      <w:r w:rsidR="00772EA0">
        <w:rPr>
          <w:rFonts w:asciiTheme="minorHAnsi" w:hAnsiTheme="minorHAnsi" w:cstheme="minorHAnsi"/>
          <w:sz w:val="22"/>
        </w:rPr>
        <w:t xml:space="preserve"> podniku</w:t>
      </w:r>
      <w:r w:rsidR="007E1B60" w:rsidRPr="002470D0">
        <w:rPr>
          <w:rFonts w:asciiTheme="minorHAnsi" w:hAnsiTheme="minorHAnsi" w:cstheme="minorHAnsi"/>
          <w:sz w:val="22"/>
        </w:rPr>
        <w:t xml:space="preserve">. Výstupem grantového projektu </w:t>
      </w:r>
      <w:r w:rsidR="00521306">
        <w:rPr>
          <w:rFonts w:asciiTheme="minorHAnsi" w:hAnsiTheme="minorHAnsi" w:cstheme="minorHAnsi"/>
          <w:sz w:val="22"/>
        </w:rPr>
        <w:t>je</w:t>
      </w:r>
      <w:r w:rsidR="007E1B60" w:rsidRPr="002470D0">
        <w:rPr>
          <w:rFonts w:asciiTheme="minorHAnsi" w:hAnsiTheme="minorHAnsi" w:cstheme="minorHAnsi"/>
          <w:sz w:val="22"/>
        </w:rPr>
        <w:t xml:space="preserve"> obecně platná metodika pro výzkum vzájemných vztahů a závislostí vedoucí k tvorbě modelu umožňujícího odhadnout dopady na </w:t>
      </w:r>
      <w:r w:rsidR="00772EA0">
        <w:rPr>
          <w:rFonts w:asciiTheme="minorHAnsi" w:hAnsiTheme="minorHAnsi" w:cstheme="minorHAnsi"/>
          <w:sz w:val="22"/>
        </w:rPr>
        <w:t xml:space="preserve">finanční </w:t>
      </w:r>
      <w:r w:rsidR="007E1B60" w:rsidRPr="002470D0">
        <w:rPr>
          <w:rFonts w:asciiTheme="minorHAnsi" w:hAnsiTheme="minorHAnsi" w:cstheme="minorHAnsi"/>
          <w:sz w:val="22"/>
        </w:rPr>
        <w:t>výkonnost</w:t>
      </w:r>
      <w:r w:rsidR="00772EA0">
        <w:rPr>
          <w:rFonts w:asciiTheme="minorHAnsi" w:hAnsiTheme="minorHAnsi" w:cstheme="minorHAnsi"/>
          <w:sz w:val="22"/>
        </w:rPr>
        <w:t xml:space="preserve"> podniku</w:t>
      </w:r>
      <w:r w:rsidR="007E1B60" w:rsidRPr="002470D0">
        <w:rPr>
          <w:rFonts w:asciiTheme="minorHAnsi" w:hAnsiTheme="minorHAnsi" w:cstheme="minorHAnsi"/>
          <w:sz w:val="22"/>
        </w:rPr>
        <w:t>. Tento model může být užitečný zejména v dobách globální krize a/nebo turbulentních projevů ekonomického cyklu. Identifikace důležitých ukazatelů na makroúrovni, sektorové úrovni a korporátní úrovni, a identifikace a kvantifikace vzájemných vazeb b</w:t>
      </w:r>
      <w:r w:rsidR="00521306">
        <w:rPr>
          <w:rFonts w:asciiTheme="minorHAnsi" w:hAnsiTheme="minorHAnsi" w:cstheme="minorHAnsi"/>
          <w:sz w:val="22"/>
        </w:rPr>
        <w:t>yla</w:t>
      </w:r>
      <w:r w:rsidR="007E1B60" w:rsidRPr="002470D0">
        <w:rPr>
          <w:rFonts w:asciiTheme="minorHAnsi" w:hAnsiTheme="minorHAnsi" w:cstheme="minorHAnsi"/>
          <w:sz w:val="22"/>
        </w:rPr>
        <w:t xml:space="preserve"> realizována v oboru automobilového průmyslu. Navrhovaná metodika umož</w:t>
      </w:r>
      <w:r w:rsidR="00521306">
        <w:rPr>
          <w:rFonts w:asciiTheme="minorHAnsi" w:hAnsiTheme="minorHAnsi" w:cstheme="minorHAnsi"/>
          <w:sz w:val="22"/>
        </w:rPr>
        <w:t>ňuje</w:t>
      </w:r>
      <w:r w:rsidR="007E1B60" w:rsidRPr="002470D0">
        <w:rPr>
          <w:rFonts w:asciiTheme="minorHAnsi" w:hAnsiTheme="minorHAnsi" w:cstheme="minorHAnsi"/>
          <w:sz w:val="22"/>
        </w:rPr>
        <w:t xml:space="preserve"> vývoj prediktivního modelu použitelného pro jakýkoliv jiný sektor za použití dostupných dat, na základě předchozího testování metodiky na případu automobilového průmyslu. </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posledních letech byly řešeny také následující výzkumné projekty:</w:t>
      </w:r>
    </w:p>
    <w:p w:rsidR="00772EA0" w:rsidRPr="00772EA0" w:rsidRDefault="007E1B60" w:rsidP="00CB057E">
      <w:pPr>
        <w:pStyle w:val="Odstavecseseznamem"/>
        <w:numPr>
          <w:ilvl w:val="1"/>
          <w:numId w:val="12"/>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 xml:space="preserve">Projekt </w:t>
      </w:r>
      <w:r w:rsidR="0098375D">
        <w:rPr>
          <w:rFonts w:asciiTheme="minorHAnsi" w:hAnsiTheme="minorHAnsi" w:cstheme="minorHAnsi"/>
          <w:sz w:val="22"/>
        </w:rPr>
        <w:t xml:space="preserve">GA ČR </w:t>
      </w:r>
      <w:r w:rsidRPr="00EA3338">
        <w:rPr>
          <w:rFonts w:asciiTheme="minorHAnsi" w:hAnsiTheme="minorHAnsi" w:cstheme="minorHAnsi"/>
          <w:sz w:val="22"/>
        </w:rPr>
        <w:t xml:space="preserve">s názvem </w:t>
      </w:r>
      <w:r w:rsidRPr="00EA3338">
        <w:rPr>
          <w:rFonts w:asciiTheme="minorHAnsi" w:hAnsiTheme="minorHAnsi" w:cstheme="minorHAnsi"/>
          <w:b/>
          <w:sz w:val="22"/>
        </w:rPr>
        <w:t xml:space="preserve">„Tvorba strategického modelu výkonnosti založeného na synergických efektech vybraných soustav řízení“ </w:t>
      </w:r>
      <w:r w:rsidRPr="00EA3338">
        <w:rPr>
          <w:rFonts w:asciiTheme="minorHAnsi" w:hAnsiTheme="minorHAnsi" w:cstheme="minorHAnsi"/>
          <w:sz w:val="22"/>
        </w:rPr>
        <w:t xml:space="preserve">byl řešen od 1. 1. 2014 do 31. 12. 2016. </w:t>
      </w:r>
      <w:ins w:id="466" w:author="Drahomíra Pavelková" w:date="2019-09-13T17:38:00Z">
        <w:r w:rsidR="00B60BBE" w:rsidRPr="00E272DD">
          <w:rPr>
            <w:rFonts w:asciiTheme="minorHAnsi" w:hAnsiTheme="minorHAnsi" w:cstheme="minorHAnsi"/>
            <w:sz w:val="22"/>
            <w:szCs w:val="22"/>
          </w:rPr>
          <w:t xml:space="preserve">Zodpovědná řešitelka </w:t>
        </w:r>
        <w:r w:rsidR="00B60BBE">
          <w:rPr>
            <w:rFonts w:asciiTheme="minorHAnsi" w:hAnsiTheme="minorHAnsi" w:cstheme="minorHAnsi"/>
            <w:sz w:val="22"/>
            <w:szCs w:val="22"/>
          </w:rPr>
          <w:t xml:space="preserve">Ing. Michaela Blahová, Ph.D. </w:t>
        </w:r>
      </w:ins>
      <w:r w:rsidRPr="00EA3338">
        <w:rPr>
          <w:rFonts w:asciiTheme="minorHAnsi" w:hAnsiTheme="minorHAnsi" w:cstheme="minorHAnsi"/>
          <w:sz w:val="22"/>
        </w:rPr>
        <w:t xml:space="preserve">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222703" w:rsidRPr="00AB41BC" w:rsidRDefault="007910D9" w:rsidP="00CB057E">
      <w:pPr>
        <w:pStyle w:val="Odstavecseseznamem"/>
        <w:numPr>
          <w:ilvl w:val="1"/>
          <w:numId w:val="12"/>
        </w:numPr>
        <w:spacing w:after="120"/>
        <w:ind w:left="425" w:hanging="425"/>
        <w:contextualSpacing w:val="0"/>
        <w:jc w:val="both"/>
        <w:rPr>
          <w:rFonts w:asciiTheme="minorHAnsi" w:hAnsiTheme="minorHAnsi" w:cstheme="minorHAnsi"/>
          <w:bCs/>
          <w:sz w:val="22"/>
          <w:szCs w:val="22"/>
        </w:rPr>
      </w:pPr>
      <w:r w:rsidRPr="002470D0">
        <w:rPr>
          <w:rFonts w:asciiTheme="minorHAnsi" w:hAnsiTheme="minorHAnsi" w:cstheme="minorHAnsi"/>
          <w:sz w:val="22"/>
          <w:szCs w:val="22"/>
        </w:rPr>
        <w:t>P</w:t>
      </w:r>
      <w:r w:rsidR="007E1B60" w:rsidRPr="002470D0">
        <w:rPr>
          <w:rFonts w:asciiTheme="minorHAnsi" w:hAnsiTheme="minorHAnsi" w:cstheme="minorHAnsi"/>
          <w:sz w:val="22"/>
          <w:szCs w:val="22"/>
        </w:rPr>
        <w:t xml:space="preserve">rojekt </w:t>
      </w:r>
      <w:r w:rsidR="0098375D" w:rsidRPr="002470D0">
        <w:rPr>
          <w:rFonts w:asciiTheme="minorHAnsi" w:hAnsiTheme="minorHAnsi" w:cstheme="minorHAnsi"/>
          <w:sz w:val="22"/>
          <w:szCs w:val="22"/>
        </w:rPr>
        <w:t xml:space="preserve">GA ČR </w:t>
      </w:r>
      <w:r w:rsidR="007E1B60" w:rsidRPr="002470D0">
        <w:rPr>
          <w:rFonts w:asciiTheme="minorHAnsi" w:hAnsiTheme="minorHAnsi" w:cstheme="minorHAnsi"/>
          <w:sz w:val="22"/>
          <w:szCs w:val="22"/>
        </w:rPr>
        <w:t xml:space="preserve">s názvem </w:t>
      </w:r>
      <w:r w:rsidR="007E1B60" w:rsidRPr="002470D0">
        <w:rPr>
          <w:rFonts w:asciiTheme="minorHAnsi" w:hAnsiTheme="minorHAnsi" w:cstheme="minorHAnsi"/>
          <w:b/>
          <w:sz w:val="22"/>
          <w:szCs w:val="22"/>
        </w:rPr>
        <w:t>„Variabilita skupin nákladů a její promítnutí v kalkulačním systému ve výrobních firmách“</w:t>
      </w:r>
      <w:r w:rsidR="007E1B60" w:rsidRPr="002470D0">
        <w:rPr>
          <w:rFonts w:asciiTheme="minorHAnsi" w:hAnsiTheme="minorHAnsi" w:cstheme="minorHAnsi"/>
          <w:sz w:val="22"/>
          <w:szCs w:val="22"/>
        </w:rPr>
        <w:t xml:space="preserve"> byl řešen od 1. 1. 2014 do 31. 12. 2016. </w:t>
      </w:r>
      <w:ins w:id="467" w:author="Drahomíra Pavelková" w:date="2019-09-13T17:39:00Z">
        <w:r w:rsidR="00B60BBE">
          <w:rPr>
            <w:rFonts w:asciiTheme="minorHAnsi" w:hAnsiTheme="minorHAnsi" w:cstheme="minorHAnsi"/>
            <w:sz w:val="22"/>
          </w:rPr>
          <w:t xml:space="preserve">Zodpovědný řešitel doc. Ing. Petr Novák, Ph.D. </w:t>
        </w:r>
      </w:ins>
      <w:r w:rsidR="007E1B60" w:rsidRPr="002470D0">
        <w:rPr>
          <w:rFonts w:asciiTheme="minorHAnsi" w:hAnsiTheme="minorHAnsi" w:cstheme="minorHAnsi"/>
          <w:sz w:val="22"/>
          <w:szCs w:val="22"/>
        </w:rPr>
        <w:t xml:space="preserve">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w:t>
      </w:r>
      <w:r w:rsidR="007E1B60" w:rsidRPr="002470D0">
        <w:rPr>
          <w:rFonts w:asciiTheme="minorHAnsi" w:hAnsiTheme="minorHAnsi" w:cstheme="minorHAnsi"/>
          <w:sz w:val="22"/>
          <w:szCs w:val="22"/>
        </w:rPr>
        <w:lastRenderedPageBreak/>
        <w:t xml:space="preserve">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AB41BC" w:rsidRPr="00AB41BC" w:rsidRDefault="00AB41BC" w:rsidP="00CB057E">
      <w:pPr>
        <w:pStyle w:val="Odstavecseseznamem"/>
        <w:numPr>
          <w:ilvl w:val="1"/>
          <w:numId w:val="12"/>
        </w:numPr>
        <w:spacing w:after="120"/>
        <w:ind w:left="425" w:hanging="425"/>
        <w:contextualSpacing w:val="0"/>
        <w:jc w:val="both"/>
        <w:rPr>
          <w:rFonts w:asciiTheme="minorHAnsi" w:hAnsiTheme="minorHAnsi" w:cstheme="minorHAnsi"/>
          <w:bCs/>
          <w:sz w:val="22"/>
          <w:szCs w:val="22"/>
        </w:rPr>
      </w:pPr>
      <w:r w:rsidRPr="00AB41BC">
        <w:rPr>
          <w:rFonts w:asciiTheme="minorHAnsi" w:hAnsiTheme="minorHAnsi" w:cstheme="minorHAnsi"/>
          <w:sz w:val="22"/>
          <w:szCs w:val="22"/>
        </w:rPr>
        <w:t xml:space="preserve">Projekt Visegrad Fund V4Cluster Pol s názvem </w:t>
      </w:r>
      <w:r w:rsidRPr="00AB41BC">
        <w:rPr>
          <w:rFonts w:asciiTheme="minorHAnsi" w:hAnsiTheme="minorHAnsi" w:cstheme="minorHAnsi"/>
          <w:b/>
          <w:sz w:val="22"/>
          <w:szCs w:val="22"/>
        </w:rPr>
        <w:t xml:space="preserve">V4 cluster policies and their influence on the viability of cluster organizations“ byl řešen od </w:t>
      </w:r>
      <w:proofErr w:type="gramStart"/>
      <w:r w:rsidRPr="00AB41BC">
        <w:rPr>
          <w:rFonts w:asciiTheme="minorHAnsi" w:hAnsiTheme="minorHAnsi" w:cstheme="minorHAnsi"/>
          <w:b/>
          <w:sz w:val="22"/>
          <w:szCs w:val="22"/>
        </w:rPr>
        <w:t>1.1. do</w:t>
      </w:r>
      <w:proofErr w:type="gramEnd"/>
      <w:r w:rsidRPr="00AB41BC">
        <w:rPr>
          <w:rFonts w:asciiTheme="minorHAnsi" w:hAnsiTheme="minorHAnsi" w:cstheme="minorHAnsi"/>
          <w:b/>
          <w:sz w:val="22"/>
          <w:szCs w:val="22"/>
        </w:rPr>
        <w:t xml:space="preserve"> 31.12.2016. </w:t>
      </w:r>
      <w:ins w:id="468" w:author="Drahomíra Pavelková" w:date="2019-09-13T17:38:00Z">
        <w:r w:rsidR="00B60BBE" w:rsidRPr="00E272DD">
          <w:rPr>
            <w:rFonts w:asciiTheme="minorHAnsi" w:hAnsiTheme="minorHAnsi" w:cstheme="minorHAnsi"/>
            <w:sz w:val="22"/>
            <w:szCs w:val="22"/>
          </w:rPr>
          <w:t>Zodpovědná řešitelka prof. Dr. Ing. Drahomíra Pavelková.</w:t>
        </w:r>
        <w:r w:rsidR="00B60BBE">
          <w:rPr>
            <w:rFonts w:asciiTheme="minorHAnsi" w:hAnsiTheme="minorHAnsi" w:cstheme="minorHAnsi"/>
            <w:b/>
            <w:bCs/>
            <w:sz w:val="22"/>
            <w:szCs w:val="22"/>
          </w:rPr>
          <w:t xml:space="preserve"> </w:t>
        </w:r>
      </w:ins>
      <w:r w:rsidRPr="00AB41BC">
        <w:rPr>
          <w:rFonts w:asciiTheme="minorHAnsi" w:hAnsiTheme="minorHAnsi" w:cstheme="minorHAnsi"/>
          <w:sz w:val="22"/>
          <w:szCs w:val="22"/>
        </w:rPr>
        <w:t>Cílem projektu byla spolupráce partnerů zemí V4 na výzkumu, výměně znalostí a zkušeností v rámci tématu klastrových politik a jejich vlivu na rozvoj klastrových organizací, tj. jejich životaschopnosti v zemích V4. Rámec spolupráce byl nastíněn analýzou zaměření klastrových politik zemí V4 a vybraných klastrových organizací. Výsledky zahrnují doporučení a postupy pro rozvoj klastrových politik v zemích V4 pro posílení jejich konkurenceschopnosti</w:t>
      </w:r>
      <w:r>
        <w:rPr>
          <w:rFonts w:asciiTheme="minorHAnsi" w:hAnsiTheme="minorHAnsi" w:cstheme="minorHAnsi"/>
          <w:sz w:val="22"/>
          <w:szCs w:val="22"/>
        </w:rPr>
        <w:t xml:space="preserve"> a vytvoření modelu Smart Cluster Policy</w:t>
      </w:r>
      <w:r w:rsidRPr="00AB41BC">
        <w:rPr>
          <w:rFonts w:asciiTheme="minorHAnsi" w:hAnsiTheme="minorHAnsi" w:cstheme="minorHAnsi"/>
          <w:sz w:val="22"/>
          <w:szCs w:val="22"/>
        </w:rPr>
        <w:t>.</w:t>
      </w:r>
    </w:p>
    <w:p w:rsidR="0098375D" w:rsidRPr="0098375D" w:rsidRDefault="00D77FDB" w:rsidP="00CB057E">
      <w:pPr>
        <w:pStyle w:val="Odstavecseseznamem"/>
        <w:numPr>
          <w:ilvl w:val="1"/>
          <w:numId w:val="12"/>
        </w:numPr>
        <w:spacing w:after="120"/>
        <w:ind w:left="425" w:hanging="425"/>
        <w:contextualSpacing w:val="0"/>
        <w:jc w:val="both"/>
        <w:rPr>
          <w:rFonts w:asciiTheme="minorHAnsi" w:hAnsiTheme="minorHAnsi" w:cstheme="minorHAnsi"/>
          <w:b/>
          <w:bCs/>
          <w:sz w:val="22"/>
          <w:szCs w:val="22"/>
        </w:rPr>
      </w:pPr>
      <w:r w:rsidRPr="00AB41BC">
        <w:rPr>
          <w:rFonts w:asciiTheme="minorHAnsi" w:hAnsiTheme="minorHAnsi" w:cstheme="minorHAnsi"/>
          <w:bCs/>
          <w:sz w:val="22"/>
          <w:szCs w:val="22"/>
        </w:rPr>
        <w:t xml:space="preserve">Projekt </w:t>
      </w:r>
      <w:r w:rsidR="0098375D" w:rsidRPr="00AB41BC">
        <w:rPr>
          <w:rFonts w:asciiTheme="minorHAnsi" w:hAnsiTheme="minorHAnsi" w:cstheme="minorHAnsi"/>
          <w:bCs/>
          <w:sz w:val="22"/>
          <w:szCs w:val="22"/>
        </w:rPr>
        <w:t xml:space="preserve">MPO ČR </w:t>
      </w:r>
      <w:r w:rsidRPr="00AB41BC">
        <w:rPr>
          <w:rFonts w:asciiTheme="minorHAnsi" w:hAnsiTheme="minorHAnsi" w:cstheme="minorHAnsi"/>
          <w:bCs/>
          <w:sz w:val="22"/>
          <w:szCs w:val="22"/>
        </w:rPr>
        <w:t xml:space="preserve">s názvem: </w:t>
      </w:r>
      <w:r w:rsidRPr="00AB41BC">
        <w:rPr>
          <w:rFonts w:asciiTheme="minorHAnsi" w:hAnsiTheme="minorHAnsi" w:cstheme="minorHAnsi"/>
          <w:b/>
          <w:bCs/>
          <w:sz w:val="22"/>
          <w:szCs w:val="22"/>
        </w:rPr>
        <w:t>„Zpracování indikátorů pro hodnocení klastrů v rámci výzev OP PIK“</w:t>
      </w:r>
      <w:r w:rsidR="0098375D">
        <w:rPr>
          <w:rFonts w:asciiTheme="minorHAnsi" w:hAnsiTheme="minorHAnsi" w:cstheme="minorHAnsi"/>
          <w:b/>
          <w:bCs/>
          <w:sz w:val="22"/>
          <w:szCs w:val="22"/>
        </w:rPr>
        <w:t xml:space="preserve"> </w:t>
      </w:r>
      <w:r w:rsidR="0098375D" w:rsidRPr="0098375D">
        <w:rPr>
          <w:rFonts w:asciiTheme="minorHAnsi" w:hAnsiTheme="minorHAnsi" w:cstheme="minorHAnsi"/>
          <w:bCs/>
          <w:sz w:val="22"/>
          <w:szCs w:val="22"/>
        </w:rPr>
        <w:t>byl řešen v roce 2015</w:t>
      </w:r>
      <w:ins w:id="469" w:author="Drahomíra Pavelková" w:date="2019-09-13T17:38:00Z">
        <w:r w:rsidR="00B60BBE">
          <w:rPr>
            <w:rFonts w:asciiTheme="minorHAnsi" w:hAnsiTheme="minorHAnsi" w:cstheme="minorHAnsi"/>
            <w:bCs/>
            <w:sz w:val="22"/>
            <w:szCs w:val="22"/>
          </w:rPr>
          <w:t xml:space="preserve">. </w:t>
        </w:r>
        <w:r w:rsidR="00B60BBE" w:rsidRPr="00E272DD">
          <w:rPr>
            <w:rFonts w:asciiTheme="minorHAnsi" w:hAnsiTheme="minorHAnsi" w:cstheme="minorHAnsi"/>
            <w:sz w:val="22"/>
            <w:szCs w:val="22"/>
          </w:rPr>
          <w:t>Zodpovědná řešitelka prof. Dr. Ing. Drahomíra Pavelková.</w:t>
        </w:r>
        <w:r w:rsidR="00B60BBE">
          <w:rPr>
            <w:rFonts w:asciiTheme="minorHAnsi" w:hAnsiTheme="minorHAnsi" w:cstheme="minorHAnsi"/>
            <w:b/>
            <w:bCs/>
            <w:sz w:val="22"/>
            <w:szCs w:val="22"/>
          </w:rPr>
          <w:t xml:space="preserve"> </w:t>
        </w:r>
      </w:ins>
      <w:r w:rsidR="0098375D">
        <w:rPr>
          <w:rFonts w:asciiTheme="minorHAnsi" w:hAnsiTheme="minorHAnsi" w:cstheme="minorHAnsi"/>
          <w:b/>
          <w:bCs/>
          <w:sz w:val="22"/>
          <w:szCs w:val="22"/>
        </w:rPr>
        <w:t xml:space="preserve"> </w:t>
      </w:r>
      <w:r w:rsidR="0098375D" w:rsidRPr="0098375D">
        <w:rPr>
          <w:rFonts w:asciiTheme="minorHAnsi" w:hAnsiTheme="minorHAnsi" w:cstheme="minorHAnsi"/>
          <w:bCs/>
          <w:sz w:val="22"/>
          <w:szCs w:val="22"/>
        </w:rPr>
        <w:t xml:space="preserve">Cílem projektu bylo navrhnout </w:t>
      </w:r>
      <w:r w:rsidR="0098375D" w:rsidRPr="0098375D">
        <w:rPr>
          <w:rFonts w:asciiTheme="minorHAnsi" w:hAnsiTheme="minorHAnsi" w:cstheme="minorHAnsi"/>
          <w:sz w:val="22"/>
          <w:szCs w:val="22"/>
        </w:rPr>
        <w:t xml:space="preserve">indikátory </w:t>
      </w:r>
      <w:r w:rsidR="0098375D">
        <w:rPr>
          <w:rFonts w:asciiTheme="minorHAnsi" w:hAnsiTheme="minorHAnsi" w:cstheme="minorHAnsi"/>
          <w:sz w:val="22"/>
          <w:szCs w:val="22"/>
        </w:rPr>
        <w:t xml:space="preserve">pro nastavení financování </w:t>
      </w:r>
      <w:r w:rsidR="0098375D" w:rsidRPr="0098375D">
        <w:rPr>
          <w:rFonts w:asciiTheme="minorHAnsi" w:hAnsiTheme="minorHAnsi" w:cstheme="minorHAnsi"/>
          <w:sz w:val="22"/>
          <w:szCs w:val="22"/>
        </w:rPr>
        <w:t>pokrývají</w:t>
      </w:r>
      <w:r w:rsidR="0098375D">
        <w:rPr>
          <w:rFonts w:asciiTheme="minorHAnsi" w:hAnsiTheme="minorHAnsi" w:cstheme="minorHAnsi"/>
          <w:sz w:val="22"/>
          <w:szCs w:val="22"/>
        </w:rPr>
        <w:t>cí</w:t>
      </w:r>
      <w:r w:rsidR="0098375D" w:rsidRPr="0098375D">
        <w:rPr>
          <w:rFonts w:asciiTheme="minorHAnsi" w:hAnsiTheme="minorHAnsi" w:cstheme="minorHAnsi"/>
          <w:sz w:val="22"/>
          <w:szCs w:val="22"/>
        </w:rPr>
        <w:t xml:space="preserve"> strukturální charakteristiky klastrové organizace, strategii a interakce uvnitř i vně klastrové organizace, výkonnost managementu klastrové organizace, poskytované služby a dosažené výsledky s důrazem na oblast výzkumu, vývoje a inovací a oblast internacionalizace.</w:t>
      </w:r>
    </w:p>
    <w:p w:rsidR="00D77FDB" w:rsidRPr="008B7DED" w:rsidRDefault="00BF16AD" w:rsidP="008B7DED">
      <w:pPr>
        <w:pStyle w:val="Odstavecseseznamem"/>
        <w:numPr>
          <w:ilvl w:val="1"/>
          <w:numId w:val="12"/>
        </w:numPr>
        <w:spacing w:after="120"/>
        <w:ind w:left="425" w:hanging="425"/>
        <w:contextualSpacing w:val="0"/>
        <w:jc w:val="both"/>
        <w:rPr>
          <w:rFonts w:asciiTheme="minorHAnsi" w:hAnsiTheme="minorHAnsi" w:cstheme="minorHAnsi"/>
          <w:bCs/>
          <w:sz w:val="22"/>
          <w:szCs w:val="22"/>
        </w:rPr>
      </w:pPr>
      <w:r w:rsidRPr="002470D0">
        <w:rPr>
          <w:rFonts w:asciiTheme="minorHAnsi" w:hAnsiTheme="minorHAnsi" w:cstheme="minorHAnsi"/>
          <w:sz w:val="22"/>
          <w:szCs w:val="22"/>
        </w:rPr>
        <w:t xml:space="preserve">Projekt </w:t>
      </w:r>
      <w:r w:rsidR="0098375D" w:rsidRPr="002470D0">
        <w:rPr>
          <w:rFonts w:asciiTheme="minorHAnsi" w:hAnsiTheme="minorHAnsi" w:cstheme="minorHAnsi"/>
          <w:sz w:val="22"/>
          <w:szCs w:val="22"/>
        </w:rPr>
        <w:t xml:space="preserve">TA ČR </w:t>
      </w:r>
      <w:r w:rsidRPr="002470D0">
        <w:rPr>
          <w:rFonts w:asciiTheme="minorHAnsi" w:hAnsiTheme="minorHAnsi" w:cstheme="minorHAnsi"/>
          <w:sz w:val="22"/>
          <w:szCs w:val="22"/>
        </w:rPr>
        <w:t>s názvem</w:t>
      </w:r>
      <w:r w:rsidR="00950F40" w:rsidRPr="002470D0">
        <w:rPr>
          <w:rFonts w:asciiTheme="minorHAnsi" w:hAnsiTheme="minorHAnsi" w:cstheme="minorHAnsi"/>
          <w:sz w:val="22"/>
          <w:szCs w:val="22"/>
        </w:rPr>
        <w:t xml:space="preserve"> </w:t>
      </w:r>
      <w:r w:rsidR="00222703" w:rsidRPr="002470D0">
        <w:rPr>
          <w:rFonts w:asciiTheme="minorHAnsi" w:hAnsiTheme="minorHAnsi" w:cstheme="minorHAnsi"/>
          <w:sz w:val="22"/>
          <w:szCs w:val="22"/>
        </w:rPr>
        <w:t>„</w:t>
      </w:r>
      <w:r w:rsidR="00222703" w:rsidRPr="002470D0">
        <w:rPr>
          <w:rFonts w:asciiTheme="minorHAnsi" w:hAnsiTheme="minorHAnsi" w:cstheme="minorHAnsi"/>
          <w:b/>
          <w:bCs/>
          <w:sz w:val="22"/>
          <w:szCs w:val="22"/>
        </w:rPr>
        <w:t xml:space="preserve">Klastrová politika České republiky a jejích regionů pro globální konkurenceschopnost a udržitelný růst“ </w:t>
      </w:r>
      <w:r w:rsidR="00222703" w:rsidRPr="002470D0">
        <w:rPr>
          <w:rFonts w:asciiTheme="minorHAnsi" w:hAnsiTheme="minorHAnsi" w:cstheme="minorHAnsi"/>
          <w:bCs/>
          <w:sz w:val="22"/>
          <w:szCs w:val="22"/>
        </w:rPr>
        <w:t xml:space="preserve">byl řešen od </w:t>
      </w:r>
      <w:proofErr w:type="gramStart"/>
      <w:r w:rsidR="00222703" w:rsidRPr="002470D0">
        <w:rPr>
          <w:rFonts w:asciiTheme="minorHAnsi" w:hAnsiTheme="minorHAnsi" w:cstheme="minorHAnsi"/>
          <w:bCs/>
          <w:sz w:val="22"/>
          <w:szCs w:val="22"/>
        </w:rPr>
        <w:t>1.1.2012</w:t>
      </w:r>
      <w:proofErr w:type="gramEnd"/>
      <w:r w:rsidR="00222703" w:rsidRPr="002470D0">
        <w:rPr>
          <w:rFonts w:asciiTheme="minorHAnsi" w:hAnsiTheme="minorHAnsi" w:cstheme="minorHAnsi"/>
          <w:bCs/>
          <w:sz w:val="22"/>
          <w:szCs w:val="22"/>
        </w:rPr>
        <w:t xml:space="preserve"> do 31.12.2013. </w:t>
      </w:r>
      <w:r w:rsidR="00222703" w:rsidRPr="002470D0">
        <w:rPr>
          <w:rFonts w:asciiTheme="minorHAnsi" w:hAnsiTheme="minorHAnsi" w:cstheme="minorHAnsi"/>
          <w:b/>
          <w:bCs/>
          <w:sz w:val="22"/>
          <w:szCs w:val="22"/>
        </w:rPr>
        <w:t xml:space="preserve"> </w:t>
      </w:r>
      <w:ins w:id="470" w:author="Drahomíra Pavelková" w:date="2019-09-13T17:37:00Z">
        <w:r w:rsidR="00B60BBE" w:rsidRPr="00B60BBE">
          <w:rPr>
            <w:rFonts w:asciiTheme="minorHAnsi" w:hAnsiTheme="minorHAnsi" w:cstheme="minorHAnsi"/>
            <w:sz w:val="22"/>
            <w:szCs w:val="22"/>
            <w:rPrChange w:id="471" w:author="Drahomíra Pavelková" w:date="2019-09-13T17:38:00Z">
              <w:rPr>
                <w:rFonts w:asciiTheme="minorHAnsi" w:hAnsiTheme="minorHAnsi" w:cstheme="minorHAnsi"/>
                <w:b/>
                <w:bCs/>
                <w:sz w:val="22"/>
                <w:szCs w:val="22"/>
              </w:rPr>
            </w:rPrChange>
          </w:rPr>
          <w:t>Zodpovědná řešitelka prof. Dr. Ing. Drahomíra Pavelková.</w:t>
        </w:r>
        <w:r w:rsidR="00B60BBE">
          <w:rPr>
            <w:rFonts w:asciiTheme="minorHAnsi" w:hAnsiTheme="minorHAnsi" w:cstheme="minorHAnsi"/>
            <w:b/>
            <w:bCs/>
            <w:sz w:val="22"/>
            <w:szCs w:val="22"/>
          </w:rPr>
          <w:t xml:space="preserve"> </w:t>
        </w:r>
      </w:ins>
      <w:r w:rsidR="00950F40" w:rsidRPr="002470D0">
        <w:rPr>
          <w:rFonts w:asciiTheme="minorHAnsi" w:hAnsiTheme="minorHAnsi" w:cstheme="minorHAnsi"/>
          <w:sz w:val="22"/>
          <w:szCs w:val="22"/>
        </w:rPr>
        <w:t xml:space="preserve">Hlavním cílem projektu </w:t>
      </w:r>
      <w:r w:rsidR="00222703" w:rsidRPr="002470D0">
        <w:rPr>
          <w:rFonts w:asciiTheme="minorHAnsi" w:hAnsiTheme="minorHAnsi" w:cstheme="minorHAnsi"/>
          <w:sz w:val="22"/>
          <w:szCs w:val="22"/>
        </w:rPr>
        <w:t>byla</w:t>
      </w:r>
      <w:r w:rsidR="00950F40" w:rsidRPr="002470D0">
        <w:rPr>
          <w:rFonts w:asciiTheme="minorHAnsi" w:hAnsiTheme="minorHAnsi" w:cstheme="minorHAnsi"/>
          <w:sz w:val="22"/>
          <w:szCs w:val="22"/>
        </w:rPr>
        <w:t xml:space="preserve"> tvorba klastrových politik na národní i regionální úrovni. Výsledkem </w:t>
      </w:r>
      <w:r w:rsidR="00222703" w:rsidRPr="002470D0">
        <w:rPr>
          <w:rFonts w:asciiTheme="minorHAnsi" w:hAnsiTheme="minorHAnsi" w:cstheme="minorHAnsi"/>
          <w:sz w:val="22"/>
          <w:szCs w:val="22"/>
        </w:rPr>
        <w:t>řešení projektu byly publikační výsledky, specializovaná mapa a dvě</w:t>
      </w:r>
      <w:r w:rsidR="00950F40" w:rsidRPr="002470D0">
        <w:rPr>
          <w:rFonts w:asciiTheme="minorHAnsi" w:hAnsiTheme="minorHAnsi" w:cstheme="minorHAnsi"/>
          <w:sz w:val="22"/>
          <w:szCs w:val="22"/>
        </w:rPr>
        <w:t xml:space="preserve"> certifikované metodiky</w:t>
      </w:r>
      <w:r w:rsidR="00222703" w:rsidRPr="002470D0">
        <w:rPr>
          <w:rFonts w:asciiTheme="minorHAnsi" w:hAnsiTheme="minorHAnsi" w:cstheme="minorHAnsi"/>
          <w:sz w:val="22"/>
          <w:szCs w:val="22"/>
        </w:rPr>
        <w:t xml:space="preserve"> (Národní klastrová politika a Regionální klastrová politika)</w:t>
      </w:r>
      <w:r w:rsidR="00950F40" w:rsidRPr="002470D0">
        <w:rPr>
          <w:rFonts w:asciiTheme="minorHAnsi" w:hAnsiTheme="minorHAnsi" w:cstheme="minorHAnsi"/>
          <w:sz w:val="22"/>
          <w:szCs w:val="22"/>
        </w:rPr>
        <w:t xml:space="preserve">, jejichž přijetím </w:t>
      </w:r>
      <w:r w:rsidR="00222703" w:rsidRPr="002470D0">
        <w:rPr>
          <w:rFonts w:asciiTheme="minorHAnsi" w:hAnsiTheme="minorHAnsi" w:cstheme="minorHAnsi"/>
          <w:sz w:val="22"/>
          <w:szCs w:val="22"/>
        </w:rPr>
        <w:t xml:space="preserve">Ministerstvem průmyslu a obchodu ČR </w:t>
      </w:r>
      <w:r w:rsidR="00950F40" w:rsidRPr="002470D0">
        <w:rPr>
          <w:rFonts w:asciiTheme="minorHAnsi" w:hAnsiTheme="minorHAnsi" w:cstheme="minorHAnsi"/>
          <w:sz w:val="22"/>
          <w:szCs w:val="22"/>
        </w:rPr>
        <w:t>a aplikací v praxi b</w:t>
      </w:r>
      <w:r w:rsidR="00222703" w:rsidRPr="002470D0">
        <w:rPr>
          <w:rFonts w:asciiTheme="minorHAnsi" w:hAnsiTheme="minorHAnsi" w:cstheme="minorHAnsi"/>
          <w:sz w:val="22"/>
          <w:szCs w:val="22"/>
        </w:rPr>
        <w:t>yly</w:t>
      </w:r>
      <w:r w:rsidR="00950F40" w:rsidRPr="002470D0">
        <w:rPr>
          <w:rFonts w:asciiTheme="minorHAnsi" w:hAnsiTheme="minorHAnsi" w:cstheme="minorHAnsi"/>
          <w:sz w:val="22"/>
          <w:szCs w:val="22"/>
        </w:rPr>
        <w:t xml:space="preserve"> vytvořeny předpoklady pro udržitelnou klastrovou politiku založenou na maximalizaci efektů z vkládání strategických veřejných investic do fenoménu spolupráce v klastrech a z </w:t>
      </w:r>
      <w:proofErr w:type="gramStart"/>
      <w:r w:rsidR="00950F40" w:rsidRPr="002470D0">
        <w:rPr>
          <w:rFonts w:asciiTheme="minorHAnsi" w:hAnsiTheme="minorHAnsi" w:cstheme="minorHAnsi"/>
          <w:sz w:val="22"/>
          <w:szCs w:val="22"/>
        </w:rPr>
        <w:t>ni</w:t>
      </w:r>
      <w:proofErr w:type="gramEnd"/>
      <w:r w:rsidR="00950F40" w:rsidRPr="002470D0">
        <w:rPr>
          <w:rFonts w:asciiTheme="minorHAnsi" w:hAnsiTheme="minorHAnsi" w:cstheme="minorHAnsi"/>
          <w:sz w:val="22"/>
          <w:szCs w:val="22"/>
        </w:rPr>
        <w:t xml:space="preserve">́ vyplývajících synergií ve prospěch konkurenceschopnosti ČR, vše v kontextu klastrové politiky v rámci EU. </w:t>
      </w:r>
    </w:p>
    <w:p w:rsidR="008B7DED" w:rsidRPr="00FE112B" w:rsidRDefault="008B7DED" w:rsidP="008B7DED">
      <w:pPr>
        <w:pStyle w:val="Odstavecseseznamem"/>
        <w:numPr>
          <w:ilvl w:val="1"/>
          <w:numId w:val="12"/>
        </w:numPr>
        <w:spacing w:after="120"/>
        <w:ind w:left="425" w:hanging="425"/>
        <w:contextualSpacing w:val="0"/>
        <w:jc w:val="both"/>
        <w:rPr>
          <w:rFonts w:asciiTheme="minorHAnsi" w:hAnsiTheme="minorHAnsi" w:cstheme="minorHAnsi"/>
          <w:bCs/>
          <w:color w:val="000000" w:themeColor="text1"/>
          <w:sz w:val="22"/>
          <w:szCs w:val="22"/>
        </w:rPr>
      </w:pPr>
      <w:r w:rsidRPr="00FE112B">
        <w:rPr>
          <w:rFonts w:asciiTheme="minorHAnsi" w:hAnsiTheme="minorHAnsi" w:cstheme="minorHAnsi"/>
          <w:sz w:val="22"/>
          <w:szCs w:val="22"/>
        </w:rPr>
        <w:t>Projekt GA ČR s názvem „</w:t>
      </w:r>
      <w:r w:rsidRPr="00FE112B">
        <w:rPr>
          <w:rFonts w:asciiTheme="minorHAnsi" w:hAnsiTheme="minorHAnsi" w:cstheme="minorHAnsi"/>
          <w:b/>
          <w:bCs/>
          <w:sz w:val="22"/>
          <w:szCs w:val="22"/>
        </w:rPr>
        <w:t xml:space="preserve">Tvorba modelu pro měření a řízení výkonnosti podniků“ </w:t>
      </w:r>
      <w:r w:rsidRPr="00FE112B">
        <w:rPr>
          <w:rFonts w:asciiTheme="minorHAnsi" w:hAnsiTheme="minorHAnsi" w:cstheme="minorHAnsi"/>
          <w:bCs/>
          <w:sz w:val="22"/>
          <w:szCs w:val="22"/>
        </w:rPr>
        <w:t>byl řešen</w:t>
      </w:r>
      <w:r w:rsidRPr="00FE112B">
        <w:rPr>
          <w:rFonts w:asciiTheme="minorHAnsi" w:hAnsiTheme="minorHAnsi" w:cstheme="minorHAnsi"/>
          <w:b/>
          <w:bCs/>
          <w:sz w:val="22"/>
          <w:szCs w:val="22"/>
        </w:rPr>
        <w:t xml:space="preserve">  </w:t>
      </w:r>
      <w:r w:rsidRPr="00FE112B">
        <w:rPr>
          <w:rFonts w:asciiTheme="minorHAnsi" w:hAnsiTheme="minorHAnsi" w:cstheme="minorHAnsi"/>
          <w:bCs/>
          <w:sz w:val="22"/>
          <w:szCs w:val="22"/>
        </w:rPr>
        <w:t xml:space="preserve">od </w:t>
      </w:r>
      <w:proofErr w:type="gramStart"/>
      <w:r w:rsidRPr="00FE112B">
        <w:rPr>
          <w:rFonts w:asciiTheme="minorHAnsi" w:hAnsiTheme="minorHAnsi" w:cstheme="minorHAnsi"/>
          <w:bCs/>
          <w:sz w:val="22"/>
          <w:szCs w:val="22"/>
        </w:rPr>
        <w:t>1.1. 2009</w:t>
      </w:r>
      <w:proofErr w:type="gramEnd"/>
      <w:r w:rsidRPr="00FE112B">
        <w:rPr>
          <w:rFonts w:asciiTheme="minorHAnsi" w:hAnsiTheme="minorHAnsi" w:cstheme="minorHAnsi"/>
          <w:bCs/>
          <w:sz w:val="22"/>
          <w:szCs w:val="22"/>
        </w:rPr>
        <w:t xml:space="preserve"> do 31.12. 2011. </w:t>
      </w:r>
      <w:ins w:id="472" w:author="Drahomíra Pavelková" w:date="2019-09-13T17:37:00Z">
        <w:r w:rsidR="00B60BBE">
          <w:rPr>
            <w:rFonts w:asciiTheme="minorHAnsi" w:hAnsiTheme="minorHAnsi" w:cstheme="minorHAnsi"/>
            <w:bCs/>
            <w:sz w:val="22"/>
            <w:szCs w:val="22"/>
          </w:rPr>
          <w:t xml:space="preserve">Zodpovědná řešitelka doc. Ing. Adriana Knápková, Ph.D. </w:t>
        </w:r>
      </w:ins>
      <w:r w:rsidRPr="00FE112B">
        <w:rPr>
          <w:rFonts w:asciiTheme="minorHAnsi" w:hAnsiTheme="minorHAnsi" w:cstheme="minorHAnsi"/>
          <w:bCs/>
          <w:sz w:val="22"/>
          <w:szCs w:val="22"/>
        </w:rPr>
        <w:t xml:space="preserve">Hlavním cílem projektu bylo vytvoření modelu pro měření a řízení výkonnosti podniků na základě synergie možných přístupů k měření a řízení výkonnosti. V rámci </w:t>
      </w:r>
      <w:r w:rsidRPr="00FE112B">
        <w:rPr>
          <w:rFonts w:asciiTheme="minorHAnsi" w:hAnsiTheme="minorHAnsi" w:cstheme="minorHAnsi"/>
          <w:bCs/>
          <w:color w:val="000000" w:themeColor="text1"/>
          <w:sz w:val="22"/>
          <w:szCs w:val="22"/>
        </w:rPr>
        <w:t xml:space="preserve">řešení projektu byly identifikovány a evaluovány jednotlivé koncepty a ukazatele výkonnosti, včetně faktorů, které výkonnost podniků ovlivňují. Výsledkem řešení projektu byl návrh  </w:t>
      </w:r>
      <w:r w:rsidRPr="00FE112B">
        <w:rPr>
          <w:rFonts w:asciiTheme="minorHAnsi" w:hAnsiTheme="minorHAnsi"/>
          <w:color w:val="000000" w:themeColor="text1"/>
          <w:spacing w:val="5"/>
          <w:sz w:val="22"/>
          <w:szCs w:val="22"/>
          <w:shd w:val="clear" w:color="auto" w:fill="FFFFFF"/>
        </w:rPr>
        <w:t xml:space="preserve">modelu pro měření a řízení výkonnosti podniků, který je postaven na využití synergických efektů z propojení vybraných </w:t>
      </w:r>
      <w:r>
        <w:rPr>
          <w:rFonts w:asciiTheme="minorHAnsi" w:hAnsiTheme="minorHAnsi"/>
          <w:color w:val="000000" w:themeColor="text1"/>
          <w:spacing w:val="5"/>
          <w:sz w:val="22"/>
          <w:szCs w:val="22"/>
          <w:shd w:val="clear" w:color="auto" w:fill="FFFFFF"/>
        </w:rPr>
        <w:t xml:space="preserve">identifikovaných </w:t>
      </w:r>
      <w:r w:rsidRPr="00FE112B">
        <w:rPr>
          <w:rFonts w:asciiTheme="minorHAnsi" w:hAnsiTheme="minorHAnsi"/>
          <w:color w:val="000000" w:themeColor="text1"/>
          <w:spacing w:val="5"/>
          <w:sz w:val="22"/>
          <w:szCs w:val="22"/>
          <w:shd w:val="clear" w:color="auto" w:fill="FFFFFF"/>
        </w:rPr>
        <w:t xml:space="preserve">konceptů řízení a tím umožňuje dosáhnout nových vlastností pro </w:t>
      </w:r>
      <w:r>
        <w:rPr>
          <w:rFonts w:asciiTheme="minorHAnsi" w:hAnsiTheme="minorHAnsi"/>
          <w:color w:val="000000" w:themeColor="text1"/>
          <w:spacing w:val="5"/>
          <w:sz w:val="22"/>
          <w:szCs w:val="22"/>
          <w:shd w:val="clear" w:color="auto" w:fill="FFFFFF"/>
        </w:rPr>
        <w:t xml:space="preserve">kvalitní </w:t>
      </w:r>
      <w:r w:rsidRPr="00FE112B">
        <w:rPr>
          <w:rFonts w:asciiTheme="minorHAnsi" w:hAnsiTheme="minorHAnsi"/>
          <w:color w:val="000000" w:themeColor="text1"/>
          <w:spacing w:val="5"/>
          <w:sz w:val="22"/>
          <w:szCs w:val="22"/>
          <w:shd w:val="clear" w:color="auto" w:fill="FFFFFF"/>
        </w:rPr>
        <w:t>měření a řízení výkonnosti podniků.</w:t>
      </w:r>
    </w:p>
    <w:p w:rsidR="008B7DED" w:rsidRPr="00B60BBE" w:rsidRDefault="008B7DED" w:rsidP="008B7DED">
      <w:pPr>
        <w:pStyle w:val="Odstavecseseznamem"/>
        <w:numPr>
          <w:ilvl w:val="1"/>
          <w:numId w:val="12"/>
        </w:numPr>
        <w:spacing w:after="360"/>
        <w:ind w:left="425" w:hanging="425"/>
        <w:contextualSpacing w:val="0"/>
        <w:jc w:val="both"/>
        <w:rPr>
          <w:ins w:id="473" w:author="Drahomíra Pavelková" w:date="2019-09-13T17:36:00Z"/>
          <w:rFonts w:asciiTheme="minorHAnsi" w:hAnsiTheme="minorHAnsi" w:cstheme="minorHAnsi"/>
          <w:bCs/>
          <w:sz w:val="22"/>
          <w:szCs w:val="22"/>
          <w:rPrChange w:id="474" w:author="Drahomíra Pavelková" w:date="2019-09-13T17:36:00Z">
            <w:rPr>
              <w:ins w:id="475" w:author="Drahomíra Pavelková" w:date="2019-09-13T17:36:00Z"/>
              <w:rFonts w:asciiTheme="minorHAnsi" w:hAnsiTheme="minorHAnsi" w:cs="Arial"/>
              <w:color w:val="000000"/>
              <w:sz w:val="22"/>
              <w:szCs w:val="22"/>
              <w:shd w:val="clear" w:color="auto" w:fill="FAFAFA"/>
            </w:rPr>
          </w:rPrChange>
        </w:rPr>
      </w:pPr>
      <w:r w:rsidRPr="00BC3529">
        <w:rPr>
          <w:rFonts w:asciiTheme="minorHAnsi" w:hAnsiTheme="minorHAnsi" w:cstheme="minorHAnsi"/>
          <w:bCs/>
          <w:sz w:val="22"/>
          <w:szCs w:val="22"/>
        </w:rPr>
        <w:t>Projekt GA ČR s názvem „</w:t>
      </w:r>
      <w:r w:rsidRPr="00BC3529">
        <w:rPr>
          <w:rFonts w:asciiTheme="minorHAnsi" w:hAnsiTheme="minorHAnsi" w:cstheme="minorHAnsi"/>
          <w:b/>
          <w:sz w:val="22"/>
          <w:szCs w:val="22"/>
        </w:rPr>
        <w:t xml:space="preserve">Užití IAS/IFRS v malých a středních podnicích a vliv na měření jejich výkonnosti“ byl řešen v době od </w:t>
      </w:r>
      <w:proofErr w:type="gramStart"/>
      <w:r w:rsidRPr="00BC3529">
        <w:rPr>
          <w:rFonts w:asciiTheme="minorHAnsi" w:hAnsiTheme="minorHAnsi" w:cstheme="minorHAnsi"/>
          <w:bCs/>
          <w:sz w:val="22"/>
          <w:szCs w:val="22"/>
        </w:rPr>
        <w:t>1.1. 2009</w:t>
      </w:r>
      <w:proofErr w:type="gramEnd"/>
      <w:r w:rsidRPr="00BC3529">
        <w:rPr>
          <w:rFonts w:asciiTheme="minorHAnsi" w:hAnsiTheme="minorHAnsi" w:cstheme="minorHAnsi"/>
          <w:bCs/>
          <w:sz w:val="22"/>
          <w:szCs w:val="22"/>
        </w:rPr>
        <w:t xml:space="preserve"> do 31.12. 2011. </w:t>
      </w:r>
      <w:ins w:id="476" w:author="Drahomíra Pavelková" w:date="2019-09-13T17:36:00Z">
        <w:r w:rsidR="00B60BBE">
          <w:rPr>
            <w:rFonts w:asciiTheme="minorHAnsi" w:hAnsiTheme="minorHAnsi" w:cstheme="minorHAnsi"/>
            <w:bCs/>
            <w:sz w:val="22"/>
            <w:szCs w:val="22"/>
          </w:rPr>
          <w:t xml:space="preserve">Zodpovědná řešitelka doc. Ing. Marie </w:t>
        </w:r>
      </w:ins>
      <w:ins w:id="477" w:author="Drahomíra Pavelková" w:date="2019-09-13T17:37:00Z">
        <w:r w:rsidR="00B60BBE">
          <w:rPr>
            <w:rFonts w:asciiTheme="minorHAnsi" w:hAnsiTheme="minorHAnsi" w:cstheme="minorHAnsi"/>
            <w:bCs/>
            <w:sz w:val="22"/>
            <w:szCs w:val="22"/>
          </w:rPr>
          <w:t xml:space="preserve">Paseková, Ph.D. </w:t>
        </w:r>
      </w:ins>
      <w:r w:rsidRPr="00BC3529">
        <w:rPr>
          <w:rFonts w:asciiTheme="minorHAnsi" w:hAnsiTheme="minorHAnsi" w:cs="Arial"/>
          <w:color w:val="000000"/>
          <w:sz w:val="22"/>
          <w:szCs w:val="22"/>
          <w:shd w:val="clear" w:color="auto" w:fill="FAFAFA"/>
        </w:rPr>
        <w:t xml:space="preserve">Cílem řešení projektu bylo analyzovat hlavní problémy při užití IAS/IFRS v malých a středních podnicích a nalezení jejich teoretických řešení. V rámci řešení byly analyzovány způsoby uplatnění jednotlivých IAS/IFRS ve výkaznictví malých a středních podniků. Snahou bylo poskytnout teoreticky zdůvodněný návod, jak postupovat při uplatňování jednotlivých standardů při vytváření harmonizovaných výstupů z účetnictví. Pro řešení projektu byly využity poznatky z firem, které již mají se zaváděním IAS/IFRS praktické zkušenosti, byly analyzovány dosavadní metody účtování podle IAS/IFRS a konfrontovány s možností účtování v MSP. V rámci řešení projektu byla rovněž rozvíjena spolupráce se zahraničními partnery ze zemí střední a východní </w:t>
      </w:r>
      <w:r w:rsidRPr="00BC3529">
        <w:rPr>
          <w:rFonts w:asciiTheme="minorHAnsi" w:hAnsiTheme="minorHAnsi" w:cs="Arial"/>
          <w:color w:val="000000"/>
          <w:sz w:val="22"/>
          <w:szCs w:val="22"/>
          <w:shd w:val="clear" w:color="auto" w:fill="FAFAFA"/>
        </w:rPr>
        <w:lastRenderedPageBreak/>
        <w:t>Evropy (Polsko, Maďarsko, Slovensko, Ukrajina), byly porovnávány zkušenosti při zavádění standardů účetního výkaznictví u malých a středních podniků v těchto zemích.</w:t>
      </w:r>
    </w:p>
    <w:p w:rsidR="00B60BBE" w:rsidRPr="00B60BBE" w:rsidRDefault="00B60BBE">
      <w:pPr>
        <w:pStyle w:val="Odstavecseseznamem"/>
        <w:numPr>
          <w:ilvl w:val="0"/>
          <w:numId w:val="12"/>
        </w:numPr>
        <w:spacing w:after="360"/>
        <w:jc w:val="both"/>
        <w:rPr>
          <w:rFonts w:asciiTheme="minorHAnsi" w:hAnsiTheme="minorHAnsi" w:cstheme="minorHAnsi"/>
          <w:bCs/>
          <w:sz w:val="22"/>
          <w:szCs w:val="22"/>
          <w:rPrChange w:id="478" w:author="Drahomíra Pavelková" w:date="2019-09-13T17:36:00Z">
            <w:rPr/>
          </w:rPrChange>
        </w:rPr>
        <w:pPrChange w:id="479" w:author="Drahomíra Pavelková" w:date="2019-09-13T17:36:00Z">
          <w:pPr>
            <w:pStyle w:val="Odstavecseseznamem"/>
            <w:numPr>
              <w:ilvl w:val="1"/>
              <w:numId w:val="12"/>
            </w:numPr>
            <w:spacing w:after="360"/>
            <w:ind w:left="425" w:hanging="425"/>
            <w:contextualSpacing w:val="0"/>
            <w:jc w:val="both"/>
          </w:pPr>
        </w:pPrChange>
      </w:pPr>
      <w:ins w:id="480" w:author="Drahomíra Pavelková" w:date="2019-09-13T17:36:00Z">
        <w:r w:rsidRPr="00B60BBE">
          <w:rPr>
            <w:rFonts w:asciiTheme="minorHAnsi" w:hAnsiTheme="minorHAnsi" w:cstheme="minorHAnsi"/>
            <w:bCs/>
            <w:sz w:val="22"/>
            <w:szCs w:val="22"/>
          </w:rPr>
          <w:t>Mezinárodní rozměr tvůrčí činnosti je možné doložit účastí v mezinárodních projektech (viz výše), mezinárodní spoluprací s výzkumnými pracovníky renomovaných zahraničních univerzit v rámci řešení projektů GA ČR a TA ČR (samotný výzkum měl mezinárodní rozměr), včetně společných publikací, publikační činností (doloženo v CV personálního zabezpečení programu), účastí v mezinárodních sítích, zejména aktivní účastí v sítí MoC Affiliate Network</w:t>
        </w:r>
        <w:r w:rsidRPr="00B60BBE">
          <w:rPr>
            <w:rFonts w:asciiTheme="minorHAnsi" w:hAnsiTheme="minorHAnsi" w:cstheme="minorHAnsi"/>
            <w:b/>
            <w:sz w:val="22"/>
            <w:szCs w:val="22"/>
          </w:rPr>
          <w:t xml:space="preserve"> </w:t>
        </w:r>
        <w:r w:rsidRPr="00B60BBE">
          <w:rPr>
            <w:rFonts w:asciiTheme="minorHAnsi" w:hAnsiTheme="minorHAnsi" w:cstheme="minorHAnsi"/>
            <w:sz w:val="22"/>
            <w:szCs w:val="22"/>
          </w:rPr>
          <w:t xml:space="preserve">zastřešenou Harvard Business School v tvůrčích aktivitách.  </w:t>
        </w:r>
      </w:ins>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3.7</w:t>
      </w:r>
    </w:p>
    <w:p w:rsidR="007E1B60" w:rsidRPr="00EA3338" w:rsidRDefault="0040781E" w:rsidP="00782FBD">
      <w:pPr>
        <w:tabs>
          <w:tab w:val="left" w:pos="2835"/>
        </w:tabs>
        <w:spacing w:before="120" w:after="600"/>
        <w:jc w:val="both"/>
        <w:rPr>
          <w:rFonts w:asciiTheme="minorHAnsi" w:hAnsiTheme="minorHAnsi" w:cstheme="minorHAnsi"/>
          <w:sz w:val="22"/>
        </w:rPr>
      </w:pPr>
      <w:r w:rsidRPr="00EA3338">
        <w:rPr>
          <w:rFonts w:asciiTheme="minorHAnsi" w:hAnsiTheme="minorHAnsi" w:cstheme="minorHAnsi"/>
          <w:sz w:val="22"/>
        </w:rPr>
        <w:t xml:space="preserve">Nezbytnou součástí studia DSP </w:t>
      </w:r>
      <w:r w:rsidR="007910D9">
        <w:rPr>
          <w:rFonts w:asciiTheme="minorHAnsi" w:hAnsiTheme="minorHAnsi" w:cstheme="minorHAnsi"/>
          <w:sz w:val="22"/>
        </w:rPr>
        <w:t xml:space="preserve">Finance </w:t>
      </w:r>
      <w:r w:rsidRPr="00EA3338">
        <w:rPr>
          <w:rFonts w:asciiTheme="minorHAnsi" w:hAnsiTheme="minorHAnsi" w:cstheme="minorHAnsi"/>
          <w:sz w:val="22"/>
        </w:rPr>
        <w:t>je schopnost studenta, orientovat se v nejnovějších trendech v uvedené oblasti, kontinuální zvyšování znalostí a sběr zkušeností v</w:t>
      </w:r>
      <w:r w:rsidR="00DF1CBB">
        <w:rPr>
          <w:rFonts w:asciiTheme="minorHAnsi" w:hAnsiTheme="minorHAnsi" w:cstheme="minorHAnsi"/>
          <w:sz w:val="22"/>
        </w:rPr>
        <w:t xml:space="preserve"> organizacích finančního sektoru, průmyslového sektoru, v sektoru služeb, státních či veřejno-právních institucích </w:t>
      </w:r>
      <w:r w:rsidRPr="00EA3338">
        <w:rPr>
          <w:rFonts w:asciiTheme="minorHAnsi" w:hAnsiTheme="minorHAnsi" w:cstheme="minorHAnsi"/>
          <w:sz w:val="22"/>
        </w:rPr>
        <w:t>doma i ve světě. Z uvedeného důvodu budou v průběhu studia plně podporované zejména zahraniční stáže studenta na renomovaných vědecko-výzkumných pracovištích</w:t>
      </w:r>
      <w:r w:rsidR="00DF1CBB">
        <w:rPr>
          <w:rFonts w:asciiTheme="minorHAnsi" w:hAnsiTheme="minorHAnsi" w:cstheme="minorHAnsi"/>
          <w:sz w:val="22"/>
        </w:rPr>
        <w:t xml:space="preserve"> i spolupráce s vybranými organizacemi v rámci výzkumných činností</w:t>
      </w:r>
      <w:r w:rsidRPr="00EA3338">
        <w:rPr>
          <w:rFonts w:asciiTheme="minorHAnsi" w:hAnsiTheme="minorHAnsi" w:cstheme="minorHAnsi"/>
          <w:sz w:val="22"/>
        </w:rPr>
        <w:t>. Součástí studia budou i pravidelné vědecko-výzkumné a odborné workshopy pro podporu sdílení znalostí a konfrontace získaných odborných znalostí s vybranými odborníky z vědy, výzkumu a podnikové praxe. Z hlediska profesní profilace studenta DSP bude další významnou specifikací požadavek na prezentování vlastních vědeckých výstupů, dosažených v průběhu studia formou vědeckých článků, prezentace na vědeckých konferencích,</w:t>
      </w:r>
      <w:r w:rsidR="00DF1CBB">
        <w:rPr>
          <w:rFonts w:asciiTheme="minorHAnsi" w:hAnsiTheme="minorHAnsi" w:cstheme="minorHAnsi"/>
          <w:sz w:val="22"/>
        </w:rPr>
        <w:t xml:space="preserve"> či</w:t>
      </w:r>
      <w:r w:rsidRPr="00EA3338">
        <w:rPr>
          <w:rFonts w:asciiTheme="minorHAnsi" w:hAnsiTheme="minorHAnsi" w:cstheme="minorHAnsi"/>
          <w:sz w:val="22"/>
        </w:rPr>
        <w:t xml:space="preserve"> odborných workshopech z</w:t>
      </w:r>
      <w:r w:rsidR="00DF1CBB">
        <w:rPr>
          <w:rFonts w:asciiTheme="minorHAnsi" w:hAnsiTheme="minorHAnsi" w:cstheme="minorHAnsi"/>
          <w:sz w:val="22"/>
        </w:rPr>
        <w:t> </w:t>
      </w:r>
      <w:r w:rsidRPr="00EA3338">
        <w:rPr>
          <w:rFonts w:asciiTheme="minorHAnsi" w:hAnsiTheme="minorHAnsi" w:cstheme="minorHAnsi"/>
          <w:sz w:val="22"/>
        </w:rPr>
        <w:t>oblasti</w:t>
      </w:r>
      <w:r w:rsidR="00DF1CBB">
        <w:rPr>
          <w:rFonts w:asciiTheme="minorHAnsi" w:hAnsiTheme="minorHAnsi" w:cstheme="minorHAnsi"/>
          <w:sz w:val="22"/>
        </w:rPr>
        <w:t xml:space="preserve"> financí</w:t>
      </w:r>
      <w:r w:rsidRPr="00EA3338">
        <w:rPr>
          <w:rFonts w:asciiTheme="minorHAnsi" w:hAnsiTheme="minorHAnsi" w:cstheme="minorHAnsi"/>
          <w:sz w:val="22"/>
        </w:rPr>
        <w:t xml:space="preserve">. </w:t>
      </w:r>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Finanční, materiální a další zabezpečení studijního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 xml:space="preserve">Finanční zabezpečení studijního programu </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4.1</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Materiální a technické zabezpečení studijního programu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4.2</w:t>
      </w:r>
    </w:p>
    <w:p w:rsidR="007E1B60" w:rsidRPr="00EA3338" w:rsidRDefault="007E1B60" w:rsidP="00383F38">
      <w:pPr>
        <w:spacing w:before="120" w:after="120"/>
        <w:jc w:val="both"/>
        <w:rPr>
          <w:rFonts w:asciiTheme="minorHAnsi" w:hAnsiTheme="minorHAnsi" w:cstheme="minorHAnsi"/>
          <w:sz w:val="22"/>
        </w:rPr>
      </w:pPr>
      <w:r w:rsidRPr="00EA3338">
        <w:rPr>
          <w:rFonts w:asciiTheme="minorHAnsi" w:hAnsiTheme="minorHAnsi" w:cstheme="minorHAnsi"/>
          <w:sz w:val="22"/>
        </w:rPr>
        <w:t xml:space="preserve">Doktorský studijní program </w:t>
      </w:r>
      <w:r w:rsidR="00DF1CBB">
        <w:rPr>
          <w:rFonts w:asciiTheme="minorHAnsi" w:hAnsiTheme="minorHAnsi" w:cstheme="minorHAnsi"/>
          <w:sz w:val="22"/>
        </w:rPr>
        <w:t xml:space="preserve">Finance </w:t>
      </w:r>
      <w:r w:rsidRPr="00EA3338">
        <w:rPr>
          <w:rFonts w:asciiTheme="minorHAnsi" w:hAnsiTheme="minorHAnsi" w:cstheme="minorHAnsi"/>
          <w:sz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Z toho Fakulta managementu a ekonomiky disponuje:</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lastRenderedPageBreak/>
        <w:t>6 počítačovými učebnami o celkové kapacitě 126 míst vybavenými moderní výpočetní a audiovizuální technikou, včetně tabulí pro popis stíratelnými fixy,</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t>3 posluchárnami s kapacitou 222 míst vybavenými moderní audiovizuální technikou, včetně tabulí pro popis stíratelnými fixy,</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t>2 posluchárnami s kapacitou 138 míst vybavenými moderní audiovizuální technikou s možností promítání prezentací na více ploch a včetně interaktivních tabulí,</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t>1 přednáškovou místností o kapacitě 182 míst vybavenou moderní audiovizuální technikou s možností promítání prezentací na více ploch a včetně tabulí,</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t>9 seminárními místnosti o kapacitě 276 míst vybavenými jednotným prezentačním místem, které obsahují moderní počítačovou a audiovizuální techniku včetně tabulí.</w:t>
      </w:r>
    </w:p>
    <w:p w:rsidR="007E1B60" w:rsidRPr="00EA3338" w:rsidRDefault="007E1B60" w:rsidP="007E1B60">
      <w:pPr>
        <w:tabs>
          <w:tab w:val="left" w:pos="2835"/>
        </w:tabs>
        <w:spacing w:before="120" w:after="120"/>
        <w:jc w:val="both"/>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Odborná literatura a elektronické databáze odpovídající studijnímu programu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4.3</w:t>
      </w:r>
    </w:p>
    <w:p w:rsidR="007E1B60" w:rsidRPr="00EA3338" w:rsidRDefault="007E1B60" w:rsidP="00D23723">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Podrobné informace o informačním zabezpečení studijního programu jsou uvedeny v příloze </w:t>
      </w:r>
      <w:r w:rsidRPr="00A83C1E">
        <w:rPr>
          <w:rFonts w:asciiTheme="minorHAnsi" w:hAnsiTheme="minorHAnsi" w:cstheme="minorHAnsi"/>
          <w:i/>
          <w:sz w:val="22"/>
          <w:szCs w:val="22"/>
        </w:rPr>
        <w:t>C-III – Informační zabezpečení studijního programu.</w:t>
      </w:r>
      <w:r w:rsidRPr="00EA3338">
        <w:rPr>
          <w:rFonts w:asciiTheme="minorHAnsi" w:hAnsiTheme="minorHAnsi" w:cstheme="minorHAnsi"/>
          <w:sz w:val="22"/>
          <w:szCs w:val="22"/>
        </w:rPr>
        <w:t xml:space="preserve"> Studenti doktorského studijního programu </w:t>
      </w:r>
      <w:r w:rsidR="00DF1CBB">
        <w:rPr>
          <w:rFonts w:asciiTheme="minorHAnsi" w:hAnsiTheme="minorHAnsi" w:cstheme="minorHAnsi"/>
          <w:sz w:val="22"/>
          <w:szCs w:val="22"/>
        </w:rPr>
        <w:t xml:space="preserve">Finance </w:t>
      </w:r>
      <w:r w:rsidRPr="00EA3338">
        <w:rPr>
          <w:rFonts w:asciiTheme="minorHAnsi" w:hAnsiTheme="minorHAnsi" w:cstheme="minorHAnsi"/>
          <w:sz w:val="22"/>
          <w:szCs w:val="22"/>
        </w:rPr>
        <w:t xml:space="preserve">mají přístup k domácí i zahraniční literatuře vztahující se ke studovaným předmětům, jak v tištěné, tak elektronické verzi. </w:t>
      </w:r>
    </w:p>
    <w:p w:rsidR="007E1B60" w:rsidRPr="00EA3338" w:rsidRDefault="007E1B60" w:rsidP="00D23723">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E1B60" w:rsidRPr="00EA3338" w:rsidRDefault="007E1B60" w:rsidP="00D23723">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Konkrétní dostupné databáze: </w:t>
      </w:r>
    </w:p>
    <w:p w:rsidR="007E1B60" w:rsidRPr="00EA3338" w:rsidRDefault="007E1B60" w:rsidP="00CB057E">
      <w:pPr>
        <w:pStyle w:val="Default"/>
        <w:numPr>
          <w:ilvl w:val="0"/>
          <w:numId w:val="13"/>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Citační databáze Web of Science a Scopus </w:t>
      </w:r>
    </w:p>
    <w:p w:rsidR="007E1B60" w:rsidRPr="00EA3338" w:rsidRDefault="007E1B60" w:rsidP="00CB057E">
      <w:pPr>
        <w:pStyle w:val="Default"/>
        <w:numPr>
          <w:ilvl w:val="0"/>
          <w:numId w:val="13"/>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kolekce elektronických časopisů Elsevier ScienceDirect, Wiley Online Library, SpringerLink a další. </w:t>
      </w:r>
    </w:p>
    <w:p w:rsidR="007E1B60" w:rsidRPr="00EA3338" w:rsidRDefault="007E1B60" w:rsidP="00CB057E">
      <w:pPr>
        <w:pStyle w:val="Default"/>
        <w:numPr>
          <w:ilvl w:val="0"/>
          <w:numId w:val="13"/>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plnotextové databáze Ebsco a ProQuest </w:t>
      </w:r>
    </w:p>
    <w:p w:rsidR="007E1B60" w:rsidRPr="00EA3338" w:rsidRDefault="007E1B60" w:rsidP="00CB057E">
      <w:pPr>
        <w:pStyle w:val="Odstavecseseznamem"/>
        <w:numPr>
          <w:ilvl w:val="0"/>
          <w:numId w:val="13"/>
        </w:numPr>
        <w:ind w:left="714" w:hanging="357"/>
        <w:rPr>
          <w:rFonts w:asciiTheme="minorHAnsi" w:hAnsiTheme="minorHAnsi" w:cstheme="minorHAnsi"/>
          <w:sz w:val="22"/>
          <w:szCs w:val="22"/>
        </w:rPr>
      </w:pPr>
      <w:r w:rsidRPr="00EA3338">
        <w:rPr>
          <w:rFonts w:asciiTheme="minorHAnsi" w:hAnsiTheme="minorHAnsi" w:cstheme="minorHAnsi"/>
          <w:sz w:val="22"/>
          <w:szCs w:val="22"/>
        </w:rPr>
        <w:t>Kolekce časopisů Emerald</w:t>
      </w:r>
    </w:p>
    <w:p w:rsidR="007E1B60" w:rsidRPr="00EA3338" w:rsidRDefault="007E1B60" w:rsidP="00CB057E">
      <w:pPr>
        <w:pStyle w:val="Odstavecseseznamem"/>
        <w:numPr>
          <w:ilvl w:val="0"/>
          <w:numId w:val="13"/>
        </w:numPr>
        <w:ind w:left="714" w:hanging="357"/>
        <w:rPr>
          <w:rFonts w:asciiTheme="minorHAnsi" w:hAnsiTheme="minorHAnsi" w:cstheme="minorHAnsi"/>
          <w:sz w:val="22"/>
          <w:szCs w:val="22"/>
        </w:rPr>
      </w:pPr>
      <w:r w:rsidRPr="00EA3338">
        <w:rPr>
          <w:rFonts w:asciiTheme="minorHAnsi" w:hAnsiTheme="minorHAnsi" w:cstheme="minorHAnsi"/>
          <w:sz w:val="22"/>
          <w:szCs w:val="22"/>
        </w:rPr>
        <w:t>Oborová databáze Business Source Complete</w:t>
      </w:r>
    </w:p>
    <w:p w:rsidR="007E1B60" w:rsidRPr="00EA3338" w:rsidRDefault="007E1B60" w:rsidP="00CB057E">
      <w:pPr>
        <w:pStyle w:val="Odstavecseseznamem"/>
        <w:numPr>
          <w:ilvl w:val="0"/>
          <w:numId w:val="13"/>
        </w:numPr>
        <w:spacing w:after="120"/>
        <w:ind w:left="714" w:hanging="357"/>
        <w:contextualSpacing w:val="0"/>
        <w:rPr>
          <w:rFonts w:asciiTheme="minorHAnsi" w:hAnsiTheme="minorHAnsi" w:cstheme="minorHAnsi"/>
          <w:sz w:val="22"/>
          <w:szCs w:val="22"/>
        </w:rPr>
      </w:pPr>
      <w:r w:rsidRPr="00EA3338">
        <w:rPr>
          <w:rFonts w:asciiTheme="minorHAnsi" w:hAnsiTheme="minorHAnsi" w:cstheme="minorHAnsi"/>
          <w:sz w:val="22"/>
          <w:szCs w:val="22"/>
        </w:rPr>
        <w:t xml:space="preserve">Oborová ekonomická databáze Econlit </w:t>
      </w:r>
    </w:p>
    <w:p w:rsidR="003A1A1F" w:rsidRPr="00EA3338" w:rsidRDefault="003A1A1F" w:rsidP="003A1A1F">
      <w:pPr>
        <w:rPr>
          <w:rFonts w:asciiTheme="minorHAnsi" w:hAnsiTheme="minorHAnsi" w:cstheme="minorHAnsi"/>
          <w:sz w:val="22"/>
          <w:szCs w:val="22"/>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rsidR="007E1B60" w:rsidRPr="00D23723" w:rsidRDefault="007E1B60" w:rsidP="00782FBD">
      <w:pPr>
        <w:spacing w:before="120" w:after="600"/>
        <w:rPr>
          <w:rFonts w:asciiTheme="minorHAnsi" w:hAnsiTheme="minorHAnsi" w:cstheme="minorHAnsi"/>
          <w:sz w:val="22"/>
          <w:szCs w:val="22"/>
        </w:rPr>
      </w:pPr>
      <w:r w:rsidRPr="00EA3338">
        <w:rPr>
          <w:rFonts w:asciiTheme="minorHAnsi" w:hAnsiTheme="minorHAnsi" w:cstheme="minorHAnsi"/>
          <w:sz w:val="22"/>
          <w:szCs w:val="22"/>
        </w:rPr>
        <w:t>Seznam všech databází:</w:t>
      </w:r>
      <w:r w:rsidRPr="00D23723">
        <w:rPr>
          <w:rFonts w:asciiTheme="minorHAnsi" w:hAnsiTheme="minorHAnsi" w:cstheme="minorHAnsi"/>
          <w:color w:val="00B050"/>
          <w:sz w:val="22"/>
          <w:szCs w:val="22"/>
        </w:rPr>
        <w:t xml:space="preserve"> </w:t>
      </w:r>
      <w:hyperlink r:id="rId70" w:history="1">
        <w:r w:rsidRPr="00EA3338">
          <w:rPr>
            <w:rStyle w:val="Hypertextovodkaz"/>
            <w:rFonts w:asciiTheme="minorHAnsi" w:hAnsiTheme="minorHAnsi" w:cstheme="minorHAnsi"/>
            <w:i/>
            <w:sz w:val="22"/>
            <w:szCs w:val="22"/>
          </w:rPr>
          <w:t>http://portal.k.utb.cz/databases/alphabetical/</w:t>
        </w:r>
      </w:hyperlink>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 xml:space="preserve">Garant studijního programu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Pravomoci a odpovědnost garanta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Standard 5.1</w:t>
      </w:r>
    </w:p>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 xml:space="preserve">Pravomoci a odpovědnosti garanta studijního programu upravuje vnitřní předpis UTB ve Zlíně </w:t>
      </w:r>
      <w:hyperlink r:id="rId71" w:history="1">
        <w:r w:rsidR="003A1A1F"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D23723">
        <w:rPr>
          <w:rFonts w:asciiTheme="minorHAnsi" w:hAnsiTheme="minorHAnsi" w:cstheme="minorHAnsi"/>
          <w:color w:val="00B050"/>
          <w:sz w:val="22"/>
        </w:rPr>
        <w:t xml:space="preserve"> </w:t>
      </w:r>
      <w:r w:rsidRPr="00EA3338">
        <w:rPr>
          <w:rFonts w:asciiTheme="minorHAnsi" w:hAnsiTheme="minorHAnsi" w:cstheme="minorHAnsi"/>
          <w:sz w:val="22"/>
        </w:rPr>
        <w:t xml:space="preserve">ze dne 28. června 2017, článek 8. </w:t>
      </w:r>
    </w:p>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Z uvedeného vnitřního předpisu UTB ve Zlíně vyplývají zejména tyto povinnosti garanta doktorského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lastRenderedPageBreak/>
        <w:t>koordinuje obsahovou přípravu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dbá na to, aby studijní program byl uskutečňován v souladu s akreditačním spisem,</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dohlíží na kvalitu uskutečňování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studentům ve studijním programu poskytuje odborné studijní poradenství,</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témata disertačních prací ke schválení,</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obsahově a metodicky rozvíjí studijní program v souladu s aktuální úrovní poznání a potřebami praxe,</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předsedá oborové radě doktorského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školitelů,</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spolupracuje s proděkany, řediteli ústavů a garanty dalších studijních programů uskutečňovaných na dané součásti,</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vyhodnocuje obsah a uskutečňování studijního programu, přičemž se opírá o procesy zpětné vazby, zejména ankety a kvantitativní a kvalitativní průzkumy u studentů, zaměstnavatelů, profesních komor a oborových sdružení,</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zpracovává hodnotící zprávu o studijním programu jako podklad pro hodnocení kvality uskutečňovaného studijního programu,</w:t>
      </w:r>
    </w:p>
    <w:p w:rsidR="007E1B60" w:rsidRPr="00EA3338" w:rsidRDefault="007E1B60" w:rsidP="00CB057E">
      <w:pPr>
        <w:pStyle w:val="Odstavecseseznamem"/>
        <w:numPr>
          <w:ilvl w:val="0"/>
          <w:numId w:val="14"/>
        </w:numPr>
        <w:spacing w:after="360"/>
        <w:ind w:left="709" w:hanging="357"/>
        <w:contextualSpacing w:val="0"/>
        <w:jc w:val="both"/>
        <w:rPr>
          <w:rFonts w:asciiTheme="minorHAnsi" w:hAnsiTheme="minorHAnsi" w:cstheme="minorHAnsi"/>
          <w:sz w:val="22"/>
        </w:rPr>
      </w:pPr>
      <w:r w:rsidRPr="00EA3338">
        <w:rPr>
          <w:rFonts w:asciiTheme="minorHAnsi" w:hAnsiTheme="minorHAnsi" w:cstheme="minorHAnsi"/>
          <w:sz w:val="22"/>
        </w:rPr>
        <w:t>odpovídá za promítnutí závěrů zprávy o hodnocení studijního programu, schválené Radou, do dalšího uskutečňování studijního programu, případně do přípravy žádosti prodloužení nebo rozšíření akreditace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osoby garanta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5.2</w:t>
      </w:r>
    </w:p>
    <w:p w:rsidR="00DF1CBB" w:rsidRDefault="00DF1CBB" w:rsidP="00782FBD">
      <w:pPr>
        <w:pStyle w:val="Default"/>
        <w:spacing w:after="120"/>
        <w:jc w:val="both"/>
        <w:rPr>
          <w:rFonts w:asciiTheme="minorHAnsi" w:hAnsiTheme="minorHAnsi" w:cs="Arial"/>
          <w:color w:val="auto"/>
          <w:sz w:val="22"/>
          <w:szCs w:val="22"/>
          <w:lang w:eastAsia="en-US"/>
        </w:rPr>
      </w:pPr>
    </w:p>
    <w:p w:rsidR="00585932" w:rsidRPr="0093793A" w:rsidRDefault="007E1B60" w:rsidP="008A303C">
      <w:pPr>
        <w:jc w:val="both"/>
        <w:rPr>
          <w:rFonts w:asciiTheme="minorHAnsi" w:hAnsiTheme="minorHAnsi"/>
          <w:sz w:val="22"/>
          <w:szCs w:val="22"/>
        </w:rPr>
      </w:pPr>
      <w:r w:rsidRPr="0093793A">
        <w:rPr>
          <w:rFonts w:asciiTheme="minorHAnsi" w:hAnsiTheme="minorHAnsi" w:cs="Arial"/>
          <w:sz w:val="22"/>
          <w:szCs w:val="22"/>
          <w:lang w:eastAsia="en-US"/>
        </w:rPr>
        <w:t>Garant</w:t>
      </w:r>
      <w:r w:rsidR="00DF1CBB" w:rsidRPr="0093793A">
        <w:rPr>
          <w:rFonts w:asciiTheme="minorHAnsi" w:hAnsiTheme="minorHAnsi"/>
          <w:sz w:val="22"/>
          <w:szCs w:val="22"/>
        </w:rPr>
        <w:t>kou</w:t>
      </w:r>
      <w:r w:rsidRPr="0093793A">
        <w:rPr>
          <w:rFonts w:asciiTheme="minorHAnsi" w:hAnsiTheme="minorHAnsi" w:cs="Arial"/>
          <w:sz w:val="22"/>
          <w:szCs w:val="22"/>
          <w:lang w:eastAsia="en-US"/>
        </w:rPr>
        <w:t xml:space="preserve"> </w:t>
      </w:r>
      <w:r w:rsidRPr="0093793A">
        <w:rPr>
          <w:rFonts w:asciiTheme="minorHAnsi" w:hAnsiTheme="minorHAnsi"/>
          <w:sz w:val="22"/>
          <w:szCs w:val="22"/>
        </w:rPr>
        <w:t>doktorského</w:t>
      </w:r>
      <w:r w:rsidRPr="0093793A">
        <w:rPr>
          <w:rFonts w:asciiTheme="minorHAnsi" w:hAnsiTheme="minorHAnsi" w:cs="Arial"/>
          <w:sz w:val="22"/>
          <w:szCs w:val="22"/>
          <w:lang w:eastAsia="en-US"/>
        </w:rPr>
        <w:t xml:space="preserve"> studijního programu </w:t>
      </w:r>
      <w:r w:rsidR="00DF1CBB" w:rsidRPr="0093793A">
        <w:rPr>
          <w:rFonts w:asciiTheme="minorHAnsi" w:hAnsiTheme="minorHAnsi"/>
          <w:sz w:val="22"/>
          <w:szCs w:val="22"/>
        </w:rPr>
        <w:t xml:space="preserve">Finance </w:t>
      </w:r>
      <w:r w:rsidRPr="0093793A">
        <w:rPr>
          <w:rFonts w:asciiTheme="minorHAnsi" w:hAnsiTheme="minorHAnsi" w:cs="Arial"/>
          <w:sz w:val="22"/>
          <w:szCs w:val="22"/>
          <w:lang w:eastAsia="en-US"/>
        </w:rPr>
        <w:t>je</w:t>
      </w:r>
      <w:r w:rsidRPr="0093793A">
        <w:rPr>
          <w:rFonts w:asciiTheme="minorHAnsi" w:hAnsiTheme="minorHAnsi"/>
          <w:sz w:val="22"/>
          <w:szCs w:val="22"/>
        </w:rPr>
        <w:t xml:space="preserve"> </w:t>
      </w:r>
      <w:r w:rsidR="00DF1CBB" w:rsidRPr="0093793A">
        <w:rPr>
          <w:rFonts w:asciiTheme="minorHAnsi" w:hAnsiTheme="minorHAnsi"/>
          <w:b/>
          <w:sz w:val="22"/>
          <w:szCs w:val="22"/>
        </w:rPr>
        <w:t>prof. Dr. Ing. Drahomíra Pavelková.</w:t>
      </w:r>
      <w:r w:rsidR="00DF1CBB" w:rsidRPr="0093793A">
        <w:rPr>
          <w:rFonts w:asciiTheme="minorHAnsi" w:hAnsiTheme="minorHAnsi"/>
          <w:sz w:val="22"/>
          <w:szCs w:val="22"/>
        </w:rPr>
        <w:t xml:space="preserve"> </w:t>
      </w:r>
      <w:r w:rsidRPr="0093793A">
        <w:rPr>
          <w:rFonts w:asciiTheme="minorHAnsi" w:hAnsiTheme="minorHAnsi"/>
          <w:sz w:val="22"/>
          <w:szCs w:val="22"/>
        </w:rPr>
        <w:t>Garant</w:t>
      </w:r>
      <w:r w:rsidR="00DF1CBB" w:rsidRPr="0093793A">
        <w:rPr>
          <w:rFonts w:asciiTheme="minorHAnsi" w:hAnsiTheme="minorHAnsi"/>
          <w:sz w:val="22"/>
          <w:szCs w:val="22"/>
        </w:rPr>
        <w:t>ka</w:t>
      </w:r>
      <w:r w:rsidRPr="0093793A">
        <w:rPr>
          <w:rFonts w:asciiTheme="minorHAnsi" w:hAnsiTheme="minorHAnsi"/>
          <w:sz w:val="22"/>
          <w:szCs w:val="22"/>
        </w:rPr>
        <w:t xml:space="preserve"> má požadovanou kvalifikaci (</w:t>
      </w:r>
      <w:r w:rsidR="00DF1CBB" w:rsidRPr="0093793A">
        <w:rPr>
          <w:rFonts w:asciiTheme="minorHAnsi" w:hAnsiTheme="minorHAnsi"/>
          <w:sz w:val="22"/>
          <w:szCs w:val="22"/>
        </w:rPr>
        <w:t>prof</w:t>
      </w:r>
      <w:r w:rsidRPr="0093793A">
        <w:rPr>
          <w:rFonts w:asciiTheme="minorHAnsi" w:hAnsiTheme="minorHAnsi"/>
          <w:sz w:val="22"/>
          <w:szCs w:val="22"/>
        </w:rPr>
        <w:t xml:space="preserve">. – </w:t>
      </w:r>
      <w:r w:rsidR="00F472B2" w:rsidRPr="0093793A">
        <w:rPr>
          <w:rFonts w:asciiTheme="minorHAnsi" w:hAnsiTheme="minorHAnsi"/>
          <w:sz w:val="22"/>
          <w:szCs w:val="22"/>
        </w:rPr>
        <w:t xml:space="preserve">obor </w:t>
      </w:r>
      <w:r w:rsidRPr="0093793A">
        <w:rPr>
          <w:rFonts w:asciiTheme="minorHAnsi" w:hAnsiTheme="minorHAnsi"/>
          <w:sz w:val="22"/>
          <w:szCs w:val="22"/>
        </w:rPr>
        <w:t xml:space="preserve">Ekonomika a management podniku, </w:t>
      </w:r>
      <w:r w:rsidR="00585932" w:rsidRPr="0093793A">
        <w:rPr>
          <w:rFonts w:asciiTheme="minorHAnsi" w:hAnsiTheme="minorHAnsi"/>
          <w:sz w:val="22"/>
          <w:szCs w:val="22"/>
        </w:rPr>
        <w:t xml:space="preserve">hab.- </w:t>
      </w:r>
      <w:r w:rsidR="00F472B2" w:rsidRPr="0093793A">
        <w:rPr>
          <w:rFonts w:asciiTheme="minorHAnsi" w:hAnsiTheme="minorHAnsi"/>
          <w:sz w:val="22"/>
          <w:szCs w:val="22"/>
        </w:rPr>
        <w:t xml:space="preserve">obor Podniková ekonomika a management, téma habilitační práce „Role nákladů kapitálu ve finančním řízení podniku“, </w:t>
      </w:r>
      <w:r w:rsidR="00DF1CBB" w:rsidRPr="0093793A">
        <w:rPr>
          <w:rFonts w:asciiTheme="minorHAnsi" w:hAnsiTheme="minorHAnsi"/>
          <w:sz w:val="22"/>
          <w:szCs w:val="22"/>
        </w:rPr>
        <w:t>Dr.</w:t>
      </w:r>
      <w:r w:rsidRPr="0093793A">
        <w:rPr>
          <w:rFonts w:asciiTheme="minorHAnsi" w:hAnsiTheme="minorHAnsi"/>
          <w:sz w:val="22"/>
          <w:szCs w:val="22"/>
        </w:rPr>
        <w:t xml:space="preserve"> – Řízení a ekonomika podniku</w:t>
      </w:r>
      <w:r w:rsidR="00F472B2" w:rsidRPr="0093793A">
        <w:rPr>
          <w:rFonts w:asciiTheme="minorHAnsi" w:hAnsiTheme="minorHAnsi"/>
          <w:sz w:val="22"/>
          <w:szCs w:val="22"/>
        </w:rPr>
        <w:t>, téma disertační práce „Dlouhodobé financování a tržní hodnota podniku“</w:t>
      </w:r>
      <w:r w:rsidRPr="0093793A">
        <w:rPr>
          <w:rFonts w:asciiTheme="minorHAnsi" w:hAnsiTheme="minorHAnsi"/>
          <w:sz w:val="22"/>
          <w:szCs w:val="22"/>
        </w:rPr>
        <w:t>)</w:t>
      </w:r>
      <w:r w:rsidR="00F472B2" w:rsidRPr="0093793A">
        <w:rPr>
          <w:rFonts w:asciiTheme="minorHAnsi" w:hAnsiTheme="minorHAnsi"/>
          <w:sz w:val="22"/>
          <w:szCs w:val="22"/>
        </w:rPr>
        <w:t xml:space="preserve">. </w:t>
      </w:r>
    </w:p>
    <w:p w:rsidR="0002692D" w:rsidRPr="0093793A" w:rsidRDefault="00F472B2" w:rsidP="008A303C">
      <w:pPr>
        <w:contextualSpacing/>
        <w:jc w:val="both"/>
        <w:rPr>
          <w:rFonts w:asciiTheme="minorHAnsi" w:hAnsiTheme="minorHAnsi"/>
          <w:sz w:val="22"/>
          <w:szCs w:val="22"/>
        </w:rPr>
      </w:pPr>
      <w:r w:rsidRPr="0093793A">
        <w:rPr>
          <w:rFonts w:asciiTheme="minorHAnsi" w:hAnsiTheme="minorHAnsi"/>
          <w:sz w:val="22"/>
          <w:szCs w:val="22"/>
        </w:rPr>
        <w:t>Ve</w:t>
      </w:r>
      <w:r w:rsidR="00270443" w:rsidRPr="0093793A">
        <w:rPr>
          <w:rFonts w:asciiTheme="minorHAnsi" w:hAnsiTheme="minorHAnsi"/>
          <w:sz w:val="22"/>
          <w:szCs w:val="22"/>
        </w:rPr>
        <w:t xml:space="preserve"> </w:t>
      </w:r>
      <w:r w:rsidRPr="0093793A">
        <w:rPr>
          <w:rFonts w:asciiTheme="minorHAnsi" w:hAnsiTheme="minorHAnsi"/>
          <w:sz w:val="22"/>
          <w:szCs w:val="22"/>
        </w:rPr>
        <w:t xml:space="preserve">své pedagogické práci se garantka věnuje oblasti </w:t>
      </w:r>
      <w:r w:rsidR="00270443" w:rsidRPr="0093793A">
        <w:rPr>
          <w:rFonts w:asciiTheme="minorHAnsi" w:hAnsiTheme="minorHAnsi"/>
          <w:sz w:val="22"/>
          <w:szCs w:val="22"/>
        </w:rPr>
        <w:t xml:space="preserve">manažerských </w:t>
      </w:r>
      <w:r w:rsidRPr="0093793A">
        <w:rPr>
          <w:rFonts w:asciiTheme="minorHAnsi" w:hAnsiTheme="minorHAnsi"/>
          <w:sz w:val="22"/>
          <w:szCs w:val="22"/>
        </w:rPr>
        <w:t>financí</w:t>
      </w:r>
      <w:r w:rsidR="000B5574">
        <w:rPr>
          <w:rFonts w:asciiTheme="minorHAnsi" w:hAnsiTheme="minorHAnsi"/>
          <w:sz w:val="22"/>
          <w:szCs w:val="22"/>
        </w:rPr>
        <w:t>, výkonnosti podniků a klastrů</w:t>
      </w:r>
      <w:r w:rsidRPr="0093793A">
        <w:rPr>
          <w:rFonts w:asciiTheme="minorHAnsi" w:hAnsiTheme="minorHAnsi"/>
          <w:sz w:val="22"/>
          <w:szCs w:val="22"/>
        </w:rPr>
        <w:t xml:space="preserve"> a metodologi</w:t>
      </w:r>
      <w:r w:rsidR="000B5574">
        <w:rPr>
          <w:rFonts w:asciiTheme="minorHAnsi" w:hAnsiTheme="minorHAnsi"/>
          <w:sz w:val="22"/>
          <w:szCs w:val="22"/>
        </w:rPr>
        <w:t>i</w:t>
      </w:r>
      <w:r w:rsidRPr="0093793A">
        <w:rPr>
          <w:rFonts w:asciiTheme="minorHAnsi" w:hAnsiTheme="minorHAnsi"/>
          <w:sz w:val="22"/>
          <w:szCs w:val="22"/>
        </w:rPr>
        <w:t xml:space="preserve"> vědecké práce. </w:t>
      </w:r>
      <w:r w:rsidR="0002692D" w:rsidRPr="0093793A">
        <w:rPr>
          <w:rFonts w:asciiTheme="minorHAnsi" w:hAnsiTheme="minorHAnsi"/>
          <w:sz w:val="22"/>
          <w:szCs w:val="22"/>
        </w:rPr>
        <w:t>Doposud byla ře</w:t>
      </w:r>
      <w:r w:rsidR="0093793A">
        <w:rPr>
          <w:rFonts w:asciiTheme="minorHAnsi" w:hAnsiTheme="minorHAnsi"/>
          <w:sz w:val="22"/>
          <w:szCs w:val="22"/>
        </w:rPr>
        <w:t>š</w:t>
      </w:r>
      <w:r w:rsidR="0002692D" w:rsidRPr="0093793A">
        <w:rPr>
          <w:rFonts w:asciiTheme="minorHAnsi" w:hAnsiTheme="minorHAnsi"/>
          <w:sz w:val="22"/>
          <w:szCs w:val="22"/>
        </w:rPr>
        <w:t>itelkou 10 vzdělávacích projektů, je autorkou nebo spoluautorkou 8 učebních textů a 2 e-learningových opor.</w:t>
      </w:r>
    </w:p>
    <w:p w:rsidR="003B559B" w:rsidRPr="0093793A" w:rsidRDefault="0002692D" w:rsidP="0002692D">
      <w:pPr>
        <w:pStyle w:val="Default"/>
        <w:spacing w:after="120"/>
        <w:jc w:val="both"/>
        <w:rPr>
          <w:rFonts w:asciiTheme="minorHAnsi" w:hAnsiTheme="minorHAnsi"/>
          <w:sz w:val="22"/>
          <w:szCs w:val="22"/>
        </w:rPr>
      </w:pPr>
      <w:r w:rsidRPr="0093793A">
        <w:rPr>
          <w:rFonts w:asciiTheme="minorHAnsi" w:hAnsiTheme="minorHAnsi"/>
          <w:color w:val="auto"/>
          <w:sz w:val="22"/>
          <w:szCs w:val="22"/>
        </w:rPr>
        <w:t xml:space="preserve">Vědecká práce garantky je zaměřena na oblast finančního řízení, </w:t>
      </w:r>
      <w:r w:rsidR="0093793A">
        <w:rPr>
          <w:rFonts w:asciiTheme="minorHAnsi" w:hAnsiTheme="minorHAnsi"/>
          <w:color w:val="auto"/>
          <w:sz w:val="22"/>
          <w:szCs w:val="22"/>
        </w:rPr>
        <w:t xml:space="preserve">modelování, </w:t>
      </w:r>
      <w:r w:rsidRPr="0093793A">
        <w:rPr>
          <w:rFonts w:asciiTheme="minorHAnsi" w:hAnsiTheme="minorHAnsi"/>
          <w:color w:val="auto"/>
          <w:sz w:val="22"/>
          <w:szCs w:val="22"/>
        </w:rPr>
        <w:t xml:space="preserve">měření a řízení výkonnosti podniků a klastrů. </w:t>
      </w:r>
      <w:r w:rsidR="007E1B60" w:rsidRPr="0093793A">
        <w:rPr>
          <w:rFonts w:asciiTheme="minorHAnsi" w:hAnsiTheme="minorHAnsi"/>
          <w:color w:val="auto"/>
          <w:sz w:val="22"/>
          <w:szCs w:val="22"/>
        </w:rPr>
        <w:t>Garant</w:t>
      </w:r>
      <w:r w:rsidR="00585932" w:rsidRPr="0093793A">
        <w:rPr>
          <w:rFonts w:asciiTheme="minorHAnsi" w:hAnsiTheme="minorHAnsi"/>
          <w:color w:val="auto"/>
          <w:sz w:val="22"/>
          <w:szCs w:val="22"/>
        </w:rPr>
        <w:t>ka</w:t>
      </w:r>
      <w:r w:rsidR="007E1B60" w:rsidRPr="0093793A">
        <w:rPr>
          <w:rFonts w:asciiTheme="minorHAnsi" w:hAnsiTheme="minorHAnsi"/>
          <w:color w:val="auto"/>
          <w:sz w:val="22"/>
          <w:szCs w:val="22"/>
        </w:rPr>
        <w:t xml:space="preserve"> je autor</w:t>
      </w:r>
      <w:r w:rsidR="00585932" w:rsidRPr="0093793A">
        <w:rPr>
          <w:rFonts w:asciiTheme="minorHAnsi" w:hAnsiTheme="minorHAnsi"/>
          <w:color w:val="auto"/>
          <w:sz w:val="22"/>
          <w:szCs w:val="22"/>
        </w:rPr>
        <w:t>kou</w:t>
      </w:r>
      <w:r w:rsidR="007E1B60" w:rsidRPr="0093793A">
        <w:rPr>
          <w:rFonts w:asciiTheme="minorHAnsi" w:hAnsiTheme="minorHAnsi"/>
          <w:color w:val="auto"/>
          <w:sz w:val="22"/>
          <w:szCs w:val="22"/>
        </w:rPr>
        <w:t xml:space="preserve"> a spoluauto</w:t>
      </w:r>
      <w:r w:rsidR="00585932" w:rsidRPr="0093793A">
        <w:rPr>
          <w:rFonts w:asciiTheme="minorHAnsi" w:hAnsiTheme="minorHAnsi"/>
          <w:color w:val="auto"/>
          <w:sz w:val="22"/>
          <w:szCs w:val="22"/>
        </w:rPr>
        <w:t>rkou</w:t>
      </w:r>
      <w:r w:rsidR="007E1B60" w:rsidRPr="0093793A">
        <w:rPr>
          <w:rFonts w:asciiTheme="minorHAnsi" w:hAnsiTheme="minorHAnsi"/>
          <w:color w:val="auto"/>
          <w:sz w:val="22"/>
          <w:szCs w:val="22"/>
        </w:rPr>
        <w:t xml:space="preserve"> </w:t>
      </w:r>
      <w:r w:rsidR="00334E97">
        <w:rPr>
          <w:rFonts w:asciiTheme="minorHAnsi" w:hAnsiTheme="minorHAnsi"/>
          <w:color w:val="auto"/>
          <w:sz w:val="22"/>
          <w:szCs w:val="22"/>
        </w:rPr>
        <w:t>31</w:t>
      </w:r>
      <w:r w:rsidR="007E1B60" w:rsidRPr="0093793A">
        <w:rPr>
          <w:rFonts w:asciiTheme="minorHAnsi" w:hAnsiTheme="minorHAnsi"/>
          <w:color w:val="auto"/>
          <w:sz w:val="22"/>
          <w:szCs w:val="22"/>
        </w:rPr>
        <w:t xml:space="preserve"> publikací indexovaných na Web of Science (H-Index</w:t>
      </w:r>
      <w:r w:rsidR="00DF4DA0">
        <w:rPr>
          <w:rFonts w:asciiTheme="minorHAnsi" w:hAnsiTheme="minorHAnsi"/>
          <w:color w:val="auto"/>
          <w:sz w:val="22"/>
          <w:szCs w:val="22"/>
        </w:rPr>
        <w:t xml:space="preserve"> 4)</w:t>
      </w:r>
      <w:r w:rsidR="007E1B60" w:rsidRPr="0093793A">
        <w:rPr>
          <w:rFonts w:asciiTheme="minorHAnsi" w:hAnsiTheme="minorHAnsi"/>
          <w:color w:val="auto"/>
          <w:sz w:val="22"/>
          <w:szCs w:val="22"/>
        </w:rPr>
        <w:t>,</w:t>
      </w:r>
      <w:r w:rsidR="00334E97">
        <w:rPr>
          <w:rFonts w:asciiTheme="minorHAnsi" w:hAnsiTheme="minorHAnsi"/>
          <w:color w:val="auto"/>
          <w:sz w:val="22"/>
          <w:szCs w:val="22"/>
        </w:rPr>
        <w:t xml:space="preserve"> 27</w:t>
      </w:r>
      <w:r w:rsidR="007E1B60" w:rsidRPr="0093793A">
        <w:rPr>
          <w:rFonts w:asciiTheme="minorHAnsi" w:hAnsiTheme="minorHAnsi"/>
          <w:color w:val="auto"/>
          <w:sz w:val="22"/>
          <w:szCs w:val="22"/>
        </w:rPr>
        <w:t xml:space="preserve"> publikací indexovaných v databázi SCOPUS (H-Index</w:t>
      </w:r>
      <w:r w:rsidR="00DF4DA0">
        <w:rPr>
          <w:rFonts w:asciiTheme="minorHAnsi" w:hAnsiTheme="minorHAnsi"/>
          <w:color w:val="auto"/>
          <w:sz w:val="22"/>
          <w:szCs w:val="22"/>
        </w:rPr>
        <w:t xml:space="preserve"> 4)</w:t>
      </w:r>
      <w:r w:rsidR="007E1B60" w:rsidRPr="0093793A">
        <w:rPr>
          <w:rFonts w:asciiTheme="minorHAnsi" w:hAnsiTheme="minorHAnsi"/>
          <w:color w:val="auto"/>
          <w:sz w:val="22"/>
          <w:szCs w:val="22"/>
        </w:rPr>
        <w:t xml:space="preserve"> a </w:t>
      </w:r>
      <w:r w:rsidR="00011151">
        <w:rPr>
          <w:rFonts w:asciiTheme="minorHAnsi" w:hAnsiTheme="minorHAnsi"/>
          <w:color w:val="auto"/>
          <w:sz w:val="22"/>
          <w:szCs w:val="22"/>
        </w:rPr>
        <w:t xml:space="preserve">195 </w:t>
      </w:r>
      <w:r w:rsidR="007E1B60" w:rsidRPr="0093793A">
        <w:rPr>
          <w:rFonts w:asciiTheme="minorHAnsi" w:hAnsiTheme="minorHAnsi"/>
          <w:color w:val="auto"/>
          <w:sz w:val="22"/>
          <w:szCs w:val="22"/>
        </w:rPr>
        <w:t>ostatních odborných vědeckých publikací. Garant</w:t>
      </w:r>
      <w:r w:rsidR="00585932" w:rsidRPr="0093793A">
        <w:rPr>
          <w:rFonts w:asciiTheme="minorHAnsi" w:hAnsiTheme="minorHAnsi"/>
          <w:color w:val="auto"/>
          <w:sz w:val="22"/>
          <w:szCs w:val="22"/>
        </w:rPr>
        <w:t>ka</w:t>
      </w:r>
      <w:r w:rsidR="007E1B60" w:rsidRPr="0093793A">
        <w:rPr>
          <w:rFonts w:asciiTheme="minorHAnsi" w:hAnsiTheme="minorHAnsi"/>
          <w:color w:val="auto"/>
          <w:sz w:val="22"/>
          <w:szCs w:val="22"/>
        </w:rPr>
        <w:t xml:space="preserve"> je </w:t>
      </w:r>
      <w:r w:rsidR="00585932" w:rsidRPr="0093793A">
        <w:rPr>
          <w:rFonts w:asciiTheme="minorHAnsi" w:hAnsiTheme="minorHAnsi"/>
          <w:color w:val="auto"/>
          <w:sz w:val="22"/>
          <w:szCs w:val="22"/>
        </w:rPr>
        <w:t xml:space="preserve">autorkou nebo </w:t>
      </w:r>
      <w:r w:rsidR="007E1B60" w:rsidRPr="0093793A">
        <w:rPr>
          <w:rFonts w:asciiTheme="minorHAnsi" w:hAnsiTheme="minorHAnsi"/>
          <w:color w:val="auto"/>
          <w:sz w:val="22"/>
          <w:szCs w:val="22"/>
        </w:rPr>
        <w:t>spoluautor</w:t>
      </w:r>
      <w:r w:rsidR="00585932" w:rsidRPr="0093793A">
        <w:rPr>
          <w:rFonts w:asciiTheme="minorHAnsi" w:hAnsiTheme="minorHAnsi"/>
          <w:color w:val="auto"/>
          <w:sz w:val="22"/>
          <w:szCs w:val="22"/>
        </w:rPr>
        <w:t>kou</w:t>
      </w:r>
      <w:r w:rsidR="007E1B60" w:rsidRPr="0093793A">
        <w:rPr>
          <w:rFonts w:asciiTheme="minorHAnsi" w:hAnsiTheme="minorHAnsi"/>
          <w:color w:val="auto"/>
          <w:sz w:val="22"/>
          <w:szCs w:val="22"/>
        </w:rPr>
        <w:t xml:space="preserve"> </w:t>
      </w:r>
      <w:r w:rsidRPr="0093793A">
        <w:rPr>
          <w:rFonts w:asciiTheme="minorHAnsi" w:hAnsiTheme="minorHAnsi"/>
          <w:color w:val="auto"/>
          <w:sz w:val="22"/>
          <w:szCs w:val="22"/>
        </w:rPr>
        <w:t xml:space="preserve">10 </w:t>
      </w:r>
      <w:r w:rsidR="007E1B60" w:rsidRPr="0093793A">
        <w:rPr>
          <w:rFonts w:asciiTheme="minorHAnsi" w:hAnsiTheme="minorHAnsi"/>
          <w:color w:val="auto"/>
          <w:sz w:val="22"/>
          <w:szCs w:val="22"/>
        </w:rPr>
        <w:t>monografií</w:t>
      </w:r>
      <w:r w:rsidRPr="0093793A">
        <w:rPr>
          <w:rFonts w:asciiTheme="minorHAnsi" w:hAnsiTheme="minorHAnsi"/>
          <w:color w:val="auto"/>
          <w:sz w:val="22"/>
          <w:szCs w:val="22"/>
        </w:rPr>
        <w:t xml:space="preserve"> a 8 kapitol v knize, </w:t>
      </w:r>
      <w:r w:rsidR="003B559B" w:rsidRPr="0093793A">
        <w:rPr>
          <w:rFonts w:asciiTheme="minorHAnsi" w:hAnsiTheme="minorHAnsi"/>
          <w:sz w:val="22"/>
          <w:szCs w:val="22"/>
        </w:rPr>
        <w:t>2 certifikovaných metodik, 1 expertní mapy a řady příspěvků ve sbornících z</w:t>
      </w:r>
      <w:r w:rsidR="001019C3" w:rsidRPr="0093793A">
        <w:rPr>
          <w:rFonts w:asciiTheme="minorHAnsi" w:hAnsiTheme="minorHAnsi"/>
          <w:sz w:val="22"/>
          <w:szCs w:val="22"/>
        </w:rPr>
        <w:t xml:space="preserve"> mezinárodních </w:t>
      </w:r>
      <w:r w:rsidR="003B559B" w:rsidRPr="0093793A">
        <w:rPr>
          <w:rFonts w:asciiTheme="minorHAnsi" w:hAnsiTheme="minorHAnsi"/>
          <w:sz w:val="22"/>
          <w:szCs w:val="22"/>
        </w:rPr>
        <w:t>vědeckých konferencí</w:t>
      </w:r>
      <w:r w:rsidR="001019C3" w:rsidRPr="0093793A">
        <w:rPr>
          <w:rFonts w:asciiTheme="minorHAnsi" w:hAnsiTheme="minorHAnsi"/>
          <w:sz w:val="22"/>
          <w:szCs w:val="22"/>
        </w:rPr>
        <w:t>.</w:t>
      </w:r>
      <w:r w:rsidR="003B559B" w:rsidRPr="0093793A">
        <w:rPr>
          <w:rFonts w:asciiTheme="minorHAnsi" w:hAnsiTheme="minorHAnsi"/>
          <w:sz w:val="22"/>
          <w:szCs w:val="22"/>
        </w:rPr>
        <w:t xml:space="preserve"> </w:t>
      </w:r>
      <w:r w:rsidRPr="0093793A">
        <w:rPr>
          <w:rFonts w:asciiTheme="minorHAnsi" w:hAnsiTheme="minorHAnsi"/>
          <w:sz w:val="22"/>
          <w:szCs w:val="22"/>
        </w:rPr>
        <w:t>D</w:t>
      </w:r>
      <w:r w:rsidR="003B559B" w:rsidRPr="0093793A">
        <w:rPr>
          <w:rFonts w:asciiTheme="minorHAnsi" w:hAnsiTheme="minorHAnsi"/>
          <w:sz w:val="22"/>
          <w:szCs w:val="22"/>
        </w:rPr>
        <w:t xml:space="preserve">oposud </w:t>
      </w:r>
      <w:r w:rsidRPr="0093793A">
        <w:rPr>
          <w:rFonts w:asciiTheme="minorHAnsi" w:hAnsiTheme="minorHAnsi"/>
          <w:sz w:val="22"/>
          <w:szCs w:val="22"/>
        </w:rPr>
        <w:t>byla</w:t>
      </w:r>
      <w:r w:rsidR="003B559B" w:rsidRPr="0093793A">
        <w:rPr>
          <w:rFonts w:asciiTheme="minorHAnsi" w:hAnsiTheme="minorHAnsi"/>
          <w:sz w:val="22"/>
          <w:szCs w:val="22"/>
        </w:rPr>
        <w:t xml:space="preserve"> zodpovědnou řešitelkou nebo spoluřešitelkou </w:t>
      </w:r>
      <w:r w:rsidR="00012142">
        <w:rPr>
          <w:rFonts w:asciiTheme="minorHAnsi" w:hAnsiTheme="minorHAnsi"/>
          <w:sz w:val="22"/>
          <w:szCs w:val="22"/>
        </w:rPr>
        <w:t xml:space="preserve">řady </w:t>
      </w:r>
      <w:r w:rsidR="003B559B" w:rsidRPr="0093793A">
        <w:rPr>
          <w:rFonts w:asciiTheme="minorHAnsi" w:hAnsiTheme="minorHAnsi"/>
          <w:sz w:val="22"/>
          <w:szCs w:val="22"/>
        </w:rPr>
        <w:t>vědeckovýzkumných projektů.</w:t>
      </w:r>
      <w:r w:rsidRPr="0093793A">
        <w:rPr>
          <w:rFonts w:asciiTheme="minorHAnsi" w:hAnsiTheme="minorHAnsi"/>
          <w:sz w:val="22"/>
          <w:szCs w:val="22"/>
        </w:rPr>
        <w:t xml:space="preserve"> S</w:t>
      </w:r>
      <w:r w:rsidR="003B559B" w:rsidRPr="0093793A">
        <w:rPr>
          <w:rFonts w:asciiTheme="minorHAnsi" w:hAnsiTheme="minorHAnsi"/>
          <w:sz w:val="22"/>
          <w:szCs w:val="22"/>
        </w:rPr>
        <w:t>polupr</w:t>
      </w:r>
      <w:r w:rsidRPr="0093793A">
        <w:rPr>
          <w:rFonts w:asciiTheme="minorHAnsi" w:hAnsiTheme="minorHAnsi"/>
          <w:sz w:val="22"/>
          <w:szCs w:val="22"/>
        </w:rPr>
        <w:t>acuje</w:t>
      </w:r>
      <w:r w:rsidR="003B559B" w:rsidRPr="0093793A">
        <w:rPr>
          <w:rFonts w:asciiTheme="minorHAnsi" w:hAnsiTheme="minorHAnsi"/>
          <w:sz w:val="22"/>
          <w:szCs w:val="22"/>
        </w:rPr>
        <w:t xml:space="preserve"> s MPO a podnikatelskou praxí v oblasti finančních analýz, řízení výkonnosti, oceňování podniků a benchmarkingu, </w:t>
      </w:r>
      <w:r w:rsidRPr="0093793A">
        <w:rPr>
          <w:rFonts w:asciiTheme="minorHAnsi" w:hAnsiTheme="minorHAnsi"/>
          <w:sz w:val="22"/>
          <w:szCs w:val="22"/>
        </w:rPr>
        <w:t xml:space="preserve">klastrové politiky, </w:t>
      </w:r>
      <w:r w:rsidR="003B559B" w:rsidRPr="0093793A">
        <w:rPr>
          <w:rFonts w:asciiTheme="minorHAnsi" w:hAnsiTheme="minorHAnsi"/>
          <w:sz w:val="22"/>
          <w:szCs w:val="22"/>
        </w:rPr>
        <w:t>rozvoje klastrů a klastrových iniciativ</w:t>
      </w:r>
      <w:r w:rsidRPr="0093793A">
        <w:rPr>
          <w:rFonts w:asciiTheme="minorHAnsi" w:hAnsiTheme="minorHAnsi"/>
          <w:sz w:val="22"/>
          <w:szCs w:val="22"/>
        </w:rPr>
        <w:t>.</w:t>
      </w:r>
    </w:p>
    <w:p w:rsidR="0093793A" w:rsidRPr="0093793A" w:rsidRDefault="004C3845" w:rsidP="0093793A">
      <w:pPr>
        <w:pStyle w:val="Default"/>
        <w:spacing w:after="120"/>
        <w:jc w:val="both"/>
        <w:rPr>
          <w:rFonts w:asciiTheme="minorHAnsi" w:hAnsiTheme="minorHAnsi"/>
          <w:sz w:val="22"/>
          <w:szCs w:val="22"/>
        </w:rPr>
      </w:pPr>
      <w:r>
        <w:rPr>
          <w:rFonts w:asciiTheme="minorHAnsi" w:hAnsiTheme="minorHAnsi"/>
          <w:sz w:val="22"/>
          <w:szCs w:val="22"/>
        </w:rPr>
        <w:t>Řešené v</w:t>
      </w:r>
      <w:r w:rsidR="001019C3" w:rsidRPr="0093793A">
        <w:rPr>
          <w:rFonts w:asciiTheme="minorHAnsi" w:hAnsiTheme="minorHAnsi"/>
          <w:sz w:val="22"/>
          <w:szCs w:val="22"/>
        </w:rPr>
        <w:t>ýzkumné projekty</w:t>
      </w:r>
      <w:r w:rsidR="0093793A" w:rsidRPr="0093793A">
        <w:rPr>
          <w:rFonts w:asciiTheme="minorHAnsi" w:hAnsiTheme="minorHAnsi"/>
          <w:sz w:val="22"/>
          <w:szCs w:val="22"/>
        </w:rPr>
        <w:t>:</w:t>
      </w:r>
    </w:p>
    <w:p w:rsidR="0093793A" w:rsidRPr="00A556C1" w:rsidRDefault="0093793A" w:rsidP="00CB057E">
      <w:pPr>
        <w:pStyle w:val="Default"/>
        <w:numPr>
          <w:ilvl w:val="0"/>
          <w:numId w:val="30"/>
        </w:numPr>
        <w:jc w:val="both"/>
        <w:rPr>
          <w:rFonts w:asciiTheme="minorHAnsi" w:hAnsiTheme="minorHAnsi" w:cstheme="minorHAnsi"/>
          <w:sz w:val="22"/>
          <w:szCs w:val="22"/>
        </w:rPr>
      </w:pPr>
      <w:r w:rsidRPr="0093793A">
        <w:rPr>
          <w:rFonts w:asciiTheme="minorHAnsi" w:hAnsiTheme="minorHAnsi"/>
          <w:sz w:val="22"/>
          <w:szCs w:val="22"/>
        </w:rPr>
        <w:t>Výzkumný záměr "Výzkum konkurenční schopnosti českých průmyslových výrobců" (1999-</w:t>
      </w:r>
      <w:r w:rsidRPr="00A556C1">
        <w:rPr>
          <w:rFonts w:asciiTheme="minorHAnsi" w:hAnsiTheme="minorHAnsi" w:cstheme="minorHAnsi"/>
          <w:sz w:val="22"/>
          <w:szCs w:val="22"/>
        </w:rPr>
        <w:t>2004) (členka řešitelkého týmu)</w:t>
      </w:r>
    </w:p>
    <w:p w:rsidR="009B693B" w:rsidRPr="00A556C1" w:rsidRDefault="009B693B" w:rsidP="00CB057E">
      <w:pPr>
        <w:pStyle w:val="Default"/>
        <w:numPr>
          <w:ilvl w:val="0"/>
          <w:numId w:val="30"/>
        </w:numPr>
        <w:jc w:val="both"/>
        <w:rPr>
          <w:rFonts w:asciiTheme="minorHAnsi" w:hAnsiTheme="minorHAnsi" w:cstheme="minorHAnsi"/>
          <w:sz w:val="22"/>
          <w:szCs w:val="22"/>
        </w:rPr>
      </w:pPr>
      <w:r w:rsidRPr="00A556C1">
        <w:rPr>
          <w:rFonts w:asciiTheme="minorHAnsi" w:hAnsiTheme="minorHAnsi" w:cstheme="minorHAnsi"/>
          <w:sz w:val="22"/>
          <w:szCs w:val="22"/>
        </w:rPr>
        <w:t xml:space="preserve">GAČR 16-25536S </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Metodika tvorby modelu predikce sektorové a podnikové výkonnosti v makroekonomických souvislostech 2016-2018</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 xml:space="preserve"> (hlavní řešitel)</w:t>
      </w:r>
    </w:p>
    <w:p w:rsidR="00A556C1" w:rsidRPr="00A556C1" w:rsidRDefault="00A556C1" w:rsidP="00CB057E">
      <w:pPr>
        <w:pStyle w:val="Default"/>
        <w:numPr>
          <w:ilvl w:val="0"/>
          <w:numId w:val="30"/>
        </w:numPr>
        <w:jc w:val="both"/>
        <w:rPr>
          <w:rFonts w:asciiTheme="minorHAnsi" w:hAnsiTheme="minorHAnsi" w:cstheme="minorHAnsi"/>
          <w:sz w:val="22"/>
          <w:szCs w:val="22"/>
        </w:rPr>
      </w:pPr>
      <w:r w:rsidRPr="00A556C1">
        <w:rPr>
          <w:rFonts w:asciiTheme="minorHAnsi" w:hAnsiTheme="minorHAnsi" w:cstheme="minorHAnsi"/>
          <w:sz w:val="22"/>
          <w:szCs w:val="22"/>
        </w:rPr>
        <w:t>Visegrad Fund: V4ClusterPol 21520157: V4 cluster policies and their influence on the viability of cluster organizations 2016 (hlavní řešitel)</w:t>
      </w:r>
    </w:p>
    <w:p w:rsidR="009B693B" w:rsidRPr="00A556C1" w:rsidRDefault="009B693B" w:rsidP="00CB057E">
      <w:pPr>
        <w:pStyle w:val="Odstavecseseznamem"/>
        <w:numPr>
          <w:ilvl w:val="0"/>
          <w:numId w:val="30"/>
        </w:numPr>
        <w:tabs>
          <w:tab w:val="left" w:pos="1134"/>
        </w:tabs>
        <w:rPr>
          <w:rFonts w:asciiTheme="minorHAnsi" w:hAnsiTheme="minorHAnsi" w:cstheme="minorHAnsi"/>
          <w:sz w:val="22"/>
          <w:szCs w:val="22"/>
        </w:rPr>
      </w:pPr>
      <w:r w:rsidRPr="00A556C1">
        <w:rPr>
          <w:rFonts w:asciiTheme="minorHAnsi" w:hAnsiTheme="minorHAnsi" w:cstheme="minorHAnsi"/>
          <w:sz w:val="22"/>
          <w:szCs w:val="22"/>
        </w:rPr>
        <w:lastRenderedPageBreak/>
        <w:t xml:space="preserve">TA ČR TD010158 </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Klastrová politika České republiky a jejích regionů pro globální</w:t>
      </w:r>
      <w:r w:rsidR="00012142" w:rsidRPr="00A556C1">
        <w:rPr>
          <w:rFonts w:asciiTheme="minorHAnsi" w:hAnsiTheme="minorHAnsi" w:cstheme="minorHAnsi"/>
          <w:sz w:val="22"/>
          <w:szCs w:val="22"/>
        </w:rPr>
        <w:t xml:space="preserve"> </w:t>
      </w:r>
      <w:r w:rsidRPr="00A556C1">
        <w:rPr>
          <w:rFonts w:asciiTheme="minorHAnsi" w:hAnsiTheme="minorHAnsi" w:cstheme="minorHAnsi"/>
          <w:sz w:val="22"/>
          <w:szCs w:val="22"/>
        </w:rPr>
        <w:t>konkurenceschopnost a udržitelný růst</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 xml:space="preserve"> 2012-2013 (hlavní řešitel)</w:t>
      </w:r>
    </w:p>
    <w:p w:rsidR="00F81672" w:rsidRPr="00F81672" w:rsidRDefault="00F81672" w:rsidP="00CB057E">
      <w:pPr>
        <w:pStyle w:val="Odstavecseseznamem"/>
        <w:numPr>
          <w:ilvl w:val="0"/>
          <w:numId w:val="30"/>
        </w:numPr>
        <w:tabs>
          <w:tab w:val="left" w:pos="2565"/>
        </w:tabs>
        <w:rPr>
          <w:rFonts w:asciiTheme="minorHAnsi" w:hAnsiTheme="minorHAnsi" w:cstheme="minorHAnsi"/>
          <w:sz w:val="22"/>
          <w:szCs w:val="22"/>
        </w:rPr>
      </w:pPr>
      <w:r w:rsidRPr="00F81672">
        <w:rPr>
          <w:rFonts w:asciiTheme="minorHAnsi" w:hAnsiTheme="minorHAnsi" w:cstheme="minorHAnsi"/>
          <w:sz w:val="22"/>
          <w:szCs w:val="22"/>
        </w:rPr>
        <w:t>GA ČR 402/09/1739 Tvorba modelu pro měření a řízení výkonnosti podniků 2009-2011 (člen řešitelského týmu)</w:t>
      </w:r>
    </w:p>
    <w:p w:rsidR="009B693B" w:rsidRPr="002470D0" w:rsidRDefault="009B693B" w:rsidP="00CB057E">
      <w:pPr>
        <w:pStyle w:val="Odstavecseseznamem"/>
        <w:numPr>
          <w:ilvl w:val="0"/>
          <w:numId w:val="30"/>
        </w:numPr>
        <w:tabs>
          <w:tab w:val="left" w:pos="1134"/>
        </w:tabs>
        <w:jc w:val="both"/>
        <w:rPr>
          <w:rFonts w:asciiTheme="minorHAnsi" w:hAnsiTheme="minorHAnsi"/>
          <w:sz w:val="22"/>
          <w:szCs w:val="22"/>
        </w:rPr>
      </w:pPr>
      <w:r w:rsidRPr="00F81672">
        <w:rPr>
          <w:rFonts w:asciiTheme="minorHAnsi" w:hAnsiTheme="minorHAnsi" w:cstheme="minorHAnsi"/>
          <w:sz w:val="22"/>
          <w:szCs w:val="22"/>
        </w:rPr>
        <w:t xml:space="preserve">GA ČR 402/08/H051 </w:t>
      </w:r>
      <w:r w:rsidR="003B7DFC" w:rsidRPr="00F81672">
        <w:rPr>
          <w:rFonts w:asciiTheme="minorHAnsi" w:hAnsiTheme="minorHAnsi" w:cstheme="minorHAnsi"/>
          <w:sz w:val="22"/>
          <w:szCs w:val="22"/>
        </w:rPr>
        <w:t>„</w:t>
      </w:r>
      <w:r w:rsidRPr="00F81672">
        <w:rPr>
          <w:rFonts w:asciiTheme="minorHAnsi" w:hAnsiTheme="minorHAnsi" w:cstheme="minorHAnsi"/>
          <w:sz w:val="22"/>
          <w:szCs w:val="22"/>
        </w:rPr>
        <w:t>Optimalizace multidisciplinárního navrhování a modelování výrobního systému virtuálních firem</w:t>
      </w:r>
      <w:r w:rsidR="003B7DFC" w:rsidRPr="002470D0">
        <w:rPr>
          <w:rFonts w:asciiTheme="minorHAnsi" w:hAnsiTheme="minorHAnsi"/>
          <w:sz w:val="22"/>
          <w:szCs w:val="22"/>
        </w:rPr>
        <w:t>“</w:t>
      </w:r>
      <w:r w:rsidRPr="002470D0">
        <w:rPr>
          <w:rFonts w:asciiTheme="minorHAnsi" w:hAnsiTheme="minorHAnsi"/>
          <w:sz w:val="22"/>
          <w:szCs w:val="22"/>
        </w:rPr>
        <w:t xml:space="preserve"> 2008-2011 (spoluřešitel)</w:t>
      </w:r>
    </w:p>
    <w:p w:rsidR="009B693B" w:rsidRPr="002470D0" w:rsidRDefault="009B693B" w:rsidP="00CB057E">
      <w:pPr>
        <w:pStyle w:val="Odstavecseseznamem"/>
        <w:numPr>
          <w:ilvl w:val="0"/>
          <w:numId w:val="30"/>
        </w:numPr>
        <w:tabs>
          <w:tab w:val="left" w:pos="1134"/>
        </w:tabs>
        <w:jc w:val="both"/>
        <w:rPr>
          <w:rFonts w:asciiTheme="minorHAnsi" w:hAnsiTheme="minorHAnsi"/>
          <w:sz w:val="22"/>
          <w:szCs w:val="22"/>
        </w:rPr>
      </w:pPr>
      <w:r w:rsidRPr="002470D0">
        <w:rPr>
          <w:rFonts w:asciiTheme="minorHAnsi" w:hAnsiTheme="minorHAnsi"/>
          <w:sz w:val="22"/>
          <w:szCs w:val="22"/>
        </w:rPr>
        <w:t xml:space="preserve">GA ČR 102/07/1495 </w:t>
      </w:r>
      <w:r w:rsidR="003B7DFC" w:rsidRPr="002470D0">
        <w:rPr>
          <w:rFonts w:asciiTheme="minorHAnsi" w:hAnsiTheme="minorHAnsi"/>
          <w:sz w:val="22"/>
          <w:szCs w:val="22"/>
        </w:rPr>
        <w:t>„</w:t>
      </w:r>
      <w:r w:rsidRPr="002470D0">
        <w:rPr>
          <w:rFonts w:asciiTheme="minorHAnsi" w:hAnsiTheme="minorHAnsi"/>
          <w:sz w:val="22"/>
          <w:szCs w:val="22"/>
        </w:rPr>
        <w:t>Hodnocení přínosů vyspělých technologií</w:t>
      </w:r>
      <w:r w:rsidR="003B7DFC" w:rsidRPr="002470D0">
        <w:rPr>
          <w:rFonts w:asciiTheme="minorHAnsi" w:hAnsiTheme="minorHAnsi"/>
          <w:sz w:val="22"/>
          <w:szCs w:val="22"/>
        </w:rPr>
        <w:t>“</w:t>
      </w:r>
      <w:r w:rsidRPr="002470D0">
        <w:rPr>
          <w:rFonts w:asciiTheme="minorHAnsi" w:hAnsiTheme="minorHAnsi"/>
          <w:sz w:val="22"/>
          <w:szCs w:val="22"/>
        </w:rPr>
        <w:t xml:space="preserve"> 2007-2010 (spoluřešitel)</w:t>
      </w:r>
    </w:p>
    <w:p w:rsidR="009B693B" w:rsidRPr="002470D0" w:rsidRDefault="009B693B" w:rsidP="00CB057E">
      <w:pPr>
        <w:pStyle w:val="Odstavecseseznamem"/>
        <w:numPr>
          <w:ilvl w:val="0"/>
          <w:numId w:val="30"/>
        </w:numPr>
        <w:tabs>
          <w:tab w:val="left" w:pos="1134"/>
        </w:tabs>
        <w:jc w:val="both"/>
        <w:rPr>
          <w:rFonts w:asciiTheme="minorHAnsi" w:hAnsiTheme="minorHAnsi"/>
          <w:sz w:val="22"/>
          <w:szCs w:val="22"/>
        </w:rPr>
      </w:pPr>
      <w:r w:rsidRPr="002470D0">
        <w:rPr>
          <w:rFonts w:asciiTheme="minorHAnsi" w:hAnsiTheme="minorHAnsi"/>
          <w:sz w:val="22"/>
          <w:szCs w:val="22"/>
        </w:rPr>
        <w:t xml:space="preserve">GA ČR 402/06/1526 </w:t>
      </w:r>
      <w:r w:rsidR="003B7DFC" w:rsidRPr="002470D0">
        <w:rPr>
          <w:rFonts w:asciiTheme="minorHAnsi" w:hAnsiTheme="minorHAnsi"/>
          <w:sz w:val="22"/>
          <w:szCs w:val="22"/>
        </w:rPr>
        <w:t>„</w:t>
      </w:r>
      <w:r w:rsidRPr="002470D0">
        <w:rPr>
          <w:rFonts w:asciiTheme="minorHAnsi" w:hAnsiTheme="minorHAnsi"/>
          <w:sz w:val="22"/>
          <w:szCs w:val="22"/>
        </w:rPr>
        <w:t>Měření a řízení výkonnosti klastrů</w:t>
      </w:r>
      <w:r w:rsidR="003B7DFC" w:rsidRPr="002470D0">
        <w:rPr>
          <w:rFonts w:asciiTheme="minorHAnsi" w:hAnsiTheme="minorHAnsi"/>
          <w:sz w:val="22"/>
          <w:szCs w:val="22"/>
        </w:rPr>
        <w:t>“</w:t>
      </w:r>
      <w:r w:rsidRPr="002470D0">
        <w:rPr>
          <w:rFonts w:asciiTheme="minorHAnsi" w:hAnsiTheme="minorHAnsi"/>
          <w:sz w:val="22"/>
          <w:szCs w:val="22"/>
        </w:rPr>
        <w:t xml:space="preserve"> 2006-2009 (hlavní řešitel)</w:t>
      </w:r>
    </w:p>
    <w:p w:rsidR="001019C3" w:rsidRPr="0093793A" w:rsidRDefault="009B693B" w:rsidP="00CB057E">
      <w:pPr>
        <w:pStyle w:val="Default"/>
        <w:numPr>
          <w:ilvl w:val="0"/>
          <w:numId w:val="30"/>
        </w:numPr>
        <w:spacing w:after="120"/>
        <w:jc w:val="both"/>
        <w:rPr>
          <w:rFonts w:asciiTheme="minorHAnsi" w:hAnsiTheme="minorHAnsi"/>
          <w:sz w:val="22"/>
          <w:szCs w:val="22"/>
        </w:rPr>
      </w:pPr>
      <w:r w:rsidRPr="0093793A">
        <w:rPr>
          <w:rFonts w:asciiTheme="minorHAnsi" w:hAnsiTheme="minorHAnsi"/>
          <w:sz w:val="22"/>
          <w:szCs w:val="22"/>
        </w:rPr>
        <w:t xml:space="preserve">GA ČR 402/03/0555 </w:t>
      </w:r>
      <w:r w:rsidR="003B7DFC">
        <w:rPr>
          <w:rFonts w:asciiTheme="minorHAnsi" w:hAnsiTheme="minorHAnsi"/>
          <w:sz w:val="22"/>
          <w:szCs w:val="22"/>
        </w:rPr>
        <w:t>„</w:t>
      </w:r>
      <w:r w:rsidRPr="0093793A">
        <w:rPr>
          <w:rFonts w:asciiTheme="minorHAnsi" w:hAnsiTheme="minorHAnsi"/>
          <w:sz w:val="22"/>
          <w:szCs w:val="22"/>
        </w:rPr>
        <w:t>Faktory ovlivňující tvorbu ekonomické přidané hodnoty v plastikářském a gumárenském průmyslu</w:t>
      </w:r>
      <w:r w:rsidR="003B7DFC">
        <w:rPr>
          <w:rFonts w:asciiTheme="minorHAnsi" w:hAnsiTheme="minorHAnsi"/>
          <w:sz w:val="22"/>
          <w:szCs w:val="22"/>
        </w:rPr>
        <w:t>“</w:t>
      </w:r>
      <w:r w:rsidRPr="0093793A">
        <w:rPr>
          <w:rFonts w:asciiTheme="minorHAnsi" w:hAnsiTheme="minorHAnsi"/>
          <w:sz w:val="22"/>
          <w:szCs w:val="22"/>
        </w:rPr>
        <w:t xml:space="preserve"> 2003-2005 (hlavní řešitel)</w:t>
      </w:r>
    </w:p>
    <w:p w:rsidR="00377B23" w:rsidRDefault="00377B23" w:rsidP="002470D0">
      <w:pPr>
        <w:widowControl w:val="0"/>
        <w:autoSpaceDE w:val="0"/>
        <w:autoSpaceDN w:val="0"/>
        <w:adjustRightInd w:val="0"/>
        <w:spacing w:after="120"/>
        <w:jc w:val="both"/>
        <w:rPr>
          <w:rFonts w:asciiTheme="minorHAnsi" w:eastAsiaTheme="minorHAnsi" w:hAnsiTheme="minorHAnsi"/>
          <w:sz w:val="22"/>
          <w:szCs w:val="22"/>
          <w:lang w:val="en-US" w:eastAsia="en-US"/>
        </w:rPr>
      </w:pPr>
      <w:r w:rsidRPr="0093793A">
        <w:rPr>
          <w:rFonts w:asciiTheme="minorHAnsi" w:eastAsiaTheme="minorHAnsi" w:hAnsiTheme="minorHAnsi"/>
          <w:sz w:val="22"/>
          <w:szCs w:val="22"/>
          <w:lang w:val="en-US" w:eastAsia="en-US"/>
        </w:rPr>
        <w:t xml:space="preserve">V roce 2012 </w:t>
      </w:r>
      <w:r w:rsidR="003B7DFC">
        <w:rPr>
          <w:rFonts w:asciiTheme="minorHAnsi" w:eastAsiaTheme="minorHAnsi" w:hAnsiTheme="minorHAnsi"/>
          <w:sz w:val="22"/>
          <w:szCs w:val="22"/>
          <w:lang w:val="en-US" w:eastAsia="en-US"/>
        </w:rPr>
        <w:t xml:space="preserve">a 2015 </w:t>
      </w:r>
      <w:r w:rsidRPr="0093793A">
        <w:rPr>
          <w:rFonts w:asciiTheme="minorHAnsi" w:eastAsiaTheme="minorHAnsi" w:hAnsiTheme="minorHAnsi"/>
          <w:sz w:val="22"/>
          <w:szCs w:val="22"/>
          <w:lang w:val="en-US" w:eastAsia="en-US"/>
        </w:rPr>
        <w:t>jako hlavní řešitelka vedla proje</w:t>
      </w:r>
      <w:r w:rsidR="003B7DFC">
        <w:rPr>
          <w:rFonts w:asciiTheme="minorHAnsi" w:eastAsiaTheme="minorHAnsi" w:hAnsiTheme="minorHAnsi"/>
          <w:sz w:val="22"/>
          <w:szCs w:val="22"/>
          <w:lang w:val="en-US" w:eastAsia="en-US"/>
        </w:rPr>
        <w:t>k</w:t>
      </w:r>
      <w:r w:rsidRPr="0093793A">
        <w:rPr>
          <w:rFonts w:asciiTheme="minorHAnsi" w:eastAsiaTheme="minorHAnsi" w:hAnsiTheme="minorHAnsi"/>
          <w:sz w:val="22"/>
          <w:szCs w:val="22"/>
          <w:lang w:val="en-US" w:eastAsia="en-US"/>
        </w:rPr>
        <w:t>t</w:t>
      </w:r>
      <w:r w:rsidR="003B7DFC">
        <w:rPr>
          <w:rFonts w:asciiTheme="minorHAnsi" w:eastAsiaTheme="minorHAnsi" w:hAnsiTheme="minorHAnsi"/>
          <w:sz w:val="22"/>
          <w:szCs w:val="22"/>
          <w:lang w:val="en-US" w:eastAsia="en-US"/>
        </w:rPr>
        <w:t>y</w:t>
      </w:r>
      <w:r w:rsidRPr="0093793A">
        <w:rPr>
          <w:rFonts w:asciiTheme="minorHAnsi" w:eastAsiaTheme="minorHAnsi" w:hAnsiTheme="minorHAnsi"/>
          <w:sz w:val="22"/>
          <w:szCs w:val="22"/>
          <w:lang w:val="en-US" w:eastAsia="en-US"/>
        </w:rPr>
        <w:t xml:space="preserve"> pro MPO </w:t>
      </w:r>
      <w:r w:rsidR="003B7DFC">
        <w:rPr>
          <w:rFonts w:asciiTheme="minorHAnsi" w:eastAsiaTheme="minorHAnsi" w:hAnsiTheme="minorHAnsi"/>
          <w:sz w:val="22"/>
          <w:szCs w:val="22"/>
          <w:lang w:val="en-US" w:eastAsia="en-US"/>
        </w:rPr>
        <w:t>ČR</w:t>
      </w:r>
      <w:r w:rsidRPr="0093793A">
        <w:rPr>
          <w:rFonts w:asciiTheme="minorHAnsi" w:eastAsiaTheme="minorHAnsi" w:hAnsiTheme="minorHAnsi"/>
          <w:sz w:val="22"/>
          <w:szCs w:val="22"/>
          <w:lang w:val="en-US" w:eastAsia="en-US"/>
        </w:rPr>
        <w:t xml:space="preserve">: </w:t>
      </w:r>
      <w:r w:rsidR="003B7DFC">
        <w:rPr>
          <w:rFonts w:asciiTheme="minorHAnsi" w:eastAsiaTheme="minorHAnsi" w:hAnsiTheme="minorHAnsi"/>
          <w:sz w:val="22"/>
          <w:szCs w:val="22"/>
          <w:lang w:val="en-US" w:eastAsia="en-US"/>
        </w:rPr>
        <w:t>“</w:t>
      </w:r>
      <w:r w:rsidRPr="0093793A">
        <w:rPr>
          <w:rFonts w:asciiTheme="minorHAnsi" w:eastAsiaTheme="minorHAnsi" w:hAnsiTheme="minorHAnsi"/>
          <w:sz w:val="22"/>
          <w:szCs w:val="22"/>
          <w:lang w:val="en-US" w:eastAsia="en-US"/>
        </w:rPr>
        <w:t>Vyhodnocení internacionalizačních aktivit klastrových organizací v ČR a jejich ekonomických efektů, návrh opatření na podporu nadnárodní spolupráce klastrů</w:t>
      </w:r>
      <w:r w:rsidR="003B7DFC">
        <w:rPr>
          <w:rFonts w:asciiTheme="minorHAnsi" w:eastAsiaTheme="minorHAnsi" w:hAnsiTheme="minorHAnsi"/>
          <w:sz w:val="22"/>
          <w:szCs w:val="22"/>
          <w:lang w:val="en-US" w:eastAsia="en-US"/>
        </w:rPr>
        <w:t xml:space="preserve">” (2012) a “Zpracování indikátorů pro hodnocení klastrů v rámci první výzvy OP PIK” (2015). </w:t>
      </w:r>
      <w:r w:rsidRPr="0093793A">
        <w:rPr>
          <w:rFonts w:asciiTheme="minorHAnsi" w:eastAsiaTheme="minorHAnsi" w:hAnsiTheme="minorHAnsi"/>
          <w:sz w:val="22"/>
          <w:szCs w:val="22"/>
          <w:lang w:val="en-US" w:eastAsia="en-US"/>
        </w:rPr>
        <w:t xml:space="preserve">Dále jako hlavní řešitelka rovněž vedla project OPVK: CZ.1.07/2.3.00/20.0147 </w:t>
      </w:r>
      <w:r w:rsidR="003B7DFC">
        <w:rPr>
          <w:rFonts w:asciiTheme="minorHAnsi" w:eastAsiaTheme="minorHAnsi" w:hAnsiTheme="minorHAnsi"/>
          <w:sz w:val="22"/>
          <w:szCs w:val="22"/>
          <w:lang w:val="en-US" w:eastAsia="en-US"/>
        </w:rPr>
        <w:t>“</w:t>
      </w:r>
      <w:r w:rsidRPr="0093793A">
        <w:rPr>
          <w:rFonts w:asciiTheme="minorHAnsi" w:eastAsiaTheme="minorHAnsi" w:hAnsiTheme="minorHAnsi"/>
          <w:sz w:val="22"/>
          <w:szCs w:val="22"/>
          <w:lang w:val="en-US" w:eastAsia="en-US"/>
        </w:rPr>
        <w:t xml:space="preserve">Rozvoj lidských zdrojů v oblasti výzkumu měření a řízení výkonnosti podniků, klastrů a </w:t>
      </w:r>
      <w:r w:rsidR="003B7DFC">
        <w:rPr>
          <w:rFonts w:asciiTheme="minorHAnsi" w:eastAsiaTheme="minorHAnsi" w:hAnsiTheme="minorHAnsi"/>
          <w:sz w:val="22"/>
          <w:szCs w:val="22"/>
          <w:lang w:val="en-US" w:eastAsia="en-US"/>
        </w:rPr>
        <w:t>region”</w:t>
      </w:r>
      <w:r w:rsidRPr="0093793A">
        <w:rPr>
          <w:rFonts w:asciiTheme="minorHAnsi" w:eastAsiaTheme="minorHAnsi" w:hAnsiTheme="minorHAnsi"/>
          <w:sz w:val="22"/>
          <w:szCs w:val="22"/>
          <w:lang w:val="en-US" w:eastAsia="en-US"/>
        </w:rPr>
        <w:t xml:space="preserve"> (2012-2015).</w:t>
      </w:r>
    </w:p>
    <w:p w:rsidR="000B5574" w:rsidRPr="000B5574" w:rsidRDefault="000B5574" w:rsidP="000B5574">
      <w:pPr>
        <w:pStyle w:val="Default"/>
        <w:spacing w:after="120"/>
        <w:jc w:val="both"/>
        <w:rPr>
          <w:rFonts w:asciiTheme="minorHAnsi" w:hAnsiTheme="minorHAnsi"/>
          <w:color w:val="auto"/>
          <w:sz w:val="22"/>
          <w:szCs w:val="22"/>
        </w:rPr>
      </w:pPr>
      <w:r w:rsidRPr="0093793A">
        <w:rPr>
          <w:rFonts w:asciiTheme="minorHAnsi" w:hAnsiTheme="minorHAnsi"/>
          <w:color w:val="auto"/>
          <w:sz w:val="22"/>
          <w:szCs w:val="22"/>
        </w:rPr>
        <w:t>Aktuálně se podílí na realizaci projektu OPVVV Strategický projekt UTB ve Zlíně v oblasti inovace předmětu Metodologie vědecké práce</w:t>
      </w:r>
      <w:r w:rsidR="008E0EAC">
        <w:rPr>
          <w:rFonts w:asciiTheme="minorHAnsi" w:hAnsiTheme="minorHAnsi"/>
          <w:color w:val="auto"/>
          <w:sz w:val="22"/>
          <w:szCs w:val="22"/>
        </w:rPr>
        <w:t>.</w:t>
      </w:r>
    </w:p>
    <w:p w:rsidR="009D0248" w:rsidRPr="0093793A" w:rsidRDefault="009D0248" w:rsidP="000B5574">
      <w:pPr>
        <w:pStyle w:val="Default"/>
        <w:spacing w:after="120"/>
        <w:jc w:val="both"/>
        <w:rPr>
          <w:rFonts w:asciiTheme="minorHAnsi" w:hAnsiTheme="minorHAnsi"/>
          <w:sz w:val="22"/>
          <w:szCs w:val="22"/>
        </w:rPr>
      </w:pPr>
      <w:r>
        <w:rPr>
          <w:rFonts w:asciiTheme="minorHAnsi" w:hAnsiTheme="minorHAnsi"/>
          <w:sz w:val="22"/>
          <w:szCs w:val="22"/>
        </w:rPr>
        <w:t>Další odborné působ</w:t>
      </w:r>
      <w:r w:rsidR="0021143D">
        <w:rPr>
          <w:rFonts w:asciiTheme="minorHAnsi" w:hAnsiTheme="minorHAnsi"/>
          <w:sz w:val="22"/>
          <w:szCs w:val="22"/>
        </w:rPr>
        <w:t>e</w:t>
      </w:r>
      <w:r>
        <w:rPr>
          <w:rFonts w:asciiTheme="minorHAnsi" w:hAnsiTheme="minorHAnsi"/>
          <w:sz w:val="22"/>
          <w:szCs w:val="22"/>
        </w:rPr>
        <w:t xml:space="preserve">ní </w:t>
      </w:r>
      <w:r w:rsidR="000B5574">
        <w:rPr>
          <w:rFonts w:asciiTheme="minorHAnsi" w:hAnsiTheme="minorHAnsi"/>
          <w:sz w:val="22"/>
          <w:szCs w:val="22"/>
        </w:rPr>
        <w:t>garantky</w:t>
      </w:r>
      <w:r>
        <w:rPr>
          <w:rFonts w:asciiTheme="minorHAnsi" w:hAnsiTheme="minorHAnsi"/>
          <w:sz w:val="22"/>
          <w:szCs w:val="22"/>
        </w:rPr>
        <w:t>:</w:t>
      </w:r>
    </w:p>
    <w:p w:rsidR="000B5574" w:rsidRPr="0093793A"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členka de</w:t>
      </w:r>
      <w:r>
        <w:rPr>
          <w:rFonts w:asciiTheme="minorHAnsi" w:hAnsiTheme="minorHAnsi"/>
          <w:sz w:val="22"/>
          <w:szCs w:val="22"/>
        </w:rPr>
        <w:t>seti</w:t>
      </w:r>
      <w:r w:rsidRPr="0093793A">
        <w:rPr>
          <w:rFonts w:asciiTheme="minorHAnsi" w:hAnsiTheme="minorHAnsi"/>
          <w:sz w:val="22"/>
          <w:szCs w:val="22"/>
        </w:rPr>
        <w:t xml:space="preserve"> vědeckých rad a sedmi oborových rad doktorských studijních programů</w:t>
      </w:r>
    </w:p>
    <w:p w:rsidR="000B5574" w:rsidRPr="0093793A"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členka redakčních rad pěti vědeckých časopisů zaměřených na ekonomiku a management</w:t>
      </w:r>
    </w:p>
    <w:p w:rsidR="000B5574" w:rsidRPr="0093793A"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 xml:space="preserve">členka Odborné rady České asociace pro finanční řízení </w:t>
      </w:r>
    </w:p>
    <w:p w:rsidR="000B5574" w:rsidRPr="0093793A"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 xml:space="preserve">členka Akademického sněmu Akademie věd ČR </w:t>
      </w:r>
    </w:p>
    <w:p w:rsidR="000B5574"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 xml:space="preserve">členka Horizon 2020 Advisory Group, Directorate - General for Research&amp;Innovation </w:t>
      </w:r>
    </w:p>
    <w:p w:rsidR="00A556C1" w:rsidRDefault="00A556C1" w:rsidP="00CB057E">
      <w:pPr>
        <w:pStyle w:val="Default"/>
        <w:numPr>
          <w:ilvl w:val="0"/>
          <w:numId w:val="30"/>
        </w:numPr>
        <w:jc w:val="both"/>
        <w:rPr>
          <w:rFonts w:asciiTheme="minorHAnsi" w:hAnsiTheme="minorHAnsi"/>
          <w:sz w:val="22"/>
          <w:szCs w:val="22"/>
        </w:rPr>
      </w:pPr>
      <w:r>
        <w:rPr>
          <w:rFonts w:asciiTheme="minorHAnsi" w:hAnsiTheme="minorHAnsi"/>
          <w:sz w:val="22"/>
          <w:szCs w:val="22"/>
        </w:rPr>
        <w:t>zpravodaj v programu TA ČR – Epsilon</w:t>
      </w:r>
    </w:p>
    <w:p w:rsidR="00A556C1" w:rsidRPr="002470D0" w:rsidRDefault="00A556C1" w:rsidP="00CB057E">
      <w:pPr>
        <w:pStyle w:val="Default"/>
        <w:numPr>
          <w:ilvl w:val="0"/>
          <w:numId w:val="30"/>
        </w:numPr>
        <w:jc w:val="both"/>
        <w:rPr>
          <w:rFonts w:asciiTheme="minorHAnsi" w:hAnsiTheme="minorHAnsi"/>
          <w:sz w:val="22"/>
          <w:szCs w:val="22"/>
        </w:rPr>
      </w:pPr>
      <w:r>
        <w:rPr>
          <w:rFonts w:asciiTheme="minorHAnsi" w:hAnsiTheme="minorHAnsi"/>
          <w:sz w:val="22"/>
          <w:szCs w:val="22"/>
        </w:rPr>
        <w:t>člen</w:t>
      </w:r>
      <w:r w:rsidR="00AB41BC">
        <w:rPr>
          <w:rFonts w:asciiTheme="minorHAnsi" w:hAnsiTheme="minorHAnsi"/>
          <w:sz w:val="22"/>
          <w:szCs w:val="22"/>
        </w:rPr>
        <w:t>ka</w:t>
      </w:r>
      <w:r>
        <w:rPr>
          <w:rFonts w:asciiTheme="minorHAnsi" w:hAnsiTheme="minorHAnsi"/>
          <w:sz w:val="22"/>
          <w:szCs w:val="22"/>
        </w:rPr>
        <w:t xml:space="preserve"> hodnotícího panelu GA ČR - P403</w:t>
      </w:r>
    </w:p>
    <w:p w:rsidR="0093793A" w:rsidRPr="0093793A" w:rsidRDefault="0093793A" w:rsidP="0093793A">
      <w:pPr>
        <w:widowControl w:val="0"/>
        <w:autoSpaceDE w:val="0"/>
        <w:autoSpaceDN w:val="0"/>
        <w:adjustRightInd w:val="0"/>
        <w:jc w:val="both"/>
        <w:rPr>
          <w:rFonts w:asciiTheme="minorHAnsi" w:eastAsiaTheme="minorHAnsi" w:hAnsiTheme="minorHAnsi"/>
          <w:sz w:val="22"/>
          <w:szCs w:val="22"/>
          <w:lang w:val="en-US" w:eastAsia="en-US"/>
        </w:rPr>
      </w:pPr>
    </w:p>
    <w:p w:rsidR="001019C3" w:rsidRPr="0093793A" w:rsidRDefault="001019C3" w:rsidP="002470D0">
      <w:pPr>
        <w:pStyle w:val="Default"/>
        <w:spacing w:after="120"/>
        <w:jc w:val="both"/>
        <w:rPr>
          <w:rFonts w:asciiTheme="minorHAnsi" w:hAnsiTheme="minorHAnsi"/>
          <w:sz w:val="22"/>
          <w:szCs w:val="22"/>
        </w:rPr>
      </w:pPr>
      <w:r w:rsidRPr="0093793A">
        <w:rPr>
          <w:rFonts w:asciiTheme="minorHAnsi" w:hAnsiTheme="minorHAnsi"/>
          <w:sz w:val="22"/>
          <w:szCs w:val="22"/>
        </w:rPr>
        <w:t>V rámci svého odborného působení absolvovala řadu pobytů na zahraničních institucích:</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Yokohama National University, Japan (</w:t>
      </w:r>
      <w:r w:rsidR="00A556C1">
        <w:rPr>
          <w:rFonts w:asciiTheme="minorHAnsi" w:hAnsiTheme="minorHAnsi"/>
          <w:sz w:val="22"/>
          <w:szCs w:val="22"/>
        </w:rPr>
        <w:t>6-8/</w:t>
      </w:r>
      <w:r w:rsidRPr="002470D0">
        <w:rPr>
          <w:rFonts w:asciiTheme="minorHAnsi" w:hAnsiTheme="minorHAnsi"/>
          <w:sz w:val="22"/>
          <w:szCs w:val="22"/>
        </w:rPr>
        <w:t>1985)</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Copenhagen Business School, Denmark (</w:t>
      </w:r>
      <w:r w:rsidR="00A556C1">
        <w:rPr>
          <w:rFonts w:asciiTheme="minorHAnsi" w:hAnsiTheme="minorHAnsi"/>
          <w:sz w:val="22"/>
          <w:szCs w:val="22"/>
        </w:rPr>
        <w:t>4/</w:t>
      </w:r>
      <w:r w:rsidRPr="002470D0">
        <w:rPr>
          <w:rFonts w:asciiTheme="minorHAnsi" w:hAnsiTheme="minorHAnsi"/>
          <w:sz w:val="22"/>
          <w:szCs w:val="22"/>
        </w:rPr>
        <w:t>1993)</w:t>
      </w:r>
    </w:p>
    <w:p w:rsidR="00631421" w:rsidRPr="002470D0" w:rsidRDefault="00631421" w:rsidP="00CB057E">
      <w:pPr>
        <w:pStyle w:val="Default"/>
        <w:numPr>
          <w:ilvl w:val="0"/>
          <w:numId w:val="30"/>
        </w:numPr>
        <w:jc w:val="both"/>
        <w:rPr>
          <w:rFonts w:asciiTheme="minorHAnsi" w:hAnsiTheme="minorHAnsi"/>
          <w:sz w:val="22"/>
          <w:szCs w:val="22"/>
        </w:rPr>
      </w:pPr>
      <w:proofErr w:type="gramStart"/>
      <w:r w:rsidRPr="002470D0">
        <w:rPr>
          <w:rFonts w:asciiTheme="minorHAnsi" w:hAnsiTheme="minorHAnsi"/>
          <w:sz w:val="22"/>
          <w:szCs w:val="22"/>
        </w:rPr>
        <w:t>E.A.</w:t>
      </w:r>
      <w:proofErr w:type="gramEnd"/>
      <w:r w:rsidRPr="002470D0">
        <w:rPr>
          <w:rFonts w:asciiTheme="minorHAnsi" w:hAnsiTheme="minorHAnsi"/>
          <w:sz w:val="22"/>
          <w:szCs w:val="22"/>
        </w:rPr>
        <w:t>P. Oxford, United Kingdom (</w:t>
      </w:r>
      <w:r w:rsidR="00A556C1">
        <w:rPr>
          <w:rFonts w:asciiTheme="minorHAnsi" w:hAnsiTheme="minorHAnsi"/>
          <w:sz w:val="22"/>
          <w:szCs w:val="22"/>
        </w:rPr>
        <w:t>7-8/</w:t>
      </w:r>
      <w:r w:rsidRPr="002470D0">
        <w:rPr>
          <w:rFonts w:asciiTheme="minorHAnsi" w:hAnsiTheme="minorHAnsi"/>
          <w:sz w:val="22"/>
          <w:szCs w:val="22"/>
        </w:rPr>
        <w:t xml:space="preserve">1993; </w:t>
      </w:r>
      <w:r w:rsidR="00A556C1">
        <w:rPr>
          <w:rFonts w:asciiTheme="minorHAnsi" w:hAnsiTheme="minorHAnsi"/>
          <w:sz w:val="22"/>
          <w:szCs w:val="22"/>
        </w:rPr>
        <w:t>9/</w:t>
      </w:r>
      <w:r w:rsidRPr="002470D0">
        <w:rPr>
          <w:rFonts w:asciiTheme="minorHAnsi" w:hAnsiTheme="minorHAnsi"/>
          <w:sz w:val="22"/>
          <w:szCs w:val="22"/>
        </w:rPr>
        <w:t xml:space="preserve">1996; </w:t>
      </w:r>
      <w:r w:rsidR="00A556C1">
        <w:rPr>
          <w:rFonts w:asciiTheme="minorHAnsi" w:hAnsiTheme="minorHAnsi"/>
          <w:sz w:val="22"/>
          <w:szCs w:val="22"/>
        </w:rPr>
        <w:t>7/</w:t>
      </w:r>
      <w:r w:rsidRPr="002470D0">
        <w:rPr>
          <w:rFonts w:asciiTheme="minorHAnsi" w:hAnsiTheme="minorHAnsi"/>
          <w:sz w:val="22"/>
          <w:szCs w:val="22"/>
        </w:rPr>
        <w:t>1997)</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Chalmers University of Technology Göteborg, Sweden (</w:t>
      </w:r>
      <w:r w:rsidR="00A556C1">
        <w:rPr>
          <w:rFonts w:asciiTheme="minorHAnsi" w:hAnsiTheme="minorHAnsi"/>
          <w:sz w:val="22"/>
          <w:szCs w:val="22"/>
        </w:rPr>
        <w:t>1/</w:t>
      </w:r>
      <w:r w:rsidRPr="002470D0">
        <w:rPr>
          <w:rFonts w:asciiTheme="minorHAnsi" w:hAnsiTheme="minorHAnsi"/>
          <w:sz w:val="22"/>
          <w:szCs w:val="22"/>
        </w:rPr>
        <w:t xml:space="preserve">1995; </w:t>
      </w:r>
      <w:r w:rsidR="00A556C1">
        <w:rPr>
          <w:rFonts w:asciiTheme="minorHAnsi" w:hAnsiTheme="minorHAnsi"/>
          <w:sz w:val="22"/>
          <w:szCs w:val="22"/>
        </w:rPr>
        <w:t>11/</w:t>
      </w:r>
      <w:r w:rsidRPr="002470D0">
        <w:rPr>
          <w:rFonts w:asciiTheme="minorHAnsi" w:hAnsiTheme="minorHAnsi"/>
          <w:sz w:val="22"/>
          <w:szCs w:val="22"/>
        </w:rPr>
        <w:t>1995)</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Göteborg University, Sweden (</w:t>
      </w:r>
      <w:r w:rsidR="00A556C1">
        <w:rPr>
          <w:rFonts w:asciiTheme="minorHAnsi" w:hAnsiTheme="minorHAnsi"/>
          <w:sz w:val="22"/>
          <w:szCs w:val="22"/>
        </w:rPr>
        <w:t>11/</w:t>
      </w:r>
      <w:r w:rsidRPr="002470D0">
        <w:rPr>
          <w:rFonts w:asciiTheme="minorHAnsi" w:hAnsiTheme="minorHAnsi"/>
          <w:sz w:val="22"/>
          <w:szCs w:val="22"/>
        </w:rPr>
        <w:t>1995)</w:t>
      </w:r>
      <w:r w:rsidRPr="002470D0">
        <w:rPr>
          <w:rFonts w:asciiTheme="minorHAnsi" w:hAnsiTheme="minorHAnsi"/>
          <w:sz w:val="22"/>
          <w:szCs w:val="22"/>
        </w:rPr>
        <w:tab/>
      </w:r>
      <w:r w:rsidRPr="002470D0">
        <w:rPr>
          <w:rFonts w:asciiTheme="minorHAnsi" w:hAnsiTheme="minorHAnsi"/>
          <w:sz w:val="22"/>
          <w:szCs w:val="22"/>
        </w:rPr>
        <w:tab/>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Katholieke Hogeschool Zui-West-Vlaanderen, Belgium (</w:t>
      </w:r>
      <w:r w:rsidR="00A556C1">
        <w:rPr>
          <w:rFonts w:asciiTheme="minorHAnsi" w:hAnsiTheme="minorHAnsi"/>
          <w:sz w:val="22"/>
          <w:szCs w:val="22"/>
        </w:rPr>
        <w:t>9/</w:t>
      </w:r>
      <w:r w:rsidRPr="002470D0">
        <w:rPr>
          <w:rFonts w:asciiTheme="minorHAnsi" w:hAnsiTheme="minorHAnsi"/>
          <w:sz w:val="22"/>
          <w:szCs w:val="22"/>
        </w:rPr>
        <w:t>1998)</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Luton Business School, Luton, United Kingdom (</w:t>
      </w:r>
      <w:r w:rsidR="00A556C1">
        <w:rPr>
          <w:rFonts w:asciiTheme="minorHAnsi" w:hAnsiTheme="minorHAnsi"/>
          <w:sz w:val="22"/>
          <w:szCs w:val="22"/>
        </w:rPr>
        <w:t>10/</w:t>
      </w:r>
      <w:r w:rsidRPr="002470D0">
        <w:rPr>
          <w:rFonts w:asciiTheme="minorHAnsi" w:hAnsiTheme="minorHAnsi"/>
          <w:sz w:val="22"/>
          <w:szCs w:val="22"/>
        </w:rPr>
        <w:t xml:space="preserve">1999, </w:t>
      </w:r>
      <w:r w:rsidR="00A556C1">
        <w:rPr>
          <w:rFonts w:asciiTheme="minorHAnsi" w:hAnsiTheme="minorHAnsi"/>
          <w:sz w:val="22"/>
          <w:szCs w:val="22"/>
        </w:rPr>
        <w:t>9/</w:t>
      </w:r>
      <w:r w:rsidRPr="002470D0">
        <w:rPr>
          <w:rFonts w:asciiTheme="minorHAnsi" w:hAnsiTheme="minorHAnsi"/>
          <w:sz w:val="22"/>
          <w:szCs w:val="22"/>
        </w:rPr>
        <w:t>2000)</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University of Huddersfield, United Kingdom (</w:t>
      </w:r>
      <w:r w:rsidR="00A556C1">
        <w:rPr>
          <w:rFonts w:asciiTheme="minorHAnsi" w:hAnsiTheme="minorHAnsi"/>
          <w:sz w:val="22"/>
          <w:szCs w:val="22"/>
        </w:rPr>
        <w:t>4/</w:t>
      </w:r>
      <w:r w:rsidRPr="002470D0">
        <w:rPr>
          <w:rFonts w:asciiTheme="minorHAnsi" w:hAnsiTheme="minorHAnsi"/>
          <w:sz w:val="22"/>
          <w:szCs w:val="22"/>
        </w:rPr>
        <w:t>2000)</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Universidade Nova de Lisboa, Portugal (</w:t>
      </w:r>
      <w:r w:rsidR="00A556C1">
        <w:rPr>
          <w:rFonts w:asciiTheme="minorHAnsi" w:hAnsiTheme="minorHAnsi"/>
          <w:sz w:val="22"/>
          <w:szCs w:val="22"/>
        </w:rPr>
        <w:t>2/</w:t>
      </w:r>
      <w:r w:rsidRPr="002470D0">
        <w:rPr>
          <w:rFonts w:asciiTheme="minorHAnsi" w:hAnsiTheme="minorHAnsi"/>
          <w:sz w:val="22"/>
          <w:szCs w:val="22"/>
        </w:rPr>
        <w:t>2001)</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Pohjois – Savo Polytechnic, Varkaus, Finland (</w:t>
      </w:r>
      <w:r w:rsidR="00A556C1">
        <w:rPr>
          <w:rFonts w:asciiTheme="minorHAnsi" w:hAnsiTheme="minorHAnsi"/>
          <w:sz w:val="22"/>
          <w:szCs w:val="22"/>
        </w:rPr>
        <w:t>3/</w:t>
      </w:r>
      <w:r w:rsidRPr="002470D0">
        <w:rPr>
          <w:rFonts w:asciiTheme="minorHAnsi" w:hAnsiTheme="minorHAnsi"/>
          <w:sz w:val="22"/>
          <w:szCs w:val="22"/>
        </w:rPr>
        <w:t>2001)</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 xml:space="preserve">Chapman University, George L. Argyros School of Business and Economics, Orange, California, USA </w:t>
      </w:r>
      <w:r w:rsidR="00A556C1">
        <w:rPr>
          <w:rFonts w:asciiTheme="minorHAnsi" w:hAnsiTheme="minorHAnsi"/>
          <w:sz w:val="22"/>
          <w:szCs w:val="22"/>
        </w:rPr>
        <w:t>(5/</w:t>
      </w:r>
      <w:r w:rsidRPr="002470D0">
        <w:rPr>
          <w:rFonts w:asciiTheme="minorHAnsi" w:hAnsiTheme="minorHAnsi"/>
          <w:sz w:val="22"/>
          <w:szCs w:val="22"/>
        </w:rPr>
        <w:t>2006)</w:t>
      </w:r>
    </w:p>
    <w:p w:rsidR="00631421" w:rsidRPr="0093793A" w:rsidRDefault="00631421"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New York University, USA (</w:t>
      </w:r>
      <w:r w:rsidR="00A556C1">
        <w:rPr>
          <w:rFonts w:asciiTheme="minorHAnsi" w:hAnsiTheme="minorHAnsi"/>
          <w:sz w:val="22"/>
          <w:szCs w:val="22"/>
        </w:rPr>
        <w:t>1-2/</w:t>
      </w:r>
      <w:r w:rsidRPr="0093793A">
        <w:rPr>
          <w:rFonts w:asciiTheme="minorHAnsi" w:hAnsiTheme="minorHAnsi"/>
          <w:sz w:val="22"/>
          <w:szCs w:val="22"/>
        </w:rPr>
        <w:t xml:space="preserve">2006, </w:t>
      </w:r>
      <w:r w:rsidR="00A556C1">
        <w:rPr>
          <w:rFonts w:asciiTheme="minorHAnsi" w:hAnsiTheme="minorHAnsi"/>
          <w:sz w:val="22"/>
          <w:szCs w:val="22"/>
        </w:rPr>
        <w:t>6/</w:t>
      </w:r>
      <w:r w:rsidRPr="0093793A">
        <w:rPr>
          <w:rFonts w:asciiTheme="minorHAnsi" w:hAnsiTheme="minorHAnsi"/>
          <w:sz w:val="22"/>
          <w:szCs w:val="22"/>
        </w:rPr>
        <w:t xml:space="preserve">2008, </w:t>
      </w:r>
      <w:r w:rsidR="00A556C1">
        <w:rPr>
          <w:rFonts w:asciiTheme="minorHAnsi" w:hAnsiTheme="minorHAnsi"/>
          <w:sz w:val="22"/>
          <w:szCs w:val="22"/>
        </w:rPr>
        <w:t>11/</w:t>
      </w:r>
      <w:r w:rsidRPr="0093793A">
        <w:rPr>
          <w:rFonts w:asciiTheme="minorHAnsi" w:hAnsiTheme="minorHAnsi"/>
          <w:sz w:val="22"/>
          <w:szCs w:val="22"/>
        </w:rPr>
        <w:t>2013</w:t>
      </w:r>
      <w:r w:rsidR="00503C3C">
        <w:rPr>
          <w:rFonts w:asciiTheme="minorHAnsi" w:hAnsiTheme="minorHAnsi"/>
          <w:sz w:val="22"/>
          <w:szCs w:val="22"/>
        </w:rPr>
        <w:t>, 11/2018</w:t>
      </w:r>
      <w:r w:rsidRPr="0093793A">
        <w:rPr>
          <w:rFonts w:asciiTheme="minorHAnsi" w:hAnsiTheme="minorHAnsi"/>
          <w:sz w:val="22"/>
          <w:szCs w:val="22"/>
        </w:rPr>
        <w:t>)</w:t>
      </w:r>
    </w:p>
    <w:p w:rsidR="00631421" w:rsidRPr="0093793A" w:rsidRDefault="00631421"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TDTU, Ho-Chi-Minh, Vietnam (</w:t>
      </w:r>
      <w:r w:rsidR="00A556C1">
        <w:rPr>
          <w:rFonts w:asciiTheme="minorHAnsi" w:hAnsiTheme="minorHAnsi"/>
          <w:sz w:val="22"/>
          <w:szCs w:val="22"/>
        </w:rPr>
        <w:t>6/</w:t>
      </w:r>
      <w:r w:rsidRPr="0093793A">
        <w:rPr>
          <w:rFonts w:asciiTheme="minorHAnsi" w:hAnsiTheme="minorHAnsi"/>
          <w:sz w:val="22"/>
          <w:szCs w:val="22"/>
        </w:rPr>
        <w:t xml:space="preserve">2014, </w:t>
      </w:r>
      <w:r w:rsidR="00A556C1">
        <w:rPr>
          <w:rFonts w:asciiTheme="minorHAnsi" w:hAnsiTheme="minorHAnsi"/>
          <w:sz w:val="22"/>
          <w:szCs w:val="22"/>
        </w:rPr>
        <w:t>11/</w:t>
      </w:r>
      <w:r w:rsidRPr="0093793A">
        <w:rPr>
          <w:rFonts w:asciiTheme="minorHAnsi" w:hAnsiTheme="minorHAnsi"/>
          <w:sz w:val="22"/>
          <w:szCs w:val="22"/>
        </w:rPr>
        <w:t xml:space="preserve">2015, </w:t>
      </w:r>
      <w:r w:rsidR="00A556C1">
        <w:rPr>
          <w:rFonts w:asciiTheme="minorHAnsi" w:hAnsiTheme="minorHAnsi"/>
          <w:sz w:val="22"/>
          <w:szCs w:val="22"/>
        </w:rPr>
        <w:t>6/</w:t>
      </w:r>
      <w:r w:rsidRPr="0093793A">
        <w:rPr>
          <w:rFonts w:asciiTheme="minorHAnsi" w:hAnsiTheme="minorHAnsi"/>
          <w:sz w:val="22"/>
          <w:szCs w:val="22"/>
        </w:rPr>
        <w:t xml:space="preserve">2016, </w:t>
      </w:r>
      <w:r w:rsidR="00A556C1">
        <w:rPr>
          <w:rFonts w:asciiTheme="minorHAnsi" w:hAnsiTheme="minorHAnsi"/>
          <w:sz w:val="22"/>
          <w:szCs w:val="22"/>
        </w:rPr>
        <w:t>11/</w:t>
      </w:r>
      <w:r w:rsidRPr="0093793A">
        <w:rPr>
          <w:rFonts w:asciiTheme="minorHAnsi" w:hAnsiTheme="minorHAnsi"/>
          <w:sz w:val="22"/>
          <w:szCs w:val="22"/>
        </w:rPr>
        <w:t xml:space="preserve">2016, </w:t>
      </w:r>
      <w:r w:rsidR="00A556C1">
        <w:rPr>
          <w:rFonts w:asciiTheme="minorHAnsi" w:hAnsiTheme="minorHAnsi"/>
          <w:sz w:val="22"/>
          <w:szCs w:val="22"/>
        </w:rPr>
        <w:t>9/</w:t>
      </w:r>
      <w:r w:rsidRPr="0093793A">
        <w:rPr>
          <w:rFonts w:asciiTheme="minorHAnsi" w:hAnsiTheme="minorHAnsi"/>
          <w:sz w:val="22"/>
          <w:szCs w:val="22"/>
        </w:rPr>
        <w:t>2017</w:t>
      </w:r>
      <w:r w:rsidR="00A556C1">
        <w:rPr>
          <w:rFonts w:asciiTheme="minorHAnsi" w:hAnsiTheme="minorHAnsi"/>
          <w:sz w:val="22"/>
          <w:szCs w:val="22"/>
        </w:rPr>
        <w:t>, 9/2018</w:t>
      </w:r>
      <w:r w:rsidRPr="0093793A">
        <w:rPr>
          <w:rFonts w:asciiTheme="minorHAnsi" w:hAnsiTheme="minorHAnsi"/>
          <w:sz w:val="22"/>
          <w:szCs w:val="22"/>
        </w:rPr>
        <w:t>)</w:t>
      </w:r>
    </w:p>
    <w:p w:rsidR="00631421" w:rsidRDefault="00631421"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Harvard Business School, Boston, USA (</w:t>
      </w:r>
      <w:r w:rsidR="00A556C1">
        <w:rPr>
          <w:rFonts w:asciiTheme="minorHAnsi" w:hAnsiTheme="minorHAnsi"/>
          <w:sz w:val="22"/>
          <w:szCs w:val="22"/>
        </w:rPr>
        <w:t>12/</w:t>
      </w:r>
      <w:r w:rsidRPr="0093793A">
        <w:rPr>
          <w:rFonts w:asciiTheme="minorHAnsi" w:hAnsiTheme="minorHAnsi"/>
          <w:sz w:val="22"/>
          <w:szCs w:val="22"/>
        </w:rPr>
        <w:t xml:space="preserve">2008, </w:t>
      </w:r>
      <w:r w:rsidR="00A556C1">
        <w:rPr>
          <w:rFonts w:asciiTheme="minorHAnsi" w:hAnsiTheme="minorHAnsi"/>
          <w:sz w:val="22"/>
          <w:szCs w:val="22"/>
        </w:rPr>
        <w:t>12/</w:t>
      </w:r>
      <w:r w:rsidRPr="0093793A">
        <w:rPr>
          <w:rFonts w:asciiTheme="minorHAnsi" w:hAnsiTheme="minorHAnsi"/>
          <w:sz w:val="22"/>
          <w:szCs w:val="22"/>
        </w:rPr>
        <w:t>2014)</w:t>
      </w:r>
    </w:p>
    <w:p w:rsidR="00DF4DA0" w:rsidRPr="0093793A" w:rsidRDefault="00DF4DA0" w:rsidP="00CB057E">
      <w:pPr>
        <w:pStyle w:val="Default"/>
        <w:numPr>
          <w:ilvl w:val="0"/>
          <w:numId w:val="30"/>
        </w:numPr>
        <w:jc w:val="both"/>
        <w:rPr>
          <w:rFonts w:asciiTheme="minorHAnsi" w:hAnsiTheme="minorHAnsi"/>
          <w:sz w:val="22"/>
          <w:szCs w:val="22"/>
        </w:rPr>
      </w:pPr>
      <w:r>
        <w:rPr>
          <w:rFonts w:asciiTheme="minorHAnsi" w:hAnsiTheme="minorHAnsi"/>
          <w:sz w:val="22"/>
          <w:szCs w:val="22"/>
        </w:rPr>
        <w:t xml:space="preserve">University of </w:t>
      </w:r>
      <w:proofErr w:type="gramStart"/>
      <w:r>
        <w:rPr>
          <w:rFonts w:asciiTheme="minorHAnsi" w:hAnsiTheme="minorHAnsi"/>
          <w:sz w:val="22"/>
          <w:szCs w:val="22"/>
        </w:rPr>
        <w:t>Vienna</w:t>
      </w:r>
      <w:proofErr w:type="gramEnd"/>
      <w:r>
        <w:rPr>
          <w:rFonts w:asciiTheme="minorHAnsi" w:hAnsiTheme="minorHAnsi"/>
          <w:sz w:val="22"/>
          <w:szCs w:val="22"/>
        </w:rPr>
        <w:t>, Austria (</w:t>
      </w:r>
      <w:r w:rsidR="00A556C1">
        <w:rPr>
          <w:rFonts w:asciiTheme="minorHAnsi" w:hAnsiTheme="minorHAnsi"/>
          <w:sz w:val="22"/>
          <w:szCs w:val="22"/>
        </w:rPr>
        <w:t>od 4/</w:t>
      </w:r>
      <w:r>
        <w:rPr>
          <w:rFonts w:asciiTheme="minorHAnsi" w:hAnsiTheme="minorHAnsi"/>
          <w:sz w:val="22"/>
          <w:szCs w:val="22"/>
        </w:rPr>
        <w:t>2019</w:t>
      </w:r>
      <w:r w:rsidR="00A556C1">
        <w:rPr>
          <w:rFonts w:asciiTheme="minorHAnsi" w:hAnsiTheme="minorHAnsi"/>
          <w:sz w:val="22"/>
          <w:szCs w:val="22"/>
        </w:rPr>
        <w:t xml:space="preserve"> – 6 měsíců</w:t>
      </w:r>
      <w:r>
        <w:rPr>
          <w:rFonts w:asciiTheme="minorHAnsi" w:hAnsiTheme="minorHAnsi"/>
          <w:sz w:val="22"/>
          <w:szCs w:val="22"/>
        </w:rPr>
        <w:t xml:space="preserve">) </w:t>
      </w:r>
    </w:p>
    <w:p w:rsidR="007E1B60" w:rsidRPr="002470D0" w:rsidRDefault="007E1B60" w:rsidP="002470D0">
      <w:pPr>
        <w:pStyle w:val="Default"/>
        <w:jc w:val="both"/>
        <w:rPr>
          <w:rFonts w:asciiTheme="minorHAnsi" w:hAnsiTheme="minorHAnsi"/>
          <w:sz w:val="22"/>
          <w:szCs w:val="22"/>
        </w:rPr>
      </w:pP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rsidR="007E1B60" w:rsidRPr="00EA3338" w:rsidRDefault="007E1B60" w:rsidP="00782FBD">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Garant</w:t>
      </w:r>
      <w:r w:rsidR="00BD2093">
        <w:rPr>
          <w:rFonts w:asciiTheme="minorHAnsi" w:hAnsiTheme="minorHAnsi"/>
          <w:color w:val="auto"/>
          <w:sz w:val="22"/>
          <w:szCs w:val="22"/>
        </w:rPr>
        <w:t>ka</w:t>
      </w:r>
      <w:r w:rsidRPr="00EA3338">
        <w:rPr>
          <w:rFonts w:asciiTheme="minorHAnsi" w:hAnsiTheme="minorHAnsi"/>
          <w:color w:val="auto"/>
          <w:sz w:val="22"/>
          <w:szCs w:val="22"/>
        </w:rPr>
        <w:t xml:space="preserve">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lastRenderedPageBreak/>
        <w:t>Standard 5.4</w:t>
      </w:r>
    </w:p>
    <w:p w:rsidR="007E1B60" w:rsidRPr="00EA3338" w:rsidRDefault="001C0C89" w:rsidP="00782FBD">
      <w:pPr>
        <w:spacing w:after="600"/>
        <w:jc w:val="both"/>
        <w:rPr>
          <w:bCs/>
          <w:sz w:val="28"/>
          <w:szCs w:val="24"/>
        </w:rPr>
      </w:pPr>
      <w:r w:rsidRPr="001C0C89">
        <w:rPr>
          <w:rFonts w:asciiTheme="minorHAnsi" w:hAnsiTheme="minorHAnsi"/>
          <w:sz w:val="22"/>
          <w:szCs w:val="22"/>
        </w:rPr>
        <w:t>Prof. Dr. Ing. Drahomíra Pavelková</w:t>
      </w:r>
      <w:r w:rsidRPr="00EA3338">
        <w:rPr>
          <w:rFonts w:asciiTheme="minorHAnsi" w:hAnsiTheme="minorHAnsi"/>
          <w:sz w:val="22"/>
        </w:rPr>
        <w:t xml:space="preserve"> </w:t>
      </w:r>
      <w:r w:rsidR="007E1B60" w:rsidRPr="00EA3338">
        <w:rPr>
          <w:rFonts w:asciiTheme="minorHAnsi" w:hAnsiTheme="minorHAnsi"/>
          <w:sz w:val="22"/>
        </w:rPr>
        <w:t xml:space="preserve">je </w:t>
      </w:r>
      <w:r w:rsidR="00804BE7">
        <w:rPr>
          <w:rFonts w:asciiTheme="minorHAnsi" w:hAnsiTheme="minorHAnsi"/>
          <w:sz w:val="22"/>
        </w:rPr>
        <w:t>v současné chvíli garant</w:t>
      </w:r>
      <w:r w:rsidR="008A303C">
        <w:rPr>
          <w:rFonts w:asciiTheme="minorHAnsi" w:hAnsiTheme="minorHAnsi"/>
          <w:sz w:val="22"/>
        </w:rPr>
        <w:t>kou</w:t>
      </w:r>
      <w:r w:rsidR="00804BE7">
        <w:rPr>
          <w:rFonts w:asciiTheme="minorHAnsi" w:hAnsiTheme="minorHAnsi"/>
          <w:sz w:val="22"/>
        </w:rPr>
        <w:t xml:space="preserve"> </w:t>
      </w:r>
      <w:r w:rsidR="00E313C0">
        <w:rPr>
          <w:rFonts w:asciiTheme="minorHAnsi" w:hAnsiTheme="minorHAnsi"/>
          <w:sz w:val="22"/>
        </w:rPr>
        <w:t>magi</w:t>
      </w:r>
      <w:r w:rsidR="00804BE7">
        <w:rPr>
          <w:rFonts w:asciiTheme="minorHAnsi" w:hAnsiTheme="minorHAnsi"/>
          <w:sz w:val="22"/>
        </w:rPr>
        <w:t>s</w:t>
      </w:r>
      <w:r w:rsidR="00E313C0">
        <w:rPr>
          <w:rFonts w:asciiTheme="minorHAnsi" w:hAnsiTheme="minorHAnsi"/>
          <w:sz w:val="22"/>
        </w:rPr>
        <w:t>ters</w:t>
      </w:r>
      <w:r w:rsidR="00804BE7">
        <w:rPr>
          <w:rFonts w:asciiTheme="minorHAnsi" w:hAnsiTheme="minorHAnsi"/>
          <w:sz w:val="22"/>
        </w:rPr>
        <w:t xml:space="preserve">kého studijního programu </w:t>
      </w:r>
      <w:r w:rsidR="00E313C0">
        <w:rPr>
          <w:rFonts w:asciiTheme="minorHAnsi" w:hAnsiTheme="minorHAnsi"/>
          <w:sz w:val="22"/>
        </w:rPr>
        <w:t>Hospodářská politika a správa, obor Finance.</w:t>
      </w:r>
      <w:r w:rsidR="00804BE7">
        <w:rPr>
          <w:rFonts w:asciiTheme="minorHAnsi" w:hAnsiTheme="minorHAnsi"/>
          <w:sz w:val="22"/>
        </w:rPr>
        <w:t xml:space="preserve"> </w:t>
      </w:r>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Personální zabezpečení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celkového personálního zabezpečení studijního programu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6.1-6.2, 6.8</w:t>
      </w:r>
    </w:p>
    <w:p w:rsidR="007E1B60" w:rsidRPr="00EA3338" w:rsidRDefault="007E1B60" w:rsidP="00EA3338">
      <w:pPr>
        <w:spacing w:before="120" w:after="120"/>
        <w:jc w:val="both"/>
        <w:rPr>
          <w:rFonts w:asciiTheme="minorHAnsi" w:hAnsiTheme="minorHAnsi"/>
          <w:sz w:val="22"/>
        </w:rPr>
      </w:pPr>
      <w:r w:rsidRPr="00EA3338">
        <w:rPr>
          <w:rFonts w:asciiTheme="minorHAnsi" w:hAnsiTheme="minorHAnsi"/>
          <w:sz w:val="22"/>
        </w:rPr>
        <w:t xml:space="preserve">Na zabezpečení studijního programu se podílejí </w:t>
      </w:r>
      <w:ins w:id="481" w:author="Pavla Trefilová" w:date="2019-09-05T16:07:00Z">
        <w:r w:rsidR="00D545B2">
          <w:rPr>
            <w:rFonts w:asciiTheme="minorHAnsi" w:hAnsiTheme="minorHAnsi"/>
            <w:sz w:val="22"/>
          </w:rPr>
          <w:t>4</w:t>
        </w:r>
      </w:ins>
      <w:del w:id="482" w:author="Pavla Trefilová" w:date="2019-09-05T16:07:00Z">
        <w:r w:rsidR="00E313C0" w:rsidDel="00D545B2">
          <w:rPr>
            <w:rFonts w:asciiTheme="minorHAnsi" w:hAnsiTheme="minorHAnsi"/>
            <w:sz w:val="22"/>
          </w:rPr>
          <w:delText>3</w:delText>
        </w:r>
      </w:del>
      <w:r w:rsidR="006360FB" w:rsidRPr="00EA3338">
        <w:rPr>
          <w:rFonts w:asciiTheme="minorHAnsi" w:hAnsiTheme="minorHAnsi"/>
          <w:sz w:val="22"/>
        </w:rPr>
        <w:t xml:space="preserve"> </w:t>
      </w:r>
      <w:r w:rsidRPr="00EA3338">
        <w:rPr>
          <w:rFonts w:asciiTheme="minorHAnsi" w:hAnsiTheme="minorHAnsi"/>
          <w:sz w:val="22"/>
        </w:rPr>
        <w:t xml:space="preserve">profesoři, </w:t>
      </w:r>
      <w:ins w:id="483" w:author="Pavla Trefilová" w:date="2019-09-05T16:07:00Z">
        <w:r w:rsidR="00D545B2">
          <w:rPr>
            <w:rFonts w:asciiTheme="minorHAnsi" w:hAnsiTheme="minorHAnsi"/>
            <w:sz w:val="22"/>
          </w:rPr>
          <w:t>5</w:t>
        </w:r>
      </w:ins>
      <w:del w:id="484" w:author="Pavla Trefilová" w:date="2019-09-05T16:07:00Z">
        <w:r w:rsidR="006360FB" w:rsidDel="00D545B2">
          <w:rPr>
            <w:rFonts w:asciiTheme="minorHAnsi" w:hAnsiTheme="minorHAnsi"/>
            <w:sz w:val="22"/>
          </w:rPr>
          <w:delText>6</w:delText>
        </w:r>
      </w:del>
      <w:r w:rsidRPr="00EA3338">
        <w:rPr>
          <w:rFonts w:asciiTheme="minorHAnsi" w:hAnsiTheme="minorHAnsi"/>
          <w:sz w:val="22"/>
        </w:rPr>
        <w:t xml:space="preserve"> docentů, </w:t>
      </w:r>
      <w:r w:rsidR="00E313C0">
        <w:rPr>
          <w:rFonts w:asciiTheme="minorHAnsi" w:hAnsiTheme="minorHAnsi"/>
          <w:sz w:val="22"/>
        </w:rPr>
        <w:t>2</w:t>
      </w:r>
      <w:r w:rsidRPr="00EA3338">
        <w:rPr>
          <w:rFonts w:asciiTheme="minorHAnsi" w:hAnsiTheme="minorHAnsi"/>
          <w:sz w:val="22"/>
        </w:rPr>
        <w:t xml:space="preserve"> odborn</w:t>
      </w:r>
      <w:r w:rsidR="00E313C0">
        <w:rPr>
          <w:rFonts w:asciiTheme="minorHAnsi" w:hAnsiTheme="minorHAnsi"/>
          <w:sz w:val="22"/>
        </w:rPr>
        <w:t>í</w:t>
      </w:r>
      <w:r w:rsidRPr="00EA3338">
        <w:rPr>
          <w:rFonts w:asciiTheme="minorHAnsi" w:hAnsiTheme="minorHAnsi"/>
          <w:sz w:val="22"/>
        </w:rPr>
        <w:t xml:space="preserve"> asistent</w:t>
      </w:r>
      <w:r w:rsidR="00E313C0">
        <w:rPr>
          <w:rFonts w:asciiTheme="minorHAnsi" w:hAnsiTheme="minorHAnsi"/>
          <w:sz w:val="22"/>
        </w:rPr>
        <w:t>i</w:t>
      </w:r>
      <w:r w:rsidRPr="00EA3338">
        <w:rPr>
          <w:rFonts w:asciiTheme="minorHAnsi" w:hAnsiTheme="minorHAnsi"/>
          <w:sz w:val="22"/>
        </w:rPr>
        <w:t xml:space="preserve"> s titulem Ph.D.</w:t>
      </w:r>
      <w:r w:rsidR="00A60340" w:rsidRPr="00EA3338">
        <w:rPr>
          <w:rFonts w:asciiTheme="minorHAnsi" w:hAnsiTheme="minorHAnsi"/>
          <w:sz w:val="22"/>
        </w:rPr>
        <w:t>,</w:t>
      </w:r>
      <w:r w:rsidRPr="00EA3338">
        <w:rPr>
          <w:rFonts w:asciiTheme="minorHAnsi" w:hAnsiTheme="minorHAnsi"/>
          <w:sz w:val="22"/>
        </w:rPr>
        <w:t xml:space="preserve"> 1 odborník na informační zdr</w:t>
      </w:r>
      <w:r w:rsidR="00A60340" w:rsidRPr="00EA3338">
        <w:rPr>
          <w:rFonts w:asciiTheme="minorHAnsi" w:hAnsiTheme="minorHAnsi"/>
          <w:sz w:val="22"/>
        </w:rPr>
        <w:t>oje (ředitel Knihovny UTB) a 3 lektoři na výuku angličtiny.</w:t>
      </w:r>
    </w:p>
    <w:p w:rsidR="007E1B60" w:rsidRPr="00EA3338" w:rsidRDefault="007E1B60" w:rsidP="00EA3338">
      <w:pPr>
        <w:spacing w:before="120" w:after="120"/>
        <w:jc w:val="both"/>
        <w:rPr>
          <w:rFonts w:asciiTheme="minorHAnsi" w:hAnsiTheme="minorHAnsi"/>
          <w:sz w:val="22"/>
        </w:rPr>
      </w:pPr>
      <w:r w:rsidRPr="00EA3338">
        <w:rPr>
          <w:rFonts w:asciiTheme="minorHAnsi" w:hAnsi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EA3338">
        <w:rPr>
          <w:rFonts w:asciiTheme="minorHAnsi" w:hAnsiTheme="minorHAnsi"/>
          <w:i/>
          <w:sz w:val="22"/>
        </w:rPr>
        <w:t>Příloze C-I – Personální zabezpečení.</w:t>
      </w:r>
    </w:p>
    <w:p w:rsidR="007E1B60" w:rsidRPr="00EA3338" w:rsidRDefault="007E1B60" w:rsidP="007E1B60">
      <w:pPr>
        <w:spacing w:before="120" w:after="120"/>
        <w:jc w:val="both"/>
        <w:rPr>
          <w:rFonts w:asciiTheme="minorHAnsi" w:hAnsiTheme="minorHAnsi"/>
          <w:sz w:val="22"/>
        </w:rPr>
      </w:pPr>
      <w:r w:rsidRPr="00EA3338">
        <w:rPr>
          <w:rFonts w:asciiTheme="minorHAnsi" w:hAnsiTheme="minorHAnsi"/>
          <w:sz w:val="22"/>
        </w:rPr>
        <w:t xml:space="preserve">Následující tabulka dokládá seznam akademických pracovníků podílejících se na výuce v doktorském studijním programu </w:t>
      </w:r>
      <w:r w:rsidR="008A303C">
        <w:rPr>
          <w:rFonts w:asciiTheme="minorHAnsi" w:hAnsiTheme="minorHAnsi"/>
          <w:sz w:val="22"/>
        </w:rPr>
        <w:t>Finance</w:t>
      </w:r>
      <w:r w:rsidRPr="00EA3338">
        <w:rPr>
          <w:rFonts w:asciiTheme="minorHAnsi" w:hAnsiTheme="minorHAnsi"/>
          <w:sz w:val="22"/>
        </w:rPr>
        <w:t>. V přehledu jsou uvedeni akademičtí pracovníci podílející se na přednáškách z </w:t>
      </w:r>
      <w:r w:rsidRPr="00EA3338">
        <w:rPr>
          <w:rFonts w:asciiTheme="minorHAnsi" w:hAnsiTheme="minorHAnsi"/>
          <w:i/>
          <w:sz w:val="22"/>
        </w:rPr>
        <w:t>předmětů povinných a povinně volitelných</w:t>
      </w:r>
      <w:r w:rsidRPr="00EA3338">
        <w:rPr>
          <w:rFonts w:asciiTheme="minorHAnsi" w:hAnsiTheme="minorHAnsi"/>
          <w:sz w:val="22"/>
        </w:rPr>
        <w:t xml:space="preserve"> v rámci daného studijního plánu, který je uveden v </w:t>
      </w:r>
      <w:r w:rsidRPr="00EA3338">
        <w:rPr>
          <w:rFonts w:asciiTheme="minorHAnsi" w:hAnsiTheme="minorHAnsi"/>
          <w:i/>
          <w:sz w:val="22"/>
        </w:rPr>
        <w:t>Příloze B-IIb – Studijní plány a návrh témat prací</w:t>
      </w:r>
      <w:r w:rsidR="00C31379">
        <w:rPr>
          <w:rFonts w:asciiTheme="minorHAnsi" w:hAnsiTheme="minorHAnsi"/>
          <w:i/>
          <w:sz w:val="22"/>
        </w:rPr>
        <w:t xml:space="preserve"> (doktorské studijní programy)</w:t>
      </w:r>
    </w:p>
    <w:p w:rsidR="007E1B60" w:rsidRDefault="007E1B60" w:rsidP="007E1B60">
      <w:pPr>
        <w:jc w:val="center"/>
        <w:rPr>
          <w:rFonts w:asciiTheme="minorHAnsi" w:hAnsiTheme="minorHAnsi"/>
          <w:i/>
        </w:rPr>
      </w:pPr>
      <w:r w:rsidRPr="00EA3338">
        <w:rPr>
          <w:rFonts w:asciiTheme="minorHAnsi" w:hAnsiTheme="minorHAnsi"/>
          <w:i/>
        </w:rPr>
        <w:t xml:space="preserve">Tab. </w:t>
      </w:r>
      <w:r w:rsidR="00F26CBF">
        <w:rPr>
          <w:rFonts w:asciiTheme="minorHAnsi" w:hAnsiTheme="minorHAnsi"/>
          <w:i/>
        </w:rPr>
        <w:t xml:space="preserve">3 </w:t>
      </w:r>
      <w:r w:rsidRPr="00EA3338">
        <w:rPr>
          <w:rFonts w:asciiTheme="minorHAnsi" w:hAnsiTheme="minorHAnsi"/>
          <w:i/>
        </w:rPr>
        <w:t xml:space="preserve">– Personální struktura doktorského studijního programu </w:t>
      </w:r>
      <w:r w:rsidR="00E313C0">
        <w:rPr>
          <w:rFonts w:asciiTheme="minorHAnsi" w:hAnsiTheme="minorHAnsi"/>
          <w:i/>
        </w:rPr>
        <w:t>Finance</w:t>
      </w:r>
    </w:p>
    <w:p w:rsidR="00AA6AF1" w:rsidRPr="00AA6AF1" w:rsidRDefault="00AA6AF1" w:rsidP="007E1B60">
      <w:pPr>
        <w:jc w:val="center"/>
        <w:rPr>
          <w:rFonts w:asciiTheme="minorHAnsi" w:hAnsiTheme="minorHAnsi"/>
          <w:i/>
          <w:sz w:val="10"/>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AA6AF1" w:rsidRPr="00AA6AF1" w:rsidTr="00EF5D0E">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AA6AF1" w:rsidRPr="00AA6AF1" w:rsidRDefault="00AA6AF1" w:rsidP="00AA6AF1">
            <w:pPr>
              <w:rPr>
                <w:rFonts w:asciiTheme="minorHAnsi" w:hAnsiTheme="minorHAnsi" w:cstheme="minorHAnsi"/>
                <w:b/>
                <w:bCs/>
              </w:rPr>
            </w:pPr>
            <w:r w:rsidRPr="00AA6AF1">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Pracovní poměr</w:t>
            </w:r>
          </w:p>
        </w:tc>
      </w:tr>
      <w:tr w:rsidR="00AA6AF1" w:rsidRPr="00AA6AF1" w:rsidTr="00EF5D0E">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A6AF1" w:rsidRPr="00AA6AF1" w:rsidRDefault="00AA6AF1" w:rsidP="00AA6AF1">
            <w:pPr>
              <w:rPr>
                <w:rFonts w:asciiTheme="minorHAnsi" w:hAnsiTheme="minorHAnsi" w:cstheme="minorHAnsi"/>
                <w:b/>
                <w:bCs/>
              </w:rPr>
            </w:pPr>
            <w:r w:rsidRPr="00AA6AF1">
              <w:rPr>
                <w:rFonts w:asciiTheme="minorHAnsi" w:hAnsiTheme="minorHAnsi" w:cstheme="minorHAnsi"/>
                <w:b/>
                <w:bCs/>
              </w:rPr>
              <w:t>Profesoři</w:t>
            </w:r>
          </w:p>
        </w:tc>
      </w:tr>
      <w:tr w:rsidR="00AA6AF1" w:rsidRPr="00AA6AF1" w:rsidTr="00EF5D0E">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prof. Ing. Jaroslav Belás, Ph.D.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1960</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15"/>
          <w:jc w:val="center"/>
          <w:ins w:id="485" w:author="Pavla Trefilová" w:date="2019-09-05T16:06:00Z"/>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D545B2" w:rsidRPr="00AA6AF1" w:rsidRDefault="00D545B2" w:rsidP="00D545B2">
            <w:pPr>
              <w:rPr>
                <w:ins w:id="486" w:author="Pavla Trefilová" w:date="2019-09-05T16:06:00Z"/>
                <w:rFonts w:asciiTheme="minorHAnsi" w:hAnsiTheme="minorHAnsi" w:cstheme="minorHAnsi"/>
              </w:rPr>
            </w:pPr>
            <w:ins w:id="487" w:author="Pavla Trefilová" w:date="2019-09-05T16:06:00Z">
              <w:r>
                <w:rPr>
                  <w:rFonts w:asciiTheme="minorHAnsi" w:hAnsiTheme="minorHAnsi" w:cstheme="minorHAnsi"/>
                </w:rPr>
                <w:t>prof</w:t>
              </w:r>
              <w:r w:rsidRPr="00AA6AF1">
                <w:rPr>
                  <w:rFonts w:asciiTheme="minorHAnsi" w:hAnsiTheme="minorHAnsi" w:cstheme="minorHAnsi"/>
                </w:rPr>
                <w:t>. Ing. Boris Popesko, Ph.D.</w:t>
              </w:r>
            </w:ins>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D545B2" w:rsidRPr="00AA6AF1" w:rsidRDefault="00D545B2" w:rsidP="00D545B2">
            <w:pPr>
              <w:jc w:val="center"/>
              <w:rPr>
                <w:ins w:id="488" w:author="Pavla Trefilová" w:date="2019-09-05T16:06:00Z"/>
                <w:rFonts w:asciiTheme="minorHAnsi" w:hAnsiTheme="minorHAnsi" w:cstheme="minorHAnsi"/>
              </w:rPr>
            </w:pPr>
            <w:ins w:id="489" w:author="Pavla Trefilová" w:date="2019-09-05T16:06:00Z">
              <w:r w:rsidRPr="00AA6AF1">
                <w:rPr>
                  <w:rFonts w:asciiTheme="minorHAnsi" w:hAnsiTheme="minorHAnsi" w:cstheme="minorHAnsi"/>
                </w:rPr>
                <w:t>1978</w:t>
              </w:r>
            </w:ins>
          </w:p>
        </w:tc>
        <w:tc>
          <w:tcPr>
            <w:tcW w:w="1214" w:type="dxa"/>
            <w:tcBorders>
              <w:top w:val="single" w:sz="4" w:space="0" w:color="auto"/>
              <w:left w:val="nil"/>
              <w:bottom w:val="nil"/>
              <w:right w:val="single" w:sz="4" w:space="0" w:color="auto"/>
            </w:tcBorders>
            <w:shd w:val="clear" w:color="auto" w:fill="auto"/>
            <w:noWrap/>
            <w:vAlign w:val="center"/>
          </w:tcPr>
          <w:p w:rsidR="00D545B2" w:rsidRPr="00AA6AF1" w:rsidRDefault="00D545B2" w:rsidP="00D545B2">
            <w:pPr>
              <w:jc w:val="center"/>
              <w:rPr>
                <w:ins w:id="490" w:author="Pavla Trefilová" w:date="2019-09-05T16:06:00Z"/>
                <w:rFonts w:asciiTheme="minorHAnsi" w:hAnsiTheme="minorHAnsi" w:cstheme="minorHAnsi"/>
              </w:rPr>
            </w:pPr>
            <w:ins w:id="491" w:author="Pavla Trefilová" w:date="2019-09-05T16:06:00Z">
              <w:r w:rsidRPr="00AA6AF1">
                <w:rPr>
                  <w:rFonts w:asciiTheme="minorHAnsi" w:hAnsiTheme="minorHAnsi" w:cstheme="minorHAnsi"/>
                </w:rPr>
                <w:t>40</w:t>
              </w:r>
            </w:ins>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D545B2" w:rsidRPr="00AA6AF1" w:rsidRDefault="00D545B2" w:rsidP="00D545B2">
            <w:pPr>
              <w:jc w:val="center"/>
              <w:rPr>
                <w:ins w:id="492" w:author="Pavla Trefilová" w:date="2019-09-05T16:06:00Z"/>
                <w:rFonts w:asciiTheme="minorHAnsi" w:hAnsiTheme="minorHAnsi" w:cstheme="minorHAnsi"/>
              </w:rPr>
            </w:pPr>
            <w:ins w:id="493" w:author="Pavla Trefilová" w:date="2019-09-05T16:06:00Z">
              <w:r w:rsidRPr="00AA6AF1">
                <w:rPr>
                  <w:rFonts w:asciiTheme="minorHAnsi" w:hAnsiTheme="minorHAnsi" w:cstheme="minorHAnsi"/>
                </w:rPr>
                <w:t>N</w:t>
              </w:r>
            </w:ins>
          </w:p>
        </w:tc>
      </w:tr>
      <w:tr w:rsidR="00D545B2" w:rsidRPr="00AA6AF1" w:rsidTr="00EF5D0E">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D545B2" w:rsidRPr="00AA6AF1" w:rsidRDefault="00D545B2" w:rsidP="00D545B2">
            <w:pPr>
              <w:rPr>
                <w:rFonts w:asciiTheme="minorHAnsi" w:hAnsiTheme="minorHAnsi" w:cstheme="minorHAnsi"/>
                <w:b/>
                <w:bCs/>
              </w:rPr>
            </w:pPr>
            <w:r w:rsidRPr="00AA6AF1">
              <w:rPr>
                <w:rFonts w:asciiTheme="minorHAnsi" w:hAnsiTheme="minorHAnsi" w:cstheme="minorHAnsi"/>
                <w:b/>
                <w:bCs/>
              </w:rPr>
              <w:t>Docenti</w:t>
            </w:r>
          </w:p>
        </w:tc>
      </w:tr>
      <w:tr w:rsidR="00D545B2" w:rsidRPr="00AA6AF1" w:rsidTr="00EF5D0E">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doc. Ing. Zuzana Dohnalová,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1966</w:t>
            </w:r>
          </w:p>
        </w:tc>
        <w:tc>
          <w:tcPr>
            <w:tcW w:w="1214" w:type="dxa"/>
            <w:tcBorders>
              <w:top w:val="single" w:sz="4" w:space="0" w:color="auto"/>
              <w:left w:val="nil"/>
              <w:bottom w:val="nil"/>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doc. Ing. Adriana Knápková,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4F6D2F" w:rsidRPr="00AA6AF1" w:rsidTr="00EF5D0E">
        <w:trPr>
          <w:trHeight w:val="330"/>
          <w:jc w:val="center"/>
          <w:ins w:id="494" w:author="Drahomíra Pavelková" w:date="2019-09-13T15:40:00Z"/>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F6D2F" w:rsidRPr="00AA6AF1" w:rsidRDefault="004F6D2F" w:rsidP="00D545B2">
            <w:pPr>
              <w:rPr>
                <w:ins w:id="495" w:author="Drahomíra Pavelková" w:date="2019-09-13T15:40:00Z"/>
                <w:rFonts w:asciiTheme="minorHAnsi" w:hAnsiTheme="minorHAnsi" w:cstheme="minorHAnsi"/>
              </w:rPr>
            </w:pPr>
            <w:ins w:id="496" w:author="Drahomíra Pavelková" w:date="2019-09-13T15:40:00Z">
              <w:r>
                <w:rPr>
                  <w:rFonts w:asciiTheme="minorHAnsi" w:hAnsiTheme="minorHAnsi" w:cstheme="minorHAnsi"/>
                </w:rPr>
                <w:t>doc. Ing. Petr Novák, Ph.D.</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6D2F" w:rsidRPr="00AA6AF1" w:rsidRDefault="004F6D2F" w:rsidP="00D545B2">
            <w:pPr>
              <w:jc w:val="center"/>
              <w:rPr>
                <w:ins w:id="497" w:author="Drahomíra Pavelková" w:date="2019-09-13T15:40:00Z"/>
                <w:rFonts w:asciiTheme="minorHAnsi" w:hAnsiTheme="minorHAnsi" w:cstheme="minorHAnsi"/>
              </w:rPr>
            </w:pPr>
            <w:ins w:id="498" w:author="Drahomíra Pavelková" w:date="2019-09-13T15:41:00Z">
              <w:r>
                <w:rPr>
                  <w:rFonts w:asciiTheme="minorHAnsi" w:hAnsiTheme="minorHAnsi" w:cstheme="minorHAnsi"/>
                </w:rPr>
                <w:t>1979</w:t>
              </w:r>
            </w:ins>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4F6D2F" w:rsidRPr="00AA6AF1" w:rsidRDefault="004F6D2F" w:rsidP="00D545B2">
            <w:pPr>
              <w:jc w:val="center"/>
              <w:rPr>
                <w:ins w:id="499" w:author="Drahomíra Pavelková" w:date="2019-09-13T15:40:00Z"/>
                <w:rFonts w:asciiTheme="minorHAnsi" w:hAnsiTheme="minorHAnsi" w:cstheme="minorHAnsi"/>
              </w:rPr>
            </w:pPr>
            <w:ins w:id="500" w:author="Drahomíra Pavelková" w:date="2019-09-13T15:40:00Z">
              <w:r>
                <w:rPr>
                  <w:rFonts w:asciiTheme="minorHAnsi" w:hAnsiTheme="minorHAnsi" w:cstheme="minorHAnsi"/>
                </w:rPr>
                <w:t>40</w:t>
              </w:r>
            </w:ins>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4F6D2F" w:rsidRPr="00AA6AF1" w:rsidRDefault="004F6D2F" w:rsidP="00D545B2">
            <w:pPr>
              <w:jc w:val="center"/>
              <w:rPr>
                <w:ins w:id="501" w:author="Drahomíra Pavelková" w:date="2019-09-13T15:40:00Z"/>
                <w:rFonts w:asciiTheme="minorHAnsi" w:hAnsiTheme="minorHAnsi" w:cstheme="minorHAnsi"/>
              </w:rPr>
            </w:pPr>
            <w:ins w:id="502" w:author="Drahomíra Pavelková" w:date="2019-09-13T15:40:00Z">
              <w:r>
                <w:rPr>
                  <w:rFonts w:asciiTheme="minorHAnsi" w:hAnsiTheme="minorHAnsi" w:cstheme="minorHAnsi"/>
                </w:rPr>
                <w:t>N</w:t>
              </w:r>
            </w:ins>
          </w:p>
        </w:tc>
      </w:tr>
      <w:tr w:rsidR="00D545B2" w:rsidRPr="00AA6AF1" w:rsidTr="00EF5D0E">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doc. Ing. Marie Paseková, Ph.D.</w:t>
            </w:r>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1960</w:t>
            </w:r>
          </w:p>
        </w:tc>
        <w:tc>
          <w:tcPr>
            <w:tcW w:w="1214" w:type="dxa"/>
            <w:tcBorders>
              <w:top w:val="nil"/>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D545B2" w:rsidRPr="00AA6AF1" w:rsidDel="00D545B2" w:rsidTr="00EF5D0E">
        <w:trPr>
          <w:trHeight w:val="345"/>
          <w:jc w:val="center"/>
          <w:del w:id="503" w:author="Pavla Trefilová" w:date="2019-09-05T16:06:00Z"/>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D545B2" w:rsidRPr="00AA6AF1" w:rsidDel="00D545B2" w:rsidRDefault="00D545B2" w:rsidP="00D545B2">
            <w:pPr>
              <w:rPr>
                <w:del w:id="504" w:author="Pavla Trefilová" w:date="2019-09-05T16:06:00Z"/>
                <w:rFonts w:asciiTheme="minorHAnsi" w:hAnsiTheme="minorHAnsi" w:cstheme="minorHAnsi"/>
              </w:rPr>
            </w:pPr>
            <w:del w:id="505" w:author="Pavla Trefilová" w:date="2019-09-05T16:06:00Z">
              <w:r w:rsidRPr="00AA6AF1" w:rsidDel="00D545B2">
                <w:rPr>
                  <w:rFonts w:asciiTheme="minorHAnsi" w:hAnsiTheme="minorHAnsi" w:cstheme="minorHAnsi"/>
                </w:rPr>
                <w:delText>doc. Ing. Boris Popesko, Ph.D.</w:delText>
              </w:r>
            </w:del>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D545B2" w:rsidRPr="00AA6AF1" w:rsidDel="00D545B2" w:rsidRDefault="00D545B2" w:rsidP="00D545B2">
            <w:pPr>
              <w:jc w:val="center"/>
              <w:rPr>
                <w:del w:id="506" w:author="Pavla Trefilová" w:date="2019-09-05T16:06:00Z"/>
                <w:rFonts w:asciiTheme="minorHAnsi" w:hAnsiTheme="minorHAnsi" w:cstheme="minorHAnsi"/>
              </w:rPr>
            </w:pPr>
            <w:del w:id="507" w:author="Pavla Trefilová" w:date="2019-09-05T16:06:00Z">
              <w:r w:rsidRPr="00AA6AF1" w:rsidDel="00D545B2">
                <w:rPr>
                  <w:rFonts w:asciiTheme="minorHAnsi" w:hAnsiTheme="minorHAnsi" w:cstheme="minorHAnsi"/>
                </w:rPr>
                <w:delText>1978</w:delText>
              </w:r>
            </w:del>
          </w:p>
        </w:tc>
        <w:tc>
          <w:tcPr>
            <w:tcW w:w="1214" w:type="dxa"/>
            <w:tcBorders>
              <w:top w:val="nil"/>
              <w:left w:val="nil"/>
              <w:bottom w:val="single" w:sz="4" w:space="0" w:color="auto"/>
              <w:right w:val="single" w:sz="4" w:space="0" w:color="auto"/>
            </w:tcBorders>
            <w:shd w:val="clear" w:color="auto" w:fill="auto"/>
            <w:noWrap/>
            <w:vAlign w:val="center"/>
          </w:tcPr>
          <w:p w:rsidR="00D545B2" w:rsidRPr="00AA6AF1" w:rsidDel="00D545B2" w:rsidRDefault="00D545B2" w:rsidP="00D545B2">
            <w:pPr>
              <w:jc w:val="center"/>
              <w:rPr>
                <w:del w:id="508" w:author="Pavla Trefilová" w:date="2019-09-05T16:06:00Z"/>
                <w:rFonts w:asciiTheme="minorHAnsi" w:hAnsiTheme="minorHAnsi" w:cstheme="minorHAnsi"/>
              </w:rPr>
            </w:pPr>
            <w:del w:id="509" w:author="Pavla Trefilová" w:date="2019-09-05T16:06:00Z">
              <w:r w:rsidRPr="00AA6AF1" w:rsidDel="00D545B2">
                <w:rPr>
                  <w:rFonts w:asciiTheme="minorHAnsi" w:hAnsiTheme="minorHAnsi" w:cstheme="minorHAnsi"/>
                </w:rPr>
                <w:delText>40</w:delText>
              </w:r>
            </w:del>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D545B2" w:rsidRPr="00AA6AF1" w:rsidDel="00D545B2" w:rsidRDefault="00D545B2" w:rsidP="00D545B2">
            <w:pPr>
              <w:jc w:val="center"/>
              <w:rPr>
                <w:del w:id="510" w:author="Pavla Trefilová" w:date="2019-09-05T16:06:00Z"/>
                <w:rFonts w:asciiTheme="minorHAnsi" w:hAnsiTheme="minorHAnsi" w:cstheme="minorHAnsi"/>
              </w:rPr>
            </w:pPr>
            <w:del w:id="511" w:author="Pavla Trefilová" w:date="2019-09-05T16:06:00Z">
              <w:r w:rsidRPr="00AA6AF1" w:rsidDel="00D545B2">
                <w:rPr>
                  <w:rFonts w:asciiTheme="minorHAnsi" w:hAnsiTheme="minorHAnsi" w:cstheme="minorHAnsi"/>
                </w:rPr>
                <w:delText>N</w:delText>
              </w:r>
            </w:del>
          </w:p>
        </w:tc>
      </w:tr>
      <w:tr w:rsidR="00D545B2" w:rsidRPr="00AA6AF1" w:rsidTr="00EF5D0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D545B2" w:rsidRPr="00AA6AF1" w:rsidRDefault="00D545B2" w:rsidP="00D545B2">
            <w:pPr>
              <w:rPr>
                <w:rFonts w:asciiTheme="minorHAnsi" w:hAnsiTheme="minorHAnsi" w:cstheme="minorHAnsi"/>
                <w:b/>
                <w:bCs/>
              </w:rPr>
            </w:pPr>
            <w:r w:rsidRPr="00AA6AF1">
              <w:rPr>
                <w:rFonts w:asciiTheme="minorHAnsi" w:hAnsiTheme="minorHAnsi" w:cstheme="minorHAnsi"/>
                <w:b/>
                <w:bCs/>
              </w:rPr>
              <w:t>Odborní asistenti</w:t>
            </w:r>
          </w:p>
        </w:tc>
      </w:tr>
      <w:tr w:rsidR="00D545B2" w:rsidRPr="00AA6AF1" w:rsidTr="00EF5D0E">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Ing. Mojmír Hampl,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1975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rPr>
              <w:t>U-31.8.2020</w:t>
            </w:r>
          </w:p>
        </w:tc>
      </w:tr>
      <w:tr w:rsidR="00D545B2" w:rsidRPr="00AA6AF1" w:rsidTr="00EF5D0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b/>
                <w:bCs/>
              </w:rPr>
              <w:t>Lektoři</w:t>
            </w:r>
          </w:p>
        </w:tc>
      </w:tr>
      <w:tr w:rsidR="00D545B2" w:rsidRPr="00AA6AF1" w:rsidTr="00EF5D0E">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Pr>
                <w:rFonts w:asciiTheme="minorHAnsi" w:hAnsiTheme="minorHAnsi" w:cstheme="minorHAnsi"/>
              </w:rPr>
              <w:t>U-31.8.2021</w:t>
            </w:r>
          </w:p>
        </w:tc>
      </w:tr>
      <w:tr w:rsidR="00D545B2" w:rsidRPr="00AA6AF1" w:rsidTr="00EF5D0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Mgr. Jana Orsavová</w:t>
            </w:r>
            <w:ins w:id="512" w:author="Pavla Trefilová" w:date="2019-09-05T16:06:00Z">
              <w:r>
                <w:rPr>
                  <w:rFonts w:asciiTheme="minorHAnsi" w:hAnsiTheme="minorHAnsi" w:cstheme="minorHAnsi"/>
                </w:rPr>
                <w:t>, Ph.D.</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U-31.10.2021</w:t>
            </w:r>
          </w:p>
        </w:tc>
      </w:tr>
      <w:tr w:rsidR="00D545B2" w:rsidRPr="00AA6AF1" w:rsidTr="00EF5D0E">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b/>
              </w:rPr>
            </w:pPr>
            <w:r w:rsidRPr="00AA6AF1">
              <w:rPr>
                <w:rFonts w:asciiTheme="minorHAnsi" w:hAnsiTheme="minorHAnsi" w:cstheme="minorHAnsi"/>
              </w:rPr>
              <w:t>U-</w:t>
            </w:r>
            <w:r w:rsidRPr="00AA6AF1">
              <w:rPr>
                <w:rFonts w:asciiTheme="minorHAnsi" w:hAnsiTheme="minorHAnsi"/>
              </w:rPr>
              <w:t>31.1.2023</w:t>
            </w:r>
          </w:p>
        </w:tc>
      </w:tr>
      <w:tr w:rsidR="00D545B2" w:rsidRPr="00AA6AF1" w:rsidTr="00EF5D0E">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Calibri" w:hAnsi="Calibri" w:cs="Calibri"/>
                <w:b/>
                <w:bCs/>
              </w:rPr>
              <w:t>Externí spolupracovníci</w:t>
            </w:r>
            <w:r w:rsidRPr="00AA6AF1">
              <w:rPr>
                <w:rFonts w:ascii="Calibri" w:hAnsi="Calibri" w:cs="Calibri"/>
                <w:color w:val="000000"/>
              </w:rPr>
              <w:t> </w:t>
            </w:r>
          </w:p>
        </w:tc>
      </w:tr>
      <w:tr w:rsidR="00D545B2" w:rsidRPr="00AA6AF1" w:rsidTr="00EF5D0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lastRenderedPageBreak/>
              <w:t>prof. Ing. Juraj Sipko, Ph</w:t>
            </w:r>
            <w:del w:id="513" w:author="Pavla Trefilová" w:date="2019-09-05T16:13:00Z">
              <w:r w:rsidRPr="00AA6AF1" w:rsidDel="005D721D">
                <w:rPr>
                  <w:rFonts w:asciiTheme="minorHAnsi" w:hAnsiTheme="minorHAnsi" w:cstheme="minorHAnsi"/>
                </w:rPr>
                <w:delText>.</w:delText>
              </w:r>
            </w:del>
            <w:r w:rsidRPr="00AA6AF1">
              <w:rPr>
                <w:rFonts w:asciiTheme="minorHAnsi" w:hAnsiTheme="minorHAnsi" w:cstheme="minorHAnsi"/>
              </w:rPr>
              <w:t>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1952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DPP</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p>
        </w:tc>
      </w:tr>
      <w:tr w:rsidR="00D545B2" w:rsidRPr="00AA6AF1" w:rsidTr="00EF5D0E">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doc. Ing. Jana Janoušková,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AA6AF1" w:rsidRDefault="008D1192" w:rsidP="00D545B2">
            <w:pPr>
              <w:jc w:val="center"/>
              <w:rPr>
                <w:rFonts w:asciiTheme="minorHAnsi" w:hAnsiTheme="minorHAnsi" w:cstheme="minorHAnsi"/>
              </w:rPr>
            </w:pPr>
            <w:ins w:id="514" w:author="Drahomíra Pavelková" w:date="2019-09-13T15:46:00Z">
              <w:r>
                <w:rPr>
                  <w:rFonts w:asciiTheme="minorHAnsi" w:hAnsiTheme="minorHAnsi" w:cstheme="minorHAnsi"/>
                </w:rPr>
                <w:t>DPP, změna při získání akreditace na 10 h/týdně</w:t>
              </w:r>
              <w:r w:rsidRPr="00AA6AF1" w:rsidDel="004F6D2F">
                <w:rPr>
                  <w:rFonts w:asciiTheme="minorHAnsi" w:hAnsiTheme="minorHAnsi" w:cstheme="minorHAnsi"/>
                </w:rPr>
                <w:t xml:space="preserve"> </w:t>
              </w:r>
            </w:ins>
            <w:del w:id="515" w:author="Drahomíra Pavelková" w:date="2019-09-13T15:41:00Z">
              <w:r w:rsidR="00D545B2" w:rsidRPr="00AA6AF1" w:rsidDel="004F6D2F">
                <w:rPr>
                  <w:rFonts w:asciiTheme="minorHAnsi" w:hAnsiTheme="minorHAnsi" w:cstheme="minorHAnsi"/>
                </w:rPr>
                <w:delText>DPP</w:delText>
              </w:r>
            </w:del>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D545B2" w:rsidRPr="00AA6AF1" w:rsidRDefault="008D1192" w:rsidP="00D545B2">
            <w:pPr>
              <w:jc w:val="center"/>
              <w:rPr>
                <w:rFonts w:asciiTheme="minorHAnsi" w:hAnsiTheme="minorHAnsi" w:cstheme="minorHAnsi"/>
              </w:rPr>
            </w:pPr>
            <w:ins w:id="516" w:author="Drahomíra Pavelková" w:date="2019-09-13T15:47:00Z">
              <w:r>
                <w:rPr>
                  <w:rFonts w:asciiTheme="minorHAnsi" w:hAnsiTheme="minorHAnsi" w:cstheme="minorHAnsi"/>
                </w:rPr>
                <w:t>platnost akreditace</w:t>
              </w:r>
            </w:ins>
          </w:p>
        </w:tc>
      </w:tr>
    </w:tbl>
    <w:p w:rsidR="00AA6AF1" w:rsidRDefault="00AA6AF1" w:rsidP="007E1B60">
      <w:pPr>
        <w:jc w:val="center"/>
        <w:rPr>
          <w:rFonts w:asciiTheme="minorHAnsi" w:hAnsiTheme="minorHAnsi"/>
          <w:i/>
        </w:rPr>
      </w:pPr>
    </w:p>
    <w:p w:rsidR="00E313C0" w:rsidRDefault="00E313C0" w:rsidP="00E313C0">
      <w:pPr>
        <w:rPr>
          <w:rFonts w:asciiTheme="minorHAnsi" w:hAnsiTheme="minorHAnsi" w:cstheme="minorHAnsi"/>
          <w:vertAlign w:val="superscript"/>
        </w:rPr>
      </w:pP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Personální zabezpečení předmětů profilujícího základu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6.4</w:t>
      </w:r>
    </w:p>
    <w:p w:rsidR="005A5309" w:rsidRDefault="007E1B60" w:rsidP="005A5309">
      <w:pPr>
        <w:spacing w:before="120" w:after="120"/>
        <w:jc w:val="both"/>
        <w:rPr>
          <w:rFonts w:asciiTheme="minorHAnsi" w:hAnsiTheme="minorHAnsi" w:cstheme="minorHAnsi"/>
          <w:sz w:val="22"/>
        </w:rPr>
      </w:pPr>
      <w:r w:rsidRPr="00EA3338">
        <w:rPr>
          <w:rFonts w:asciiTheme="minorHAnsi" w:hAnsiTheme="minorHAnsi" w:cstheme="minorHAnsi"/>
          <w:sz w:val="22"/>
        </w:rPr>
        <w:t xml:space="preserve">Veškeré předměty </w:t>
      </w:r>
      <w:r w:rsidR="00C31379">
        <w:rPr>
          <w:rFonts w:asciiTheme="minorHAnsi" w:hAnsiTheme="minorHAnsi" w:cstheme="minorHAnsi"/>
          <w:sz w:val="22"/>
        </w:rPr>
        <w:t xml:space="preserve">profilujícího základu </w:t>
      </w:r>
      <w:r w:rsidRPr="00EA3338">
        <w:rPr>
          <w:rFonts w:asciiTheme="minorHAnsi" w:hAnsiTheme="minorHAnsi" w:cstheme="minorHAnsi"/>
          <w:sz w:val="22"/>
        </w:rPr>
        <w:t xml:space="preserve">vyučované v doktorském studijním programu </w:t>
      </w:r>
      <w:r w:rsidR="00C31379">
        <w:rPr>
          <w:rFonts w:asciiTheme="minorHAnsi" w:hAnsiTheme="minorHAnsi" w:cstheme="minorHAnsi"/>
          <w:sz w:val="22"/>
        </w:rPr>
        <w:t xml:space="preserve">Finance </w:t>
      </w:r>
      <w:r w:rsidRPr="00EA3338">
        <w:rPr>
          <w:rFonts w:asciiTheme="minorHAnsi" w:hAnsiTheme="minorHAnsi" w:cstheme="minorHAnsi"/>
          <w:sz w:val="22"/>
        </w:rPr>
        <w:t xml:space="preserve">jsou garantovány akademickými pracovníky s hodností profesor nebo docent, což vyplývá z přílohy </w:t>
      </w:r>
      <w:r w:rsidRPr="00EA3338">
        <w:rPr>
          <w:rFonts w:asciiTheme="minorHAnsi" w:hAnsiTheme="minorHAnsi" w:cstheme="minorHAnsi"/>
          <w:i/>
          <w:sz w:val="22"/>
        </w:rPr>
        <w:t>B-IIb – Studijní plány a návrh témat prací (doktorské studijní programy).</w:t>
      </w:r>
      <w:r w:rsidR="00C31379">
        <w:rPr>
          <w:rFonts w:asciiTheme="minorHAnsi" w:hAnsiTheme="minorHAnsi" w:cstheme="minorHAnsi"/>
          <w:i/>
          <w:sz w:val="22"/>
        </w:rPr>
        <w:t xml:space="preserve"> </w:t>
      </w:r>
      <w:r w:rsidR="00C31379" w:rsidRPr="005A5309">
        <w:rPr>
          <w:rFonts w:asciiTheme="minorHAnsi" w:hAnsiTheme="minorHAnsi" w:cstheme="minorHAnsi"/>
          <w:sz w:val="22"/>
        </w:rPr>
        <w:t>Přednášející předmětů profilujícího základu mají hodnost profesora nebo docenta s</w:t>
      </w:r>
      <w:r w:rsidR="005A5309" w:rsidRPr="005A5309">
        <w:rPr>
          <w:rFonts w:asciiTheme="minorHAnsi" w:hAnsiTheme="minorHAnsi" w:cstheme="minorHAnsi"/>
          <w:sz w:val="22"/>
        </w:rPr>
        <w:t> </w:t>
      </w:r>
      <w:r w:rsidR="00C31379" w:rsidRPr="005A5309">
        <w:rPr>
          <w:rFonts w:asciiTheme="minorHAnsi" w:hAnsiTheme="minorHAnsi" w:cstheme="minorHAnsi"/>
          <w:sz w:val="22"/>
        </w:rPr>
        <w:t>v</w:t>
      </w:r>
      <w:r w:rsidR="006F6FE1">
        <w:rPr>
          <w:rFonts w:asciiTheme="minorHAnsi" w:hAnsiTheme="minorHAnsi" w:cstheme="minorHAnsi"/>
          <w:sz w:val="22"/>
        </w:rPr>
        <w:t>ý</w:t>
      </w:r>
      <w:r w:rsidR="00C31379" w:rsidRPr="005A5309">
        <w:rPr>
          <w:rFonts w:asciiTheme="minorHAnsi" w:hAnsiTheme="minorHAnsi" w:cstheme="minorHAnsi"/>
          <w:sz w:val="22"/>
        </w:rPr>
        <w:t>j</w:t>
      </w:r>
      <w:r w:rsidR="006F6FE1">
        <w:rPr>
          <w:rFonts w:asciiTheme="minorHAnsi" w:hAnsiTheme="minorHAnsi" w:cstheme="minorHAnsi"/>
          <w:sz w:val="22"/>
        </w:rPr>
        <w:t>i</w:t>
      </w:r>
      <w:r w:rsidR="00C31379" w:rsidRPr="005A5309">
        <w:rPr>
          <w:rFonts w:asciiTheme="minorHAnsi" w:hAnsiTheme="minorHAnsi" w:cstheme="minorHAnsi"/>
          <w:sz w:val="22"/>
        </w:rPr>
        <w:t>mkou</w:t>
      </w:r>
      <w:r w:rsidR="005A5309" w:rsidRPr="005A5309">
        <w:rPr>
          <w:rFonts w:asciiTheme="minorHAnsi" w:hAnsiTheme="minorHAnsi" w:cstheme="minorHAnsi"/>
          <w:sz w:val="22"/>
        </w:rPr>
        <w:t>:</w:t>
      </w:r>
    </w:p>
    <w:p w:rsidR="005A5309" w:rsidRPr="00A259A0" w:rsidRDefault="005A5309" w:rsidP="00A259A0">
      <w:pPr>
        <w:pStyle w:val="Odstavecseseznamem"/>
        <w:numPr>
          <w:ilvl w:val="0"/>
          <w:numId w:val="31"/>
        </w:numPr>
        <w:jc w:val="both"/>
        <w:rPr>
          <w:rFonts w:asciiTheme="minorHAnsi" w:hAnsiTheme="minorHAnsi" w:cstheme="minorHAnsi"/>
          <w:sz w:val="22"/>
          <w:szCs w:val="22"/>
        </w:rPr>
      </w:pPr>
      <w:r w:rsidRPr="00A259A0">
        <w:rPr>
          <w:rFonts w:asciiTheme="minorHAnsi" w:hAnsiTheme="minorHAnsi" w:cstheme="minorHAnsi"/>
          <w:b/>
          <w:sz w:val="22"/>
          <w:szCs w:val="22"/>
        </w:rPr>
        <w:t>Ing. Mojmíra Hampla, Ph.D.,</w:t>
      </w:r>
      <w:r w:rsidRPr="00A259A0">
        <w:rPr>
          <w:rFonts w:asciiTheme="minorHAnsi" w:hAnsiTheme="minorHAnsi" w:cstheme="minorHAnsi"/>
          <w:sz w:val="22"/>
          <w:szCs w:val="22"/>
        </w:rPr>
        <w:t xml:space="preserve"> který se jako významný odborník (dvě období působení na pozici viceguvernéra ČNB a další odborné působení v bankovní praxi) podílí na přednáškách v předmětu </w:t>
      </w:r>
      <w:r w:rsidR="00A259A0" w:rsidRPr="00A259A0">
        <w:rPr>
          <w:rFonts w:asciiTheme="minorHAnsi" w:hAnsiTheme="minorHAnsi" w:cstheme="minorHAnsi"/>
          <w:sz w:val="22"/>
          <w:szCs w:val="22"/>
        </w:rPr>
        <w:t>Financial Sy</w:t>
      </w:r>
      <w:r w:rsidR="00A259A0">
        <w:rPr>
          <w:rFonts w:asciiTheme="minorHAnsi" w:hAnsiTheme="minorHAnsi" w:cstheme="minorHAnsi"/>
          <w:sz w:val="22"/>
          <w:szCs w:val="22"/>
        </w:rPr>
        <w:t>stem, Banks and Monetary Policy</w:t>
      </w:r>
      <w:r w:rsidRPr="00A259A0">
        <w:rPr>
          <w:rFonts w:asciiTheme="minorHAnsi" w:hAnsiTheme="minorHAnsi" w:cstheme="minorHAnsi"/>
          <w:sz w:val="22"/>
          <w:szCs w:val="22"/>
        </w:rPr>
        <w:t>. V roce 2020 je předpoklad zahájení habilitačního řízení.</w:t>
      </w:r>
    </w:p>
    <w:p w:rsidR="005A5309" w:rsidRPr="00A259A0" w:rsidRDefault="005A5309" w:rsidP="00A259A0">
      <w:pPr>
        <w:pStyle w:val="Odstavecseseznamem"/>
        <w:numPr>
          <w:ilvl w:val="0"/>
          <w:numId w:val="31"/>
        </w:numPr>
        <w:jc w:val="both"/>
        <w:rPr>
          <w:rFonts w:asciiTheme="minorHAnsi" w:hAnsiTheme="minorHAnsi" w:cstheme="minorHAnsi"/>
          <w:sz w:val="22"/>
        </w:rPr>
      </w:pPr>
      <w:r w:rsidRPr="00A259A0">
        <w:rPr>
          <w:rFonts w:asciiTheme="minorHAnsi" w:hAnsiTheme="minorHAnsi" w:cstheme="minorHAnsi"/>
          <w:b/>
          <w:sz w:val="22"/>
          <w:szCs w:val="22"/>
        </w:rPr>
        <w:t>Ing. Lubora Homolky, Ph.D.,</w:t>
      </w:r>
      <w:r w:rsidRPr="00A259A0">
        <w:rPr>
          <w:rFonts w:asciiTheme="minorHAnsi" w:hAnsiTheme="minorHAnsi" w:cstheme="minorHAnsi"/>
          <w:sz w:val="22"/>
          <w:szCs w:val="22"/>
        </w:rPr>
        <w:t xml:space="preserve"> který</w:t>
      </w:r>
      <w:r w:rsidRPr="00A259A0">
        <w:rPr>
          <w:rFonts w:asciiTheme="minorHAnsi" w:hAnsiTheme="minorHAnsi" w:cstheme="minorHAnsi"/>
          <w:sz w:val="22"/>
        </w:rPr>
        <w:t xml:space="preserve"> se jako odborník na statistické zpracování dat částečně podílí na výuce v předmětu </w:t>
      </w:r>
      <w:r w:rsidR="00A259A0">
        <w:rPr>
          <w:rFonts w:asciiTheme="minorHAnsi" w:hAnsiTheme="minorHAnsi" w:cstheme="minorHAnsi"/>
          <w:sz w:val="22"/>
        </w:rPr>
        <w:t>Research Methodology</w:t>
      </w:r>
      <w:r w:rsidRPr="00A259A0">
        <w:rPr>
          <w:rFonts w:asciiTheme="minorHAnsi" w:hAnsiTheme="minorHAnsi" w:cstheme="minorHAnsi"/>
          <w:sz w:val="22"/>
        </w:rPr>
        <w:t xml:space="preserve"> v oblasti statistických metod zpracování dat. </w:t>
      </w:r>
      <w:r w:rsidRPr="00A259A0">
        <w:rPr>
          <w:rFonts w:asciiTheme="minorHAnsi" w:hAnsiTheme="minorHAnsi" w:cstheme="minorHAnsi"/>
          <w:sz w:val="22"/>
          <w:szCs w:val="22"/>
        </w:rPr>
        <w:t>V roce 2020 je předpoklad zahájení habilitačního řízení.</w:t>
      </w:r>
      <w:r w:rsidRPr="00A259A0">
        <w:rPr>
          <w:rFonts w:asciiTheme="minorHAnsi" w:hAnsiTheme="minorHAnsi" w:cstheme="minorHAnsi"/>
          <w:sz w:val="22"/>
        </w:rPr>
        <w:t xml:space="preserve"> </w:t>
      </w:r>
    </w:p>
    <w:p w:rsidR="007E1B60" w:rsidRPr="00A259A0" w:rsidRDefault="005A5309" w:rsidP="00A259A0">
      <w:pPr>
        <w:pStyle w:val="Odstavecseseznamem"/>
        <w:numPr>
          <w:ilvl w:val="0"/>
          <w:numId w:val="31"/>
        </w:numPr>
        <w:jc w:val="both"/>
        <w:rPr>
          <w:rFonts w:asciiTheme="minorHAnsi" w:hAnsiTheme="minorHAnsi" w:cstheme="minorHAnsi"/>
          <w:sz w:val="22"/>
        </w:rPr>
      </w:pPr>
      <w:r w:rsidRPr="00A259A0">
        <w:rPr>
          <w:rFonts w:asciiTheme="minorHAnsi" w:hAnsiTheme="minorHAnsi" w:cstheme="minorHAnsi"/>
          <w:b/>
          <w:sz w:val="22"/>
        </w:rPr>
        <w:t>PhDr. Ondřeje Fabiána,</w:t>
      </w:r>
      <w:r w:rsidRPr="00A259A0">
        <w:rPr>
          <w:rFonts w:asciiTheme="minorHAnsi" w:hAnsiTheme="minorHAnsi" w:cstheme="minorHAnsi"/>
          <w:sz w:val="22"/>
        </w:rPr>
        <w:t xml:space="preserve"> který se jako ředitel Knihovny UTB a odborník na informační zdroje podílí na výuce v předmětu </w:t>
      </w:r>
      <w:r w:rsidR="00A259A0" w:rsidRPr="00A259A0">
        <w:rPr>
          <w:rFonts w:asciiTheme="minorHAnsi" w:hAnsiTheme="minorHAnsi" w:cstheme="minorHAnsi"/>
          <w:sz w:val="22"/>
        </w:rPr>
        <w:t xml:space="preserve">Research Methodology </w:t>
      </w:r>
      <w:r w:rsidRPr="00A259A0">
        <w:rPr>
          <w:rFonts w:asciiTheme="minorHAnsi" w:hAnsiTheme="minorHAnsi" w:cstheme="minorHAnsi"/>
          <w:sz w:val="22"/>
        </w:rPr>
        <w:t xml:space="preserve">v oblasti informačních zdrojů a publikačních aktivit. </w:t>
      </w:r>
    </w:p>
    <w:p w:rsidR="00B0601A" w:rsidRPr="005A5309" w:rsidRDefault="00B0601A" w:rsidP="00B0601A">
      <w:pPr>
        <w:pStyle w:val="Odstavecseseznamem"/>
        <w:spacing w:before="120" w:after="120"/>
        <w:jc w:val="both"/>
        <w:rPr>
          <w:rFonts w:asciiTheme="minorHAnsi" w:hAnsiTheme="minorHAnsi" w:cstheme="minorHAnsi"/>
          <w:sz w:val="22"/>
        </w:rPr>
      </w:pPr>
    </w:p>
    <w:p w:rsidR="00C31379" w:rsidRPr="00C31379" w:rsidRDefault="007E1B60" w:rsidP="00C31379">
      <w:pPr>
        <w:spacing w:before="120" w:after="120"/>
        <w:jc w:val="center"/>
        <w:rPr>
          <w:rFonts w:asciiTheme="minorHAnsi" w:hAnsiTheme="minorHAnsi" w:cstheme="minorHAnsi"/>
          <w:i/>
        </w:rPr>
      </w:pPr>
      <w:r w:rsidRPr="00EA3338">
        <w:rPr>
          <w:rFonts w:asciiTheme="minorHAnsi" w:hAnsiTheme="minorHAnsi" w:cstheme="minorHAnsi"/>
          <w:i/>
        </w:rPr>
        <w:t xml:space="preserve">Tab. </w:t>
      </w:r>
      <w:r w:rsidR="00F26CBF">
        <w:rPr>
          <w:rFonts w:asciiTheme="minorHAnsi" w:hAnsiTheme="minorHAnsi" w:cstheme="minorHAnsi"/>
          <w:i/>
        </w:rPr>
        <w:t xml:space="preserve">4 </w:t>
      </w:r>
      <w:r w:rsidRPr="00EA3338">
        <w:rPr>
          <w:rFonts w:asciiTheme="minorHAnsi" w:hAnsiTheme="minorHAnsi" w:cstheme="minorHAnsi"/>
          <w:i/>
        </w:rPr>
        <w:t>- Personální zabezpečení předmětů profilujícího základu</w:t>
      </w:r>
    </w:p>
    <w:tbl>
      <w:tblPr>
        <w:tblW w:w="8916" w:type="dxa"/>
        <w:jc w:val="center"/>
        <w:tblLayout w:type="fixed"/>
        <w:tblCellMar>
          <w:left w:w="70" w:type="dxa"/>
          <w:right w:w="70" w:type="dxa"/>
        </w:tblCellMar>
        <w:tblLook w:val="04A0" w:firstRow="1" w:lastRow="0" w:firstColumn="1" w:lastColumn="0" w:noHBand="0" w:noVBand="1"/>
        <w:tblPrChange w:id="517" w:author="Pavla Trefilová" w:date="2019-09-05T16:06:00Z">
          <w:tblPr>
            <w:tblW w:w="6941" w:type="dxa"/>
            <w:jc w:val="center"/>
            <w:tblLayout w:type="fixed"/>
            <w:tblCellMar>
              <w:left w:w="70" w:type="dxa"/>
              <w:right w:w="70" w:type="dxa"/>
            </w:tblCellMar>
            <w:tblLook w:val="04A0" w:firstRow="1" w:lastRow="0" w:firstColumn="1" w:lastColumn="0" w:noHBand="0" w:noVBand="1"/>
          </w:tblPr>
        </w:tblPrChange>
      </w:tblPr>
      <w:tblGrid>
        <w:gridCol w:w="2832"/>
        <w:gridCol w:w="2965"/>
        <w:gridCol w:w="3119"/>
        <w:tblGridChange w:id="518">
          <w:tblGrid>
            <w:gridCol w:w="2832"/>
            <w:gridCol w:w="2408"/>
            <w:gridCol w:w="1701"/>
          </w:tblGrid>
        </w:tblGridChange>
      </w:tblGrid>
      <w:tr w:rsidR="00C31379" w:rsidRPr="005E7A33" w:rsidTr="00D545B2">
        <w:trPr>
          <w:trHeight w:val="630"/>
          <w:jc w:val="center"/>
          <w:trPrChange w:id="519" w:author="Pavla Trefilová" w:date="2019-09-05T16:06:00Z">
            <w:trPr>
              <w:trHeight w:val="630"/>
              <w:jc w:val="center"/>
            </w:trPr>
          </w:trPrChange>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Change w:id="520" w:author="Pavla Trefilová" w:date="2019-09-05T16:06:00Z">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tcPrChange>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Název předmětu</w:t>
            </w:r>
          </w:p>
        </w:tc>
        <w:tc>
          <w:tcPr>
            <w:tcW w:w="2965" w:type="dxa"/>
            <w:tcBorders>
              <w:top w:val="single" w:sz="12" w:space="0" w:color="auto"/>
              <w:left w:val="single" w:sz="4" w:space="0" w:color="auto"/>
              <w:bottom w:val="single" w:sz="4" w:space="0" w:color="auto"/>
              <w:right w:val="single" w:sz="4" w:space="0" w:color="auto"/>
            </w:tcBorders>
            <w:shd w:val="clear" w:color="auto" w:fill="auto"/>
            <w:vAlign w:val="center"/>
            <w:hideMark/>
            <w:tcPrChange w:id="521" w:author="Pavla Trefilová" w:date="2019-09-05T16:06:00Z">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tcPrChange>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Přednášející</w:t>
            </w:r>
          </w:p>
        </w:tc>
        <w:tc>
          <w:tcPr>
            <w:tcW w:w="3119" w:type="dxa"/>
            <w:tcBorders>
              <w:top w:val="single" w:sz="12" w:space="0" w:color="auto"/>
              <w:left w:val="single" w:sz="4" w:space="0" w:color="auto"/>
              <w:bottom w:val="single" w:sz="4" w:space="0" w:color="auto"/>
              <w:right w:val="single" w:sz="12" w:space="0" w:color="auto"/>
            </w:tcBorders>
            <w:shd w:val="clear" w:color="auto" w:fill="auto"/>
            <w:vAlign w:val="center"/>
            <w:hideMark/>
            <w:tcPrChange w:id="522" w:author="Pavla Trefilová" w:date="2019-09-05T16:06:00Z">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tcPrChange>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Garant</w:t>
            </w:r>
          </w:p>
        </w:tc>
      </w:tr>
      <w:tr w:rsidR="00C31379" w:rsidRPr="005E7A33" w:rsidTr="00D545B2">
        <w:trPr>
          <w:trHeight w:val="300"/>
          <w:jc w:val="center"/>
          <w:trPrChange w:id="523" w:author="Pavla Trefilová" w:date="2019-09-05T16:06:00Z">
            <w:trPr>
              <w:trHeight w:val="300"/>
              <w:jc w:val="center"/>
            </w:trPr>
          </w:trPrChange>
        </w:trPr>
        <w:tc>
          <w:tcPr>
            <w:tcW w:w="8916" w:type="dxa"/>
            <w:gridSpan w:val="3"/>
            <w:tcBorders>
              <w:top w:val="single" w:sz="12" w:space="0" w:color="auto"/>
              <w:left w:val="single" w:sz="12" w:space="0" w:color="auto"/>
              <w:bottom w:val="single" w:sz="4" w:space="0" w:color="auto"/>
              <w:right w:val="single" w:sz="12" w:space="0" w:color="auto"/>
            </w:tcBorders>
            <w:shd w:val="clear" w:color="auto" w:fill="auto"/>
            <w:vAlign w:val="center"/>
            <w:tcPrChange w:id="524" w:author="Pavla Trefilová" w:date="2019-09-05T16:06:00Z">
              <w:tcPr>
                <w:tcW w:w="6941" w:type="dxa"/>
                <w:gridSpan w:val="3"/>
                <w:tcBorders>
                  <w:top w:val="single" w:sz="12" w:space="0" w:color="auto"/>
                  <w:left w:val="single" w:sz="12" w:space="0" w:color="auto"/>
                  <w:bottom w:val="single" w:sz="4" w:space="0" w:color="auto"/>
                  <w:right w:val="single" w:sz="12" w:space="0" w:color="auto"/>
                </w:tcBorders>
                <w:shd w:val="clear" w:color="auto" w:fill="auto"/>
                <w:vAlign w:val="center"/>
              </w:tcPr>
            </w:tcPrChange>
          </w:tcPr>
          <w:p w:rsidR="00C31379" w:rsidRPr="00C31379" w:rsidRDefault="00C31379" w:rsidP="00652E33">
            <w:pPr>
              <w:rPr>
                <w:rFonts w:asciiTheme="minorHAnsi" w:hAnsiTheme="minorHAnsi" w:cstheme="minorHAnsi"/>
                <w:i/>
              </w:rPr>
            </w:pPr>
            <w:r w:rsidRPr="00C31379">
              <w:rPr>
                <w:rFonts w:asciiTheme="minorHAnsi" w:hAnsiTheme="minorHAnsi" w:cstheme="minorHAnsi"/>
                <w:b/>
                <w:bCs/>
                <w:i/>
              </w:rPr>
              <w:t>Povinné předměty</w:t>
            </w:r>
          </w:p>
        </w:tc>
      </w:tr>
      <w:tr w:rsidR="00D545B2" w:rsidRPr="005E7A33" w:rsidTr="00D545B2">
        <w:trPr>
          <w:trHeight w:val="300"/>
          <w:jc w:val="center"/>
          <w:trPrChange w:id="525" w:author="Pavla Trefilová" w:date="2019-09-05T16:06:00Z">
            <w:trPr>
              <w:trHeight w:val="300"/>
              <w:jc w:val="center"/>
            </w:trPr>
          </w:trPrChange>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Change w:id="526" w:author="Pavla Trefilová" w:date="2019-09-05T16:06:00Z">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tcPrChange>
          </w:tcPr>
          <w:p w:rsidR="00D545B2" w:rsidRPr="00534849" w:rsidRDefault="00D545B2" w:rsidP="00D545B2">
            <w:pPr>
              <w:rPr>
                <w:rFonts w:asciiTheme="minorHAnsi" w:hAnsiTheme="minorHAnsi" w:cstheme="minorHAnsi"/>
                <w:b/>
                <w:bCs/>
              </w:rPr>
            </w:pPr>
            <w:r>
              <w:rPr>
                <w:rFonts w:asciiTheme="minorHAnsi" w:hAnsiTheme="minorHAnsi" w:cstheme="minorHAnsi"/>
                <w:b/>
                <w:bCs/>
              </w:rPr>
              <w:t>Microeconomics</w:t>
            </w:r>
            <w:r w:rsidRPr="00534849">
              <w:rPr>
                <w:rFonts w:asciiTheme="minorHAnsi" w:hAnsiTheme="minorHAnsi" w:cstheme="minorHAnsi"/>
                <w:b/>
                <w:bCs/>
              </w:rPr>
              <w:t xml:space="preserve"> III</w:t>
            </w:r>
          </w:p>
        </w:tc>
        <w:tc>
          <w:tcPr>
            <w:tcW w:w="2965" w:type="dxa"/>
            <w:tcBorders>
              <w:top w:val="single" w:sz="12" w:space="0" w:color="auto"/>
              <w:left w:val="nil"/>
              <w:bottom w:val="single" w:sz="4" w:space="0" w:color="auto"/>
              <w:right w:val="single" w:sz="4" w:space="0" w:color="auto"/>
            </w:tcBorders>
            <w:shd w:val="clear" w:color="auto" w:fill="auto"/>
            <w:hideMark/>
            <w:tcPrChange w:id="527" w:author="Pavla Trefilová" w:date="2019-09-05T16:06:00Z">
              <w:tcPr>
                <w:tcW w:w="2408" w:type="dxa"/>
                <w:tcBorders>
                  <w:top w:val="single" w:sz="12" w:space="0" w:color="auto"/>
                  <w:left w:val="nil"/>
                  <w:bottom w:val="single" w:sz="4" w:space="0" w:color="auto"/>
                  <w:right w:val="single" w:sz="4" w:space="0" w:color="auto"/>
                </w:tcBorders>
                <w:shd w:val="clear" w:color="auto" w:fill="auto"/>
                <w:hideMark/>
              </w:tcPr>
            </w:tcPrChange>
          </w:tcPr>
          <w:p w:rsidR="00D545B2" w:rsidRPr="00534849" w:rsidRDefault="00D545B2" w:rsidP="00D545B2">
            <w:pPr>
              <w:rPr>
                <w:rFonts w:asciiTheme="minorHAnsi" w:hAnsiTheme="minorHAnsi" w:cstheme="minorHAnsi"/>
              </w:rPr>
            </w:pPr>
            <w:ins w:id="528" w:author="Pavla Trefilová" w:date="2019-09-05T16:05:00Z">
              <w:r w:rsidRPr="00534849">
                <w:rPr>
                  <w:rFonts w:asciiTheme="minorHAnsi" w:hAnsiTheme="minorHAnsi" w:cstheme="minorHAnsi"/>
                </w:rPr>
                <w:t xml:space="preserve">doc. </w:t>
              </w:r>
              <w:r>
                <w:rPr>
                  <w:rFonts w:asciiTheme="minorHAnsi" w:hAnsiTheme="minorHAnsi" w:cstheme="minorHAnsi"/>
                </w:rPr>
                <w:t xml:space="preserve">Ing. Zuzana </w:t>
              </w:r>
              <w:r w:rsidRPr="00534849">
                <w:rPr>
                  <w:rFonts w:asciiTheme="minorHAnsi" w:hAnsiTheme="minorHAnsi" w:cstheme="minorHAnsi"/>
                </w:rPr>
                <w:t>Dohnalová</w:t>
              </w:r>
              <w:r>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ins>
            <w:del w:id="529" w:author="Pavla Trefilová" w:date="2019-09-05T16:05:00Z">
              <w:r w:rsidRPr="00534849" w:rsidDel="00FF50D2">
                <w:rPr>
                  <w:rFonts w:asciiTheme="minorHAnsi" w:hAnsiTheme="minorHAnsi" w:cstheme="minorHAnsi"/>
                </w:rPr>
                <w:delText>doc. Dohnalová (100</w:delText>
              </w:r>
              <w:r w:rsidDel="00FF50D2">
                <w:rPr>
                  <w:rFonts w:asciiTheme="minorHAnsi" w:hAnsiTheme="minorHAnsi" w:cstheme="minorHAnsi"/>
                </w:rPr>
                <w:delText xml:space="preserve"> %</w:delText>
              </w:r>
              <w:r w:rsidRPr="00534849" w:rsidDel="00FF50D2">
                <w:rPr>
                  <w:rFonts w:asciiTheme="minorHAnsi" w:hAnsiTheme="minorHAnsi" w:cstheme="minorHAnsi"/>
                </w:rPr>
                <w:delText>)</w:delText>
              </w:r>
            </w:del>
          </w:p>
        </w:tc>
        <w:tc>
          <w:tcPr>
            <w:tcW w:w="3119" w:type="dxa"/>
            <w:tcBorders>
              <w:top w:val="single" w:sz="12" w:space="0" w:color="auto"/>
              <w:left w:val="nil"/>
              <w:bottom w:val="single" w:sz="4" w:space="0" w:color="auto"/>
              <w:right w:val="single" w:sz="12" w:space="0" w:color="auto"/>
            </w:tcBorders>
            <w:shd w:val="clear" w:color="auto" w:fill="auto"/>
            <w:noWrap/>
            <w:hideMark/>
            <w:tcPrChange w:id="530" w:author="Pavla Trefilová" w:date="2019-09-05T16:06:00Z">
              <w:tcPr>
                <w:tcW w:w="1701" w:type="dxa"/>
                <w:tcBorders>
                  <w:top w:val="single" w:sz="12" w:space="0" w:color="auto"/>
                  <w:left w:val="nil"/>
                  <w:bottom w:val="single" w:sz="4" w:space="0" w:color="auto"/>
                  <w:right w:val="single" w:sz="12" w:space="0" w:color="auto"/>
                </w:tcBorders>
                <w:shd w:val="clear" w:color="auto" w:fill="auto"/>
                <w:noWrap/>
                <w:hideMark/>
              </w:tcPr>
            </w:tcPrChange>
          </w:tcPr>
          <w:p w:rsidR="00D545B2" w:rsidRPr="00534849" w:rsidRDefault="00D545B2" w:rsidP="00D545B2">
            <w:pPr>
              <w:rPr>
                <w:rFonts w:asciiTheme="minorHAnsi" w:hAnsiTheme="minorHAnsi" w:cstheme="minorHAnsi"/>
              </w:rPr>
            </w:pPr>
            <w:ins w:id="531" w:author="Pavla Trefilová" w:date="2019-09-05T16:05:00Z">
              <w:r w:rsidRPr="00534849">
                <w:rPr>
                  <w:rFonts w:asciiTheme="minorHAnsi" w:hAnsiTheme="minorHAnsi" w:cstheme="minorHAnsi"/>
                </w:rPr>
                <w:t xml:space="preserve">doc. </w:t>
              </w:r>
              <w:r>
                <w:rPr>
                  <w:rFonts w:asciiTheme="minorHAnsi" w:hAnsiTheme="minorHAnsi" w:cstheme="minorHAnsi"/>
                </w:rPr>
                <w:t xml:space="preserve">Ing. Zuzana </w:t>
              </w:r>
              <w:r w:rsidRPr="00534849">
                <w:rPr>
                  <w:rFonts w:asciiTheme="minorHAnsi" w:hAnsiTheme="minorHAnsi" w:cstheme="minorHAnsi"/>
                </w:rPr>
                <w:t>Dohnalová</w:t>
              </w:r>
              <w:r>
                <w:rPr>
                  <w:rFonts w:asciiTheme="minorHAnsi" w:hAnsiTheme="minorHAnsi" w:cstheme="minorHAnsi"/>
                </w:rPr>
                <w:t>, Ph.D.</w:t>
              </w:r>
            </w:ins>
            <w:del w:id="532" w:author="Pavla Trefilová" w:date="2019-09-05T16:05:00Z">
              <w:r w:rsidRPr="00534849" w:rsidDel="00FF50D2">
                <w:rPr>
                  <w:rFonts w:asciiTheme="minorHAnsi" w:hAnsiTheme="minorHAnsi" w:cstheme="minorHAnsi"/>
                </w:rPr>
                <w:delText>doc. Dohnalová</w:delText>
              </w:r>
            </w:del>
          </w:p>
        </w:tc>
      </w:tr>
      <w:tr w:rsidR="00D545B2" w:rsidRPr="005E7A33" w:rsidTr="00D545B2">
        <w:trPr>
          <w:trHeight w:val="345"/>
          <w:jc w:val="center"/>
          <w:trPrChange w:id="533" w:author="Pavla Trefilová" w:date="2019-09-05T16:06:00Z">
            <w:trPr>
              <w:trHeight w:val="345"/>
              <w:jc w:val="center"/>
            </w:trPr>
          </w:trPrChange>
        </w:trPr>
        <w:tc>
          <w:tcPr>
            <w:tcW w:w="2832" w:type="dxa"/>
            <w:tcBorders>
              <w:top w:val="nil"/>
              <w:left w:val="single" w:sz="12" w:space="0" w:color="auto"/>
              <w:bottom w:val="single" w:sz="8" w:space="0" w:color="auto"/>
              <w:right w:val="single" w:sz="4" w:space="0" w:color="auto"/>
            </w:tcBorders>
            <w:shd w:val="clear" w:color="auto" w:fill="auto"/>
            <w:noWrap/>
            <w:vAlign w:val="center"/>
            <w:hideMark/>
            <w:tcPrChange w:id="534" w:author="Pavla Trefilová" w:date="2019-09-05T16:06:00Z">
              <w:tcPr>
                <w:tcW w:w="2832" w:type="dxa"/>
                <w:tcBorders>
                  <w:top w:val="nil"/>
                  <w:left w:val="single" w:sz="12" w:space="0" w:color="auto"/>
                  <w:bottom w:val="single" w:sz="8" w:space="0" w:color="auto"/>
                  <w:right w:val="single" w:sz="4" w:space="0" w:color="auto"/>
                </w:tcBorders>
                <w:shd w:val="clear" w:color="auto" w:fill="auto"/>
                <w:noWrap/>
                <w:vAlign w:val="center"/>
                <w:hideMark/>
              </w:tcPr>
            </w:tcPrChange>
          </w:tcPr>
          <w:p w:rsidR="00D545B2" w:rsidRPr="00534849" w:rsidRDefault="00D545B2" w:rsidP="00D545B2">
            <w:pPr>
              <w:rPr>
                <w:rFonts w:asciiTheme="minorHAnsi" w:hAnsiTheme="minorHAnsi" w:cstheme="minorHAnsi"/>
                <w:b/>
                <w:bCs/>
              </w:rPr>
            </w:pPr>
            <w:r>
              <w:rPr>
                <w:rFonts w:asciiTheme="minorHAnsi" w:hAnsiTheme="minorHAnsi" w:cstheme="minorHAnsi"/>
                <w:b/>
                <w:bCs/>
              </w:rPr>
              <w:t>Macroeconomics</w:t>
            </w:r>
            <w:r w:rsidRPr="00534849">
              <w:rPr>
                <w:rFonts w:asciiTheme="minorHAnsi" w:hAnsiTheme="minorHAnsi" w:cstheme="minorHAnsi"/>
                <w:b/>
                <w:bCs/>
              </w:rPr>
              <w:t xml:space="preserve"> III</w:t>
            </w:r>
          </w:p>
        </w:tc>
        <w:tc>
          <w:tcPr>
            <w:tcW w:w="2965" w:type="dxa"/>
            <w:tcBorders>
              <w:top w:val="nil"/>
              <w:left w:val="nil"/>
              <w:bottom w:val="single" w:sz="8" w:space="0" w:color="auto"/>
              <w:right w:val="single" w:sz="4" w:space="0" w:color="auto"/>
            </w:tcBorders>
            <w:shd w:val="clear" w:color="auto" w:fill="auto"/>
            <w:noWrap/>
            <w:hideMark/>
            <w:tcPrChange w:id="535" w:author="Pavla Trefilová" w:date="2019-09-05T16:06:00Z">
              <w:tcPr>
                <w:tcW w:w="2408" w:type="dxa"/>
                <w:tcBorders>
                  <w:top w:val="nil"/>
                  <w:left w:val="nil"/>
                  <w:bottom w:val="single" w:sz="8" w:space="0" w:color="auto"/>
                  <w:right w:val="single" w:sz="4" w:space="0" w:color="auto"/>
                </w:tcBorders>
                <w:shd w:val="clear" w:color="auto" w:fill="auto"/>
                <w:noWrap/>
                <w:hideMark/>
              </w:tcPr>
            </w:tcPrChange>
          </w:tcPr>
          <w:p w:rsidR="00D545B2" w:rsidRPr="00534849" w:rsidRDefault="00D545B2" w:rsidP="00D545B2">
            <w:pPr>
              <w:rPr>
                <w:rFonts w:asciiTheme="minorHAnsi" w:hAnsiTheme="minorHAnsi" w:cstheme="minorHAnsi"/>
              </w:rPr>
            </w:pPr>
            <w:ins w:id="536" w:author="Pavla Trefilová" w:date="2019-09-05T16:05:00Z">
              <w:r w:rsidRPr="00534849">
                <w:rPr>
                  <w:rFonts w:asciiTheme="minorHAnsi" w:hAnsiTheme="minorHAnsi" w:cstheme="minorHAnsi"/>
                </w:rPr>
                <w:t>doc. Švarcová (100</w:t>
              </w:r>
              <w:r>
                <w:rPr>
                  <w:rFonts w:asciiTheme="minorHAnsi" w:hAnsiTheme="minorHAnsi" w:cstheme="minorHAnsi"/>
                </w:rPr>
                <w:t xml:space="preserve"> %</w:t>
              </w:r>
              <w:r w:rsidRPr="00534849">
                <w:rPr>
                  <w:rFonts w:asciiTheme="minorHAnsi" w:hAnsiTheme="minorHAnsi" w:cstheme="minorHAnsi"/>
                </w:rPr>
                <w:t>)</w:t>
              </w:r>
            </w:ins>
            <w:del w:id="537" w:author="Pavla Trefilová" w:date="2019-09-05T16:05:00Z">
              <w:r w:rsidRPr="00534849" w:rsidDel="00FF50D2">
                <w:rPr>
                  <w:rFonts w:asciiTheme="minorHAnsi" w:hAnsiTheme="minorHAnsi" w:cstheme="minorHAnsi"/>
                </w:rPr>
                <w:delText>doc. Švarcová (100</w:delText>
              </w:r>
              <w:r w:rsidDel="00FF50D2">
                <w:rPr>
                  <w:rFonts w:asciiTheme="minorHAnsi" w:hAnsiTheme="minorHAnsi" w:cstheme="minorHAnsi"/>
                </w:rPr>
                <w:delText xml:space="preserve"> %</w:delText>
              </w:r>
              <w:r w:rsidRPr="00534849" w:rsidDel="00FF50D2">
                <w:rPr>
                  <w:rFonts w:asciiTheme="minorHAnsi" w:hAnsiTheme="minorHAnsi" w:cstheme="minorHAnsi"/>
                </w:rPr>
                <w:delText>)</w:delText>
              </w:r>
            </w:del>
          </w:p>
        </w:tc>
        <w:tc>
          <w:tcPr>
            <w:tcW w:w="3119" w:type="dxa"/>
            <w:tcBorders>
              <w:top w:val="single" w:sz="4" w:space="0" w:color="auto"/>
              <w:left w:val="nil"/>
              <w:bottom w:val="single" w:sz="8" w:space="0" w:color="auto"/>
              <w:right w:val="single" w:sz="12" w:space="0" w:color="auto"/>
            </w:tcBorders>
            <w:shd w:val="clear" w:color="auto" w:fill="auto"/>
            <w:noWrap/>
            <w:hideMark/>
            <w:tcPrChange w:id="538" w:author="Pavla Trefilová" w:date="2019-09-05T16:06:00Z">
              <w:tcPr>
                <w:tcW w:w="1701" w:type="dxa"/>
                <w:tcBorders>
                  <w:top w:val="single" w:sz="4" w:space="0" w:color="auto"/>
                  <w:left w:val="nil"/>
                  <w:bottom w:val="single" w:sz="8" w:space="0" w:color="auto"/>
                  <w:right w:val="single" w:sz="12" w:space="0" w:color="auto"/>
                </w:tcBorders>
                <w:shd w:val="clear" w:color="auto" w:fill="auto"/>
                <w:noWrap/>
                <w:hideMark/>
              </w:tcPr>
            </w:tcPrChange>
          </w:tcPr>
          <w:p w:rsidR="00D545B2" w:rsidRPr="00534849" w:rsidRDefault="00D545B2" w:rsidP="00D545B2">
            <w:pPr>
              <w:rPr>
                <w:rFonts w:asciiTheme="minorHAnsi" w:hAnsiTheme="minorHAnsi" w:cstheme="minorHAnsi"/>
              </w:rPr>
            </w:pPr>
            <w:ins w:id="539" w:author="Pavla Trefilová" w:date="2019-09-05T16:05:00Z">
              <w:r w:rsidRPr="00534849">
                <w:rPr>
                  <w:rFonts w:asciiTheme="minorHAnsi" w:hAnsiTheme="minorHAnsi" w:cstheme="minorHAnsi"/>
                </w:rPr>
                <w:t xml:space="preserve">doc. </w:t>
              </w:r>
              <w:r>
                <w:rPr>
                  <w:rFonts w:asciiTheme="minorHAnsi" w:hAnsiTheme="minorHAnsi" w:cstheme="minorHAnsi"/>
                </w:rPr>
                <w:t xml:space="preserve">Ing Jena </w:t>
              </w:r>
              <w:r w:rsidRPr="00534849">
                <w:rPr>
                  <w:rFonts w:asciiTheme="minorHAnsi" w:hAnsiTheme="minorHAnsi" w:cstheme="minorHAnsi"/>
                </w:rPr>
                <w:t>Švarcová</w:t>
              </w:r>
              <w:r>
                <w:rPr>
                  <w:rFonts w:asciiTheme="minorHAnsi" w:hAnsiTheme="minorHAnsi" w:cstheme="minorHAnsi"/>
                </w:rPr>
                <w:t>, Ph.D.</w:t>
              </w:r>
            </w:ins>
            <w:del w:id="540" w:author="Pavla Trefilová" w:date="2019-09-05T16:05:00Z">
              <w:r w:rsidRPr="00534849" w:rsidDel="00FF50D2">
                <w:rPr>
                  <w:rFonts w:asciiTheme="minorHAnsi" w:hAnsiTheme="minorHAnsi" w:cstheme="minorHAnsi"/>
                </w:rPr>
                <w:delText>doc. Švarcová</w:delText>
              </w:r>
            </w:del>
          </w:p>
        </w:tc>
      </w:tr>
      <w:tr w:rsidR="00D545B2" w:rsidRPr="005E7A33" w:rsidTr="00D545B2">
        <w:trPr>
          <w:trHeight w:val="345"/>
          <w:jc w:val="center"/>
          <w:trPrChange w:id="541" w:author="Pavla Trefilová" w:date="2019-09-05T16:06:00Z">
            <w:trPr>
              <w:trHeight w:val="345"/>
              <w:jc w:val="center"/>
            </w:trPr>
          </w:trPrChange>
        </w:trPr>
        <w:tc>
          <w:tcPr>
            <w:tcW w:w="2832" w:type="dxa"/>
            <w:tcBorders>
              <w:top w:val="nil"/>
              <w:left w:val="single" w:sz="12" w:space="0" w:color="auto"/>
              <w:bottom w:val="single" w:sz="4" w:space="0" w:color="auto"/>
              <w:right w:val="single" w:sz="4" w:space="0" w:color="auto"/>
            </w:tcBorders>
            <w:shd w:val="clear" w:color="auto" w:fill="auto"/>
            <w:noWrap/>
            <w:vAlign w:val="center"/>
            <w:hideMark/>
            <w:tcPrChange w:id="542" w:author="Pavla Trefilová" w:date="2019-09-05T16:06:00Z">
              <w:tcPr>
                <w:tcW w:w="2832" w:type="dxa"/>
                <w:tcBorders>
                  <w:top w:val="nil"/>
                  <w:left w:val="single" w:sz="12" w:space="0" w:color="auto"/>
                  <w:bottom w:val="single" w:sz="4" w:space="0" w:color="auto"/>
                  <w:right w:val="single" w:sz="4" w:space="0" w:color="auto"/>
                </w:tcBorders>
                <w:shd w:val="clear" w:color="auto" w:fill="auto"/>
                <w:noWrap/>
                <w:vAlign w:val="center"/>
                <w:hideMark/>
              </w:tcPr>
            </w:tcPrChange>
          </w:tcPr>
          <w:p w:rsidR="00D545B2" w:rsidRPr="00534849" w:rsidRDefault="00D545B2" w:rsidP="00D545B2">
            <w:pPr>
              <w:rPr>
                <w:rFonts w:asciiTheme="minorHAnsi" w:hAnsiTheme="minorHAnsi" w:cstheme="minorHAnsi"/>
                <w:b/>
                <w:bCs/>
              </w:rPr>
            </w:pPr>
            <w:r w:rsidRPr="00A259A0">
              <w:rPr>
                <w:rFonts w:asciiTheme="minorHAnsi" w:hAnsiTheme="minorHAnsi" w:cstheme="minorHAnsi"/>
                <w:b/>
                <w:bCs/>
              </w:rPr>
              <w:t>Research Methodology</w:t>
            </w:r>
          </w:p>
        </w:tc>
        <w:tc>
          <w:tcPr>
            <w:tcW w:w="2965" w:type="dxa"/>
            <w:tcBorders>
              <w:top w:val="nil"/>
              <w:left w:val="nil"/>
              <w:bottom w:val="single" w:sz="4" w:space="0" w:color="auto"/>
              <w:right w:val="single" w:sz="4" w:space="0" w:color="auto"/>
            </w:tcBorders>
            <w:shd w:val="clear" w:color="auto" w:fill="auto"/>
            <w:noWrap/>
            <w:hideMark/>
            <w:tcPrChange w:id="543" w:author="Pavla Trefilová" w:date="2019-09-05T16:06:00Z">
              <w:tcPr>
                <w:tcW w:w="2408" w:type="dxa"/>
                <w:tcBorders>
                  <w:top w:val="nil"/>
                  <w:left w:val="nil"/>
                  <w:bottom w:val="single" w:sz="4" w:space="0" w:color="auto"/>
                  <w:right w:val="single" w:sz="4" w:space="0" w:color="auto"/>
                </w:tcBorders>
                <w:shd w:val="clear" w:color="auto" w:fill="auto"/>
                <w:noWrap/>
                <w:hideMark/>
              </w:tcPr>
            </w:tcPrChange>
          </w:tcPr>
          <w:p w:rsidR="00D545B2" w:rsidDel="00901803" w:rsidRDefault="00D545B2" w:rsidP="00D545B2">
            <w:pPr>
              <w:rPr>
                <w:del w:id="544" w:author="Pavla Trefilová" w:date="2019-09-05T16:05:00Z"/>
                <w:rFonts w:asciiTheme="minorHAnsi" w:hAnsiTheme="minorHAnsi" w:cstheme="minorHAnsi"/>
              </w:rPr>
            </w:pPr>
            <w:ins w:id="545" w:author="Pavla Trefilová" w:date="2019-09-05T16:05:00Z">
              <w:r w:rsidRPr="00534849">
                <w:rPr>
                  <w:rFonts w:asciiTheme="minorHAnsi" w:hAnsiTheme="minorHAnsi" w:cstheme="minorHAnsi"/>
                </w:rPr>
                <w:t xml:space="preserve">prof. </w:t>
              </w:r>
              <w:r>
                <w:rPr>
                  <w:rFonts w:asciiTheme="minorHAnsi" w:hAnsiTheme="minorHAnsi" w:cstheme="minorHAnsi"/>
                </w:rPr>
                <w:t>Dr. Ing. Drahomíra</w:t>
              </w:r>
              <w:r w:rsidRPr="00534849">
                <w:rPr>
                  <w:rFonts w:asciiTheme="minorHAnsi" w:hAnsiTheme="minorHAnsi" w:cstheme="minorHAnsi"/>
                </w:rPr>
                <w:t xml:space="preserve"> 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w:t>
              </w:r>
              <w:r>
                <w:rPr>
                  <w:rFonts w:asciiTheme="minorHAnsi" w:hAnsiTheme="minorHAnsi" w:cstheme="minorHAnsi"/>
                </w:rPr>
                <w:t xml:space="preserve">Lubor </w:t>
              </w:r>
              <w:r w:rsidRPr="00534849">
                <w:rPr>
                  <w:rFonts w:asciiTheme="minorHAnsi" w:hAnsiTheme="minorHAnsi" w:cstheme="minorHAnsi"/>
                </w:rPr>
                <w:t>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Ondřej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ins>
            <w:del w:id="546" w:author="Pavla Trefilová" w:date="2019-09-05T16:05:00Z">
              <w:r w:rsidRPr="00534849" w:rsidDel="00901803">
                <w:rPr>
                  <w:rFonts w:asciiTheme="minorHAnsi" w:hAnsiTheme="minorHAnsi" w:cstheme="minorHAnsi"/>
                </w:rPr>
                <w:delText xml:space="preserve">prof. Pavelková </w:delText>
              </w:r>
              <w:r w:rsidDel="00901803">
                <w:rPr>
                  <w:rFonts w:asciiTheme="minorHAnsi" w:hAnsiTheme="minorHAnsi" w:cstheme="minorHAnsi"/>
                </w:rPr>
                <w:delText>(</w:delText>
              </w:r>
              <w:r w:rsidRPr="00534849" w:rsidDel="00901803">
                <w:rPr>
                  <w:rFonts w:asciiTheme="minorHAnsi" w:hAnsiTheme="minorHAnsi" w:cstheme="minorHAnsi"/>
                </w:rPr>
                <w:delText>60</w:delText>
              </w:r>
              <w:r w:rsidDel="00901803">
                <w:rPr>
                  <w:rFonts w:asciiTheme="minorHAnsi" w:hAnsiTheme="minorHAnsi" w:cstheme="minorHAnsi"/>
                </w:rPr>
                <w:delText xml:space="preserve"> %),</w:delText>
              </w:r>
              <w:r w:rsidRPr="00534849" w:rsidDel="00901803">
                <w:rPr>
                  <w:rFonts w:asciiTheme="minorHAnsi" w:hAnsiTheme="minorHAnsi" w:cstheme="minorHAnsi"/>
                </w:rPr>
                <w:delText xml:space="preserve"> </w:delText>
              </w:r>
            </w:del>
          </w:p>
          <w:p w:rsidR="00D545B2" w:rsidRPr="00534849" w:rsidRDefault="00D545B2" w:rsidP="00D545B2">
            <w:pPr>
              <w:rPr>
                <w:rFonts w:asciiTheme="minorHAnsi" w:hAnsiTheme="minorHAnsi" w:cstheme="minorHAnsi"/>
              </w:rPr>
            </w:pPr>
            <w:del w:id="547" w:author="Pavla Trefilová" w:date="2019-09-05T16:05:00Z">
              <w:r w:rsidDel="00901803">
                <w:rPr>
                  <w:rFonts w:asciiTheme="minorHAnsi" w:hAnsiTheme="minorHAnsi" w:cstheme="minorHAnsi"/>
                </w:rPr>
                <w:delText>Ing.</w:delText>
              </w:r>
              <w:r w:rsidRPr="00534849" w:rsidDel="00901803">
                <w:rPr>
                  <w:rFonts w:asciiTheme="minorHAnsi" w:hAnsiTheme="minorHAnsi" w:cstheme="minorHAnsi"/>
                </w:rPr>
                <w:delText xml:space="preserve"> Homolka</w:delText>
              </w:r>
              <w:r w:rsidDel="00901803">
                <w:rPr>
                  <w:rFonts w:asciiTheme="minorHAnsi" w:hAnsiTheme="minorHAnsi" w:cstheme="minorHAnsi"/>
                </w:rPr>
                <w:delText>, Ph.D.</w:delText>
              </w:r>
              <w:r w:rsidRPr="00534849" w:rsidDel="00901803">
                <w:rPr>
                  <w:rFonts w:asciiTheme="minorHAnsi" w:hAnsiTheme="minorHAnsi" w:cstheme="minorHAnsi"/>
                </w:rPr>
                <w:delText xml:space="preserve"> </w:delText>
              </w:r>
              <w:r w:rsidDel="00901803">
                <w:rPr>
                  <w:rFonts w:asciiTheme="minorHAnsi" w:hAnsiTheme="minorHAnsi" w:cstheme="minorHAnsi"/>
                </w:rPr>
                <w:delText>(</w:delText>
              </w:r>
              <w:r w:rsidRPr="00534849" w:rsidDel="00901803">
                <w:rPr>
                  <w:rFonts w:asciiTheme="minorHAnsi" w:hAnsiTheme="minorHAnsi" w:cstheme="minorHAnsi"/>
                </w:rPr>
                <w:delText>30</w:delText>
              </w:r>
              <w:r w:rsidDel="00901803">
                <w:rPr>
                  <w:rFonts w:asciiTheme="minorHAnsi" w:hAnsiTheme="minorHAnsi" w:cstheme="minorHAnsi"/>
                </w:rPr>
                <w:delText xml:space="preserve"> %),</w:delText>
              </w:r>
              <w:r w:rsidRPr="00534849" w:rsidDel="00901803">
                <w:rPr>
                  <w:rFonts w:asciiTheme="minorHAnsi" w:hAnsiTheme="minorHAnsi" w:cstheme="minorHAnsi"/>
                </w:rPr>
                <w:delText xml:space="preserve"> </w:delText>
              </w:r>
              <w:r w:rsidDel="00901803">
                <w:rPr>
                  <w:rFonts w:asciiTheme="minorHAnsi" w:hAnsiTheme="minorHAnsi" w:cstheme="minorHAnsi"/>
                </w:rPr>
                <w:delText xml:space="preserve">PhDr. </w:delText>
              </w:r>
              <w:r w:rsidRPr="00534849" w:rsidDel="00901803">
                <w:rPr>
                  <w:rFonts w:asciiTheme="minorHAnsi" w:hAnsiTheme="minorHAnsi" w:cstheme="minorHAnsi"/>
                </w:rPr>
                <w:delText xml:space="preserve">Fabián </w:delText>
              </w:r>
              <w:r w:rsidDel="00901803">
                <w:rPr>
                  <w:rFonts w:asciiTheme="minorHAnsi" w:hAnsiTheme="minorHAnsi" w:cstheme="minorHAnsi"/>
                </w:rPr>
                <w:delText>(</w:delText>
              </w:r>
              <w:r w:rsidRPr="00534849" w:rsidDel="00901803">
                <w:rPr>
                  <w:rFonts w:asciiTheme="minorHAnsi" w:hAnsiTheme="minorHAnsi" w:cstheme="minorHAnsi"/>
                </w:rPr>
                <w:delText>10</w:delText>
              </w:r>
              <w:r w:rsidDel="00901803">
                <w:rPr>
                  <w:rFonts w:asciiTheme="minorHAnsi" w:hAnsiTheme="minorHAnsi" w:cstheme="minorHAnsi"/>
                </w:rPr>
                <w:delText xml:space="preserve"> %)</w:delText>
              </w:r>
            </w:del>
          </w:p>
        </w:tc>
        <w:tc>
          <w:tcPr>
            <w:tcW w:w="3119" w:type="dxa"/>
            <w:tcBorders>
              <w:top w:val="nil"/>
              <w:left w:val="nil"/>
              <w:bottom w:val="single" w:sz="4" w:space="0" w:color="auto"/>
              <w:right w:val="single" w:sz="12" w:space="0" w:color="auto"/>
            </w:tcBorders>
            <w:shd w:val="clear" w:color="auto" w:fill="auto"/>
            <w:noWrap/>
            <w:hideMark/>
            <w:tcPrChange w:id="548" w:author="Pavla Trefilová" w:date="2019-09-05T16:06:00Z">
              <w:tcPr>
                <w:tcW w:w="1701" w:type="dxa"/>
                <w:tcBorders>
                  <w:top w:val="nil"/>
                  <w:left w:val="nil"/>
                  <w:bottom w:val="single" w:sz="4" w:space="0" w:color="auto"/>
                  <w:right w:val="single" w:sz="12" w:space="0" w:color="auto"/>
                </w:tcBorders>
                <w:shd w:val="clear" w:color="auto" w:fill="auto"/>
                <w:noWrap/>
                <w:hideMark/>
              </w:tcPr>
            </w:tcPrChange>
          </w:tcPr>
          <w:p w:rsidR="00D545B2" w:rsidRPr="00534849" w:rsidRDefault="00D545B2" w:rsidP="00D545B2">
            <w:pPr>
              <w:rPr>
                <w:rFonts w:asciiTheme="minorHAnsi" w:hAnsiTheme="minorHAnsi" w:cstheme="minorHAnsi"/>
              </w:rPr>
            </w:pPr>
            <w:ins w:id="549" w:author="Pavla Trefilová" w:date="2019-09-05T16:05:00Z">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Pavelková</w:t>
              </w:r>
            </w:ins>
            <w:del w:id="550" w:author="Pavla Trefilová" w:date="2019-09-05T16:05:00Z">
              <w:r w:rsidRPr="00534849" w:rsidDel="00901803">
                <w:rPr>
                  <w:rFonts w:asciiTheme="minorHAnsi" w:hAnsiTheme="minorHAnsi" w:cstheme="minorHAnsi"/>
                </w:rPr>
                <w:delText>prof. Pavelková</w:delText>
              </w:r>
            </w:del>
          </w:p>
        </w:tc>
      </w:tr>
      <w:tr w:rsidR="00D545B2" w:rsidRPr="005E7A33" w:rsidTr="00D545B2">
        <w:trPr>
          <w:trHeight w:val="315"/>
          <w:jc w:val="center"/>
          <w:trPrChange w:id="551" w:author="Pavla Trefilová" w:date="2019-09-05T16:06:00Z">
            <w:trPr>
              <w:trHeight w:val="315"/>
              <w:jc w:val="center"/>
            </w:trPr>
          </w:trPrChange>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Change w:id="552" w:author="Pavla Trefilová" w:date="2019-09-05T16:06:00Z">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tcPrChange>
          </w:tcPr>
          <w:p w:rsidR="00D545B2" w:rsidRPr="00534849" w:rsidRDefault="00D545B2" w:rsidP="00D545B2">
            <w:pPr>
              <w:rPr>
                <w:rFonts w:asciiTheme="minorHAnsi" w:hAnsiTheme="minorHAnsi" w:cstheme="minorHAnsi"/>
                <w:b/>
              </w:rPr>
            </w:pPr>
            <w:r w:rsidRPr="00A259A0">
              <w:rPr>
                <w:rFonts w:asciiTheme="minorHAnsi" w:hAnsiTheme="minorHAnsi" w:cstheme="minorHAnsi"/>
                <w:b/>
              </w:rPr>
              <w:t>Managerial Finance</w:t>
            </w:r>
          </w:p>
        </w:tc>
        <w:tc>
          <w:tcPr>
            <w:tcW w:w="2965" w:type="dxa"/>
            <w:tcBorders>
              <w:top w:val="single" w:sz="4" w:space="0" w:color="auto"/>
              <w:left w:val="nil"/>
              <w:bottom w:val="single" w:sz="4" w:space="0" w:color="auto"/>
              <w:right w:val="single" w:sz="4" w:space="0" w:color="auto"/>
            </w:tcBorders>
            <w:shd w:val="clear" w:color="auto" w:fill="auto"/>
            <w:noWrap/>
            <w:hideMark/>
            <w:tcPrChange w:id="553" w:author="Pavla Trefilová" w:date="2019-09-05T16:06:00Z">
              <w:tcPr>
                <w:tcW w:w="2408" w:type="dxa"/>
                <w:tcBorders>
                  <w:top w:val="single" w:sz="4" w:space="0" w:color="auto"/>
                  <w:left w:val="nil"/>
                  <w:bottom w:val="single" w:sz="4" w:space="0" w:color="auto"/>
                  <w:right w:val="single" w:sz="4" w:space="0" w:color="auto"/>
                </w:tcBorders>
                <w:shd w:val="clear" w:color="auto" w:fill="auto"/>
                <w:noWrap/>
                <w:hideMark/>
              </w:tcPr>
            </w:tcPrChange>
          </w:tcPr>
          <w:p w:rsidR="00D545B2" w:rsidDel="00901803" w:rsidRDefault="00D545B2" w:rsidP="00D545B2">
            <w:pPr>
              <w:rPr>
                <w:del w:id="554" w:author="Pavla Trefilová" w:date="2019-09-05T16:05:00Z"/>
                <w:rFonts w:asciiTheme="minorHAnsi" w:hAnsiTheme="minorHAnsi" w:cstheme="minorHAnsi"/>
              </w:rPr>
            </w:pPr>
            <w:ins w:id="555" w:author="Pavla Trefilová" w:date="2019-09-05T16:05:00Z">
              <w:r>
                <w:rPr>
                  <w:rFonts w:asciiTheme="minorHAnsi" w:hAnsiTheme="minorHAnsi" w:cstheme="minorHAnsi"/>
                </w:rPr>
                <w:t>prof. Dr. Ing. Drahomíra</w:t>
              </w:r>
              <w:r w:rsidRPr="00534849">
                <w:rPr>
                  <w:rFonts w:asciiTheme="minorHAnsi" w:hAnsiTheme="minorHAnsi" w:cstheme="minorHAnsi"/>
                </w:rPr>
                <w:t xml:space="preserve"> </w:t>
              </w:r>
              <w:r>
                <w:rPr>
                  <w:rFonts w:asciiTheme="minorHAnsi" w:hAnsiTheme="minorHAnsi" w:cstheme="minorHAnsi"/>
                </w:rPr>
                <w:t>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r>
                <w:rPr>
                  <w:rFonts w:asciiTheme="minorHAnsi" w:hAnsiTheme="minorHAnsi" w:cstheme="minorHAnsi"/>
                </w:rPr>
                <w:t>, doc. Ing. Adriana Knápková, Ph.D. (30 %)</w:t>
              </w:r>
            </w:ins>
            <w:del w:id="556" w:author="Pavla Trefilová" w:date="2019-09-05T16:05:00Z">
              <w:r w:rsidDel="00901803">
                <w:rPr>
                  <w:rFonts w:asciiTheme="minorHAnsi" w:hAnsiTheme="minorHAnsi" w:cstheme="minorHAnsi"/>
                </w:rPr>
                <w:delText>prof. Pavelková</w:delText>
              </w:r>
              <w:r w:rsidRPr="00534849" w:rsidDel="00901803">
                <w:rPr>
                  <w:rFonts w:asciiTheme="minorHAnsi" w:hAnsiTheme="minorHAnsi" w:cstheme="minorHAnsi"/>
                </w:rPr>
                <w:delText xml:space="preserve"> (</w:delText>
              </w:r>
              <w:r w:rsidDel="00901803">
                <w:rPr>
                  <w:rFonts w:asciiTheme="minorHAnsi" w:hAnsiTheme="minorHAnsi" w:cstheme="minorHAnsi"/>
                </w:rPr>
                <w:delText>7</w:delText>
              </w:r>
              <w:r w:rsidRPr="00534849" w:rsidDel="00901803">
                <w:rPr>
                  <w:rFonts w:asciiTheme="minorHAnsi" w:hAnsiTheme="minorHAnsi" w:cstheme="minorHAnsi"/>
                </w:rPr>
                <w:delText>0</w:delText>
              </w:r>
              <w:r w:rsidDel="00901803">
                <w:rPr>
                  <w:rFonts w:asciiTheme="minorHAnsi" w:hAnsiTheme="minorHAnsi" w:cstheme="minorHAnsi"/>
                </w:rPr>
                <w:delText xml:space="preserve"> %</w:delText>
              </w:r>
              <w:r w:rsidRPr="00534849" w:rsidDel="00901803">
                <w:rPr>
                  <w:rFonts w:asciiTheme="minorHAnsi" w:hAnsiTheme="minorHAnsi" w:cstheme="minorHAnsi"/>
                </w:rPr>
                <w:delText>)</w:delText>
              </w:r>
            </w:del>
          </w:p>
          <w:p w:rsidR="00D545B2" w:rsidRPr="00534849" w:rsidRDefault="00D545B2" w:rsidP="00D545B2">
            <w:pPr>
              <w:rPr>
                <w:rFonts w:asciiTheme="minorHAnsi" w:hAnsiTheme="minorHAnsi" w:cstheme="minorHAnsi"/>
              </w:rPr>
            </w:pPr>
            <w:del w:id="557" w:author="Pavla Trefilová" w:date="2019-09-05T16:05:00Z">
              <w:r w:rsidDel="00901803">
                <w:rPr>
                  <w:rFonts w:asciiTheme="minorHAnsi" w:hAnsiTheme="minorHAnsi" w:cstheme="minorHAnsi"/>
                </w:rPr>
                <w:delText>doc. Knápková (30 %)</w:delText>
              </w:r>
            </w:del>
          </w:p>
        </w:tc>
        <w:tc>
          <w:tcPr>
            <w:tcW w:w="3119" w:type="dxa"/>
            <w:tcBorders>
              <w:top w:val="single" w:sz="4" w:space="0" w:color="auto"/>
              <w:left w:val="single" w:sz="4" w:space="0" w:color="auto"/>
              <w:bottom w:val="single" w:sz="8" w:space="0" w:color="000000"/>
              <w:right w:val="single" w:sz="12" w:space="0" w:color="auto"/>
            </w:tcBorders>
            <w:shd w:val="clear" w:color="auto" w:fill="auto"/>
            <w:noWrap/>
            <w:hideMark/>
            <w:tcPrChange w:id="558" w:author="Pavla Trefilová" w:date="2019-09-05T16:06:00Z">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tcPrChange>
          </w:tcPr>
          <w:p w:rsidR="00D545B2" w:rsidRPr="00534849" w:rsidRDefault="00D545B2" w:rsidP="00D545B2">
            <w:pPr>
              <w:rPr>
                <w:rFonts w:asciiTheme="minorHAnsi" w:hAnsiTheme="minorHAnsi" w:cstheme="minorHAnsi"/>
              </w:rPr>
            </w:pPr>
            <w:ins w:id="559" w:author="Pavla Trefilová" w:date="2019-09-05T16:05:00Z">
              <w:r w:rsidRPr="00534849">
                <w:rPr>
                  <w:rFonts w:asciiTheme="minorHAnsi" w:hAnsiTheme="minorHAnsi" w:cstheme="minorHAnsi"/>
                </w:rPr>
                <w:t>prof.</w:t>
              </w:r>
              <w:r>
                <w:rPr>
                  <w:rFonts w:asciiTheme="minorHAnsi" w:hAnsiTheme="minorHAnsi" w:cstheme="minorHAnsi"/>
                </w:rPr>
                <w:t xml:space="preserve"> Dr. Ing. Drahomíra</w:t>
              </w:r>
              <w:r w:rsidRPr="00534849">
                <w:rPr>
                  <w:rFonts w:asciiTheme="minorHAnsi" w:hAnsiTheme="minorHAnsi" w:cstheme="minorHAnsi"/>
                </w:rPr>
                <w:t xml:space="preserve"> Pavelková</w:t>
              </w:r>
            </w:ins>
            <w:del w:id="560" w:author="Pavla Trefilová" w:date="2019-09-05T16:05:00Z">
              <w:r w:rsidRPr="00534849" w:rsidDel="00901803">
                <w:rPr>
                  <w:rFonts w:asciiTheme="minorHAnsi" w:hAnsiTheme="minorHAnsi" w:cstheme="minorHAnsi"/>
                </w:rPr>
                <w:delText>prof. Pavelková</w:delText>
              </w:r>
            </w:del>
          </w:p>
        </w:tc>
      </w:tr>
      <w:tr w:rsidR="00C31379" w:rsidRPr="005E7A33" w:rsidTr="00D545B2">
        <w:trPr>
          <w:trHeight w:val="330"/>
          <w:jc w:val="center"/>
          <w:trPrChange w:id="561" w:author="Pavla Trefilová" w:date="2019-09-05T16:06:00Z">
            <w:trPr>
              <w:trHeight w:val="330"/>
              <w:jc w:val="center"/>
            </w:trPr>
          </w:trPrChange>
        </w:trPr>
        <w:tc>
          <w:tcPr>
            <w:tcW w:w="2832" w:type="dxa"/>
            <w:tcBorders>
              <w:top w:val="single" w:sz="12" w:space="0" w:color="auto"/>
              <w:left w:val="single" w:sz="12" w:space="0" w:color="auto"/>
              <w:bottom w:val="single" w:sz="4" w:space="0" w:color="auto"/>
              <w:right w:val="single" w:sz="4" w:space="0" w:color="auto"/>
            </w:tcBorders>
            <w:shd w:val="clear" w:color="auto" w:fill="auto"/>
            <w:noWrap/>
            <w:tcPrChange w:id="562" w:author="Pavla Trefilová" w:date="2019-09-05T16:06:00Z">
              <w:tcPr>
                <w:tcW w:w="2832" w:type="dxa"/>
                <w:tcBorders>
                  <w:top w:val="single" w:sz="12" w:space="0" w:color="auto"/>
                  <w:left w:val="single" w:sz="12" w:space="0" w:color="auto"/>
                  <w:bottom w:val="single" w:sz="4" w:space="0" w:color="auto"/>
                  <w:right w:val="single" w:sz="4" w:space="0" w:color="auto"/>
                </w:tcBorders>
                <w:shd w:val="clear" w:color="auto" w:fill="auto"/>
                <w:noWrap/>
              </w:tcPr>
            </w:tcPrChange>
          </w:tcPr>
          <w:p w:rsidR="00C31379" w:rsidRPr="00C31379" w:rsidRDefault="00C31379" w:rsidP="00652E33">
            <w:pPr>
              <w:rPr>
                <w:rFonts w:asciiTheme="minorHAnsi" w:hAnsiTheme="minorHAnsi" w:cstheme="minorHAnsi"/>
                <w:b/>
                <w:i/>
              </w:rPr>
            </w:pPr>
            <w:r w:rsidRPr="00C31379">
              <w:rPr>
                <w:rFonts w:asciiTheme="minorHAnsi" w:hAnsiTheme="minorHAnsi" w:cstheme="minorHAnsi"/>
                <w:b/>
                <w:i/>
              </w:rPr>
              <w:t>Povinně volitelné předměty</w:t>
            </w:r>
          </w:p>
        </w:tc>
        <w:tc>
          <w:tcPr>
            <w:tcW w:w="2965" w:type="dxa"/>
            <w:tcBorders>
              <w:top w:val="single" w:sz="12" w:space="0" w:color="auto"/>
              <w:left w:val="nil"/>
              <w:bottom w:val="single" w:sz="4" w:space="0" w:color="auto"/>
              <w:right w:val="single" w:sz="4" w:space="0" w:color="auto"/>
            </w:tcBorders>
            <w:shd w:val="clear" w:color="auto" w:fill="auto"/>
            <w:noWrap/>
            <w:tcPrChange w:id="563" w:author="Pavla Trefilová" w:date="2019-09-05T16:06:00Z">
              <w:tcPr>
                <w:tcW w:w="2408" w:type="dxa"/>
                <w:tcBorders>
                  <w:top w:val="single" w:sz="12" w:space="0" w:color="auto"/>
                  <w:left w:val="nil"/>
                  <w:bottom w:val="single" w:sz="4" w:space="0" w:color="auto"/>
                  <w:right w:val="single" w:sz="4" w:space="0" w:color="auto"/>
                </w:tcBorders>
                <w:shd w:val="clear" w:color="auto" w:fill="auto"/>
                <w:noWrap/>
              </w:tcPr>
            </w:tcPrChange>
          </w:tcPr>
          <w:p w:rsidR="00C31379" w:rsidRDefault="00C31379" w:rsidP="00652E33">
            <w:pPr>
              <w:rPr>
                <w:rFonts w:asciiTheme="minorHAnsi" w:hAnsiTheme="minorHAnsi" w:cstheme="minorHAnsi"/>
              </w:rPr>
            </w:pPr>
          </w:p>
        </w:tc>
        <w:tc>
          <w:tcPr>
            <w:tcW w:w="3119" w:type="dxa"/>
            <w:tcBorders>
              <w:top w:val="single" w:sz="12" w:space="0" w:color="auto"/>
              <w:left w:val="nil"/>
              <w:bottom w:val="single" w:sz="4" w:space="0" w:color="auto"/>
              <w:right w:val="single" w:sz="12" w:space="0" w:color="auto"/>
            </w:tcBorders>
            <w:shd w:val="clear" w:color="auto" w:fill="auto"/>
            <w:noWrap/>
            <w:tcPrChange w:id="564" w:author="Pavla Trefilová" w:date="2019-09-05T16:06:00Z">
              <w:tcPr>
                <w:tcW w:w="1701" w:type="dxa"/>
                <w:tcBorders>
                  <w:top w:val="single" w:sz="12" w:space="0" w:color="auto"/>
                  <w:left w:val="nil"/>
                  <w:bottom w:val="single" w:sz="4" w:space="0" w:color="auto"/>
                  <w:right w:val="single" w:sz="12" w:space="0" w:color="auto"/>
                </w:tcBorders>
                <w:shd w:val="clear" w:color="auto" w:fill="auto"/>
                <w:noWrap/>
              </w:tcPr>
            </w:tcPrChange>
          </w:tcPr>
          <w:p w:rsidR="00C31379" w:rsidRDefault="00C31379" w:rsidP="00652E33">
            <w:pPr>
              <w:rPr>
                <w:rFonts w:asciiTheme="minorHAnsi" w:hAnsiTheme="minorHAnsi" w:cstheme="minorHAnsi"/>
              </w:rPr>
            </w:pPr>
          </w:p>
        </w:tc>
      </w:tr>
      <w:tr w:rsidR="00D545B2" w:rsidRPr="005E7A33" w:rsidTr="00D545B2">
        <w:trPr>
          <w:trHeight w:val="330"/>
          <w:jc w:val="center"/>
          <w:trPrChange w:id="565" w:author="Pavla Trefilová" w:date="2019-09-05T16:06:00Z">
            <w:trPr>
              <w:trHeight w:val="330"/>
              <w:jc w:val="center"/>
            </w:trPr>
          </w:trPrChange>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Change w:id="566" w:author="Pavla Trefilová" w:date="2019-09-05T16:06:00Z">
              <w:tcPr>
                <w:tcW w:w="2832" w:type="dxa"/>
                <w:tcBorders>
                  <w:top w:val="single" w:sz="12" w:space="0" w:color="auto"/>
                  <w:left w:val="single" w:sz="12" w:space="0" w:color="auto"/>
                  <w:bottom w:val="single" w:sz="4" w:space="0" w:color="auto"/>
                  <w:right w:val="single" w:sz="4" w:space="0" w:color="auto"/>
                </w:tcBorders>
                <w:shd w:val="clear" w:color="auto" w:fill="auto"/>
                <w:noWrap/>
                <w:hideMark/>
              </w:tcPr>
            </w:tcPrChange>
          </w:tcPr>
          <w:p w:rsidR="00D545B2" w:rsidRPr="00534849" w:rsidRDefault="00D545B2" w:rsidP="00D545B2">
            <w:pPr>
              <w:rPr>
                <w:rFonts w:asciiTheme="minorHAnsi" w:hAnsiTheme="minorHAnsi" w:cstheme="minorHAnsi"/>
                <w:b/>
              </w:rPr>
            </w:pPr>
            <w:r w:rsidRPr="00A259A0">
              <w:rPr>
                <w:rFonts w:asciiTheme="minorHAnsi" w:hAnsiTheme="minorHAnsi" w:cstheme="minorHAnsi"/>
                <w:b/>
              </w:rPr>
              <w:t>Business Economics</w:t>
            </w:r>
          </w:p>
        </w:tc>
        <w:tc>
          <w:tcPr>
            <w:tcW w:w="2965" w:type="dxa"/>
            <w:tcBorders>
              <w:top w:val="single" w:sz="12" w:space="0" w:color="auto"/>
              <w:left w:val="nil"/>
              <w:bottom w:val="single" w:sz="4" w:space="0" w:color="auto"/>
              <w:right w:val="single" w:sz="4" w:space="0" w:color="auto"/>
            </w:tcBorders>
            <w:shd w:val="clear" w:color="auto" w:fill="auto"/>
            <w:noWrap/>
            <w:hideMark/>
            <w:tcPrChange w:id="567" w:author="Pavla Trefilová" w:date="2019-09-05T16:06:00Z">
              <w:tcPr>
                <w:tcW w:w="2408" w:type="dxa"/>
                <w:tcBorders>
                  <w:top w:val="single" w:sz="12" w:space="0" w:color="auto"/>
                  <w:left w:val="nil"/>
                  <w:bottom w:val="single" w:sz="4" w:space="0" w:color="auto"/>
                  <w:right w:val="single" w:sz="4" w:space="0" w:color="auto"/>
                </w:tcBorders>
                <w:shd w:val="clear" w:color="auto" w:fill="auto"/>
                <w:noWrap/>
                <w:hideMark/>
              </w:tcPr>
            </w:tcPrChange>
          </w:tcPr>
          <w:p w:rsidR="00D545B2" w:rsidRPr="00534849" w:rsidRDefault="00D545B2" w:rsidP="00D545B2">
            <w:pPr>
              <w:rPr>
                <w:rFonts w:asciiTheme="minorHAnsi" w:hAnsiTheme="minorHAnsi" w:cstheme="minorHAnsi"/>
              </w:rPr>
            </w:pPr>
            <w:ins w:id="568" w:author="Pavla Trefilová" w:date="2019-09-05T16:05:00Z">
              <w:r>
                <w:rPr>
                  <w:rFonts w:asciiTheme="minorHAnsi" w:hAnsiTheme="minorHAnsi" w:cstheme="minorHAnsi"/>
                </w:rPr>
                <w:t>prof. Ing. Boris Popesko, Ph.D.</w:t>
              </w:r>
              <w:r w:rsidDel="00835FC9">
                <w:rPr>
                  <w:rFonts w:asciiTheme="minorHAnsi" w:hAnsiTheme="minorHAnsi" w:cstheme="minorHAnsi"/>
                </w:rPr>
                <w:t xml:space="preserve"> </w:t>
              </w:r>
              <w:r>
                <w:rPr>
                  <w:rFonts w:asciiTheme="minorHAnsi" w:hAnsiTheme="minorHAnsi" w:cstheme="minorHAnsi"/>
                </w:rPr>
                <w:t>(100 %)</w:t>
              </w:r>
            </w:ins>
            <w:del w:id="569" w:author="Pavla Trefilová" w:date="2019-09-05T16:05:00Z">
              <w:r w:rsidDel="00667F80">
                <w:rPr>
                  <w:rFonts w:asciiTheme="minorHAnsi" w:hAnsiTheme="minorHAnsi" w:cstheme="minorHAnsi"/>
                </w:rPr>
                <w:delText>doc. Popesko (100 %)</w:delText>
              </w:r>
            </w:del>
          </w:p>
        </w:tc>
        <w:tc>
          <w:tcPr>
            <w:tcW w:w="3119" w:type="dxa"/>
            <w:tcBorders>
              <w:top w:val="single" w:sz="12" w:space="0" w:color="auto"/>
              <w:left w:val="nil"/>
              <w:bottom w:val="single" w:sz="4" w:space="0" w:color="auto"/>
              <w:right w:val="single" w:sz="12" w:space="0" w:color="auto"/>
            </w:tcBorders>
            <w:shd w:val="clear" w:color="auto" w:fill="auto"/>
            <w:noWrap/>
            <w:hideMark/>
            <w:tcPrChange w:id="570" w:author="Pavla Trefilová" w:date="2019-09-05T16:06:00Z">
              <w:tcPr>
                <w:tcW w:w="1701" w:type="dxa"/>
                <w:tcBorders>
                  <w:top w:val="single" w:sz="12" w:space="0" w:color="auto"/>
                  <w:left w:val="nil"/>
                  <w:bottom w:val="single" w:sz="4" w:space="0" w:color="auto"/>
                  <w:right w:val="single" w:sz="12" w:space="0" w:color="auto"/>
                </w:tcBorders>
                <w:shd w:val="clear" w:color="auto" w:fill="auto"/>
                <w:noWrap/>
                <w:hideMark/>
              </w:tcPr>
            </w:tcPrChange>
          </w:tcPr>
          <w:p w:rsidR="00D545B2" w:rsidRPr="00534849" w:rsidRDefault="00D545B2" w:rsidP="00D545B2">
            <w:pPr>
              <w:rPr>
                <w:rFonts w:asciiTheme="minorHAnsi" w:hAnsiTheme="minorHAnsi" w:cstheme="minorHAnsi"/>
              </w:rPr>
            </w:pPr>
            <w:ins w:id="571" w:author="Pavla Trefilová" w:date="2019-09-05T16:05:00Z">
              <w:r>
                <w:rPr>
                  <w:rFonts w:asciiTheme="minorHAnsi" w:hAnsiTheme="minorHAnsi" w:cstheme="minorHAnsi"/>
                </w:rPr>
                <w:t>prof. Ing. Boris Popesko, Ph.D.</w:t>
              </w:r>
            </w:ins>
            <w:del w:id="572" w:author="Pavla Trefilová" w:date="2019-09-05T16:05:00Z">
              <w:r w:rsidDel="00667F80">
                <w:rPr>
                  <w:rFonts w:asciiTheme="minorHAnsi" w:hAnsiTheme="minorHAnsi" w:cstheme="minorHAnsi"/>
                </w:rPr>
                <w:delText>doc. Popesko</w:delText>
              </w:r>
            </w:del>
          </w:p>
        </w:tc>
      </w:tr>
      <w:tr w:rsidR="00D545B2" w:rsidRPr="005E7A33" w:rsidTr="00D545B2">
        <w:trPr>
          <w:trHeight w:val="330"/>
          <w:jc w:val="center"/>
          <w:trPrChange w:id="573" w:author="Pavla Trefilová" w:date="2019-09-05T16:06:00Z">
            <w:trPr>
              <w:trHeight w:val="330"/>
              <w:jc w:val="center"/>
            </w:trPr>
          </w:trPrChange>
        </w:trPr>
        <w:tc>
          <w:tcPr>
            <w:tcW w:w="2832" w:type="dxa"/>
            <w:tcBorders>
              <w:top w:val="nil"/>
              <w:left w:val="single" w:sz="12" w:space="0" w:color="auto"/>
              <w:bottom w:val="single" w:sz="4" w:space="0" w:color="auto"/>
              <w:right w:val="single" w:sz="4" w:space="0" w:color="auto"/>
            </w:tcBorders>
            <w:shd w:val="clear" w:color="auto" w:fill="auto"/>
            <w:noWrap/>
            <w:tcPrChange w:id="574" w:author="Pavla Trefilová" w:date="2019-09-05T16:06:00Z">
              <w:tcPr>
                <w:tcW w:w="2832" w:type="dxa"/>
                <w:tcBorders>
                  <w:top w:val="nil"/>
                  <w:left w:val="single" w:sz="12" w:space="0" w:color="auto"/>
                  <w:bottom w:val="single" w:sz="4" w:space="0" w:color="auto"/>
                  <w:right w:val="single" w:sz="4" w:space="0" w:color="auto"/>
                </w:tcBorders>
                <w:shd w:val="clear" w:color="auto" w:fill="auto"/>
                <w:noWrap/>
              </w:tcPr>
            </w:tcPrChange>
          </w:tcPr>
          <w:p w:rsidR="00D545B2" w:rsidRPr="007910D9" w:rsidRDefault="00D545B2" w:rsidP="00D545B2">
            <w:pPr>
              <w:rPr>
                <w:rFonts w:asciiTheme="minorHAnsi" w:hAnsiTheme="minorHAnsi" w:cstheme="minorHAnsi"/>
                <w:b/>
              </w:rPr>
            </w:pPr>
            <w:r w:rsidRPr="00A259A0">
              <w:rPr>
                <w:rFonts w:asciiTheme="minorHAnsi" w:hAnsiTheme="minorHAnsi" w:cstheme="minorHAnsi"/>
                <w:b/>
              </w:rPr>
              <w:t>Financial System, Banks and Monetary Policy</w:t>
            </w:r>
          </w:p>
        </w:tc>
        <w:tc>
          <w:tcPr>
            <w:tcW w:w="2965" w:type="dxa"/>
            <w:tcBorders>
              <w:top w:val="nil"/>
              <w:left w:val="nil"/>
              <w:bottom w:val="single" w:sz="4" w:space="0" w:color="auto"/>
              <w:right w:val="single" w:sz="4" w:space="0" w:color="auto"/>
            </w:tcBorders>
            <w:shd w:val="clear" w:color="auto" w:fill="auto"/>
            <w:noWrap/>
            <w:tcPrChange w:id="575" w:author="Pavla Trefilová" w:date="2019-09-05T16:06:00Z">
              <w:tcPr>
                <w:tcW w:w="2408" w:type="dxa"/>
                <w:tcBorders>
                  <w:top w:val="nil"/>
                  <w:left w:val="nil"/>
                  <w:bottom w:val="single" w:sz="4" w:space="0" w:color="auto"/>
                  <w:right w:val="single" w:sz="4" w:space="0" w:color="auto"/>
                </w:tcBorders>
                <w:shd w:val="clear" w:color="auto" w:fill="auto"/>
                <w:noWrap/>
              </w:tcPr>
            </w:tcPrChange>
          </w:tcPr>
          <w:p w:rsidR="00D545B2" w:rsidDel="001A39D8" w:rsidRDefault="00D545B2" w:rsidP="00D545B2">
            <w:pPr>
              <w:rPr>
                <w:del w:id="576" w:author="Pavla Trefilová" w:date="2019-09-05T16:05:00Z"/>
                <w:rFonts w:asciiTheme="minorHAnsi" w:hAnsiTheme="minorHAnsi" w:cstheme="minorHAnsi"/>
              </w:rPr>
            </w:pPr>
            <w:ins w:id="577" w:author="Pavla Trefilová" w:date="2019-09-05T16:05:00Z">
              <w:r>
                <w:rPr>
                  <w:rFonts w:asciiTheme="minorHAnsi" w:hAnsiTheme="minorHAnsi" w:cstheme="minorHAnsi"/>
                </w:rPr>
                <w:t xml:space="preserve">prof. Ing. Jaroslav Belás, PhD. (50 %), prof. Ing. Juraj Sipko, PhD. (25 </w:t>
              </w:r>
              <w:r>
                <w:rPr>
                  <w:rFonts w:asciiTheme="minorHAnsi" w:hAnsiTheme="minorHAnsi" w:cstheme="minorHAnsi"/>
                </w:rPr>
                <w:lastRenderedPageBreak/>
                <w:t>%), Ing. Mojmír Hampl, Ph.D. (25 %)</w:t>
              </w:r>
            </w:ins>
            <w:del w:id="578" w:author="Pavla Trefilová" w:date="2019-09-05T16:05:00Z">
              <w:r w:rsidDel="001A39D8">
                <w:rPr>
                  <w:rFonts w:asciiTheme="minorHAnsi" w:hAnsiTheme="minorHAnsi" w:cstheme="minorHAnsi"/>
                </w:rPr>
                <w:delText>prof. Belás (50 %)</w:delText>
              </w:r>
            </w:del>
          </w:p>
          <w:p w:rsidR="00D545B2" w:rsidDel="001A39D8" w:rsidRDefault="00D545B2" w:rsidP="00D545B2">
            <w:pPr>
              <w:rPr>
                <w:del w:id="579" w:author="Pavla Trefilová" w:date="2019-09-05T16:05:00Z"/>
                <w:rFonts w:asciiTheme="minorHAnsi" w:hAnsiTheme="minorHAnsi" w:cstheme="minorHAnsi"/>
              </w:rPr>
            </w:pPr>
            <w:del w:id="580" w:author="Pavla Trefilová" w:date="2019-09-05T16:05:00Z">
              <w:r w:rsidDel="001A39D8">
                <w:rPr>
                  <w:rFonts w:asciiTheme="minorHAnsi" w:hAnsiTheme="minorHAnsi" w:cstheme="minorHAnsi"/>
                </w:rPr>
                <w:delText>prof. Sipko (25 %)</w:delText>
              </w:r>
            </w:del>
          </w:p>
          <w:p w:rsidR="00D545B2" w:rsidRPr="00534849" w:rsidRDefault="00D545B2" w:rsidP="00D545B2">
            <w:pPr>
              <w:rPr>
                <w:rFonts w:asciiTheme="minorHAnsi" w:hAnsiTheme="minorHAnsi" w:cstheme="minorHAnsi"/>
              </w:rPr>
            </w:pPr>
            <w:del w:id="581" w:author="Pavla Trefilová" w:date="2019-09-05T16:05:00Z">
              <w:r w:rsidDel="001A39D8">
                <w:rPr>
                  <w:rFonts w:asciiTheme="minorHAnsi" w:hAnsiTheme="minorHAnsi" w:cstheme="minorHAnsi"/>
                </w:rPr>
                <w:delText>Ing. Hampl, Ph.D. (25 %)</w:delText>
              </w:r>
            </w:del>
          </w:p>
        </w:tc>
        <w:tc>
          <w:tcPr>
            <w:tcW w:w="3119" w:type="dxa"/>
            <w:tcBorders>
              <w:top w:val="nil"/>
              <w:left w:val="nil"/>
              <w:bottom w:val="single" w:sz="4" w:space="0" w:color="auto"/>
              <w:right w:val="single" w:sz="12" w:space="0" w:color="auto"/>
            </w:tcBorders>
            <w:shd w:val="clear" w:color="auto" w:fill="auto"/>
            <w:noWrap/>
            <w:tcPrChange w:id="582" w:author="Pavla Trefilová" w:date="2019-09-05T16:06:00Z">
              <w:tcPr>
                <w:tcW w:w="1701" w:type="dxa"/>
                <w:tcBorders>
                  <w:top w:val="nil"/>
                  <w:left w:val="nil"/>
                  <w:bottom w:val="single" w:sz="4" w:space="0" w:color="auto"/>
                  <w:right w:val="single" w:sz="12" w:space="0" w:color="auto"/>
                </w:tcBorders>
                <w:shd w:val="clear" w:color="auto" w:fill="auto"/>
                <w:noWrap/>
              </w:tcPr>
            </w:tcPrChange>
          </w:tcPr>
          <w:p w:rsidR="00D545B2" w:rsidDel="001A39D8" w:rsidRDefault="00D545B2" w:rsidP="00D545B2">
            <w:pPr>
              <w:rPr>
                <w:del w:id="583" w:author="Pavla Trefilová" w:date="2019-09-05T16:05:00Z"/>
                <w:rFonts w:asciiTheme="minorHAnsi" w:hAnsiTheme="minorHAnsi" w:cstheme="minorHAnsi"/>
              </w:rPr>
            </w:pPr>
            <w:ins w:id="584" w:author="Pavla Trefilová" w:date="2019-09-05T16:05:00Z">
              <w:r>
                <w:rPr>
                  <w:rFonts w:asciiTheme="minorHAnsi" w:hAnsiTheme="minorHAnsi" w:cstheme="minorHAnsi"/>
                </w:rPr>
                <w:lastRenderedPageBreak/>
                <w:t>prof. Ing. Jaroslav Belás, PhD</w:t>
              </w:r>
              <w:r w:rsidDel="00835FC9">
                <w:rPr>
                  <w:rFonts w:asciiTheme="minorHAnsi" w:hAnsiTheme="minorHAnsi" w:cstheme="minorHAnsi"/>
                </w:rPr>
                <w:t xml:space="preserve"> </w:t>
              </w:r>
            </w:ins>
            <w:del w:id="585" w:author="Pavla Trefilová" w:date="2019-09-05T16:05:00Z">
              <w:r w:rsidDel="001A39D8">
                <w:rPr>
                  <w:rFonts w:asciiTheme="minorHAnsi" w:hAnsiTheme="minorHAnsi" w:cstheme="minorHAnsi"/>
                </w:rPr>
                <w:delText xml:space="preserve">prof. Belás </w:delText>
              </w:r>
            </w:del>
          </w:p>
          <w:p w:rsidR="00D545B2" w:rsidRPr="00534849" w:rsidRDefault="00D545B2" w:rsidP="00D545B2">
            <w:pPr>
              <w:rPr>
                <w:rFonts w:asciiTheme="minorHAnsi" w:hAnsiTheme="minorHAnsi" w:cstheme="minorHAnsi"/>
              </w:rPr>
            </w:pPr>
          </w:p>
        </w:tc>
      </w:tr>
      <w:tr w:rsidR="00D545B2" w:rsidRPr="005E7A33" w:rsidTr="00D545B2">
        <w:trPr>
          <w:trHeight w:val="330"/>
          <w:jc w:val="center"/>
          <w:trPrChange w:id="586" w:author="Pavla Trefilová" w:date="2019-09-05T16:06:00Z">
            <w:trPr>
              <w:trHeight w:val="330"/>
              <w:jc w:val="center"/>
            </w:trPr>
          </w:trPrChange>
        </w:trPr>
        <w:tc>
          <w:tcPr>
            <w:tcW w:w="2832" w:type="dxa"/>
            <w:tcBorders>
              <w:top w:val="nil"/>
              <w:left w:val="single" w:sz="12" w:space="0" w:color="auto"/>
              <w:bottom w:val="single" w:sz="4" w:space="0" w:color="auto"/>
              <w:right w:val="single" w:sz="4" w:space="0" w:color="auto"/>
            </w:tcBorders>
            <w:shd w:val="clear" w:color="auto" w:fill="auto"/>
            <w:noWrap/>
            <w:tcPrChange w:id="587" w:author="Pavla Trefilová" w:date="2019-09-05T16:06:00Z">
              <w:tcPr>
                <w:tcW w:w="2832" w:type="dxa"/>
                <w:tcBorders>
                  <w:top w:val="nil"/>
                  <w:left w:val="single" w:sz="12" w:space="0" w:color="auto"/>
                  <w:bottom w:val="single" w:sz="4" w:space="0" w:color="auto"/>
                  <w:right w:val="single" w:sz="4" w:space="0" w:color="auto"/>
                </w:tcBorders>
                <w:shd w:val="clear" w:color="auto" w:fill="auto"/>
                <w:noWrap/>
              </w:tcPr>
            </w:tcPrChange>
          </w:tcPr>
          <w:p w:rsidR="00D545B2" w:rsidRPr="00534849" w:rsidRDefault="00D545B2" w:rsidP="00D545B2">
            <w:pPr>
              <w:rPr>
                <w:rFonts w:asciiTheme="minorHAnsi" w:hAnsiTheme="minorHAnsi" w:cstheme="minorHAnsi"/>
                <w:b/>
              </w:rPr>
            </w:pPr>
            <w:r w:rsidRPr="00A259A0">
              <w:rPr>
                <w:rFonts w:asciiTheme="minorHAnsi" w:hAnsiTheme="minorHAnsi" w:cstheme="minorHAnsi"/>
                <w:b/>
              </w:rPr>
              <w:lastRenderedPageBreak/>
              <w:t>Accounting Harmonisation</w:t>
            </w:r>
          </w:p>
        </w:tc>
        <w:tc>
          <w:tcPr>
            <w:tcW w:w="2965" w:type="dxa"/>
            <w:tcBorders>
              <w:top w:val="nil"/>
              <w:left w:val="nil"/>
              <w:bottom w:val="single" w:sz="4" w:space="0" w:color="auto"/>
              <w:right w:val="single" w:sz="4" w:space="0" w:color="auto"/>
            </w:tcBorders>
            <w:shd w:val="clear" w:color="auto" w:fill="auto"/>
            <w:noWrap/>
            <w:tcPrChange w:id="588" w:author="Pavla Trefilová" w:date="2019-09-05T16:06:00Z">
              <w:tcPr>
                <w:tcW w:w="2408" w:type="dxa"/>
                <w:tcBorders>
                  <w:top w:val="nil"/>
                  <w:left w:val="nil"/>
                  <w:bottom w:val="single" w:sz="4" w:space="0" w:color="auto"/>
                  <w:right w:val="single" w:sz="4" w:space="0" w:color="auto"/>
                </w:tcBorders>
                <w:shd w:val="clear" w:color="auto" w:fill="auto"/>
                <w:noWrap/>
              </w:tcPr>
            </w:tcPrChange>
          </w:tcPr>
          <w:p w:rsidR="00D545B2" w:rsidRPr="00534849" w:rsidRDefault="00D545B2" w:rsidP="00D545B2">
            <w:pPr>
              <w:rPr>
                <w:rFonts w:asciiTheme="minorHAnsi" w:hAnsiTheme="minorHAnsi" w:cstheme="minorHAnsi"/>
              </w:rPr>
            </w:pPr>
            <w:ins w:id="589" w:author="Pavla Trefilová" w:date="2019-09-05T16:05:00Z">
              <w:r>
                <w:rPr>
                  <w:rFonts w:asciiTheme="minorHAnsi" w:hAnsiTheme="minorHAnsi" w:cstheme="minorHAnsi"/>
                </w:rPr>
                <w:t>doc. Ing. Marie Paseková, Ph.D. (100 %)</w:t>
              </w:r>
            </w:ins>
            <w:del w:id="590" w:author="Pavla Trefilová" w:date="2019-09-05T16:05:00Z">
              <w:r w:rsidDel="00C9442B">
                <w:rPr>
                  <w:rFonts w:asciiTheme="minorHAnsi" w:hAnsiTheme="minorHAnsi" w:cstheme="minorHAnsi"/>
                </w:rPr>
                <w:delText>doc. Paseková (100 %)</w:delText>
              </w:r>
            </w:del>
          </w:p>
        </w:tc>
        <w:tc>
          <w:tcPr>
            <w:tcW w:w="3119" w:type="dxa"/>
            <w:tcBorders>
              <w:top w:val="nil"/>
              <w:left w:val="nil"/>
              <w:bottom w:val="single" w:sz="4" w:space="0" w:color="auto"/>
              <w:right w:val="single" w:sz="12" w:space="0" w:color="auto"/>
            </w:tcBorders>
            <w:shd w:val="clear" w:color="auto" w:fill="auto"/>
            <w:noWrap/>
            <w:tcPrChange w:id="591" w:author="Pavla Trefilová" w:date="2019-09-05T16:06:00Z">
              <w:tcPr>
                <w:tcW w:w="1701" w:type="dxa"/>
                <w:tcBorders>
                  <w:top w:val="nil"/>
                  <w:left w:val="nil"/>
                  <w:bottom w:val="single" w:sz="4" w:space="0" w:color="auto"/>
                  <w:right w:val="single" w:sz="12" w:space="0" w:color="auto"/>
                </w:tcBorders>
                <w:shd w:val="clear" w:color="auto" w:fill="auto"/>
                <w:noWrap/>
              </w:tcPr>
            </w:tcPrChange>
          </w:tcPr>
          <w:p w:rsidR="00D545B2" w:rsidRPr="00534849" w:rsidRDefault="00D545B2" w:rsidP="00D545B2">
            <w:pPr>
              <w:rPr>
                <w:rFonts w:asciiTheme="minorHAnsi" w:hAnsiTheme="minorHAnsi" w:cstheme="minorHAnsi"/>
              </w:rPr>
            </w:pPr>
            <w:ins w:id="592" w:author="Pavla Trefilová" w:date="2019-09-05T16:05:00Z">
              <w:r w:rsidRPr="00534849">
                <w:rPr>
                  <w:rFonts w:asciiTheme="minorHAnsi" w:hAnsiTheme="minorHAnsi" w:cstheme="minorHAnsi"/>
                </w:rPr>
                <w:t xml:space="preserve">doc. </w:t>
              </w:r>
              <w:r>
                <w:rPr>
                  <w:rFonts w:asciiTheme="minorHAnsi" w:hAnsiTheme="minorHAnsi" w:cstheme="minorHAnsi"/>
                </w:rPr>
                <w:t>Ing. Marie Paseková, Ph.D.</w:t>
              </w:r>
            </w:ins>
            <w:del w:id="593" w:author="Pavla Trefilová" w:date="2019-09-05T16:05:00Z">
              <w:r w:rsidRPr="00534849" w:rsidDel="00C9442B">
                <w:rPr>
                  <w:rFonts w:asciiTheme="minorHAnsi" w:hAnsiTheme="minorHAnsi" w:cstheme="minorHAnsi"/>
                </w:rPr>
                <w:delText xml:space="preserve">doc. </w:delText>
              </w:r>
              <w:r w:rsidDel="00C9442B">
                <w:rPr>
                  <w:rFonts w:asciiTheme="minorHAnsi" w:hAnsiTheme="minorHAnsi" w:cstheme="minorHAnsi"/>
                </w:rPr>
                <w:delText>Paseková</w:delText>
              </w:r>
            </w:del>
          </w:p>
        </w:tc>
      </w:tr>
      <w:tr w:rsidR="00D545B2" w:rsidRPr="005E7A33" w:rsidTr="00D545B2">
        <w:trPr>
          <w:trHeight w:val="330"/>
          <w:jc w:val="center"/>
          <w:trPrChange w:id="594" w:author="Pavla Trefilová" w:date="2019-09-05T16:06:00Z">
            <w:trPr>
              <w:trHeight w:val="330"/>
              <w:jc w:val="center"/>
            </w:trPr>
          </w:trPrChange>
        </w:trPr>
        <w:tc>
          <w:tcPr>
            <w:tcW w:w="2832" w:type="dxa"/>
            <w:tcBorders>
              <w:top w:val="nil"/>
              <w:left w:val="single" w:sz="12" w:space="0" w:color="auto"/>
              <w:bottom w:val="single" w:sz="12" w:space="0" w:color="auto"/>
              <w:right w:val="single" w:sz="4" w:space="0" w:color="auto"/>
            </w:tcBorders>
            <w:shd w:val="clear" w:color="auto" w:fill="auto"/>
            <w:noWrap/>
            <w:tcPrChange w:id="595" w:author="Pavla Trefilová" w:date="2019-09-05T16:06:00Z">
              <w:tcPr>
                <w:tcW w:w="2832" w:type="dxa"/>
                <w:tcBorders>
                  <w:top w:val="nil"/>
                  <w:left w:val="single" w:sz="12" w:space="0" w:color="auto"/>
                  <w:bottom w:val="single" w:sz="12" w:space="0" w:color="auto"/>
                  <w:right w:val="single" w:sz="4" w:space="0" w:color="auto"/>
                </w:tcBorders>
                <w:shd w:val="clear" w:color="auto" w:fill="auto"/>
                <w:noWrap/>
              </w:tcPr>
            </w:tcPrChange>
          </w:tcPr>
          <w:p w:rsidR="00D545B2" w:rsidRPr="00534849" w:rsidRDefault="00D545B2" w:rsidP="00D545B2">
            <w:pPr>
              <w:rPr>
                <w:rFonts w:asciiTheme="minorHAnsi" w:hAnsiTheme="minorHAnsi" w:cstheme="minorHAnsi"/>
                <w:b/>
              </w:rPr>
            </w:pPr>
            <w:r w:rsidRPr="00A259A0">
              <w:rPr>
                <w:rFonts w:asciiTheme="minorHAnsi" w:hAnsiTheme="minorHAnsi" w:cstheme="minorHAnsi"/>
                <w:b/>
              </w:rPr>
              <w:t>Tax Systems</w:t>
            </w:r>
          </w:p>
        </w:tc>
        <w:tc>
          <w:tcPr>
            <w:tcW w:w="2965" w:type="dxa"/>
            <w:tcBorders>
              <w:top w:val="nil"/>
              <w:left w:val="nil"/>
              <w:bottom w:val="single" w:sz="12" w:space="0" w:color="auto"/>
              <w:right w:val="single" w:sz="4" w:space="0" w:color="auto"/>
            </w:tcBorders>
            <w:shd w:val="clear" w:color="auto" w:fill="auto"/>
            <w:noWrap/>
            <w:tcPrChange w:id="596" w:author="Pavla Trefilová" w:date="2019-09-05T16:06:00Z">
              <w:tcPr>
                <w:tcW w:w="2408" w:type="dxa"/>
                <w:tcBorders>
                  <w:top w:val="nil"/>
                  <w:left w:val="nil"/>
                  <w:bottom w:val="single" w:sz="12" w:space="0" w:color="auto"/>
                  <w:right w:val="single" w:sz="4" w:space="0" w:color="auto"/>
                </w:tcBorders>
                <w:shd w:val="clear" w:color="auto" w:fill="auto"/>
                <w:noWrap/>
              </w:tcPr>
            </w:tcPrChange>
          </w:tcPr>
          <w:p w:rsidR="00D545B2" w:rsidRPr="00534849" w:rsidRDefault="00D545B2" w:rsidP="00D545B2">
            <w:pPr>
              <w:rPr>
                <w:rFonts w:asciiTheme="minorHAnsi" w:hAnsiTheme="minorHAnsi" w:cstheme="minorHAnsi"/>
              </w:rPr>
            </w:pPr>
            <w:ins w:id="597" w:author="Pavla Trefilová" w:date="2019-09-05T16:05:00Z">
              <w:r>
                <w:rPr>
                  <w:rFonts w:asciiTheme="minorHAnsi" w:hAnsiTheme="minorHAnsi" w:cstheme="minorHAnsi"/>
                </w:rPr>
                <w:t>doc. Ing. Jana Janoušková, Ph.D. (100 %)</w:t>
              </w:r>
            </w:ins>
            <w:del w:id="598" w:author="Pavla Trefilová" w:date="2019-09-05T16:05:00Z">
              <w:r w:rsidDel="00C9442B">
                <w:rPr>
                  <w:rFonts w:asciiTheme="minorHAnsi" w:hAnsiTheme="minorHAnsi" w:cstheme="minorHAnsi"/>
                </w:rPr>
                <w:delText>doc. Janoušková (100 %)</w:delText>
              </w:r>
            </w:del>
          </w:p>
        </w:tc>
        <w:tc>
          <w:tcPr>
            <w:tcW w:w="3119" w:type="dxa"/>
            <w:tcBorders>
              <w:top w:val="nil"/>
              <w:left w:val="nil"/>
              <w:bottom w:val="single" w:sz="12" w:space="0" w:color="auto"/>
              <w:right w:val="single" w:sz="12" w:space="0" w:color="auto"/>
            </w:tcBorders>
            <w:shd w:val="clear" w:color="auto" w:fill="auto"/>
            <w:noWrap/>
            <w:tcPrChange w:id="599" w:author="Pavla Trefilová" w:date="2019-09-05T16:06:00Z">
              <w:tcPr>
                <w:tcW w:w="1701" w:type="dxa"/>
                <w:tcBorders>
                  <w:top w:val="nil"/>
                  <w:left w:val="nil"/>
                  <w:bottom w:val="single" w:sz="12" w:space="0" w:color="auto"/>
                  <w:right w:val="single" w:sz="12" w:space="0" w:color="auto"/>
                </w:tcBorders>
                <w:shd w:val="clear" w:color="auto" w:fill="auto"/>
                <w:noWrap/>
              </w:tcPr>
            </w:tcPrChange>
          </w:tcPr>
          <w:p w:rsidR="00D545B2" w:rsidRPr="00534849" w:rsidRDefault="00D545B2" w:rsidP="00D545B2">
            <w:pPr>
              <w:rPr>
                <w:rFonts w:asciiTheme="minorHAnsi" w:hAnsiTheme="minorHAnsi" w:cstheme="minorHAnsi"/>
              </w:rPr>
            </w:pPr>
            <w:ins w:id="600" w:author="Pavla Trefilová" w:date="2019-09-05T16:05:00Z">
              <w:r>
                <w:rPr>
                  <w:rFonts w:asciiTheme="minorHAnsi" w:hAnsiTheme="minorHAnsi" w:cstheme="minorHAnsi"/>
                </w:rPr>
                <w:t xml:space="preserve">doc. Ing. Jana Janoušková, Ph.D. </w:t>
              </w:r>
            </w:ins>
            <w:del w:id="601" w:author="Pavla Trefilová" w:date="2019-09-05T16:05:00Z">
              <w:r w:rsidDel="00C9442B">
                <w:rPr>
                  <w:rFonts w:asciiTheme="minorHAnsi" w:hAnsiTheme="minorHAnsi" w:cstheme="minorHAnsi"/>
                </w:rPr>
                <w:delText xml:space="preserve">doc. Janoušková </w:delText>
              </w:r>
            </w:del>
          </w:p>
        </w:tc>
      </w:tr>
    </w:tbl>
    <w:p w:rsidR="001C1504" w:rsidRDefault="001C1504"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Školitelé studentů doktorského studia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6.11</w:t>
      </w:r>
    </w:p>
    <w:p w:rsidR="007E1B60" w:rsidRPr="00EA3338" w:rsidRDefault="007A77FB" w:rsidP="007E1B60">
      <w:pPr>
        <w:spacing w:before="120" w:after="120"/>
        <w:jc w:val="both"/>
        <w:rPr>
          <w:rFonts w:asciiTheme="minorHAnsi" w:hAnsiTheme="minorHAnsi" w:cstheme="minorHAnsi"/>
          <w:sz w:val="22"/>
        </w:rPr>
      </w:pPr>
      <w:r w:rsidRPr="00EA3338">
        <w:rPr>
          <w:rFonts w:asciiTheme="minorHAnsi" w:hAnsiTheme="minorHAnsi" w:cstheme="minorHAnsi"/>
          <w:sz w:val="22"/>
        </w:rPr>
        <w:t>Návrh školitelů z řad interních</w:t>
      </w:r>
      <w:r w:rsidR="007E1B60" w:rsidRPr="00EA3338">
        <w:rPr>
          <w:rFonts w:asciiTheme="minorHAnsi" w:hAnsiTheme="minorHAnsi" w:cstheme="minorHAnsi"/>
          <w:sz w:val="22"/>
        </w:rPr>
        <w:t xml:space="preserve"> akademických pracovníků Fakulty managementu a ekonomiky a témat v doktorském studijním programu </w:t>
      </w:r>
      <w:r w:rsidR="00207E5E">
        <w:rPr>
          <w:rFonts w:asciiTheme="minorHAnsi" w:hAnsiTheme="minorHAnsi" w:cstheme="minorHAnsi"/>
          <w:sz w:val="22"/>
        </w:rPr>
        <w:t>Finance</w:t>
      </w:r>
      <w:r w:rsidR="007E1B60" w:rsidRPr="00EA3338">
        <w:rPr>
          <w:rFonts w:asciiTheme="minorHAnsi" w:hAnsiTheme="minorHAnsi" w:cstheme="minorHAnsi"/>
          <w:sz w:val="22"/>
        </w:rPr>
        <w:t>:</w:t>
      </w:r>
    </w:p>
    <w:p w:rsidR="00195889" w:rsidRPr="001A7A57" w:rsidRDefault="00195889" w:rsidP="00195889">
      <w:pPr>
        <w:jc w:val="both"/>
        <w:rPr>
          <w:rFonts w:asciiTheme="minorHAnsi" w:hAnsiTheme="minorHAnsi" w:cstheme="minorHAnsi"/>
          <w:b/>
          <w:sz w:val="22"/>
        </w:rPr>
      </w:pPr>
    </w:p>
    <w:tbl>
      <w:tblPr>
        <w:tblW w:w="5000" w:type="pc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Change w:id="602" w:author="Drahomíra Pavelková" w:date="2019-09-13T15:42:00Z">
          <w:tblPr>
            <w:tblW w:w="5000" w:type="pc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PrChange>
      </w:tblPr>
      <w:tblGrid>
        <w:gridCol w:w="7070"/>
        <w:gridCol w:w="1956"/>
        <w:tblGridChange w:id="603">
          <w:tblGrid>
            <w:gridCol w:w="7070"/>
            <w:gridCol w:w="36"/>
            <w:gridCol w:w="1920"/>
          </w:tblGrid>
        </w:tblGridChange>
      </w:tblGrid>
      <w:tr w:rsidR="008308A6" w:rsidRPr="008308A6" w:rsidTr="004F6D2F">
        <w:tc>
          <w:tcPr>
            <w:tcW w:w="7106" w:type="dxa"/>
            <w:tcBorders>
              <w:top w:val="single" w:sz="18"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hideMark/>
            <w:tcPrChange w:id="604" w:author="Drahomíra Pavelková" w:date="2019-09-13T15:42:00Z">
              <w:tcPr>
                <w:tcW w:w="7114" w:type="dxa"/>
                <w:gridSpan w:val="2"/>
                <w:tcBorders>
                  <w:top w:val="single" w:sz="18"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hideMark/>
              </w:tcPr>
            </w:tcPrChange>
          </w:tcPr>
          <w:p w:rsidR="008308A6" w:rsidRPr="00B73763" w:rsidRDefault="008308A6" w:rsidP="008308A6">
            <w:pPr>
              <w:rPr>
                <w:rFonts w:asciiTheme="minorHAnsi" w:hAnsiTheme="minorHAnsi" w:cstheme="minorHAnsi"/>
                <w:b/>
              </w:rPr>
            </w:pPr>
            <w:r w:rsidRPr="00B73763">
              <w:rPr>
                <w:rFonts w:asciiTheme="minorHAnsi" w:hAnsiTheme="minorHAnsi" w:cstheme="minorHAnsi"/>
                <w:b/>
              </w:rPr>
              <w:t>Tématické zaměření disertační práce</w:t>
            </w:r>
          </w:p>
        </w:tc>
        <w:tc>
          <w:tcPr>
            <w:tcW w:w="1920" w:type="dxa"/>
            <w:tcBorders>
              <w:top w:val="single" w:sz="18"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hideMark/>
            <w:tcPrChange w:id="605" w:author="Drahomíra Pavelková" w:date="2019-09-13T15:42:00Z">
              <w:tcPr>
                <w:tcW w:w="1912" w:type="dxa"/>
                <w:tcBorders>
                  <w:top w:val="single" w:sz="18"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hideMark/>
              </w:tcPr>
            </w:tcPrChange>
          </w:tcPr>
          <w:p w:rsidR="008308A6" w:rsidRPr="008308A6" w:rsidRDefault="008308A6" w:rsidP="008308A6">
            <w:pPr>
              <w:rPr>
                <w:rFonts w:asciiTheme="minorHAnsi" w:hAnsiTheme="minorHAnsi" w:cstheme="minorHAnsi"/>
                <w:b/>
              </w:rPr>
            </w:pPr>
            <w:r w:rsidRPr="000606C6">
              <w:rPr>
                <w:rFonts w:asciiTheme="minorHAnsi" w:hAnsiTheme="minorHAnsi" w:cstheme="minorHAnsi"/>
                <w:b/>
              </w:rPr>
              <w:t>Školitel</w:t>
            </w:r>
          </w:p>
        </w:tc>
      </w:tr>
      <w:tr w:rsidR="008308A6" w:rsidRPr="008308A6" w:rsidTr="00AE4A89">
        <w:tc>
          <w:tcPr>
            <w:tcW w:w="0" w:type="auto"/>
            <w:tcBorders>
              <w:top w:val="single" w:sz="12"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B73763" w:rsidRPr="00B73763" w:rsidRDefault="00B73763" w:rsidP="00B73763">
            <w:pPr>
              <w:jc w:val="both"/>
              <w:rPr>
                <w:rFonts w:asciiTheme="minorHAnsi" w:hAnsiTheme="minorHAnsi" w:cstheme="minorHAnsi"/>
              </w:rPr>
            </w:pPr>
            <w:r w:rsidRPr="00B73763">
              <w:rPr>
                <w:rFonts w:asciiTheme="minorHAnsi" w:hAnsiTheme="minorHAnsi" w:cstheme="minorHAnsi"/>
              </w:rPr>
              <w:t>Current Trends in the Area of Financial Risk in the SME Segment</w:t>
            </w:r>
            <w:r w:rsidRPr="00B73763" w:rsidDel="00562B0B">
              <w:rPr>
                <w:rFonts w:asciiTheme="minorHAnsi" w:hAnsiTheme="minorHAnsi" w:cstheme="minorHAnsi"/>
              </w:rPr>
              <w:t xml:space="preserve"> </w:t>
            </w:r>
          </w:p>
          <w:p w:rsidR="008308A6" w:rsidRPr="00B73763" w:rsidRDefault="008308A6" w:rsidP="008308A6">
            <w:pPr>
              <w:rPr>
                <w:rFonts w:asciiTheme="minorHAnsi" w:hAnsiTheme="minorHAnsi" w:cstheme="minorHAnsi"/>
              </w:rPr>
            </w:pPr>
          </w:p>
        </w:tc>
        <w:tc>
          <w:tcPr>
            <w:tcW w:w="0" w:type="auto"/>
            <w:tcBorders>
              <w:top w:val="single" w:sz="12"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8308A6" w:rsidRPr="008308A6" w:rsidRDefault="008308A6" w:rsidP="008308A6">
            <w:pPr>
              <w:rPr>
                <w:rFonts w:asciiTheme="minorHAnsi" w:hAnsiTheme="minorHAnsi" w:cstheme="minorHAnsi"/>
                <w:b/>
              </w:rPr>
            </w:pPr>
            <w:r w:rsidRPr="008308A6">
              <w:rPr>
                <w:rFonts w:asciiTheme="minorHAnsi" w:hAnsiTheme="minorHAnsi" w:cstheme="minorHAnsi"/>
                <w:b/>
              </w:rPr>
              <w:t>prof. Ing. Jaroslav Belás, PhD.</w:t>
            </w:r>
          </w:p>
        </w:tc>
      </w:tr>
      <w:tr w:rsidR="00D22030" w:rsidRPr="008308A6" w:rsidTr="00AE4A89">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D22030" w:rsidRPr="00B73763" w:rsidRDefault="00D90B9F" w:rsidP="008308A6">
            <w:pPr>
              <w:rPr>
                <w:rFonts w:asciiTheme="minorHAnsi" w:hAnsiTheme="minorHAnsi" w:cstheme="minorHAnsi"/>
              </w:rPr>
            </w:pPr>
            <w:r w:rsidRPr="00B73763">
              <w:rPr>
                <w:rFonts w:asciiTheme="minorHAnsi" w:hAnsiTheme="minorHAnsi" w:cstheme="minorHAnsi"/>
              </w:rPr>
              <w:t>Corporate social responsibility and financial performance</w:t>
            </w: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D22030" w:rsidRPr="008308A6" w:rsidRDefault="00A474E2" w:rsidP="008308A6">
            <w:pPr>
              <w:rPr>
                <w:rFonts w:asciiTheme="minorHAnsi" w:hAnsiTheme="minorHAnsi" w:cstheme="minorHAnsi"/>
                <w:b/>
              </w:rPr>
            </w:pPr>
            <w:r>
              <w:rPr>
                <w:rFonts w:asciiTheme="minorHAnsi" w:hAnsiTheme="minorHAnsi" w:cstheme="minorHAnsi"/>
                <w:b/>
              </w:rPr>
              <w:t>doc. Yuriy Bilan, Ph.D.</w:t>
            </w:r>
          </w:p>
        </w:tc>
      </w:tr>
      <w:tr w:rsidR="00A474E2" w:rsidRPr="008308A6" w:rsidTr="00AE4A89">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B73763" w:rsidRDefault="007E47C6" w:rsidP="00D90B9F">
            <w:pPr>
              <w:rPr>
                <w:rFonts w:asciiTheme="minorHAnsi" w:hAnsiTheme="minorHAnsi" w:cstheme="minorHAnsi"/>
              </w:rPr>
            </w:pPr>
            <w:r w:rsidRPr="00B73763">
              <w:rPr>
                <w:rFonts w:asciiTheme="minorHAnsi" w:hAnsiTheme="minorHAnsi" w:cstheme="minorHAnsi"/>
              </w:rPr>
              <w:t>Risk management and capital structure changes</w:t>
            </w: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Default="00A474E2" w:rsidP="008308A6">
            <w:pPr>
              <w:rPr>
                <w:rFonts w:asciiTheme="minorHAnsi" w:hAnsiTheme="minorHAnsi" w:cstheme="minorHAnsi"/>
                <w:b/>
              </w:rPr>
            </w:pPr>
            <w:r>
              <w:rPr>
                <w:rFonts w:asciiTheme="minorHAnsi" w:hAnsiTheme="minorHAnsi" w:cstheme="minorHAnsi"/>
                <w:b/>
              </w:rPr>
              <w:t>Assoc. prof. Bruce Dehning, Ph.D.</w:t>
            </w:r>
          </w:p>
        </w:tc>
      </w:tr>
      <w:tr w:rsidR="00A474E2" w:rsidRPr="008308A6" w:rsidTr="00AE4A89">
        <w:tc>
          <w:tcPr>
            <w:tcW w:w="0" w:type="auto"/>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r w:rsidRPr="00B73763">
              <w:rPr>
                <w:rFonts w:asciiTheme="minorHAnsi" w:hAnsiTheme="minorHAnsi" w:cstheme="minorHAnsi"/>
              </w:rPr>
              <w:t>Post-Keynesianism, Neo-Keynesianism, Monetarism, New Classical Economics, Neo-Austrian School and their Impact on the Theory and Practice of Monetary Policy</w:t>
            </w:r>
          </w:p>
        </w:tc>
        <w:tc>
          <w:tcPr>
            <w:tcW w:w="0" w:type="auto"/>
            <w:vMerge w:val="restart"/>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A474E2" w:rsidRPr="008308A6" w:rsidRDefault="00A474E2" w:rsidP="00A474E2">
            <w:pPr>
              <w:rPr>
                <w:rFonts w:asciiTheme="minorHAnsi" w:hAnsiTheme="minorHAnsi" w:cstheme="minorHAnsi"/>
                <w:b/>
              </w:rPr>
            </w:pPr>
            <w:r w:rsidRPr="008308A6">
              <w:rPr>
                <w:rFonts w:asciiTheme="minorHAnsi" w:hAnsiTheme="minorHAnsi" w:cstheme="minorHAnsi"/>
                <w:b/>
              </w:rPr>
              <w:t>Ing. Mojmír Hampl, MSc., Ph.D.</w:t>
            </w:r>
          </w:p>
        </w:tc>
      </w:tr>
      <w:tr w:rsidR="00A474E2" w:rsidRPr="008308A6" w:rsidTr="006848FB">
        <w:tc>
          <w:tcPr>
            <w:tcW w:w="0" w:type="auto"/>
            <w:tcBorders>
              <w:top w:val="single" w:sz="12" w:space="0" w:color="auto"/>
              <w:left w:val="single" w:sz="18"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r w:rsidRPr="00B73763">
              <w:rPr>
                <w:rFonts w:asciiTheme="minorHAnsi" w:hAnsiTheme="minorHAnsi" w:cstheme="minorHAnsi"/>
              </w:rPr>
              <w:t>Unconventional Monetary Policy in Developed Countries after 2008</w:t>
            </w:r>
          </w:p>
        </w:tc>
        <w:tc>
          <w:tcPr>
            <w:tcW w:w="0" w:type="auto"/>
            <w:vMerge/>
            <w:tcBorders>
              <w:top w:val="outset" w:sz="6"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8308A6" w:rsidRDefault="00A474E2" w:rsidP="00A474E2">
            <w:pPr>
              <w:rPr>
                <w:rFonts w:asciiTheme="minorHAnsi" w:hAnsiTheme="minorHAnsi" w:cstheme="minorHAnsi"/>
                <w:b/>
              </w:rPr>
            </w:pPr>
          </w:p>
        </w:tc>
      </w:tr>
      <w:tr w:rsidR="00A474E2" w:rsidRPr="008308A6" w:rsidTr="00B73763">
        <w:trPr>
          <w:trHeight w:val="542"/>
        </w:trPr>
        <w:tc>
          <w:tcPr>
            <w:tcW w:w="0" w:type="auto"/>
            <w:tcBorders>
              <w:left w:val="single" w:sz="18"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r w:rsidRPr="00B73763">
              <w:rPr>
                <w:rFonts w:asciiTheme="minorHAnsi" w:hAnsiTheme="minorHAnsi" w:cstheme="minorHAnsi"/>
              </w:rPr>
              <w:t>Nature of the Current Monetary System of Elastic Money and Suggestions regarding its Improvement</w:t>
            </w:r>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A474E2" w:rsidRPr="008308A6" w:rsidTr="006848FB">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r w:rsidRPr="00B73763">
              <w:rPr>
                <w:rFonts w:asciiTheme="minorHAnsi" w:hAnsiTheme="minorHAnsi" w:cstheme="minorHAnsi"/>
              </w:rPr>
              <w:t>Central Bank Instrumentarium and its Transformation over Time</w:t>
            </w:r>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4F6D2F" w:rsidRPr="008308A6" w:rsidTr="00D04E53">
        <w:trPr>
          <w:ins w:id="606" w:author="Drahomíra Pavelková" w:date="2019-09-13T15:42:00Z"/>
        </w:trPr>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Change w:id="607" w:author="Drahomíra Pavelková" w:date="2019-09-13T15:42:00Z">
              <w:tcPr>
                <w:tcW w:w="0" w:type="auto"/>
                <w:gridSpan w:val="2"/>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tcPrChange>
          </w:tcPr>
          <w:p w:rsidR="004F6D2F" w:rsidRPr="00B73763" w:rsidRDefault="004F6D2F" w:rsidP="004F6D2F">
            <w:pPr>
              <w:jc w:val="both"/>
              <w:rPr>
                <w:ins w:id="608" w:author="Drahomíra Pavelková" w:date="2019-09-13T15:42:00Z"/>
                <w:rFonts w:asciiTheme="minorHAnsi" w:hAnsiTheme="minorHAnsi" w:cstheme="minorHAnsi"/>
              </w:rPr>
            </w:pPr>
            <w:ins w:id="609" w:author="Drahomíra Pavelková" w:date="2019-09-13T15:43:00Z">
              <w:r>
                <w:rPr>
                  <w:rFonts w:asciiTheme="minorHAnsi" w:hAnsiTheme="minorHAnsi" w:cstheme="minorHAnsi"/>
                </w:rPr>
                <w:t>Tax Reliefs in Income tax</w:t>
              </w:r>
            </w:ins>
          </w:p>
        </w:tc>
        <w:tc>
          <w:tcPr>
            <w:tcW w:w="0" w:type="auto"/>
            <w:tcBorders>
              <w:top w:val="outset" w:sz="6" w:space="0" w:color="auto"/>
              <w:left w:val="single" w:sz="18" w:space="0" w:color="auto"/>
              <w:bottom w:val="single" w:sz="18" w:space="0" w:color="auto"/>
              <w:right w:val="single" w:sz="18" w:space="0" w:color="auto"/>
            </w:tcBorders>
            <w:shd w:val="clear" w:color="auto" w:fill="auto"/>
            <w:tcPrChange w:id="610" w:author="Drahomíra Pavelková" w:date="2019-09-13T15:42:00Z">
              <w:tcPr>
                <w:tcW w:w="0" w:type="auto"/>
                <w:tcBorders>
                  <w:top w:val="outset" w:sz="6" w:space="0" w:color="auto"/>
                  <w:left w:val="single" w:sz="18" w:space="0" w:color="auto"/>
                  <w:bottom w:val="single" w:sz="18" w:space="0" w:color="auto"/>
                  <w:right w:val="single" w:sz="18" w:space="0" w:color="auto"/>
                </w:tcBorders>
                <w:shd w:val="clear" w:color="auto" w:fill="auto"/>
                <w:vAlign w:val="center"/>
              </w:tcPr>
            </w:tcPrChange>
          </w:tcPr>
          <w:p w:rsidR="004F6D2F" w:rsidRPr="008308A6" w:rsidRDefault="004F6D2F" w:rsidP="004F6D2F">
            <w:pPr>
              <w:rPr>
                <w:ins w:id="611" w:author="Drahomíra Pavelková" w:date="2019-09-13T15:42:00Z"/>
                <w:rFonts w:asciiTheme="minorHAnsi" w:hAnsiTheme="minorHAnsi" w:cstheme="minorHAnsi"/>
                <w:b/>
              </w:rPr>
            </w:pPr>
            <w:ins w:id="612" w:author="Drahomíra Pavelková" w:date="2019-09-13T15:42:00Z">
              <w:r>
                <w:rPr>
                  <w:rFonts w:asciiTheme="minorHAnsi" w:hAnsiTheme="minorHAnsi" w:cstheme="minorHAnsi"/>
                  <w:b/>
                </w:rPr>
                <w:t>doc. Ing. Jana Janoušková, Ph.D.</w:t>
              </w:r>
            </w:ins>
          </w:p>
        </w:tc>
      </w:tr>
      <w:tr w:rsidR="004F6D2F" w:rsidRPr="008308A6" w:rsidTr="00B73763">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rPr>
              <w:t>Financial Performance Measurement and Management of Clusters</w:t>
            </w:r>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4F6D2F" w:rsidRPr="008308A6" w:rsidRDefault="004F6D2F" w:rsidP="004F6D2F">
            <w:pPr>
              <w:rPr>
                <w:rFonts w:asciiTheme="minorHAnsi" w:hAnsiTheme="minorHAnsi" w:cstheme="minorHAnsi"/>
                <w:b/>
              </w:rPr>
            </w:pPr>
            <w:r w:rsidRPr="008308A6">
              <w:rPr>
                <w:rFonts w:asciiTheme="minorHAnsi" w:hAnsiTheme="minorHAnsi" w:cstheme="minorHAnsi"/>
                <w:b/>
              </w:rPr>
              <w:t>doc. Ing. Adriana Knápková, Ph.D.</w:t>
            </w:r>
          </w:p>
        </w:tc>
      </w:tr>
      <w:tr w:rsidR="004F6D2F" w:rsidRPr="008308A6" w:rsidTr="00B73763">
        <w:trPr>
          <w:ins w:id="613" w:author="Drahomíra Pavelková" w:date="2019-09-13T15:41:00Z"/>
        </w:trPr>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4F6D2F" w:rsidRPr="00B73763" w:rsidRDefault="0015796A" w:rsidP="004F6D2F">
            <w:pPr>
              <w:jc w:val="both"/>
              <w:rPr>
                <w:ins w:id="614" w:author="Drahomíra Pavelková" w:date="2019-09-13T15:41:00Z"/>
                <w:rFonts w:asciiTheme="minorHAnsi" w:hAnsiTheme="minorHAnsi" w:cstheme="minorHAnsi"/>
              </w:rPr>
            </w:pPr>
            <w:ins w:id="615" w:author="Drahomíra Pavelková" w:date="2019-09-13T15:43:00Z">
              <w:r>
                <w:rPr>
                  <w:rFonts w:asciiTheme="minorHAnsi" w:hAnsiTheme="minorHAnsi" w:cstheme="minorHAnsi"/>
                </w:rPr>
                <w:t xml:space="preserve">Modern </w:t>
              </w:r>
            </w:ins>
            <w:ins w:id="616" w:author="Drahomíra Pavelková" w:date="2019-09-13T15:44:00Z">
              <w:r>
                <w:rPr>
                  <w:rFonts w:asciiTheme="minorHAnsi" w:hAnsiTheme="minorHAnsi" w:cstheme="minorHAnsi"/>
                </w:rPr>
                <w:t>T</w:t>
              </w:r>
            </w:ins>
            <w:ins w:id="617" w:author="Drahomíra Pavelková" w:date="2019-09-13T15:43:00Z">
              <w:r>
                <w:rPr>
                  <w:rFonts w:asciiTheme="minorHAnsi" w:hAnsiTheme="minorHAnsi" w:cstheme="minorHAnsi"/>
                </w:rPr>
                <w:t>re</w:t>
              </w:r>
            </w:ins>
            <w:ins w:id="618" w:author="Drahomíra Pavelková" w:date="2019-09-13T15:44:00Z">
              <w:r>
                <w:rPr>
                  <w:rFonts w:asciiTheme="minorHAnsi" w:hAnsiTheme="minorHAnsi" w:cstheme="minorHAnsi"/>
                </w:rPr>
                <w:t>n</w:t>
              </w:r>
            </w:ins>
            <w:ins w:id="619" w:author="Drahomíra Pavelková" w:date="2019-09-13T15:43:00Z">
              <w:r>
                <w:rPr>
                  <w:rFonts w:asciiTheme="minorHAnsi" w:hAnsiTheme="minorHAnsi" w:cstheme="minorHAnsi"/>
                </w:rPr>
                <w:t xml:space="preserve">ds in </w:t>
              </w:r>
            </w:ins>
            <w:ins w:id="620" w:author="Drahomíra Pavelková" w:date="2019-09-13T15:44:00Z">
              <w:r>
                <w:rPr>
                  <w:rFonts w:asciiTheme="minorHAnsi" w:hAnsiTheme="minorHAnsi" w:cstheme="minorHAnsi"/>
                </w:rPr>
                <w:t>F</w:t>
              </w:r>
            </w:ins>
            <w:ins w:id="621" w:author="Drahomíra Pavelková" w:date="2019-09-13T15:43:00Z">
              <w:r>
                <w:rPr>
                  <w:rFonts w:asciiTheme="minorHAnsi" w:hAnsiTheme="minorHAnsi" w:cstheme="minorHAnsi"/>
                </w:rPr>
                <w:t xml:space="preserve">inancial </w:t>
              </w:r>
            </w:ins>
            <w:ins w:id="622" w:author="Drahomíra Pavelková" w:date="2019-09-13T15:44:00Z">
              <w:r>
                <w:rPr>
                  <w:rFonts w:asciiTheme="minorHAnsi" w:hAnsiTheme="minorHAnsi" w:cstheme="minorHAnsi"/>
                </w:rPr>
                <w:t>C</w:t>
              </w:r>
            </w:ins>
            <w:ins w:id="623" w:author="Drahomíra Pavelková" w:date="2019-09-13T15:43:00Z">
              <w:r>
                <w:rPr>
                  <w:rFonts w:asciiTheme="minorHAnsi" w:hAnsiTheme="minorHAnsi" w:cstheme="minorHAnsi"/>
                </w:rPr>
                <w:t>ontrolling</w:t>
              </w:r>
            </w:ins>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4F6D2F" w:rsidRPr="008308A6" w:rsidRDefault="004F6D2F" w:rsidP="004F6D2F">
            <w:pPr>
              <w:rPr>
                <w:ins w:id="624" w:author="Drahomíra Pavelková" w:date="2019-09-13T15:41:00Z"/>
                <w:rFonts w:asciiTheme="minorHAnsi" w:hAnsiTheme="minorHAnsi" w:cstheme="minorHAnsi"/>
                <w:b/>
              </w:rPr>
            </w:pPr>
            <w:ins w:id="625" w:author="Drahomíra Pavelková" w:date="2019-09-13T15:42:00Z">
              <w:r>
                <w:rPr>
                  <w:rFonts w:asciiTheme="minorHAnsi" w:hAnsiTheme="minorHAnsi" w:cstheme="minorHAnsi"/>
                  <w:b/>
                </w:rPr>
                <w:t>doc. Ing. Petr Novák, Ph.D.</w:t>
              </w:r>
            </w:ins>
          </w:p>
        </w:tc>
      </w:tr>
      <w:tr w:rsidR="004F6D2F" w:rsidRPr="008308A6" w:rsidTr="00B73763">
        <w:trPr>
          <w:trHeight w:val="76"/>
        </w:trPr>
        <w:tc>
          <w:tcPr>
            <w:tcW w:w="0" w:type="auto"/>
            <w:tcBorders>
              <w:top w:val="single" w:sz="18" w:space="0" w:color="auto"/>
              <w:left w:val="single" w:sz="18" w:space="0" w:color="auto"/>
              <w:bottom w:val="single" w:sz="4"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color w:val="000000" w:themeColor="text1"/>
                <w:shd w:val="clear" w:color="auto" w:fill="FFFFFF"/>
                <w:lang w:val="en-GB"/>
              </w:rPr>
              <w:t>The Possibilities and Limits of using IFRS</w:t>
            </w:r>
          </w:p>
          <w:p w:rsidR="004F6D2F" w:rsidRPr="00B73763" w:rsidRDefault="004F6D2F" w:rsidP="004F6D2F">
            <w:pPr>
              <w:rPr>
                <w:rFonts w:asciiTheme="minorHAnsi" w:hAnsiTheme="minorHAnsi" w:cstheme="minorHAnsi"/>
              </w:rPr>
            </w:pP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4F6D2F" w:rsidRPr="008308A6" w:rsidRDefault="004F6D2F" w:rsidP="004F6D2F">
            <w:pPr>
              <w:rPr>
                <w:rFonts w:asciiTheme="minorHAnsi" w:hAnsiTheme="minorHAnsi" w:cstheme="minorHAnsi"/>
                <w:b/>
              </w:rPr>
            </w:pPr>
            <w:r w:rsidRPr="008308A6">
              <w:rPr>
                <w:rFonts w:asciiTheme="minorHAnsi" w:hAnsiTheme="minorHAnsi" w:cstheme="minorHAnsi"/>
                <w:b/>
              </w:rPr>
              <w:t>doc. Ing. Marie Paseková, Ph.D.</w:t>
            </w:r>
          </w:p>
        </w:tc>
      </w:tr>
      <w:tr w:rsidR="004F6D2F" w:rsidRPr="008308A6" w:rsidTr="00B73763">
        <w:tc>
          <w:tcPr>
            <w:tcW w:w="0" w:type="auto"/>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rPr>
              <w:t>New Trends in the Measurement and Management of Corporate Financial Performance</w:t>
            </w:r>
          </w:p>
        </w:tc>
        <w:tc>
          <w:tcPr>
            <w:tcW w:w="0" w:type="auto"/>
            <w:vMerge w:val="restart"/>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hideMark/>
          </w:tcPr>
          <w:p w:rsidR="004F6D2F" w:rsidRPr="008308A6" w:rsidRDefault="004F6D2F" w:rsidP="004F6D2F">
            <w:pPr>
              <w:rPr>
                <w:rFonts w:asciiTheme="minorHAnsi" w:hAnsiTheme="minorHAnsi" w:cstheme="minorHAnsi"/>
                <w:b/>
              </w:rPr>
            </w:pPr>
            <w:r w:rsidRPr="008308A6">
              <w:rPr>
                <w:rFonts w:asciiTheme="minorHAnsi" w:hAnsiTheme="minorHAnsi" w:cstheme="minorHAnsi"/>
                <w:b/>
              </w:rPr>
              <w:t>prof. Dr. Ing. Drahomíra Pavelková</w:t>
            </w:r>
          </w:p>
        </w:tc>
      </w:tr>
      <w:tr w:rsidR="004F6D2F" w:rsidRPr="008308A6" w:rsidTr="006848FB">
        <w:tc>
          <w:tcPr>
            <w:tcW w:w="0" w:type="auto"/>
            <w:tcBorders>
              <w:left w:val="single" w:sz="18"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rPr>
              <w:t>Risk and Investment Decision Making in the Terms of Industry 4.0</w:t>
            </w:r>
          </w:p>
        </w:tc>
        <w:tc>
          <w:tcPr>
            <w:tcW w:w="0" w:type="auto"/>
            <w:vMerge/>
            <w:tcBorders>
              <w:left w:val="single" w:sz="18" w:space="0" w:color="auto"/>
              <w:right w:val="single" w:sz="18" w:space="0" w:color="auto"/>
            </w:tcBorders>
            <w:shd w:val="clear" w:color="auto" w:fill="auto"/>
            <w:vAlign w:val="center"/>
            <w:hideMark/>
          </w:tcPr>
          <w:p w:rsidR="004F6D2F" w:rsidRPr="008308A6" w:rsidRDefault="004F6D2F" w:rsidP="004F6D2F">
            <w:pPr>
              <w:rPr>
                <w:rFonts w:asciiTheme="minorHAnsi" w:hAnsiTheme="minorHAnsi" w:cstheme="minorHAnsi"/>
                <w:b/>
              </w:rPr>
            </w:pPr>
          </w:p>
        </w:tc>
      </w:tr>
      <w:tr w:rsidR="004F6D2F" w:rsidRPr="008308A6" w:rsidTr="006848FB">
        <w:tc>
          <w:tcPr>
            <w:tcW w:w="0" w:type="auto"/>
            <w:tcBorders>
              <w:left w:val="single" w:sz="18" w:space="0" w:color="auto"/>
              <w:bottom w:val="single" w:sz="12"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rPr>
              <w:t>Financial Technologies in the Corporate Finance Management</w:t>
            </w:r>
          </w:p>
        </w:tc>
        <w:tc>
          <w:tcPr>
            <w:tcW w:w="0" w:type="auto"/>
            <w:vMerge/>
            <w:tcBorders>
              <w:left w:val="single" w:sz="18" w:space="0" w:color="auto"/>
              <w:right w:val="single" w:sz="18" w:space="0" w:color="auto"/>
            </w:tcBorders>
            <w:shd w:val="clear" w:color="auto" w:fill="auto"/>
            <w:vAlign w:val="center"/>
            <w:hideMark/>
          </w:tcPr>
          <w:p w:rsidR="004F6D2F" w:rsidRPr="008308A6" w:rsidRDefault="004F6D2F" w:rsidP="004F6D2F">
            <w:pPr>
              <w:rPr>
                <w:rFonts w:asciiTheme="minorHAnsi" w:hAnsiTheme="minorHAnsi" w:cstheme="minorHAnsi"/>
                <w:b/>
              </w:rPr>
            </w:pPr>
          </w:p>
        </w:tc>
      </w:tr>
      <w:tr w:rsidR="004F6D2F" w:rsidRPr="008308A6" w:rsidTr="00B73763">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color w:val="000000" w:themeColor="text1"/>
                <w:shd w:val="clear" w:color="auto" w:fill="FFFFFF"/>
                <w:lang w:val="en-GB"/>
              </w:rPr>
              <w:t>Innovations and Performance of Financial Services Companies in FinTech era</w:t>
            </w:r>
          </w:p>
        </w:tc>
        <w:tc>
          <w:tcPr>
            <w:tcW w:w="0" w:type="auto"/>
            <w:vMerge/>
            <w:tcBorders>
              <w:left w:val="single" w:sz="18" w:space="0" w:color="auto"/>
              <w:bottom w:val="single" w:sz="18" w:space="0" w:color="auto"/>
              <w:right w:val="single" w:sz="18" w:space="0" w:color="auto"/>
            </w:tcBorders>
            <w:shd w:val="clear" w:color="auto" w:fill="auto"/>
            <w:vAlign w:val="center"/>
          </w:tcPr>
          <w:p w:rsidR="004F6D2F" w:rsidRPr="008308A6" w:rsidRDefault="004F6D2F" w:rsidP="004F6D2F">
            <w:pPr>
              <w:rPr>
                <w:rFonts w:asciiTheme="minorHAnsi" w:hAnsiTheme="minorHAnsi" w:cstheme="minorHAnsi"/>
                <w:b/>
              </w:rPr>
            </w:pPr>
          </w:p>
        </w:tc>
      </w:tr>
      <w:tr w:rsidR="004F6D2F" w:rsidRPr="008308A6" w:rsidTr="00B73763">
        <w:tc>
          <w:tcPr>
            <w:tcW w:w="0" w:type="auto"/>
            <w:tcBorders>
              <w:top w:val="single" w:sz="18" w:space="0" w:color="auto"/>
              <w:left w:val="single" w:sz="18" w:space="0" w:color="auto"/>
              <w:bottom w:val="outset" w:sz="6" w:space="0" w:color="auto"/>
              <w:right w:val="single" w:sz="18" w:space="0" w:color="auto"/>
            </w:tcBorders>
            <w:shd w:val="clear" w:color="auto" w:fill="auto"/>
            <w:tcMar>
              <w:top w:w="45" w:type="dxa"/>
              <w:left w:w="45" w:type="dxa"/>
              <w:bottom w:w="45" w:type="dxa"/>
              <w:right w:w="45" w:type="dxa"/>
            </w:tcMar>
            <w:hideMark/>
          </w:tcPr>
          <w:p w:rsidR="004F6D2F" w:rsidRPr="00B73763" w:rsidRDefault="004F6D2F" w:rsidP="004F6D2F">
            <w:pPr>
              <w:rPr>
                <w:rFonts w:asciiTheme="minorHAnsi" w:hAnsiTheme="minorHAnsi" w:cstheme="minorHAnsi"/>
              </w:rPr>
            </w:pPr>
            <w:r w:rsidRPr="00B73763">
              <w:rPr>
                <w:rFonts w:asciiTheme="minorHAnsi" w:hAnsiTheme="minorHAnsi" w:cstheme="minorHAnsi"/>
              </w:rPr>
              <w:t>Manažerské účetnictví v rozvíjejících se ekonomikách</w:t>
            </w:r>
          </w:p>
        </w:tc>
        <w:tc>
          <w:tcPr>
            <w:tcW w:w="0" w:type="auto"/>
            <w:vMerge w:val="restart"/>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4F6D2F" w:rsidRPr="008308A6" w:rsidRDefault="004F6D2F" w:rsidP="004F6D2F">
            <w:pPr>
              <w:rPr>
                <w:rFonts w:asciiTheme="minorHAnsi" w:hAnsiTheme="minorHAnsi" w:cstheme="minorHAnsi"/>
                <w:b/>
              </w:rPr>
            </w:pPr>
            <w:del w:id="626" w:author="Pavla Trefilová" w:date="2019-09-05T16:00:00Z">
              <w:r w:rsidRPr="008308A6" w:rsidDel="00AE4A89">
                <w:rPr>
                  <w:rFonts w:asciiTheme="minorHAnsi" w:hAnsiTheme="minorHAnsi" w:cstheme="minorHAnsi"/>
                  <w:b/>
                </w:rPr>
                <w:delText>doc</w:delText>
              </w:r>
            </w:del>
            <w:ins w:id="627" w:author="Pavla Trefilová" w:date="2019-09-05T16:00:00Z">
              <w:r>
                <w:rPr>
                  <w:rFonts w:asciiTheme="minorHAnsi" w:hAnsiTheme="minorHAnsi" w:cstheme="minorHAnsi"/>
                  <w:b/>
                </w:rPr>
                <w:t>prof</w:t>
              </w:r>
            </w:ins>
            <w:r w:rsidRPr="008308A6">
              <w:rPr>
                <w:rFonts w:asciiTheme="minorHAnsi" w:hAnsiTheme="minorHAnsi" w:cstheme="minorHAnsi"/>
                <w:b/>
              </w:rPr>
              <w:t>. Ing. Boris Popesko, Ph.D.</w:t>
            </w:r>
          </w:p>
        </w:tc>
      </w:tr>
      <w:tr w:rsidR="004F6D2F" w:rsidRPr="008308A6" w:rsidTr="00B73763">
        <w:tc>
          <w:tcPr>
            <w:tcW w:w="0" w:type="auto"/>
            <w:tcBorders>
              <w:top w:val="outset" w:sz="6"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4F6D2F" w:rsidRPr="00B73763" w:rsidRDefault="004F6D2F" w:rsidP="004F6D2F">
            <w:pPr>
              <w:rPr>
                <w:rFonts w:asciiTheme="minorHAnsi" w:hAnsiTheme="minorHAnsi" w:cstheme="minorHAnsi"/>
              </w:rPr>
            </w:pPr>
            <w:r w:rsidRPr="00B73763">
              <w:rPr>
                <w:rFonts w:asciiTheme="minorHAnsi" w:hAnsiTheme="minorHAnsi" w:cstheme="minorHAnsi"/>
              </w:rPr>
              <w:t>Systémy odpovědnostního účetnictví</w:t>
            </w:r>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4F6D2F" w:rsidRPr="008308A6" w:rsidRDefault="004F6D2F" w:rsidP="004F6D2F">
            <w:pPr>
              <w:rPr>
                <w:rFonts w:asciiTheme="minorHAnsi" w:hAnsiTheme="minorHAnsi" w:cstheme="minorHAnsi"/>
                <w:b/>
              </w:rPr>
            </w:pPr>
          </w:p>
        </w:tc>
      </w:tr>
      <w:tr w:rsidR="004F6D2F" w:rsidRPr="008308A6" w:rsidTr="00AE4A89">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rPr>
              <w:t>Current and future development of cryptocurrencies and their impact on monetary policy and international payments</w:t>
            </w:r>
          </w:p>
        </w:tc>
        <w:tc>
          <w:tcPr>
            <w:tcW w:w="0" w:type="auto"/>
            <w:tcBorders>
              <w:top w:val="single" w:sz="18" w:space="0" w:color="auto"/>
              <w:left w:val="single" w:sz="18" w:space="0" w:color="auto"/>
              <w:bottom w:val="single" w:sz="18" w:space="0" w:color="auto"/>
              <w:right w:val="single" w:sz="18" w:space="0" w:color="auto"/>
            </w:tcBorders>
            <w:shd w:val="clear" w:color="auto" w:fill="auto"/>
            <w:vAlign w:val="center"/>
          </w:tcPr>
          <w:p w:rsidR="004F6D2F" w:rsidRPr="008308A6" w:rsidRDefault="004F6D2F" w:rsidP="004F6D2F">
            <w:pPr>
              <w:rPr>
                <w:rFonts w:asciiTheme="minorHAnsi" w:hAnsiTheme="minorHAnsi" w:cstheme="minorHAnsi"/>
                <w:b/>
              </w:rPr>
            </w:pPr>
            <w:r>
              <w:rPr>
                <w:rFonts w:asciiTheme="minorHAnsi" w:hAnsiTheme="minorHAnsi" w:cstheme="minorHAnsi"/>
                <w:b/>
              </w:rPr>
              <w:t>prof. Ing. Juraj Sipko, Ph</w:t>
            </w:r>
            <w:del w:id="628" w:author="Pavla Trefilová" w:date="2019-09-05T16:00:00Z">
              <w:r w:rsidDel="00AE4A89">
                <w:rPr>
                  <w:rFonts w:asciiTheme="minorHAnsi" w:hAnsiTheme="minorHAnsi" w:cstheme="minorHAnsi"/>
                  <w:b/>
                </w:rPr>
                <w:delText>.</w:delText>
              </w:r>
            </w:del>
            <w:r>
              <w:rPr>
                <w:rFonts w:asciiTheme="minorHAnsi" w:hAnsiTheme="minorHAnsi" w:cstheme="minorHAnsi"/>
                <w:b/>
              </w:rPr>
              <w:t>D.</w:t>
            </w:r>
          </w:p>
        </w:tc>
      </w:tr>
      <w:tr w:rsidR="004F6D2F" w:rsidRPr="008308A6" w:rsidTr="00AE4A89">
        <w:trPr>
          <w:trHeight w:val="503"/>
        </w:trPr>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4F6D2F" w:rsidRPr="00B73763" w:rsidRDefault="004F6D2F" w:rsidP="004F6D2F">
            <w:pPr>
              <w:jc w:val="both"/>
              <w:rPr>
                <w:rFonts w:asciiTheme="minorHAnsi" w:hAnsiTheme="minorHAnsi" w:cstheme="minorHAnsi"/>
                <w:bCs/>
                <w:sz w:val="24"/>
                <w:szCs w:val="24"/>
              </w:rPr>
            </w:pPr>
            <w:r w:rsidRPr="00B73763">
              <w:rPr>
                <w:rFonts w:asciiTheme="minorHAnsi" w:hAnsiTheme="minorHAnsi" w:cstheme="minorHAnsi"/>
              </w:rPr>
              <w:lastRenderedPageBreak/>
              <w:t>Trends in Using Financial Controlling Tools</w:t>
            </w: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4F6D2F" w:rsidRPr="008308A6" w:rsidRDefault="004F6D2F" w:rsidP="004F6D2F">
            <w:pPr>
              <w:rPr>
                <w:rFonts w:asciiTheme="minorHAnsi" w:hAnsiTheme="minorHAnsi" w:cstheme="minorHAnsi"/>
                <w:b/>
              </w:rPr>
            </w:pPr>
            <w:r w:rsidRPr="008308A6">
              <w:rPr>
                <w:rFonts w:asciiTheme="minorHAnsi" w:hAnsiTheme="minorHAnsi" w:cstheme="minorHAnsi"/>
                <w:b/>
              </w:rPr>
              <w:t>doc. Ing. Roman Zámečník, PhD.</w:t>
            </w:r>
          </w:p>
        </w:tc>
      </w:tr>
    </w:tbl>
    <w:p w:rsidR="00B73763" w:rsidRDefault="00B73763" w:rsidP="00B73763">
      <w:pPr>
        <w:jc w:val="both"/>
      </w:pPr>
    </w:p>
    <w:p w:rsidR="00B73763" w:rsidRDefault="00B73763"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Oborová rada doktorského studijního programu</w:t>
      </w:r>
    </w:p>
    <w:p w:rsidR="007E1B60" w:rsidRPr="00EA3338" w:rsidRDefault="007E1B60" w:rsidP="00782FBD">
      <w:pPr>
        <w:pStyle w:val="Nadpis3"/>
        <w:spacing w:after="120"/>
        <w:jc w:val="center"/>
        <w:rPr>
          <w:rFonts w:asciiTheme="minorHAnsi" w:hAnsiTheme="minorHAnsi"/>
          <w:b/>
          <w:color w:val="auto"/>
        </w:rPr>
      </w:pPr>
      <w:r w:rsidRPr="00EA3338">
        <w:rPr>
          <w:rFonts w:asciiTheme="minorHAnsi" w:hAnsiTheme="minorHAnsi"/>
          <w:b/>
          <w:color w:val="auto"/>
        </w:rPr>
        <w:t>Standardy 6.12 – 6.13</w:t>
      </w:r>
    </w:p>
    <w:p w:rsidR="007E1B60" w:rsidRPr="00EA3338" w:rsidRDefault="007E1B60" w:rsidP="007E1B60">
      <w:pPr>
        <w:rPr>
          <w:rFonts w:asciiTheme="minorHAnsi" w:hAnsiTheme="minorHAnsi" w:cstheme="minorHAnsi"/>
          <w:sz w:val="22"/>
        </w:rPr>
      </w:pPr>
      <w:r w:rsidRPr="00EA3338">
        <w:rPr>
          <w:rFonts w:asciiTheme="minorHAnsi" w:hAnsiTheme="minorHAnsi" w:cstheme="minorHAnsi"/>
          <w:sz w:val="22"/>
        </w:rPr>
        <w:t xml:space="preserve">Návrh složení oborové rady doktorského studijního programu </w:t>
      </w:r>
      <w:r w:rsidR="001C1504">
        <w:rPr>
          <w:rFonts w:asciiTheme="minorHAnsi" w:hAnsiTheme="minorHAnsi" w:cstheme="minorHAnsi"/>
          <w:sz w:val="22"/>
        </w:rPr>
        <w:t>Finance</w:t>
      </w:r>
      <w:r w:rsidRPr="00EA3338">
        <w:rPr>
          <w:rFonts w:asciiTheme="minorHAnsi" w:hAnsiTheme="minorHAnsi" w:cstheme="minorHAnsi"/>
          <w:sz w:val="22"/>
        </w:rPr>
        <w:t xml:space="preserve"> má 1</w:t>
      </w:r>
      <w:r w:rsidR="001C1504">
        <w:rPr>
          <w:rFonts w:asciiTheme="minorHAnsi" w:hAnsiTheme="minorHAnsi" w:cstheme="minorHAnsi"/>
          <w:sz w:val="22"/>
        </w:rPr>
        <w:t>1</w:t>
      </w:r>
      <w:r w:rsidRPr="00EA3338">
        <w:rPr>
          <w:rFonts w:asciiTheme="minorHAnsi" w:hAnsiTheme="minorHAnsi" w:cstheme="minorHAnsi"/>
          <w:sz w:val="22"/>
        </w:rPr>
        <w:t xml:space="preserve"> členů (</w:t>
      </w:r>
      <w:r w:rsidR="00E204F6">
        <w:rPr>
          <w:rFonts w:asciiTheme="minorHAnsi" w:hAnsiTheme="minorHAnsi" w:cstheme="minorHAnsi"/>
          <w:sz w:val="22"/>
        </w:rPr>
        <w:t>7</w:t>
      </w:r>
      <w:r w:rsidR="00E204F6" w:rsidRPr="00EA3338">
        <w:rPr>
          <w:rFonts w:asciiTheme="minorHAnsi" w:hAnsiTheme="minorHAnsi" w:cstheme="minorHAnsi"/>
          <w:sz w:val="22"/>
        </w:rPr>
        <w:t xml:space="preserve"> </w:t>
      </w:r>
      <w:r w:rsidRPr="00EA3338">
        <w:rPr>
          <w:rFonts w:asciiTheme="minorHAnsi" w:hAnsiTheme="minorHAnsi" w:cstheme="minorHAnsi"/>
          <w:sz w:val="22"/>
        </w:rPr>
        <w:t xml:space="preserve">interních členů a </w:t>
      </w:r>
      <w:r w:rsidR="001C1504">
        <w:rPr>
          <w:rFonts w:asciiTheme="minorHAnsi" w:hAnsiTheme="minorHAnsi" w:cstheme="minorHAnsi"/>
          <w:sz w:val="22"/>
        </w:rPr>
        <w:t>4</w:t>
      </w:r>
      <w:r w:rsidR="00E204F6" w:rsidRPr="00EA3338">
        <w:rPr>
          <w:rFonts w:asciiTheme="minorHAnsi" w:hAnsiTheme="minorHAnsi" w:cstheme="minorHAnsi"/>
          <w:sz w:val="22"/>
        </w:rPr>
        <w:t xml:space="preserve"> </w:t>
      </w:r>
      <w:r w:rsidRPr="00EA3338">
        <w:rPr>
          <w:rFonts w:asciiTheme="minorHAnsi" w:hAnsiTheme="minorHAnsi" w:cstheme="minorHAnsi"/>
          <w:sz w:val="22"/>
        </w:rPr>
        <w:t>člen</w:t>
      </w:r>
      <w:r w:rsidR="001C1504">
        <w:rPr>
          <w:rFonts w:asciiTheme="minorHAnsi" w:hAnsiTheme="minorHAnsi" w:cstheme="minorHAnsi"/>
          <w:sz w:val="22"/>
        </w:rPr>
        <w:t>y</w:t>
      </w:r>
      <w:r w:rsidRPr="00EA3338">
        <w:rPr>
          <w:rFonts w:asciiTheme="minorHAnsi" w:hAnsiTheme="minorHAnsi" w:cstheme="minorHAnsi"/>
          <w:sz w:val="22"/>
        </w:rPr>
        <w:t xml:space="preserve"> externí):</w:t>
      </w:r>
    </w:p>
    <w:p w:rsidR="00191E13" w:rsidRPr="00EA3338" w:rsidRDefault="00191E13" w:rsidP="007E1B60">
      <w:pPr>
        <w:rPr>
          <w:rFonts w:asciiTheme="minorHAnsi" w:hAnsiTheme="minorHAnsi" w:cstheme="minorHAnsi"/>
          <w:sz w:val="22"/>
        </w:rPr>
      </w:pPr>
    </w:p>
    <w:p w:rsidR="007E1B60" w:rsidRPr="001C1504" w:rsidRDefault="001C1504" w:rsidP="00A259A0">
      <w:pPr>
        <w:ind w:left="3540" w:hanging="3540"/>
        <w:jc w:val="both"/>
        <w:rPr>
          <w:rFonts w:asciiTheme="minorHAnsi" w:hAnsiTheme="minorHAnsi" w:cstheme="minorHAnsi"/>
          <w:sz w:val="22"/>
        </w:rPr>
      </w:pPr>
      <w:r>
        <w:rPr>
          <w:rFonts w:asciiTheme="minorHAnsi" w:hAnsiTheme="minorHAnsi" w:cstheme="minorHAnsi"/>
          <w:b/>
          <w:sz w:val="22"/>
        </w:rPr>
        <w:t xml:space="preserve">prof. Dr. </w:t>
      </w:r>
      <w:r w:rsidR="007E1B60" w:rsidRPr="00EA3338">
        <w:rPr>
          <w:rFonts w:asciiTheme="minorHAnsi" w:hAnsiTheme="minorHAnsi" w:cstheme="minorHAnsi"/>
          <w:b/>
          <w:sz w:val="22"/>
        </w:rPr>
        <w:t>Ing. D</w:t>
      </w:r>
      <w:r>
        <w:rPr>
          <w:rFonts w:asciiTheme="minorHAnsi" w:hAnsiTheme="minorHAnsi" w:cstheme="minorHAnsi"/>
          <w:b/>
          <w:sz w:val="22"/>
        </w:rPr>
        <w:t>rahomíra Pavelková</w:t>
      </w:r>
      <w:r w:rsidR="007E1B60" w:rsidRPr="00EA3338">
        <w:rPr>
          <w:rFonts w:asciiTheme="minorHAnsi" w:hAnsiTheme="minorHAnsi" w:cstheme="minorHAnsi"/>
          <w:b/>
          <w:sz w:val="22"/>
        </w:rPr>
        <w:tab/>
      </w:r>
      <w:r w:rsidR="007E1B60" w:rsidRPr="001C1504">
        <w:rPr>
          <w:rFonts w:asciiTheme="minorHAnsi" w:hAnsiTheme="minorHAnsi" w:cstheme="minorHAnsi"/>
          <w:sz w:val="22"/>
        </w:rPr>
        <w:t>předsed</w:t>
      </w:r>
      <w:r w:rsidRPr="001C1504">
        <w:rPr>
          <w:rFonts w:asciiTheme="minorHAnsi" w:hAnsiTheme="minorHAnsi" w:cstheme="minorHAnsi"/>
          <w:sz w:val="22"/>
        </w:rPr>
        <w:t>kyně</w:t>
      </w:r>
      <w:r w:rsidR="007E1B60" w:rsidRPr="001C1504">
        <w:rPr>
          <w:rFonts w:asciiTheme="minorHAnsi" w:hAnsiTheme="minorHAnsi" w:cstheme="minorHAnsi"/>
          <w:sz w:val="22"/>
        </w:rPr>
        <w:t xml:space="preserve"> oborové rady, garant</w:t>
      </w:r>
      <w:r w:rsidRPr="001C1504">
        <w:rPr>
          <w:rFonts w:asciiTheme="minorHAnsi" w:hAnsiTheme="minorHAnsi" w:cstheme="minorHAnsi"/>
          <w:sz w:val="22"/>
        </w:rPr>
        <w:t>ka</w:t>
      </w:r>
      <w:r w:rsidR="007E1B60" w:rsidRPr="001C1504">
        <w:rPr>
          <w:rFonts w:asciiTheme="minorHAnsi" w:hAnsiTheme="minorHAnsi" w:cstheme="minorHAnsi"/>
          <w:sz w:val="22"/>
        </w:rPr>
        <w:t xml:space="preserve"> doktorského studijního programu</w:t>
      </w:r>
      <w:r w:rsidRPr="001C1504">
        <w:rPr>
          <w:rFonts w:asciiTheme="minorHAnsi" w:hAnsiTheme="minorHAnsi" w:cstheme="minorHAnsi"/>
          <w:sz w:val="22"/>
        </w:rPr>
        <w:t xml:space="preserve"> Finance</w:t>
      </w:r>
      <w:r w:rsidR="007E1B60" w:rsidRPr="001C1504">
        <w:rPr>
          <w:rFonts w:asciiTheme="minorHAnsi" w:hAnsiTheme="minorHAnsi" w:cstheme="minorHAnsi"/>
          <w:sz w:val="22"/>
        </w:rPr>
        <w:t xml:space="preserve">, Univerzita Tomáše Bati ve Zlíně, Fakulta managementu a ekonomiky, Ústav </w:t>
      </w:r>
      <w:r w:rsidRPr="001C1504">
        <w:rPr>
          <w:rFonts w:asciiTheme="minorHAnsi" w:hAnsiTheme="minorHAnsi" w:cstheme="minorHAnsi"/>
          <w:sz w:val="22"/>
        </w:rPr>
        <w:t xml:space="preserve">financí a účetnictví </w:t>
      </w:r>
    </w:p>
    <w:p w:rsidR="007E1B60" w:rsidRPr="00EA3338" w:rsidRDefault="00AE53DD" w:rsidP="00A259A0">
      <w:pPr>
        <w:ind w:left="3540" w:hanging="3540"/>
        <w:jc w:val="both"/>
        <w:rPr>
          <w:rFonts w:asciiTheme="minorHAnsi" w:hAnsiTheme="minorHAnsi" w:cstheme="minorHAnsi"/>
          <w:sz w:val="22"/>
        </w:rPr>
      </w:pPr>
      <w:r>
        <w:rPr>
          <w:rFonts w:asciiTheme="minorHAnsi" w:hAnsiTheme="minorHAnsi" w:cstheme="minorHAnsi"/>
          <w:b/>
          <w:sz w:val="22"/>
        </w:rPr>
        <w:t>prof</w:t>
      </w:r>
      <w:r w:rsidR="007E1B60" w:rsidRPr="00EA3338">
        <w:rPr>
          <w:rFonts w:asciiTheme="minorHAnsi" w:hAnsiTheme="minorHAnsi" w:cstheme="minorHAnsi"/>
          <w:b/>
          <w:sz w:val="22"/>
        </w:rPr>
        <w:t>.</w:t>
      </w:r>
      <w:r w:rsidR="007E1B60" w:rsidRPr="00EA3338">
        <w:rPr>
          <w:rFonts w:asciiTheme="minorHAnsi" w:hAnsiTheme="minorHAnsi" w:cstheme="minorHAnsi"/>
          <w:sz w:val="22"/>
        </w:rPr>
        <w:t xml:space="preserve"> </w:t>
      </w:r>
      <w:r w:rsidR="007E1B60" w:rsidRPr="00EA3338">
        <w:rPr>
          <w:rFonts w:asciiTheme="minorHAnsi" w:hAnsiTheme="minorHAnsi" w:cstheme="minorHAnsi"/>
          <w:b/>
          <w:sz w:val="22"/>
        </w:rPr>
        <w:t xml:space="preserve">Ing. </w:t>
      </w:r>
      <w:r>
        <w:rPr>
          <w:rFonts w:asciiTheme="minorHAnsi" w:hAnsiTheme="minorHAnsi" w:cstheme="minorHAnsi"/>
          <w:b/>
          <w:sz w:val="22"/>
        </w:rPr>
        <w:t>Jaroslav Belás</w:t>
      </w:r>
      <w:r w:rsidR="007E1B60" w:rsidRPr="00EA3338">
        <w:rPr>
          <w:rFonts w:asciiTheme="minorHAnsi" w:hAnsiTheme="minorHAnsi" w:cstheme="minorHAnsi"/>
          <w:b/>
          <w:sz w:val="22"/>
        </w:rPr>
        <w:t>, PhD.</w:t>
      </w:r>
      <w:r w:rsidR="007E1B60" w:rsidRPr="00EA3338">
        <w:rPr>
          <w:rFonts w:asciiTheme="minorHAnsi" w:hAnsiTheme="minorHAnsi" w:cstheme="minorHAnsi"/>
          <w:sz w:val="22"/>
        </w:rPr>
        <w:tab/>
        <w:t>člen oborové rady, Univerzita Tomáše Bati ve Zlíně, Fakulta managementu a ekonomiky, Ústav podnikové ekonomiky</w:t>
      </w:r>
    </w:p>
    <w:p w:rsidR="00AE53DD" w:rsidRPr="00EA3338" w:rsidRDefault="00AE53DD" w:rsidP="00A259A0">
      <w:pPr>
        <w:ind w:left="3540" w:hanging="3540"/>
        <w:jc w:val="both"/>
        <w:rPr>
          <w:rFonts w:asciiTheme="minorHAnsi" w:hAnsiTheme="minorHAnsi" w:cstheme="minorHAnsi"/>
          <w:sz w:val="22"/>
        </w:rPr>
      </w:pPr>
      <w:r w:rsidRPr="008308A6">
        <w:rPr>
          <w:rFonts w:asciiTheme="minorHAnsi" w:hAnsiTheme="minorHAnsi" w:cstheme="minorHAnsi"/>
          <w:b/>
          <w:sz w:val="22"/>
        </w:rPr>
        <w:t>Ing. Mojmír Hampl, MSc., Ph.D.</w:t>
      </w:r>
      <w:r w:rsidRPr="00EA3338">
        <w:rPr>
          <w:rFonts w:asciiTheme="minorHAnsi" w:hAnsiTheme="minorHAnsi" w:cstheme="minorHAnsi"/>
          <w:sz w:val="22"/>
        </w:rPr>
        <w:tab/>
        <w:t xml:space="preserve">člen oborové rady, Univerzita Tomáše Bati ve Zlíně, Fakulta managementu a ekonomiky, Ústav </w:t>
      </w:r>
      <w:r w:rsidR="00844EB4">
        <w:rPr>
          <w:rFonts w:asciiTheme="minorHAnsi" w:hAnsiTheme="minorHAnsi" w:cstheme="minorHAnsi"/>
          <w:sz w:val="22"/>
        </w:rPr>
        <w:t>financí a účetnictví</w:t>
      </w:r>
    </w:p>
    <w:p w:rsidR="00191E13" w:rsidRDefault="00AE53DD" w:rsidP="00A259A0">
      <w:pPr>
        <w:ind w:left="3540" w:hanging="3540"/>
        <w:jc w:val="both"/>
      </w:pPr>
      <w:r w:rsidRPr="00AE53DD">
        <w:rPr>
          <w:rFonts w:asciiTheme="minorHAnsi" w:hAnsiTheme="minorHAnsi" w:cstheme="minorHAnsi"/>
          <w:b/>
          <w:sz w:val="22"/>
        </w:rPr>
        <w:t>doc. Ing. Václav Janeček, CSc.</w:t>
      </w:r>
      <w:r>
        <w:rPr>
          <w:rFonts w:asciiTheme="minorHAnsi" w:hAnsiTheme="minorHAnsi" w:cstheme="minorHAnsi"/>
          <w:sz w:val="22"/>
        </w:rPr>
        <w:tab/>
      </w:r>
      <w:r w:rsidRPr="00EA3338">
        <w:rPr>
          <w:rFonts w:asciiTheme="minorHAnsi" w:hAnsiTheme="minorHAnsi" w:cstheme="minorHAnsi"/>
          <w:sz w:val="22"/>
        </w:rPr>
        <w:t>člen oborové rady,</w:t>
      </w:r>
      <w:r>
        <w:rPr>
          <w:rFonts w:asciiTheme="minorHAnsi" w:hAnsiTheme="minorHAnsi" w:cstheme="minorHAnsi"/>
          <w:sz w:val="22"/>
        </w:rPr>
        <w:t xml:space="preserve"> </w:t>
      </w:r>
      <w:r w:rsidRPr="00AE53DD">
        <w:rPr>
          <w:rFonts w:asciiTheme="minorHAnsi" w:hAnsiTheme="minorHAnsi" w:cstheme="minorHAnsi"/>
          <w:sz w:val="22"/>
        </w:rPr>
        <w:t>Univerzita Hradec Králové, Fakulta informatiky a managementu</w:t>
      </w:r>
      <w:r w:rsidRPr="00EC184E">
        <w:t xml:space="preserve">  </w:t>
      </w:r>
    </w:p>
    <w:p w:rsidR="00844EB4" w:rsidRDefault="00844EB4" w:rsidP="00A259A0">
      <w:pPr>
        <w:ind w:left="3540" w:hanging="3540"/>
        <w:jc w:val="both"/>
        <w:rPr>
          <w:rFonts w:asciiTheme="minorHAnsi" w:hAnsiTheme="minorHAnsi" w:cstheme="minorHAnsi"/>
          <w:sz w:val="22"/>
        </w:rPr>
      </w:pPr>
      <w:r>
        <w:rPr>
          <w:rFonts w:asciiTheme="minorHAnsi" w:hAnsiTheme="minorHAnsi" w:cstheme="minorHAnsi"/>
          <w:b/>
          <w:sz w:val="22"/>
        </w:rPr>
        <w:t>doc.</w:t>
      </w:r>
      <w:r w:rsidRPr="00501DF1">
        <w:rPr>
          <w:rFonts w:asciiTheme="minorHAnsi" w:hAnsiTheme="minorHAnsi" w:cstheme="minorHAnsi"/>
          <w:b/>
          <w:sz w:val="22"/>
        </w:rPr>
        <w:t xml:space="preserve"> Ing. Adriana Knápková,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Univerzita Tomáše Bati ve Zlíně, Fakulta managementu a ekonomiky, Ústav </w:t>
      </w:r>
      <w:r>
        <w:rPr>
          <w:rFonts w:asciiTheme="minorHAnsi" w:hAnsiTheme="minorHAnsi" w:cstheme="minorHAnsi"/>
          <w:sz w:val="22"/>
        </w:rPr>
        <w:t>financí a účetnictví</w:t>
      </w:r>
    </w:p>
    <w:p w:rsidR="00501DF1" w:rsidRDefault="00501DF1" w:rsidP="00A259A0">
      <w:pPr>
        <w:ind w:left="3540" w:hanging="3540"/>
        <w:jc w:val="both"/>
        <w:rPr>
          <w:rFonts w:asciiTheme="minorHAnsi" w:hAnsiTheme="minorHAnsi" w:cstheme="minorHAnsi"/>
          <w:sz w:val="22"/>
        </w:rPr>
      </w:pPr>
      <w:r>
        <w:rPr>
          <w:rFonts w:asciiTheme="minorHAnsi" w:hAnsiTheme="minorHAnsi" w:cstheme="minorHAnsi"/>
          <w:b/>
          <w:sz w:val="22"/>
        </w:rPr>
        <w:t>doc.</w:t>
      </w:r>
      <w:r w:rsidRPr="00501DF1">
        <w:rPr>
          <w:rFonts w:asciiTheme="minorHAnsi" w:hAnsiTheme="minorHAnsi" w:cstheme="minorHAnsi"/>
          <w:b/>
          <w:sz w:val="22"/>
        </w:rPr>
        <w:t xml:space="preserve"> Ing. </w:t>
      </w:r>
      <w:r>
        <w:rPr>
          <w:rFonts w:asciiTheme="minorHAnsi" w:hAnsiTheme="minorHAnsi" w:cstheme="minorHAnsi"/>
          <w:b/>
          <w:sz w:val="22"/>
        </w:rPr>
        <w:t>Marie Paseková</w:t>
      </w:r>
      <w:r w:rsidRPr="00501DF1">
        <w:rPr>
          <w:rFonts w:asciiTheme="minorHAnsi" w:hAnsiTheme="minorHAnsi" w:cstheme="minorHAnsi"/>
          <w:b/>
          <w:sz w:val="22"/>
        </w:rPr>
        <w:t>,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Univerzita Tomáše Bati ve Zlíně, Fakulta managementu a ekonomiky, Ústav </w:t>
      </w:r>
      <w:r>
        <w:rPr>
          <w:rFonts w:asciiTheme="minorHAnsi" w:hAnsiTheme="minorHAnsi" w:cstheme="minorHAnsi"/>
          <w:sz w:val="22"/>
        </w:rPr>
        <w:t>financí a účetnictví</w:t>
      </w:r>
    </w:p>
    <w:p w:rsidR="00AE53DD" w:rsidRDefault="00AE53DD" w:rsidP="00A259A0">
      <w:pPr>
        <w:ind w:left="3540" w:hanging="3540"/>
        <w:jc w:val="both"/>
        <w:rPr>
          <w:rFonts w:asciiTheme="minorHAnsi" w:hAnsiTheme="minorHAnsi" w:cstheme="minorHAnsi"/>
          <w:sz w:val="22"/>
        </w:rPr>
      </w:pPr>
      <w:del w:id="629" w:author="Pavla Trefilová" w:date="2019-09-05T16:00:00Z">
        <w:r w:rsidRPr="00EA3338" w:rsidDel="00AE4A89">
          <w:rPr>
            <w:rFonts w:asciiTheme="minorHAnsi" w:hAnsiTheme="minorHAnsi" w:cstheme="minorHAnsi"/>
            <w:b/>
            <w:sz w:val="22"/>
          </w:rPr>
          <w:delText>doc</w:delText>
        </w:r>
      </w:del>
      <w:ins w:id="630" w:author="Pavla Trefilová" w:date="2019-09-05T16:00:00Z">
        <w:r w:rsidR="00AE4A89">
          <w:rPr>
            <w:rFonts w:asciiTheme="minorHAnsi" w:hAnsiTheme="minorHAnsi" w:cstheme="minorHAnsi"/>
            <w:b/>
            <w:sz w:val="22"/>
          </w:rPr>
          <w:t>prof</w:t>
        </w:r>
      </w:ins>
      <w:r w:rsidRPr="00EA3338">
        <w:rPr>
          <w:rFonts w:asciiTheme="minorHAnsi" w:hAnsiTheme="minorHAnsi" w:cstheme="minorHAnsi"/>
          <w:b/>
          <w:sz w:val="22"/>
        </w:rPr>
        <w:t>.</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sidRPr="00501DF1">
        <w:rPr>
          <w:rFonts w:asciiTheme="minorHAnsi" w:hAnsiTheme="minorHAnsi" w:cstheme="minorHAnsi"/>
          <w:b/>
          <w:sz w:val="22"/>
        </w:rPr>
        <w:t>Boris Popesko</w:t>
      </w:r>
      <w:r w:rsidRPr="00501DF1">
        <w:rPr>
          <w:rFonts w:asciiTheme="minorHAnsi" w:hAnsiTheme="minorHAnsi" w:cstheme="minorHAnsi"/>
          <w:sz w:val="22"/>
        </w:rPr>
        <w:t>,</w:t>
      </w:r>
      <w:r w:rsidRPr="00EA3338">
        <w:rPr>
          <w:rFonts w:asciiTheme="minorHAnsi" w:hAnsiTheme="minorHAnsi" w:cstheme="minorHAnsi"/>
          <w:b/>
          <w:sz w:val="22"/>
        </w:rPr>
        <w:t xml:space="preserve"> Ph.D.</w:t>
      </w:r>
      <w:r w:rsidRPr="00EA3338">
        <w:rPr>
          <w:rFonts w:asciiTheme="minorHAnsi" w:hAnsiTheme="minorHAnsi" w:cstheme="minorHAnsi"/>
          <w:sz w:val="22"/>
        </w:rPr>
        <w:tab/>
        <w:t>člen oborové rady, Univerzita Tomáše Bati ve Zlíně, Fakulta managementu a ekonomiky, Ústav podnikové ekonomiky</w:t>
      </w:r>
    </w:p>
    <w:p w:rsidR="00501DF1" w:rsidRDefault="00501DF1" w:rsidP="00A259A0">
      <w:pPr>
        <w:ind w:left="3540" w:hanging="3540"/>
        <w:jc w:val="both"/>
        <w:rPr>
          <w:rFonts w:asciiTheme="minorHAnsi" w:hAnsiTheme="minorHAnsi" w:cstheme="minorHAnsi"/>
          <w:sz w:val="22"/>
        </w:rPr>
      </w:pPr>
      <w:r>
        <w:rPr>
          <w:rFonts w:asciiTheme="minorHAnsi" w:hAnsiTheme="minorHAnsi" w:cstheme="minorHAnsi"/>
          <w:b/>
          <w:sz w:val="22"/>
        </w:rPr>
        <w:t>prof.</w:t>
      </w:r>
      <w:r w:rsidRPr="00501DF1">
        <w:rPr>
          <w:rFonts w:asciiTheme="minorHAnsi" w:hAnsiTheme="minorHAnsi" w:cstheme="minorHAnsi"/>
          <w:b/>
          <w:sz w:val="22"/>
        </w:rPr>
        <w:t xml:space="preserve"> Ing. </w:t>
      </w:r>
      <w:r>
        <w:rPr>
          <w:rFonts w:asciiTheme="minorHAnsi" w:hAnsiTheme="minorHAnsi" w:cstheme="minorHAnsi"/>
          <w:b/>
          <w:sz w:val="22"/>
        </w:rPr>
        <w:t>Mária Režňáková, CSc</w:t>
      </w:r>
      <w:r w:rsidRPr="00501DF1">
        <w:rPr>
          <w:rFonts w:asciiTheme="minorHAnsi" w:hAnsiTheme="minorHAnsi" w:cstheme="minorHAnsi"/>
          <w:b/>
          <w:sz w:val="22"/>
        </w:rPr>
        <w:t>.</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w:t>
      </w:r>
      <w:r w:rsidRPr="00501DF1">
        <w:rPr>
          <w:rFonts w:asciiTheme="minorHAnsi" w:hAnsiTheme="minorHAnsi" w:cstheme="minorHAnsi"/>
          <w:sz w:val="22"/>
        </w:rPr>
        <w:t>VUT v Brně, Fakulta podnikatelská</w:t>
      </w:r>
    </w:p>
    <w:p w:rsidR="00501DF1" w:rsidRPr="0003498C" w:rsidRDefault="00501DF1" w:rsidP="00A259A0">
      <w:pPr>
        <w:ind w:left="3540" w:hanging="3540"/>
        <w:jc w:val="both"/>
      </w:pPr>
      <w:r w:rsidRPr="00501DF1">
        <w:rPr>
          <w:rFonts w:asciiTheme="minorHAnsi" w:hAnsiTheme="minorHAnsi" w:cstheme="minorHAnsi"/>
          <w:b/>
          <w:sz w:val="22"/>
        </w:rPr>
        <w:t>doc. RNDr. Ing.</w:t>
      </w:r>
      <w:r w:rsidRPr="00372D7C">
        <w:t xml:space="preserve"> </w:t>
      </w:r>
      <w:r>
        <w:rPr>
          <w:rFonts w:asciiTheme="minorHAnsi" w:hAnsiTheme="minorHAnsi" w:cstheme="minorHAnsi"/>
          <w:b/>
          <w:sz w:val="22"/>
        </w:rPr>
        <w:t>Hana Scholleová</w:t>
      </w:r>
      <w:r w:rsidRPr="00501DF1">
        <w:rPr>
          <w:rFonts w:asciiTheme="minorHAnsi" w:hAnsiTheme="minorHAnsi" w:cstheme="minorHAnsi"/>
          <w:b/>
          <w:sz w:val="22"/>
        </w:rPr>
        <w:t>,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w:t>
      </w:r>
      <w:r w:rsidRPr="00501DF1">
        <w:rPr>
          <w:rFonts w:asciiTheme="minorHAnsi" w:hAnsiTheme="minorHAnsi" w:cstheme="minorHAnsi"/>
          <w:sz w:val="22"/>
        </w:rPr>
        <w:t>ČVUT v Praze, Masarykův ústav vyšších studií</w:t>
      </w:r>
      <w:r>
        <w:t xml:space="preserve"> </w:t>
      </w:r>
    </w:p>
    <w:p w:rsidR="000606C6" w:rsidRPr="00EA3338" w:rsidRDefault="000606C6" w:rsidP="00A259A0">
      <w:pPr>
        <w:ind w:left="3540" w:hanging="3540"/>
        <w:jc w:val="both"/>
        <w:rPr>
          <w:rFonts w:asciiTheme="minorHAnsi" w:hAnsiTheme="minorHAnsi" w:cstheme="minorHAnsi"/>
          <w:sz w:val="22"/>
        </w:rPr>
      </w:pPr>
      <w:r>
        <w:rPr>
          <w:rFonts w:asciiTheme="minorHAnsi" w:hAnsiTheme="minorHAnsi" w:cstheme="minorHAnsi"/>
          <w:b/>
          <w:sz w:val="22"/>
        </w:rPr>
        <w:t>prof</w:t>
      </w:r>
      <w:r w:rsidRPr="00EA3338">
        <w:rPr>
          <w:rFonts w:asciiTheme="minorHAnsi" w:hAnsiTheme="minorHAnsi" w:cstheme="minorHAnsi"/>
          <w:b/>
          <w:sz w:val="22"/>
        </w:rPr>
        <w:t>.</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Pr>
          <w:rFonts w:asciiTheme="minorHAnsi" w:hAnsiTheme="minorHAnsi" w:cstheme="minorHAnsi"/>
          <w:b/>
          <w:sz w:val="22"/>
        </w:rPr>
        <w:t>Juraj Sipko</w:t>
      </w:r>
      <w:r w:rsidRPr="00EA3338">
        <w:rPr>
          <w:rFonts w:asciiTheme="minorHAnsi" w:hAnsiTheme="minorHAnsi" w:cstheme="minorHAnsi"/>
          <w:b/>
          <w:sz w:val="22"/>
        </w:rPr>
        <w:t>, Ph</w:t>
      </w:r>
      <w:del w:id="631" w:author="Pavla Trefilová" w:date="2019-09-05T16:00:00Z">
        <w:r w:rsidRPr="00EA3338" w:rsidDel="00AE4A89">
          <w:rPr>
            <w:rFonts w:asciiTheme="minorHAnsi" w:hAnsiTheme="minorHAnsi" w:cstheme="minorHAnsi"/>
            <w:b/>
            <w:sz w:val="22"/>
          </w:rPr>
          <w:delText>.</w:delText>
        </w:r>
      </w:del>
      <w:r w:rsidRPr="00EA3338">
        <w:rPr>
          <w:rFonts w:asciiTheme="minorHAnsi" w:hAnsiTheme="minorHAnsi" w:cstheme="minorHAnsi"/>
          <w:b/>
          <w:sz w:val="22"/>
        </w:rPr>
        <w:t>D.</w:t>
      </w:r>
      <w:r w:rsidRPr="00EA3338">
        <w:rPr>
          <w:rFonts w:asciiTheme="minorHAnsi" w:hAnsiTheme="minorHAnsi" w:cstheme="minorHAnsi"/>
          <w:sz w:val="22"/>
        </w:rPr>
        <w:tab/>
        <w:t xml:space="preserve">člen oborové rady, </w:t>
      </w:r>
      <w:r>
        <w:rPr>
          <w:rFonts w:asciiTheme="minorHAnsi" w:hAnsiTheme="minorHAnsi" w:cstheme="minorHAnsi"/>
          <w:sz w:val="22"/>
        </w:rPr>
        <w:t xml:space="preserve">Slovenská akademie věd, </w:t>
      </w:r>
      <w:r w:rsidRPr="000606C6">
        <w:rPr>
          <w:rFonts w:asciiTheme="minorHAnsi" w:hAnsiTheme="minorHAnsi" w:cstheme="minorHAnsi"/>
          <w:sz w:val="22"/>
        </w:rPr>
        <w:t>Ekonomický ústav</w:t>
      </w:r>
      <w:r>
        <w:t xml:space="preserve"> </w:t>
      </w:r>
    </w:p>
    <w:p w:rsidR="000606C6" w:rsidRPr="00EA3338" w:rsidRDefault="000606C6" w:rsidP="00A259A0">
      <w:pPr>
        <w:ind w:left="3540" w:hanging="3540"/>
        <w:jc w:val="both"/>
        <w:rPr>
          <w:rFonts w:asciiTheme="minorHAnsi" w:hAnsiTheme="minorHAnsi" w:cstheme="minorHAnsi"/>
          <w:sz w:val="22"/>
        </w:rPr>
      </w:pPr>
      <w:r>
        <w:rPr>
          <w:rFonts w:asciiTheme="minorHAnsi" w:hAnsiTheme="minorHAnsi" w:cstheme="minorHAnsi"/>
          <w:b/>
          <w:sz w:val="22"/>
        </w:rPr>
        <w:t>prof</w:t>
      </w:r>
      <w:r w:rsidRPr="00EA3338">
        <w:rPr>
          <w:rFonts w:asciiTheme="minorHAnsi" w:hAnsiTheme="minorHAnsi" w:cstheme="minorHAnsi"/>
          <w:b/>
          <w:sz w:val="22"/>
        </w:rPr>
        <w:t>.</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Pr>
          <w:rFonts w:asciiTheme="minorHAnsi" w:hAnsiTheme="minorHAnsi" w:cstheme="minorHAnsi"/>
          <w:b/>
          <w:sz w:val="22"/>
        </w:rPr>
        <w:t>Daniel Stavárek</w:t>
      </w:r>
      <w:r w:rsidRPr="00EA3338">
        <w:rPr>
          <w:rFonts w:asciiTheme="minorHAnsi" w:hAnsiTheme="minorHAnsi" w:cstheme="minorHAnsi"/>
          <w:b/>
          <w:sz w:val="22"/>
        </w:rPr>
        <w:t>, Ph.D.</w:t>
      </w:r>
      <w:r w:rsidRPr="00EA3338">
        <w:rPr>
          <w:rFonts w:asciiTheme="minorHAnsi" w:hAnsiTheme="minorHAnsi" w:cstheme="minorHAnsi"/>
          <w:sz w:val="22"/>
        </w:rPr>
        <w:tab/>
        <w:t xml:space="preserve">člen oborové rady, </w:t>
      </w:r>
      <w:r w:rsidRPr="000606C6">
        <w:rPr>
          <w:rFonts w:asciiTheme="minorHAnsi" w:hAnsiTheme="minorHAnsi" w:cstheme="minorHAnsi"/>
          <w:sz w:val="22"/>
        </w:rPr>
        <w:t>Slezská univerzita v Opavě, Obchodně podnikatelská fakulta v Karviné</w:t>
      </w:r>
    </w:p>
    <w:p w:rsidR="00501DF1" w:rsidRPr="00EA3338" w:rsidRDefault="00501DF1" w:rsidP="00AE53DD">
      <w:pPr>
        <w:ind w:left="3540" w:hanging="3540"/>
        <w:jc w:val="both"/>
        <w:rPr>
          <w:rFonts w:asciiTheme="minorHAnsi" w:hAnsiTheme="minorHAnsi" w:cstheme="minorHAnsi"/>
          <w:sz w:val="22"/>
        </w:rPr>
      </w:pPr>
    </w:p>
    <w:p w:rsidR="007E1B60" w:rsidRPr="00EA3338" w:rsidRDefault="007E1B60" w:rsidP="00782FBD">
      <w:pPr>
        <w:spacing w:after="600"/>
        <w:jc w:val="both"/>
        <w:rPr>
          <w:rFonts w:asciiTheme="minorHAnsi" w:hAnsiTheme="minorHAnsi" w:cstheme="minorHAnsi"/>
          <w:i/>
          <w:sz w:val="22"/>
        </w:rPr>
      </w:pPr>
      <w:r w:rsidRPr="00EA3338">
        <w:rPr>
          <w:rFonts w:asciiTheme="minorHAnsi" w:hAnsiTheme="minorHAnsi" w:cstheme="minorHAnsi"/>
          <w:sz w:val="22"/>
        </w:rPr>
        <w:t xml:space="preserve">Všichni navržení členové oborové rady souhlasili se svým působením v radě. Tvůrčí a publikační činnost členů oborové rady za posledních 5 let je doložena v příloze </w:t>
      </w:r>
      <w:r w:rsidRPr="00EA3338">
        <w:rPr>
          <w:rFonts w:asciiTheme="minorHAnsi" w:hAnsiTheme="minorHAnsi" w:cstheme="minorHAnsi"/>
          <w:i/>
          <w:sz w:val="22"/>
        </w:rPr>
        <w:t xml:space="preserve">CI – Personální zabezpečení studijního programu. </w:t>
      </w:r>
    </w:p>
    <w:p w:rsidR="007E1B60" w:rsidRPr="00191E13" w:rsidRDefault="007E1B60" w:rsidP="00191E1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191E13">
        <w:rPr>
          <w:rFonts w:ascii="Calibri" w:eastAsiaTheme="majorEastAsia" w:hAnsi="Calibri" w:cs="Calibri"/>
          <w:bCs w:val="0"/>
          <w:i w:val="0"/>
          <w:iCs w:val="0"/>
          <w:color w:val="365F91" w:themeColor="accent1" w:themeShade="BF"/>
          <w:sz w:val="32"/>
          <w:szCs w:val="26"/>
        </w:rPr>
        <w:t>Specifické požadavky na zajištění studijního programu</w:t>
      </w:r>
    </w:p>
    <w:p w:rsidR="007E1B60" w:rsidRPr="00191E13" w:rsidRDefault="007E1B60" w:rsidP="007E1B60">
      <w:pPr>
        <w:pStyle w:val="Nadpis3"/>
        <w:jc w:val="center"/>
        <w:rPr>
          <w:rFonts w:asciiTheme="minorHAnsi" w:hAnsiTheme="minorHAnsi"/>
          <w:b/>
          <w:color w:val="000000" w:themeColor="text1"/>
        </w:rPr>
      </w:pPr>
      <w:r w:rsidRPr="00191E13">
        <w:rPr>
          <w:rFonts w:asciiTheme="minorHAnsi" w:hAnsiTheme="minorHAnsi"/>
          <w:b/>
          <w:color w:val="000000" w:themeColor="text1"/>
        </w:rPr>
        <w:t xml:space="preserve">Uskutečňování studijního programu v kombinované a distanční formě studia </w:t>
      </w:r>
    </w:p>
    <w:p w:rsidR="007E1B60" w:rsidRDefault="007E1B60" w:rsidP="007E1B60">
      <w:pPr>
        <w:pStyle w:val="Nadpis3"/>
        <w:jc w:val="center"/>
        <w:rPr>
          <w:rFonts w:asciiTheme="minorHAnsi" w:hAnsiTheme="minorHAnsi"/>
          <w:b/>
          <w:color w:val="000000" w:themeColor="text1"/>
        </w:rPr>
      </w:pPr>
      <w:r w:rsidRPr="00191E13">
        <w:rPr>
          <w:rFonts w:asciiTheme="minorHAnsi" w:hAnsiTheme="minorHAnsi"/>
          <w:b/>
          <w:color w:val="000000" w:themeColor="text1"/>
        </w:rPr>
        <w:t>Standard 7.1</w:t>
      </w:r>
    </w:p>
    <w:p w:rsidR="0040781E" w:rsidRDefault="0040781E" w:rsidP="0040781E"/>
    <w:p w:rsidR="007C0014" w:rsidRDefault="007C0014" w:rsidP="007C0014">
      <w:pPr>
        <w:jc w:val="both"/>
        <w:rPr>
          <w:ins w:id="632" w:author="Drahomíra Pavelková" w:date="2019-09-02T20:51:00Z"/>
          <w:rFonts w:asciiTheme="minorHAnsi" w:hAnsiTheme="minorHAnsi" w:cstheme="minorHAnsi"/>
          <w:sz w:val="22"/>
          <w:szCs w:val="22"/>
        </w:rPr>
      </w:pPr>
      <w:r w:rsidRPr="00EA3338">
        <w:rPr>
          <w:rFonts w:asciiTheme="minorHAnsi" w:hAnsiTheme="minorHAnsi" w:cstheme="minorHAnsi"/>
          <w:sz w:val="22"/>
          <w:szCs w:val="22"/>
        </w:rPr>
        <w:t xml:space="preserve">FaME již dlouhodobě uskutečňuje všechny své akreditované </w:t>
      </w:r>
      <w:r w:rsidR="003A1A1F" w:rsidRPr="00EA3338">
        <w:rPr>
          <w:rFonts w:asciiTheme="minorHAnsi" w:hAnsiTheme="minorHAnsi" w:cstheme="minorHAnsi"/>
          <w:sz w:val="22"/>
          <w:szCs w:val="22"/>
        </w:rPr>
        <w:t xml:space="preserve">doktorské </w:t>
      </w:r>
      <w:r w:rsidRPr="00EA3338">
        <w:rPr>
          <w:rFonts w:asciiTheme="minorHAnsi" w:hAnsiTheme="minorHAnsi" w:cstheme="minorHAnsi"/>
          <w:sz w:val="22"/>
          <w:szCs w:val="22"/>
        </w:rPr>
        <w:t>studijní programy v kombinované formě studia. Studenti mají veškeré studijní materiály k dispozici na LMS Moodle. Přímá výuka je realizována blokově, čímž studentům kombinované formy vychází fakulta vstříc z důvodu jejich pracovních povinností. Z těchto zkušeností a popisu vyplývá, že uvedený způsob uskutečňování studijního programu v kombinované formě je funkční.</w:t>
      </w:r>
    </w:p>
    <w:p w:rsidR="00793F1F" w:rsidRDefault="00793F1F" w:rsidP="007C0014">
      <w:pPr>
        <w:jc w:val="both"/>
        <w:rPr>
          <w:ins w:id="633" w:author="Drahomíra Pavelková" w:date="2019-09-02T20:52:00Z"/>
          <w:rFonts w:asciiTheme="minorHAnsi" w:hAnsiTheme="minorHAnsi" w:cstheme="minorHAnsi"/>
          <w:sz w:val="22"/>
          <w:szCs w:val="22"/>
        </w:rPr>
      </w:pPr>
    </w:p>
    <w:p w:rsidR="00793F1F" w:rsidRPr="00191E13" w:rsidRDefault="00793F1F" w:rsidP="00793F1F">
      <w:pPr>
        <w:pStyle w:val="Nadpis3"/>
        <w:jc w:val="center"/>
        <w:rPr>
          <w:ins w:id="634" w:author="Drahomíra Pavelková" w:date="2019-09-02T20:52:00Z"/>
          <w:rFonts w:asciiTheme="minorHAnsi" w:hAnsiTheme="minorHAnsi"/>
          <w:b/>
          <w:color w:val="000000" w:themeColor="text1"/>
        </w:rPr>
      </w:pPr>
      <w:ins w:id="635" w:author="Drahomíra Pavelková" w:date="2019-09-02T20:52:00Z">
        <w:r w:rsidRPr="00191E13">
          <w:rPr>
            <w:rFonts w:asciiTheme="minorHAnsi" w:hAnsiTheme="minorHAnsi"/>
            <w:b/>
            <w:color w:val="000000" w:themeColor="text1"/>
          </w:rPr>
          <w:t>Uskutečňování studijního programu v</w:t>
        </w:r>
        <w:r>
          <w:rPr>
            <w:rFonts w:asciiTheme="minorHAnsi" w:hAnsiTheme="minorHAnsi"/>
            <w:b/>
            <w:color w:val="000000" w:themeColor="text1"/>
          </w:rPr>
          <w:t> cizím jazyce</w:t>
        </w:r>
        <w:r w:rsidRPr="00191E13">
          <w:rPr>
            <w:rFonts w:asciiTheme="minorHAnsi" w:hAnsiTheme="minorHAnsi"/>
            <w:b/>
            <w:color w:val="000000" w:themeColor="text1"/>
          </w:rPr>
          <w:t xml:space="preserve"> </w:t>
        </w:r>
      </w:ins>
    </w:p>
    <w:p w:rsidR="00793F1F" w:rsidRDefault="00793F1F" w:rsidP="00793F1F">
      <w:pPr>
        <w:pStyle w:val="Nadpis3"/>
        <w:jc w:val="center"/>
        <w:rPr>
          <w:ins w:id="636" w:author="Drahomíra Pavelková" w:date="2019-09-02T20:52:00Z"/>
          <w:rFonts w:asciiTheme="minorHAnsi" w:hAnsiTheme="minorHAnsi"/>
          <w:b/>
          <w:color w:val="000000" w:themeColor="text1"/>
        </w:rPr>
      </w:pPr>
      <w:ins w:id="637" w:author="Drahomíra Pavelková" w:date="2019-09-02T20:52:00Z">
        <w:r w:rsidRPr="00191E13">
          <w:rPr>
            <w:rFonts w:asciiTheme="minorHAnsi" w:hAnsiTheme="minorHAnsi"/>
            <w:b/>
            <w:color w:val="000000" w:themeColor="text1"/>
          </w:rPr>
          <w:t>Standard 7.</w:t>
        </w:r>
      </w:ins>
      <w:ins w:id="638" w:author="Drahomíra Pavelková" w:date="2019-09-02T20:53:00Z">
        <w:r>
          <w:rPr>
            <w:rFonts w:asciiTheme="minorHAnsi" w:hAnsiTheme="minorHAnsi"/>
            <w:b/>
            <w:color w:val="000000" w:themeColor="text1"/>
          </w:rPr>
          <w:t>5-7.6, 7.8-7.9</w:t>
        </w:r>
      </w:ins>
    </w:p>
    <w:p w:rsidR="00793F1F" w:rsidRDefault="00793F1F" w:rsidP="007C0014">
      <w:pPr>
        <w:jc w:val="both"/>
        <w:rPr>
          <w:ins w:id="639" w:author="Drahomíra Pavelková" w:date="2019-09-02T20:51:00Z"/>
          <w:rFonts w:asciiTheme="minorHAnsi" w:hAnsiTheme="minorHAnsi" w:cstheme="minorHAnsi"/>
          <w:sz w:val="22"/>
          <w:szCs w:val="22"/>
        </w:rPr>
      </w:pPr>
    </w:p>
    <w:p w:rsidR="00E95F00" w:rsidRDefault="00793F1F" w:rsidP="007C0014">
      <w:pPr>
        <w:jc w:val="both"/>
        <w:rPr>
          <w:ins w:id="640" w:author="Drahomíra Pavelková" w:date="2019-09-02T20:59:00Z"/>
          <w:rFonts w:asciiTheme="minorHAnsi" w:hAnsiTheme="minorHAnsi" w:cstheme="minorHAnsi"/>
          <w:sz w:val="22"/>
          <w:szCs w:val="22"/>
        </w:rPr>
      </w:pPr>
      <w:ins w:id="641" w:author="Drahomíra Pavelková" w:date="2019-09-02T20:51:00Z">
        <w:r w:rsidRPr="00E95F00">
          <w:rPr>
            <w:rFonts w:asciiTheme="minorHAnsi" w:hAnsiTheme="minorHAnsi" w:cstheme="minorHAnsi"/>
            <w:sz w:val="22"/>
            <w:szCs w:val="22"/>
            <w:rPrChange w:id="642" w:author="Drahomíra Pavelková" w:date="2019-09-02T20:58:00Z">
              <w:rPr/>
            </w:rPrChange>
          </w:rPr>
          <w:lastRenderedPageBreak/>
          <w:t xml:space="preserve">Informace o přijímacím řízení a o průběhu studia ve studijním programu </w:t>
        </w:r>
      </w:ins>
      <w:ins w:id="643" w:author="Drahomíra Pavelková" w:date="2019-09-02T20:55:00Z">
        <w:r w:rsidRPr="00E95F00">
          <w:rPr>
            <w:rFonts w:asciiTheme="minorHAnsi" w:hAnsiTheme="minorHAnsi" w:cstheme="minorHAnsi"/>
            <w:sz w:val="22"/>
            <w:szCs w:val="22"/>
            <w:rPrChange w:id="644" w:author="Drahomíra Pavelková" w:date="2019-09-02T20:58:00Z">
              <w:rPr/>
            </w:rPrChange>
          </w:rPr>
          <w:t xml:space="preserve">Finance jsou </w:t>
        </w:r>
      </w:ins>
      <w:ins w:id="645" w:author="Drahomíra Pavelková" w:date="2019-09-02T20:51:00Z">
        <w:r w:rsidRPr="00E95F00">
          <w:rPr>
            <w:rFonts w:asciiTheme="minorHAnsi" w:hAnsiTheme="minorHAnsi" w:cstheme="minorHAnsi"/>
            <w:sz w:val="22"/>
            <w:szCs w:val="22"/>
            <w:rPrChange w:id="646" w:author="Drahomíra Pavelková" w:date="2019-09-02T20:58:00Z">
              <w:rPr/>
            </w:rPrChange>
          </w:rPr>
          <w:t xml:space="preserve">pro uchazeče o studium a studenty dostupné </w:t>
        </w:r>
      </w:ins>
      <w:ins w:id="647" w:author="Drahomíra Pavelková" w:date="2019-09-02T20:53:00Z">
        <w:r w:rsidRPr="00E95F00">
          <w:rPr>
            <w:rFonts w:asciiTheme="minorHAnsi" w:hAnsiTheme="minorHAnsi" w:cstheme="minorHAnsi"/>
            <w:sz w:val="22"/>
            <w:szCs w:val="22"/>
            <w:rPrChange w:id="648" w:author="Drahomíra Pavelková" w:date="2019-09-02T20:58:00Z">
              <w:rPr/>
            </w:rPrChange>
          </w:rPr>
          <w:t xml:space="preserve">na </w:t>
        </w:r>
      </w:ins>
      <w:ins w:id="649" w:author="Michal Pilík" w:date="2019-09-10T14:54:00Z">
        <w:r w:rsidR="00576A24" w:rsidRPr="00576A24">
          <w:rPr>
            <w:rFonts w:asciiTheme="minorHAnsi" w:hAnsiTheme="minorHAnsi" w:cstheme="minorHAnsi"/>
            <w:sz w:val="22"/>
            <w:szCs w:val="22"/>
          </w:rPr>
          <w:t>https://fame.utb.cz/en/research-and-development/doctoral-studies/ph-d-programmes/</w:t>
        </w:r>
      </w:ins>
      <w:ins w:id="650" w:author="Drahomíra Pavelková" w:date="2019-09-13T17:32:00Z">
        <w:r w:rsidR="007E4D90">
          <w:rPr>
            <w:rFonts w:asciiTheme="minorHAnsi" w:hAnsiTheme="minorHAnsi" w:cstheme="minorHAnsi"/>
            <w:sz w:val="22"/>
            <w:szCs w:val="22"/>
          </w:rPr>
          <w:t>.</w:t>
        </w:r>
      </w:ins>
      <w:ins w:id="651" w:author="Drahomíra Pavelková" w:date="2019-09-02T20:54:00Z">
        <w:del w:id="652" w:author="Michal Pilík" w:date="2019-09-10T14:54:00Z">
          <w:r w:rsidRPr="00E95F00" w:rsidDel="00576A24">
            <w:rPr>
              <w:rFonts w:asciiTheme="minorHAnsi" w:hAnsiTheme="minorHAnsi" w:cstheme="minorHAnsi"/>
              <w:sz w:val="22"/>
              <w:szCs w:val="22"/>
              <w:highlight w:val="yellow"/>
              <w:rPrChange w:id="653" w:author="Drahomíra Pavelková" w:date="2019-09-02T20:59:00Z">
                <w:rPr/>
              </w:rPrChange>
            </w:rPr>
            <w:delText>…</w:delText>
          </w:r>
        </w:del>
      </w:ins>
      <w:ins w:id="654" w:author="Drahomíra Pavelková" w:date="2019-09-02T20:51:00Z">
        <w:del w:id="655" w:author="Michal Pilík" w:date="2019-09-10T14:54:00Z">
          <w:r w:rsidRPr="00E95F00" w:rsidDel="00576A24">
            <w:rPr>
              <w:rFonts w:asciiTheme="minorHAnsi" w:hAnsiTheme="minorHAnsi" w:cstheme="minorHAnsi"/>
              <w:sz w:val="22"/>
              <w:szCs w:val="22"/>
              <w:rPrChange w:id="656" w:author="Drahomíra Pavelková" w:date="2019-09-02T20:58:00Z">
                <w:rPr/>
              </w:rPrChange>
            </w:rPr>
            <w:delText xml:space="preserve"> </w:delText>
          </w:r>
        </w:del>
      </w:ins>
    </w:p>
    <w:p w:rsidR="00793F1F" w:rsidRPr="00E95F00" w:rsidRDefault="00793F1F" w:rsidP="007C0014">
      <w:pPr>
        <w:jc w:val="both"/>
        <w:rPr>
          <w:ins w:id="657" w:author="Drahomíra Pavelková" w:date="2019-09-02T20:54:00Z"/>
          <w:rFonts w:asciiTheme="minorHAnsi" w:hAnsiTheme="minorHAnsi" w:cstheme="minorHAnsi"/>
          <w:sz w:val="22"/>
          <w:szCs w:val="22"/>
          <w:rPrChange w:id="658" w:author="Drahomíra Pavelková" w:date="2019-09-02T20:58:00Z">
            <w:rPr>
              <w:ins w:id="659" w:author="Drahomíra Pavelková" w:date="2019-09-02T20:54:00Z"/>
            </w:rPr>
          </w:rPrChange>
        </w:rPr>
      </w:pPr>
      <w:ins w:id="660" w:author="Drahomíra Pavelková" w:date="2019-09-02T20:51:00Z">
        <w:r w:rsidRPr="00E95F00">
          <w:rPr>
            <w:rFonts w:asciiTheme="minorHAnsi" w:hAnsiTheme="minorHAnsi" w:cstheme="minorHAnsi"/>
            <w:sz w:val="22"/>
            <w:szCs w:val="22"/>
            <w:rPrChange w:id="661" w:author="Drahomíra Pavelková" w:date="2019-09-02T20:58:00Z">
              <w:rPr/>
            </w:rPrChange>
          </w:rPr>
          <w:t xml:space="preserve">Studenti a akademičtí pracovníci mají přístup k informačním zdrojům a dalším, zejména poradenským, službám v </w:t>
        </w:r>
      </w:ins>
      <w:ins w:id="662" w:author="Drahomíra Pavelková" w:date="2019-09-02T20:56:00Z">
        <w:r w:rsidRPr="00E95F00">
          <w:rPr>
            <w:rFonts w:asciiTheme="minorHAnsi" w:hAnsiTheme="minorHAnsi" w:cstheme="minorHAnsi"/>
            <w:sz w:val="22"/>
            <w:szCs w:val="22"/>
            <w:rPrChange w:id="663" w:author="Drahomíra Pavelková" w:date="2019-09-02T20:58:00Z">
              <w:rPr/>
            </w:rPrChange>
          </w:rPr>
          <w:t>anglickém</w:t>
        </w:r>
      </w:ins>
      <w:ins w:id="664" w:author="Drahomíra Pavelková" w:date="2019-09-02T20:51:00Z">
        <w:r w:rsidRPr="00E95F00">
          <w:rPr>
            <w:rFonts w:asciiTheme="minorHAnsi" w:hAnsiTheme="minorHAnsi" w:cstheme="minorHAnsi"/>
            <w:sz w:val="22"/>
            <w:szCs w:val="22"/>
            <w:rPrChange w:id="665" w:author="Drahomíra Pavelková" w:date="2019-09-02T20:58:00Z">
              <w:rPr/>
            </w:rPrChange>
          </w:rPr>
          <w:t xml:space="preserve"> jazyce, ve kterém je uskutečňován studijní program.</w:t>
        </w:r>
      </w:ins>
    </w:p>
    <w:p w:rsidR="00793F1F" w:rsidRPr="00E95F00" w:rsidRDefault="00793F1F" w:rsidP="007C0014">
      <w:pPr>
        <w:jc w:val="both"/>
        <w:rPr>
          <w:ins w:id="666" w:author="Drahomíra Pavelková" w:date="2019-09-02T20:57:00Z"/>
          <w:rFonts w:asciiTheme="minorHAnsi" w:hAnsiTheme="minorHAnsi" w:cstheme="minorHAnsi"/>
          <w:sz w:val="22"/>
          <w:szCs w:val="22"/>
          <w:rPrChange w:id="667" w:author="Drahomíra Pavelková" w:date="2019-09-02T20:58:00Z">
            <w:rPr>
              <w:ins w:id="668" w:author="Drahomíra Pavelková" w:date="2019-09-02T20:57:00Z"/>
            </w:rPr>
          </w:rPrChange>
        </w:rPr>
      </w:pPr>
      <w:ins w:id="669" w:author="Drahomíra Pavelková" w:date="2019-09-02T20:54:00Z">
        <w:r w:rsidRPr="00E95F00">
          <w:rPr>
            <w:rFonts w:asciiTheme="minorHAnsi" w:hAnsiTheme="minorHAnsi" w:cstheme="minorHAnsi"/>
            <w:sz w:val="22"/>
            <w:szCs w:val="22"/>
            <w:rPrChange w:id="670" w:author="Drahomíra Pavelková" w:date="2019-09-02T20:58:00Z">
              <w:rPr/>
            </w:rPrChange>
          </w:rPr>
          <w:t xml:space="preserve">Kvalifikační práce ve studijním programu </w:t>
        </w:r>
      </w:ins>
      <w:ins w:id="671" w:author="Drahomíra Pavelková" w:date="2019-09-02T20:56:00Z">
        <w:r w:rsidR="00E95F00" w:rsidRPr="00E95F00">
          <w:rPr>
            <w:rFonts w:asciiTheme="minorHAnsi" w:hAnsiTheme="minorHAnsi" w:cstheme="minorHAnsi"/>
            <w:sz w:val="22"/>
            <w:szCs w:val="22"/>
            <w:rPrChange w:id="672" w:author="Drahomíra Pavelková" w:date="2019-09-02T20:58:00Z">
              <w:rPr/>
            </w:rPrChange>
          </w:rPr>
          <w:t>a oponent</w:t>
        </w:r>
      </w:ins>
      <w:ins w:id="673" w:author="Drahomíra Pavelková" w:date="2019-09-02T20:57:00Z">
        <w:r w:rsidR="00E95F00" w:rsidRPr="00E95F00">
          <w:rPr>
            <w:rFonts w:asciiTheme="minorHAnsi" w:hAnsiTheme="minorHAnsi" w:cstheme="minorHAnsi"/>
            <w:sz w:val="22"/>
            <w:szCs w:val="22"/>
            <w:rPrChange w:id="674" w:author="Drahomíra Pavelková" w:date="2019-09-02T20:58:00Z">
              <w:rPr/>
            </w:rPrChange>
          </w:rPr>
          <w:t xml:space="preserve">ské posudky </w:t>
        </w:r>
      </w:ins>
      <w:ins w:id="675" w:author="Drahomíra Pavelková" w:date="2019-09-02T20:54:00Z">
        <w:r w:rsidRPr="00E95F00">
          <w:rPr>
            <w:rFonts w:asciiTheme="minorHAnsi" w:hAnsiTheme="minorHAnsi" w:cstheme="minorHAnsi"/>
            <w:sz w:val="22"/>
            <w:szCs w:val="22"/>
            <w:rPrChange w:id="676" w:author="Drahomíra Pavelková" w:date="2019-09-02T20:58:00Z">
              <w:rPr/>
            </w:rPrChange>
          </w:rPr>
          <w:t>jsou vypracovávány v </w:t>
        </w:r>
      </w:ins>
      <w:ins w:id="677" w:author="Drahomíra Pavelková" w:date="2019-09-02T20:56:00Z">
        <w:r w:rsidRPr="00E95F00">
          <w:rPr>
            <w:rFonts w:asciiTheme="minorHAnsi" w:hAnsiTheme="minorHAnsi" w:cstheme="minorHAnsi"/>
            <w:sz w:val="22"/>
            <w:szCs w:val="22"/>
            <w:rPrChange w:id="678" w:author="Drahomíra Pavelková" w:date="2019-09-02T20:58:00Z">
              <w:rPr/>
            </w:rPrChange>
          </w:rPr>
          <w:t>anglickém</w:t>
        </w:r>
      </w:ins>
      <w:ins w:id="679" w:author="Drahomíra Pavelková" w:date="2019-09-02T20:54:00Z">
        <w:r w:rsidRPr="00E95F00">
          <w:rPr>
            <w:rFonts w:asciiTheme="minorHAnsi" w:hAnsiTheme="minorHAnsi" w:cstheme="minorHAnsi"/>
            <w:sz w:val="22"/>
            <w:szCs w:val="22"/>
            <w:rPrChange w:id="680" w:author="Drahomíra Pavelková" w:date="2019-09-02T20:58:00Z">
              <w:rPr/>
            </w:rPrChange>
          </w:rPr>
          <w:t xml:space="preserve"> jazyce</w:t>
        </w:r>
      </w:ins>
      <w:ins w:id="681" w:author="Drahomíra Pavelková" w:date="2019-09-02T20:57:00Z">
        <w:r w:rsidR="00E95F00" w:rsidRPr="00E95F00">
          <w:rPr>
            <w:rFonts w:asciiTheme="minorHAnsi" w:hAnsiTheme="minorHAnsi" w:cstheme="minorHAnsi"/>
            <w:sz w:val="22"/>
            <w:szCs w:val="22"/>
            <w:rPrChange w:id="682" w:author="Drahomíra Pavelková" w:date="2019-09-02T20:58:00Z">
              <w:rPr/>
            </w:rPrChange>
          </w:rPr>
          <w:t>.</w:t>
        </w:r>
      </w:ins>
    </w:p>
    <w:p w:rsidR="00E95F00" w:rsidRPr="00E95F00" w:rsidRDefault="00E95F00" w:rsidP="00E95F00">
      <w:pPr>
        <w:jc w:val="both"/>
        <w:rPr>
          <w:ins w:id="683" w:author="Drahomíra Pavelková" w:date="2019-09-02T20:58:00Z"/>
          <w:rFonts w:asciiTheme="minorHAnsi" w:hAnsiTheme="minorHAnsi" w:cstheme="minorHAnsi"/>
          <w:sz w:val="22"/>
          <w:szCs w:val="22"/>
          <w:rPrChange w:id="684" w:author="Drahomíra Pavelková" w:date="2019-09-02T20:58:00Z">
            <w:rPr>
              <w:ins w:id="685" w:author="Drahomíra Pavelková" w:date="2019-09-02T20:58:00Z"/>
            </w:rPr>
          </w:rPrChange>
        </w:rPr>
      </w:pPr>
      <w:ins w:id="686" w:author="Drahomíra Pavelková" w:date="2019-09-02T20:58:00Z">
        <w:r w:rsidRPr="00E95F00">
          <w:rPr>
            <w:rFonts w:asciiTheme="minorHAnsi" w:hAnsiTheme="minorHAnsi" w:cstheme="minorHAnsi"/>
            <w:sz w:val="22"/>
            <w:szCs w:val="22"/>
            <w:rPrChange w:id="687" w:author="Drahomíra Pavelková" w:date="2019-09-02T20:59:00Z">
              <w:rPr>
                <w:highlight w:val="yellow"/>
              </w:rPr>
            </w:rPrChange>
          </w:rPr>
          <w:t>Jazykové kompetence u všech pracovníků participujících na studijním programu lze prokázat jejich publikační činnosti v anglickém jazyce, aktivní účastí na mezinárodních konferencích, absolvováním stáží, či krátkodobých výjezdů na zahraničních univerzitách nebo formou jazykových certifikátů a absolvovaných jazykových zkoušek.</w:t>
        </w:r>
      </w:ins>
    </w:p>
    <w:p w:rsidR="00E95F00" w:rsidRPr="00E95F00" w:rsidRDefault="00E95F00" w:rsidP="00E95F00">
      <w:pPr>
        <w:jc w:val="both"/>
        <w:rPr>
          <w:ins w:id="688" w:author="Drahomíra Pavelková" w:date="2019-09-02T20:58:00Z"/>
          <w:rFonts w:asciiTheme="minorHAnsi" w:hAnsiTheme="minorHAnsi" w:cstheme="minorHAnsi"/>
          <w:b/>
          <w:bCs/>
          <w:sz w:val="22"/>
          <w:szCs w:val="22"/>
          <w:rPrChange w:id="689" w:author="Drahomíra Pavelková" w:date="2019-09-02T20:58:00Z">
            <w:rPr>
              <w:ins w:id="690" w:author="Drahomíra Pavelková" w:date="2019-09-02T20:58:00Z"/>
              <w:b/>
              <w:bCs/>
            </w:rPr>
          </w:rPrChange>
        </w:rPr>
      </w:pPr>
    </w:p>
    <w:p w:rsidR="00E95F00" w:rsidRPr="00EA3338" w:rsidDel="00E95F00" w:rsidRDefault="00E95F00" w:rsidP="007C0014">
      <w:pPr>
        <w:jc w:val="both"/>
        <w:rPr>
          <w:del w:id="691" w:author="Drahomíra Pavelková" w:date="2019-09-02T20:58:00Z"/>
          <w:rFonts w:asciiTheme="minorHAnsi" w:hAnsiTheme="minorHAnsi" w:cstheme="minorHAnsi"/>
          <w:sz w:val="22"/>
          <w:szCs w:val="22"/>
        </w:rPr>
      </w:pPr>
    </w:p>
    <w:p w:rsidR="00FB7655" w:rsidRPr="0040781E" w:rsidDel="00E95F00" w:rsidRDefault="00FB7655" w:rsidP="0040781E">
      <w:pPr>
        <w:rPr>
          <w:del w:id="692" w:author="Drahomíra Pavelková" w:date="2019-09-02T20:58:00Z"/>
        </w:rPr>
      </w:pPr>
    </w:p>
    <w:p w:rsidR="007E1B60" w:rsidRDefault="007E1B60" w:rsidP="007E1B60"/>
    <w:sectPr w:rsidR="007E1B60" w:rsidSect="006848FB">
      <w:headerReference w:type="default" r:id="rId72"/>
      <w:footerReference w:type="default" r:id="rId73"/>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275" w:rsidRDefault="00D60275">
      <w:r>
        <w:separator/>
      </w:r>
    </w:p>
  </w:endnote>
  <w:endnote w:type="continuationSeparator" w:id="0">
    <w:p w:rsidR="00D60275" w:rsidRDefault="00D60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Italic">
    <w:altName w:val="MS Mincho"/>
    <w:panose1 w:val="00000000000000000000"/>
    <w:charset w:val="80"/>
    <w:family w:val="auto"/>
    <w:notTrueType/>
    <w:pitch w:val="default"/>
    <w:sig w:usb0="00000001" w:usb1="08070000" w:usb2="00000010" w:usb3="00000000" w:csb0="00020000" w:csb1="00000000"/>
  </w:font>
  <w:font w:name="Helvetica">
    <w:panose1 w:val="020B0604020202020204"/>
    <w:charset w:val="EE"/>
    <w:family w:val="swiss"/>
    <w:pitch w:val="variable"/>
    <w:sig w:usb0="E0002AFF" w:usb1="C0007843" w:usb2="00000009" w:usb3="00000000" w:csb0="000001FF" w:csb1="00000000"/>
  </w:font>
  <w:font w:name="Source Sans Pro">
    <w:altName w:val="Times New Roman"/>
    <w:charset w:val="00"/>
    <w:family w:val="swiss"/>
    <w:pitch w:val="variable"/>
    <w:sig w:usb0="600002F7" w:usb1="02000001" w:usb2="00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MingLiU">
    <w:altName w:val="Microsoft JhengHei"/>
    <w:panose1 w:val="02010609000101010101"/>
    <w:charset w:val="88"/>
    <w:family w:val="modern"/>
    <w:pitch w:val="fixed"/>
    <w:sig w:usb0="A00002FF" w:usb1="28CFFCFA" w:usb2="00000016" w:usb3="00000000" w:csb0="00100001" w:csb1="00000000"/>
  </w:font>
  <w:font w:name="TimesNewRomanPSMT">
    <w:altName w:val="Times New Roman"/>
    <w:charset w:val="EE"/>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71436295"/>
      <w:docPartObj>
        <w:docPartGallery w:val="Page Numbers (Bottom of Page)"/>
        <w:docPartUnique/>
      </w:docPartObj>
    </w:sdtPr>
    <w:sdtEndPr/>
    <w:sdtContent>
      <w:p w:rsidR="003328B3" w:rsidRPr="00EF07D2" w:rsidRDefault="003328B3">
        <w:pPr>
          <w:pStyle w:val="Zpat"/>
          <w:jc w:val="center"/>
          <w:rPr>
            <w:rFonts w:asciiTheme="minorHAnsi" w:hAnsiTheme="minorHAnsi" w:cstheme="minorHAnsi"/>
          </w:rPr>
        </w:pPr>
        <w:r w:rsidRPr="00EF07D2">
          <w:rPr>
            <w:rFonts w:asciiTheme="minorHAnsi" w:hAnsiTheme="minorHAnsi" w:cstheme="minorHAnsi"/>
          </w:rPr>
          <w:fldChar w:fldCharType="begin"/>
        </w:r>
        <w:r w:rsidRPr="00EF07D2">
          <w:rPr>
            <w:rFonts w:asciiTheme="minorHAnsi" w:hAnsiTheme="minorHAnsi" w:cstheme="minorHAnsi"/>
          </w:rPr>
          <w:instrText>PAGE   \* MERGEFORMAT</w:instrText>
        </w:r>
        <w:r w:rsidRPr="00EF07D2">
          <w:rPr>
            <w:rFonts w:asciiTheme="minorHAnsi" w:hAnsiTheme="minorHAnsi" w:cstheme="minorHAnsi"/>
          </w:rPr>
          <w:fldChar w:fldCharType="separate"/>
        </w:r>
        <w:r w:rsidR="00A44FC5">
          <w:rPr>
            <w:rFonts w:asciiTheme="minorHAnsi" w:hAnsiTheme="minorHAnsi" w:cstheme="minorHAnsi"/>
            <w:noProof/>
          </w:rPr>
          <w:t>83</w:t>
        </w:r>
        <w:r w:rsidRPr="00EF07D2">
          <w:rPr>
            <w:rFonts w:asciiTheme="minorHAnsi" w:hAnsiTheme="minorHAnsi" w:cstheme="minorHAnsi"/>
          </w:rPr>
          <w:fldChar w:fldCharType="end"/>
        </w:r>
      </w:p>
    </w:sdtContent>
  </w:sdt>
  <w:p w:rsidR="003328B3" w:rsidRPr="00F356C7" w:rsidRDefault="003328B3" w:rsidP="0056468E">
    <w:pPr>
      <w:pStyle w:val="Zpa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275" w:rsidRDefault="00D60275">
      <w:r>
        <w:separator/>
      </w:r>
    </w:p>
  </w:footnote>
  <w:footnote w:type="continuationSeparator" w:id="0">
    <w:p w:rsidR="00D60275" w:rsidRDefault="00D60275">
      <w:r>
        <w:continuationSeparator/>
      </w:r>
    </w:p>
  </w:footnote>
  <w:footnote w:id="1">
    <w:p w:rsidR="003328B3" w:rsidRPr="003B141A" w:rsidRDefault="003328B3"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rsidR="003328B3" w:rsidRPr="003B141A" w:rsidRDefault="003328B3"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rsidR="003328B3" w:rsidRPr="003B141A" w:rsidRDefault="003328B3" w:rsidP="007E1B60">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t>
      </w:r>
      <w:proofErr w:type="gramStart"/>
      <w:r w:rsidRPr="003B141A">
        <w:rPr>
          <w:rFonts w:ascii="Calibri Light" w:hAnsi="Calibri Light"/>
          <w:sz w:val="18"/>
          <w:szCs w:val="18"/>
        </w:rPr>
        <w:t>publikace</w:t>
      </w:r>
      <w:proofErr w:type="gramEnd"/>
      <w:r w:rsidRPr="003B141A">
        <w:rPr>
          <w:rFonts w:ascii="Calibri Light" w:hAnsi="Calibri Light"/>
          <w:sz w:val="18"/>
          <w:szCs w:val="18"/>
        </w:rPr>
        <w:t>.</w:t>
      </w:r>
      <w:proofErr w:type="gramStart"/>
      <w:r w:rsidRPr="003B141A">
        <w:rPr>
          <w:rFonts w:ascii="Calibri Light" w:hAnsi="Calibri Light"/>
          <w:sz w:val="18"/>
          <w:szCs w:val="18"/>
        </w:rPr>
        <w:t>k.</w:t>
      </w:r>
      <w:proofErr w:type="gramEnd"/>
      <w:r w:rsidRPr="003B141A">
        <w:rPr>
          <w:rFonts w:ascii="Calibri Light" w:hAnsi="Calibri Light"/>
          <w:sz w:val="18"/>
          <w:szCs w:val="18"/>
        </w:rPr>
        <w:t>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B3" w:rsidRPr="00EF07D2" w:rsidRDefault="003328B3" w:rsidP="00453D97">
    <w:pPr>
      <w:pStyle w:val="Zhlav"/>
      <w:jc w:val="center"/>
      <w:rPr>
        <w:rFonts w:asciiTheme="minorHAnsi" w:hAnsiTheme="minorHAnsi" w:cstheme="minorHAnsi"/>
      </w:rPr>
    </w:pPr>
    <w:r w:rsidRPr="00EF07D2">
      <w:rPr>
        <w:rFonts w:asciiTheme="minorHAnsi" w:hAnsiTheme="minorHAnsi" w:cstheme="minorHAnsi"/>
      </w:rPr>
      <w:t xml:space="preserve">DSP </w:t>
    </w:r>
    <w:r>
      <w:rPr>
        <w:rFonts w:asciiTheme="minorHAnsi" w:hAnsiTheme="minorHAnsi" w:cstheme="minorHAnsi"/>
      </w:rPr>
      <w:t>Finance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6D55"/>
    <w:multiLevelType w:val="hybridMultilevel"/>
    <w:tmpl w:val="6BA049E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0FC601A"/>
    <w:multiLevelType w:val="multilevel"/>
    <w:tmpl w:val="35A4392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5A7D22"/>
    <w:multiLevelType w:val="hybridMultilevel"/>
    <w:tmpl w:val="9B4AD0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18172A0"/>
    <w:multiLevelType w:val="hybridMultilevel"/>
    <w:tmpl w:val="76CE1A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2331254"/>
    <w:multiLevelType w:val="hybridMultilevel"/>
    <w:tmpl w:val="8CC6EB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6A343C9"/>
    <w:multiLevelType w:val="hybridMultilevel"/>
    <w:tmpl w:val="718450AA"/>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B0159F1"/>
    <w:multiLevelType w:val="hybridMultilevel"/>
    <w:tmpl w:val="7F7AD93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3666199"/>
    <w:multiLevelType w:val="hybridMultilevel"/>
    <w:tmpl w:val="E3C209B2"/>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8246158"/>
    <w:multiLevelType w:val="multilevel"/>
    <w:tmpl w:val="6F6AC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040C75"/>
    <w:multiLevelType w:val="hybridMultilevel"/>
    <w:tmpl w:val="42C04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2CF0688"/>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3" w15:restartNumberingAfterBreak="0">
    <w:nsid w:val="2794246F"/>
    <w:multiLevelType w:val="hybridMultilevel"/>
    <w:tmpl w:val="E668B376"/>
    <w:lvl w:ilvl="0" w:tplc="04050005">
      <w:start w:val="1"/>
      <w:numFmt w:val="bullet"/>
      <w:lvlText w:val=""/>
      <w:lvlJc w:val="left"/>
      <w:pPr>
        <w:ind w:left="1080" w:hanging="360"/>
      </w:pPr>
      <w:rPr>
        <w:rFonts w:ascii="Wingdings" w:hAnsi="Wingdings" w:hint="default"/>
      </w:rPr>
    </w:lvl>
    <w:lvl w:ilvl="1" w:tplc="04050005">
      <w:start w:val="1"/>
      <w:numFmt w:val="bullet"/>
      <w:lvlText w:val=""/>
      <w:lvlJc w:val="left"/>
      <w:pPr>
        <w:ind w:left="4275" w:hanging="2835"/>
      </w:pPr>
      <w:rPr>
        <w:rFonts w:ascii="Wingdings" w:hAnsi="Wingding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27C55B78"/>
    <w:multiLevelType w:val="hybridMultilevel"/>
    <w:tmpl w:val="A3BA9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6"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7C423A2"/>
    <w:multiLevelType w:val="hybridMultilevel"/>
    <w:tmpl w:val="4CE68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246644"/>
    <w:multiLevelType w:val="hybridMultilevel"/>
    <w:tmpl w:val="176CD0DA"/>
    <w:lvl w:ilvl="0" w:tplc="17988646">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22"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E9873F8"/>
    <w:multiLevelType w:val="hybridMultilevel"/>
    <w:tmpl w:val="A08A5D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1B0593"/>
    <w:multiLevelType w:val="hybridMultilevel"/>
    <w:tmpl w:val="2CE4AF9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5B300A6D"/>
    <w:multiLevelType w:val="hybridMultilevel"/>
    <w:tmpl w:val="76AC1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F0B018C"/>
    <w:multiLevelType w:val="hybridMultilevel"/>
    <w:tmpl w:val="2E085BD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6726B17"/>
    <w:multiLevelType w:val="hybridMultilevel"/>
    <w:tmpl w:val="4970A5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6FF2062"/>
    <w:multiLevelType w:val="hybridMultilevel"/>
    <w:tmpl w:val="FF76F980"/>
    <w:lvl w:ilvl="0" w:tplc="064CFCE8">
      <w:start w:val="1"/>
      <w:numFmt w:val="decimal"/>
      <w:pStyle w:val="odrky"/>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FE31CBB"/>
    <w:multiLevelType w:val="hybridMultilevel"/>
    <w:tmpl w:val="B9E8A74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0140238"/>
    <w:multiLevelType w:val="hybridMultilevel"/>
    <w:tmpl w:val="8E6E83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0F83AEE"/>
    <w:multiLevelType w:val="hybridMultilevel"/>
    <w:tmpl w:val="D5CEEF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2AE5CE2"/>
    <w:multiLevelType w:val="hybridMultilevel"/>
    <w:tmpl w:val="189EBB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2D405F1"/>
    <w:multiLevelType w:val="hybridMultilevel"/>
    <w:tmpl w:val="3AF645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5E33B7"/>
    <w:multiLevelType w:val="hybridMultilevel"/>
    <w:tmpl w:val="3CDE96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7" w15:restartNumberingAfterBreak="0">
    <w:nsid w:val="796B5886"/>
    <w:multiLevelType w:val="hybridMultilevel"/>
    <w:tmpl w:val="9CDC1A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E9B4586"/>
    <w:multiLevelType w:val="hybridMultilevel"/>
    <w:tmpl w:val="CEAC1DFA"/>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abstractNum w:abstractNumId="40" w15:restartNumberingAfterBreak="0">
    <w:nsid w:val="7F4D79EE"/>
    <w:multiLevelType w:val="hybridMultilevel"/>
    <w:tmpl w:val="01C061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8"/>
  </w:num>
  <w:num w:numId="2">
    <w:abstractNumId w:val="18"/>
  </w:num>
  <w:num w:numId="3">
    <w:abstractNumId w:val="29"/>
  </w:num>
  <w:num w:numId="4">
    <w:abstractNumId w:val="26"/>
  </w:num>
  <w:num w:numId="5">
    <w:abstractNumId w:val="33"/>
  </w:num>
  <w:num w:numId="6">
    <w:abstractNumId w:val="4"/>
  </w:num>
  <w:num w:numId="7">
    <w:abstractNumId w:val="36"/>
  </w:num>
  <w:num w:numId="8">
    <w:abstractNumId w:val="8"/>
  </w:num>
  <w:num w:numId="9">
    <w:abstractNumId w:val="38"/>
  </w:num>
  <w:num w:numId="10">
    <w:abstractNumId w:val="13"/>
  </w:num>
  <w:num w:numId="11">
    <w:abstractNumId w:val="5"/>
  </w:num>
  <w:num w:numId="12">
    <w:abstractNumId w:val="16"/>
  </w:num>
  <w:num w:numId="13">
    <w:abstractNumId w:val="22"/>
  </w:num>
  <w:num w:numId="14">
    <w:abstractNumId w:val="0"/>
  </w:num>
  <w:num w:numId="15">
    <w:abstractNumId w:val="39"/>
  </w:num>
  <w:num w:numId="16">
    <w:abstractNumId w:val="6"/>
  </w:num>
  <w:num w:numId="17">
    <w:abstractNumId w:val="9"/>
  </w:num>
  <w:num w:numId="18">
    <w:abstractNumId w:val="35"/>
  </w:num>
  <w:num w:numId="19">
    <w:abstractNumId w:val="20"/>
  </w:num>
  <w:num w:numId="20">
    <w:abstractNumId w:val="3"/>
  </w:num>
  <w:num w:numId="21">
    <w:abstractNumId w:val="11"/>
  </w:num>
  <w:num w:numId="22">
    <w:abstractNumId w:val="25"/>
  </w:num>
  <w:num w:numId="23">
    <w:abstractNumId w:val="14"/>
  </w:num>
  <w:num w:numId="24">
    <w:abstractNumId w:val="17"/>
  </w:num>
  <w:num w:numId="25">
    <w:abstractNumId w:val="32"/>
  </w:num>
  <w:num w:numId="26">
    <w:abstractNumId w:val="7"/>
  </w:num>
  <w:num w:numId="27">
    <w:abstractNumId w:val="21"/>
  </w:num>
  <w:num w:numId="28">
    <w:abstractNumId w:val="24"/>
  </w:num>
  <w:num w:numId="29">
    <w:abstractNumId w:val="1"/>
  </w:num>
  <w:num w:numId="30">
    <w:abstractNumId w:val="31"/>
  </w:num>
  <w:num w:numId="31">
    <w:abstractNumId w:val="27"/>
  </w:num>
  <w:num w:numId="32">
    <w:abstractNumId w:val="10"/>
  </w:num>
  <w:num w:numId="33">
    <w:abstractNumId w:val="12"/>
  </w:num>
  <w:num w:numId="34">
    <w:abstractNumId w:val="19"/>
  </w:num>
  <w:num w:numId="35">
    <w:abstractNumId w:val="40"/>
  </w:num>
  <w:num w:numId="36">
    <w:abstractNumId w:val="2"/>
  </w:num>
  <w:num w:numId="37">
    <w:abstractNumId w:val="23"/>
  </w:num>
  <w:num w:numId="38">
    <w:abstractNumId w:val="34"/>
  </w:num>
  <w:num w:numId="39">
    <w:abstractNumId w:val="15"/>
  </w:num>
  <w:num w:numId="40">
    <w:abstractNumId w:val="37"/>
  </w:num>
  <w:num w:numId="41">
    <w:abstractNumId w:val="30"/>
  </w:num>
  <w:numIdMacAtCleanup w:val="3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l Pilík">
    <w15:presenceInfo w15:providerId="AD" w15:userId="S-1-5-21-770070720-3945125243-2690725130-18779"/>
  </w15:person>
  <w15:person w15:author="Drahomíra Pavelková">
    <w15:presenceInfo w15:providerId="AD" w15:userId="S::pavelkova@utb.cz::87e650d1-86ac-4d54-ba66-9a7e297677f6"/>
  </w15:person>
  <w15:person w15:author="Pavla Trefilová">
    <w15:presenceInfo w15:providerId="AD" w15:userId="S-1-5-21-770070720-3945125243-2690725130-188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E3D"/>
    <w:rsid w:val="00004E74"/>
    <w:rsid w:val="000055B9"/>
    <w:rsid w:val="0000723E"/>
    <w:rsid w:val="00010607"/>
    <w:rsid w:val="00011151"/>
    <w:rsid w:val="000115B2"/>
    <w:rsid w:val="00012142"/>
    <w:rsid w:val="00013CCA"/>
    <w:rsid w:val="0002389B"/>
    <w:rsid w:val="000252EE"/>
    <w:rsid w:val="00025FAD"/>
    <w:rsid w:val="00026395"/>
    <w:rsid w:val="000265B0"/>
    <w:rsid w:val="0002692D"/>
    <w:rsid w:val="00032CEB"/>
    <w:rsid w:val="00032EE1"/>
    <w:rsid w:val="00035E20"/>
    <w:rsid w:val="00043733"/>
    <w:rsid w:val="0004452C"/>
    <w:rsid w:val="000507BD"/>
    <w:rsid w:val="00052E0E"/>
    <w:rsid w:val="000606C6"/>
    <w:rsid w:val="00060C67"/>
    <w:rsid w:val="00060FB2"/>
    <w:rsid w:val="00064D2E"/>
    <w:rsid w:val="00064DE5"/>
    <w:rsid w:val="000672EC"/>
    <w:rsid w:val="00074981"/>
    <w:rsid w:val="000859B6"/>
    <w:rsid w:val="00086A4B"/>
    <w:rsid w:val="00091B8F"/>
    <w:rsid w:val="00094C44"/>
    <w:rsid w:val="00095A58"/>
    <w:rsid w:val="000A0DB5"/>
    <w:rsid w:val="000A1871"/>
    <w:rsid w:val="000A1D5A"/>
    <w:rsid w:val="000A46D4"/>
    <w:rsid w:val="000A4C93"/>
    <w:rsid w:val="000A54EA"/>
    <w:rsid w:val="000A7284"/>
    <w:rsid w:val="000A7B2A"/>
    <w:rsid w:val="000B009E"/>
    <w:rsid w:val="000B423E"/>
    <w:rsid w:val="000B5574"/>
    <w:rsid w:val="000C0D78"/>
    <w:rsid w:val="000D4B5E"/>
    <w:rsid w:val="000E7486"/>
    <w:rsid w:val="000F04A4"/>
    <w:rsid w:val="000F202B"/>
    <w:rsid w:val="000F2AF1"/>
    <w:rsid w:val="000F3FD7"/>
    <w:rsid w:val="000F4108"/>
    <w:rsid w:val="001019C3"/>
    <w:rsid w:val="00102F33"/>
    <w:rsid w:val="00103CF2"/>
    <w:rsid w:val="00103EE4"/>
    <w:rsid w:val="00111421"/>
    <w:rsid w:val="00112759"/>
    <w:rsid w:val="00114032"/>
    <w:rsid w:val="00115AA0"/>
    <w:rsid w:val="00116AD1"/>
    <w:rsid w:val="001170F9"/>
    <w:rsid w:val="00117F34"/>
    <w:rsid w:val="00120858"/>
    <w:rsid w:val="00120A0C"/>
    <w:rsid w:val="00121ACA"/>
    <w:rsid w:val="00123225"/>
    <w:rsid w:val="00124581"/>
    <w:rsid w:val="001246AF"/>
    <w:rsid w:val="00125E33"/>
    <w:rsid w:val="00133633"/>
    <w:rsid w:val="00133D22"/>
    <w:rsid w:val="00135D43"/>
    <w:rsid w:val="001365DF"/>
    <w:rsid w:val="00137AEF"/>
    <w:rsid w:val="00145C40"/>
    <w:rsid w:val="00156A07"/>
    <w:rsid w:val="0015796A"/>
    <w:rsid w:val="0016632B"/>
    <w:rsid w:val="00167DC2"/>
    <w:rsid w:val="001713EF"/>
    <w:rsid w:val="001727B7"/>
    <w:rsid w:val="00174A08"/>
    <w:rsid w:val="001872A0"/>
    <w:rsid w:val="0018775E"/>
    <w:rsid w:val="00191A85"/>
    <w:rsid w:val="00191E13"/>
    <w:rsid w:val="0019370D"/>
    <w:rsid w:val="00195889"/>
    <w:rsid w:val="001968A7"/>
    <w:rsid w:val="001972A8"/>
    <w:rsid w:val="001A247A"/>
    <w:rsid w:val="001A6E6A"/>
    <w:rsid w:val="001A7A57"/>
    <w:rsid w:val="001B365E"/>
    <w:rsid w:val="001B4C52"/>
    <w:rsid w:val="001C0C89"/>
    <w:rsid w:val="001C1504"/>
    <w:rsid w:val="001C39F0"/>
    <w:rsid w:val="001C7EB7"/>
    <w:rsid w:val="001D0568"/>
    <w:rsid w:val="001D07D7"/>
    <w:rsid w:val="001D7F56"/>
    <w:rsid w:val="001D7FB5"/>
    <w:rsid w:val="001E1DD4"/>
    <w:rsid w:val="001E448A"/>
    <w:rsid w:val="001E52AE"/>
    <w:rsid w:val="001E72DC"/>
    <w:rsid w:val="001F53EB"/>
    <w:rsid w:val="0020150B"/>
    <w:rsid w:val="00203547"/>
    <w:rsid w:val="002037E5"/>
    <w:rsid w:val="00203D8F"/>
    <w:rsid w:val="0020597E"/>
    <w:rsid w:val="00207D81"/>
    <w:rsid w:val="00207E5E"/>
    <w:rsid w:val="0021143D"/>
    <w:rsid w:val="00214AE8"/>
    <w:rsid w:val="002207E8"/>
    <w:rsid w:val="00222703"/>
    <w:rsid w:val="002267E1"/>
    <w:rsid w:val="00227784"/>
    <w:rsid w:val="00227CF1"/>
    <w:rsid w:val="00231B5A"/>
    <w:rsid w:val="00232B3C"/>
    <w:rsid w:val="00232E9A"/>
    <w:rsid w:val="00241B18"/>
    <w:rsid w:val="002470D0"/>
    <w:rsid w:val="00251192"/>
    <w:rsid w:val="00252656"/>
    <w:rsid w:val="0026059A"/>
    <w:rsid w:val="002668F7"/>
    <w:rsid w:val="0027025A"/>
    <w:rsid w:val="00270443"/>
    <w:rsid w:val="00271DB3"/>
    <w:rsid w:val="00272210"/>
    <w:rsid w:val="002808FF"/>
    <w:rsid w:val="00281DD1"/>
    <w:rsid w:val="00282973"/>
    <w:rsid w:val="002829D5"/>
    <w:rsid w:val="0029215C"/>
    <w:rsid w:val="0029754E"/>
    <w:rsid w:val="002A0DB1"/>
    <w:rsid w:val="002A72F0"/>
    <w:rsid w:val="002B0A33"/>
    <w:rsid w:val="002C470F"/>
    <w:rsid w:val="002D5BE0"/>
    <w:rsid w:val="002E6A4E"/>
    <w:rsid w:val="002E77D1"/>
    <w:rsid w:val="002F0F45"/>
    <w:rsid w:val="002F2746"/>
    <w:rsid w:val="00306AE0"/>
    <w:rsid w:val="0030761C"/>
    <w:rsid w:val="003079BC"/>
    <w:rsid w:val="00307E8F"/>
    <w:rsid w:val="003101A5"/>
    <w:rsid w:val="00310B96"/>
    <w:rsid w:val="003136F0"/>
    <w:rsid w:val="00316FD3"/>
    <w:rsid w:val="003174E9"/>
    <w:rsid w:val="00324232"/>
    <w:rsid w:val="00330456"/>
    <w:rsid w:val="003328B3"/>
    <w:rsid w:val="00334E97"/>
    <w:rsid w:val="003353FF"/>
    <w:rsid w:val="003368B3"/>
    <w:rsid w:val="00341024"/>
    <w:rsid w:val="0034361F"/>
    <w:rsid w:val="00344678"/>
    <w:rsid w:val="003454F6"/>
    <w:rsid w:val="00350549"/>
    <w:rsid w:val="00350646"/>
    <w:rsid w:val="00352826"/>
    <w:rsid w:val="00355A01"/>
    <w:rsid w:val="003669ED"/>
    <w:rsid w:val="003739D7"/>
    <w:rsid w:val="00373FE2"/>
    <w:rsid w:val="0037524D"/>
    <w:rsid w:val="00377B23"/>
    <w:rsid w:val="00383361"/>
    <w:rsid w:val="00383F38"/>
    <w:rsid w:val="0039025E"/>
    <w:rsid w:val="00390403"/>
    <w:rsid w:val="00392B6E"/>
    <w:rsid w:val="00392E86"/>
    <w:rsid w:val="003942AB"/>
    <w:rsid w:val="00397B68"/>
    <w:rsid w:val="003A1A1F"/>
    <w:rsid w:val="003A24F3"/>
    <w:rsid w:val="003A2865"/>
    <w:rsid w:val="003A5160"/>
    <w:rsid w:val="003B559B"/>
    <w:rsid w:val="003B601C"/>
    <w:rsid w:val="003B620A"/>
    <w:rsid w:val="003B7DFC"/>
    <w:rsid w:val="003C242F"/>
    <w:rsid w:val="003C79C7"/>
    <w:rsid w:val="003D0392"/>
    <w:rsid w:val="003D1545"/>
    <w:rsid w:val="003D2501"/>
    <w:rsid w:val="003D7C6C"/>
    <w:rsid w:val="003E12CC"/>
    <w:rsid w:val="003E47C9"/>
    <w:rsid w:val="003E4F61"/>
    <w:rsid w:val="00404923"/>
    <w:rsid w:val="0040781E"/>
    <w:rsid w:val="0041076D"/>
    <w:rsid w:val="00411360"/>
    <w:rsid w:val="00412B9C"/>
    <w:rsid w:val="00415D14"/>
    <w:rsid w:val="00421807"/>
    <w:rsid w:val="00422F29"/>
    <w:rsid w:val="0042670D"/>
    <w:rsid w:val="0042685C"/>
    <w:rsid w:val="004325FF"/>
    <w:rsid w:val="00432B68"/>
    <w:rsid w:val="0043386F"/>
    <w:rsid w:val="004455F8"/>
    <w:rsid w:val="00453D97"/>
    <w:rsid w:val="00455FF3"/>
    <w:rsid w:val="00456614"/>
    <w:rsid w:val="00461FA7"/>
    <w:rsid w:val="00467396"/>
    <w:rsid w:val="00477F6A"/>
    <w:rsid w:val="00486D9E"/>
    <w:rsid w:val="00486E27"/>
    <w:rsid w:val="0049204B"/>
    <w:rsid w:val="004958AE"/>
    <w:rsid w:val="004A4F2F"/>
    <w:rsid w:val="004A634E"/>
    <w:rsid w:val="004B1E4D"/>
    <w:rsid w:val="004C269C"/>
    <w:rsid w:val="004C3845"/>
    <w:rsid w:val="004C42A2"/>
    <w:rsid w:val="004C5454"/>
    <w:rsid w:val="004C5CDC"/>
    <w:rsid w:val="004D3398"/>
    <w:rsid w:val="004D655C"/>
    <w:rsid w:val="004D78D7"/>
    <w:rsid w:val="004E0475"/>
    <w:rsid w:val="004E1594"/>
    <w:rsid w:val="004E39B3"/>
    <w:rsid w:val="004E4280"/>
    <w:rsid w:val="004E4F74"/>
    <w:rsid w:val="004E5166"/>
    <w:rsid w:val="004E5D59"/>
    <w:rsid w:val="004F5B61"/>
    <w:rsid w:val="004F6D2F"/>
    <w:rsid w:val="004F7968"/>
    <w:rsid w:val="00501DF1"/>
    <w:rsid w:val="005022E4"/>
    <w:rsid w:val="00503C3C"/>
    <w:rsid w:val="00505F81"/>
    <w:rsid w:val="005153E5"/>
    <w:rsid w:val="00521306"/>
    <w:rsid w:val="00531CEC"/>
    <w:rsid w:val="00540599"/>
    <w:rsid w:val="00547B65"/>
    <w:rsid w:val="0055112D"/>
    <w:rsid w:val="00552361"/>
    <w:rsid w:val="00555B65"/>
    <w:rsid w:val="00557578"/>
    <w:rsid w:val="0056468E"/>
    <w:rsid w:val="0056664D"/>
    <w:rsid w:val="00572D76"/>
    <w:rsid w:val="00573E62"/>
    <w:rsid w:val="00574514"/>
    <w:rsid w:val="0057488A"/>
    <w:rsid w:val="00576A24"/>
    <w:rsid w:val="00581F9E"/>
    <w:rsid w:val="00585932"/>
    <w:rsid w:val="005878FA"/>
    <w:rsid w:val="00592A51"/>
    <w:rsid w:val="00594BDC"/>
    <w:rsid w:val="005953B7"/>
    <w:rsid w:val="005976DF"/>
    <w:rsid w:val="005A0078"/>
    <w:rsid w:val="005A2BAB"/>
    <w:rsid w:val="005A44DB"/>
    <w:rsid w:val="005A5309"/>
    <w:rsid w:val="005B246A"/>
    <w:rsid w:val="005B30B1"/>
    <w:rsid w:val="005B49BA"/>
    <w:rsid w:val="005B6E19"/>
    <w:rsid w:val="005C0780"/>
    <w:rsid w:val="005C2489"/>
    <w:rsid w:val="005D0966"/>
    <w:rsid w:val="005D0BA6"/>
    <w:rsid w:val="005D0CDD"/>
    <w:rsid w:val="005D6D4F"/>
    <w:rsid w:val="005D721D"/>
    <w:rsid w:val="005E6D5A"/>
    <w:rsid w:val="005E7098"/>
    <w:rsid w:val="005F2FAB"/>
    <w:rsid w:val="005F39F0"/>
    <w:rsid w:val="005F5723"/>
    <w:rsid w:val="005F7D27"/>
    <w:rsid w:val="0060298D"/>
    <w:rsid w:val="00606D79"/>
    <w:rsid w:val="00607573"/>
    <w:rsid w:val="006105E6"/>
    <w:rsid w:val="00610861"/>
    <w:rsid w:val="00610F4F"/>
    <w:rsid w:val="00611C85"/>
    <w:rsid w:val="0061719B"/>
    <w:rsid w:val="00623FCF"/>
    <w:rsid w:val="00624A46"/>
    <w:rsid w:val="00631421"/>
    <w:rsid w:val="006316E9"/>
    <w:rsid w:val="00634ABF"/>
    <w:rsid w:val="006360FB"/>
    <w:rsid w:val="00637D45"/>
    <w:rsid w:val="00640FE5"/>
    <w:rsid w:val="006414CE"/>
    <w:rsid w:val="00641FDB"/>
    <w:rsid w:val="00642120"/>
    <w:rsid w:val="0064388C"/>
    <w:rsid w:val="0064480E"/>
    <w:rsid w:val="006507E4"/>
    <w:rsid w:val="00652E33"/>
    <w:rsid w:val="00661C3B"/>
    <w:rsid w:val="00663E25"/>
    <w:rsid w:val="00667606"/>
    <w:rsid w:val="006808BF"/>
    <w:rsid w:val="00681313"/>
    <w:rsid w:val="006848FB"/>
    <w:rsid w:val="00685821"/>
    <w:rsid w:val="0068757A"/>
    <w:rsid w:val="00690A74"/>
    <w:rsid w:val="006A1283"/>
    <w:rsid w:val="006A406E"/>
    <w:rsid w:val="006A6E9A"/>
    <w:rsid w:val="006B1A31"/>
    <w:rsid w:val="006C245F"/>
    <w:rsid w:val="006C4603"/>
    <w:rsid w:val="006C473B"/>
    <w:rsid w:val="006C61E2"/>
    <w:rsid w:val="006C7506"/>
    <w:rsid w:val="006D1526"/>
    <w:rsid w:val="006D20A6"/>
    <w:rsid w:val="006D602A"/>
    <w:rsid w:val="006D79BB"/>
    <w:rsid w:val="006E3C10"/>
    <w:rsid w:val="006E3DCD"/>
    <w:rsid w:val="006E4C30"/>
    <w:rsid w:val="006E514C"/>
    <w:rsid w:val="006E61F9"/>
    <w:rsid w:val="006E63C7"/>
    <w:rsid w:val="006F3121"/>
    <w:rsid w:val="006F3F4F"/>
    <w:rsid w:val="006F6FE1"/>
    <w:rsid w:val="0070112E"/>
    <w:rsid w:val="00703140"/>
    <w:rsid w:val="00703571"/>
    <w:rsid w:val="00704EEC"/>
    <w:rsid w:val="00704F50"/>
    <w:rsid w:val="0070680C"/>
    <w:rsid w:val="007100D9"/>
    <w:rsid w:val="0071110B"/>
    <w:rsid w:val="00713278"/>
    <w:rsid w:val="00713A9A"/>
    <w:rsid w:val="007141A1"/>
    <w:rsid w:val="007200BA"/>
    <w:rsid w:val="00721128"/>
    <w:rsid w:val="007236B7"/>
    <w:rsid w:val="0072480E"/>
    <w:rsid w:val="00724B90"/>
    <w:rsid w:val="0072578B"/>
    <w:rsid w:val="007335FF"/>
    <w:rsid w:val="00733E70"/>
    <w:rsid w:val="00734837"/>
    <w:rsid w:val="00734B8F"/>
    <w:rsid w:val="007363A1"/>
    <w:rsid w:val="007370D7"/>
    <w:rsid w:val="00740A8B"/>
    <w:rsid w:val="007470EE"/>
    <w:rsid w:val="00750E7D"/>
    <w:rsid w:val="00751CBE"/>
    <w:rsid w:val="00752578"/>
    <w:rsid w:val="00753222"/>
    <w:rsid w:val="0075427B"/>
    <w:rsid w:val="007602C2"/>
    <w:rsid w:val="00760497"/>
    <w:rsid w:val="00761C42"/>
    <w:rsid w:val="007621BA"/>
    <w:rsid w:val="00763D79"/>
    <w:rsid w:val="007707E1"/>
    <w:rsid w:val="00772EA0"/>
    <w:rsid w:val="0078137F"/>
    <w:rsid w:val="00782FBD"/>
    <w:rsid w:val="00784A85"/>
    <w:rsid w:val="00785258"/>
    <w:rsid w:val="00787430"/>
    <w:rsid w:val="007910D9"/>
    <w:rsid w:val="00793F1F"/>
    <w:rsid w:val="00795096"/>
    <w:rsid w:val="00795858"/>
    <w:rsid w:val="00795B1D"/>
    <w:rsid w:val="00797C09"/>
    <w:rsid w:val="007A7751"/>
    <w:rsid w:val="007A77FB"/>
    <w:rsid w:val="007B0E99"/>
    <w:rsid w:val="007B15DD"/>
    <w:rsid w:val="007C0014"/>
    <w:rsid w:val="007C0D33"/>
    <w:rsid w:val="007C1780"/>
    <w:rsid w:val="007E0951"/>
    <w:rsid w:val="007E1B60"/>
    <w:rsid w:val="007E47C6"/>
    <w:rsid w:val="007E4D90"/>
    <w:rsid w:val="007E4DDD"/>
    <w:rsid w:val="007E564C"/>
    <w:rsid w:val="007E70C4"/>
    <w:rsid w:val="007E71B0"/>
    <w:rsid w:val="007F4ACE"/>
    <w:rsid w:val="007F5438"/>
    <w:rsid w:val="008012A4"/>
    <w:rsid w:val="00801A24"/>
    <w:rsid w:val="00804BE7"/>
    <w:rsid w:val="00806057"/>
    <w:rsid w:val="00811CE4"/>
    <w:rsid w:val="008125E6"/>
    <w:rsid w:val="008242AA"/>
    <w:rsid w:val="00825AB5"/>
    <w:rsid w:val="008308A6"/>
    <w:rsid w:val="00831911"/>
    <w:rsid w:val="008346DB"/>
    <w:rsid w:val="00837A90"/>
    <w:rsid w:val="008425F0"/>
    <w:rsid w:val="00844EB4"/>
    <w:rsid w:val="00847F2B"/>
    <w:rsid w:val="00852E3C"/>
    <w:rsid w:val="00857C0D"/>
    <w:rsid w:val="008610FE"/>
    <w:rsid w:val="00865B79"/>
    <w:rsid w:val="00873759"/>
    <w:rsid w:val="00874267"/>
    <w:rsid w:val="008760D2"/>
    <w:rsid w:val="0088199C"/>
    <w:rsid w:val="008826B5"/>
    <w:rsid w:val="00893B79"/>
    <w:rsid w:val="0089407F"/>
    <w:rsid w:val="008A2909"/>
    <w:rsid w:val="008A303C"/>
    <w:rsid w:val="008A425D"/>
    <w:rsid w:val="008B0399"/>
    <w:rsid w:val="008B1B92"/>
    <w:rsid w:val="008B1EBA"/>
    <w:rsid w:val="008B302A"/>
    <w:rsid w:val="008B3994"/>
    <w:rsid w:val="008B3C90"/>
    <w:rsid w:val="008B7D92"/>
    <w:rsid w:val="008B7DED"/>
    <w:rsid w:val="008C2684"/>
    <w:rsid w:val="008C3255"/>
    <w:rsid w:val="008C3769"/>
    <w:rsid w:val="008C5841"/>
    <w:rsid w:val="008C63F0"/>
    <w:rsid w:val="008C654B"/>
    <w:rsid w:val="008D1192"/>
    <w:rsid w:val="008D386A"/>
    <w:rsid w:val="008D3B7C"/>
    <w:rsid w:val="008D44C4"/>
    <w:rsid w:val="008E0218"/>
    <w:rsid w:val="008E0EAC"/>
    <w:rsid w:val="008E1E41"/>
    <w:rsid w:val="008E76B5"/>
    <w:rsid w:val="008F099C"/>
    <w:rsid w:val="008F0D00"/>
    <w:rsid w:val="008F1A7A"/>
    <w:rsid w:val="008F369F"/>
    <w:rsid w:val="008F5E55"/>
    <w:rsid w:val="00903D54"/>
    <w:rsid w:val="009160C6"/>
    <w:rsid w:val="00917728"/>
    <w:rsid w:val="009230CE"/>
    <w:rsid w:val="009276D6"/>
    <w:rsid w:val="009316B3"/>
    <w:rsid w:val="009352AF"/>
    <w:rsid w:val="009354DA"/>
    <w:rsid w:val="00935E63"/>
    <w:rsid w:val="00936B0A"/>
    <w:rsid w:val="0093793A"/>
    <w:rsid w:val="00940858"/>
    <w:rsid w:val="00950F40"/>
    <w:rsid w:val="00953280"/>
    <w:rsid w:val="00955192"/>
    <w:rsid w:val="009606E0"/>
    <w:rsid w:val="009640D1"/>
    <w:rsid w:val="00971036"/>
    <w:rsid w:val="009747D2"/>
    <w:rsid w:val="009757A6"/>
    <w:rsid w:val="00980ED2"/>
    <w:rsid w:val="0098375D"/>
    <w:rsid w:val="00984A1D"/>
    <w:rsid w:val="00986B0B"/>
    <w:rsid w:val="009914B4"/>
    <w:rsid w:val="009940CC"/>
    <w:rsid w:val="00994418"/>
    <w:rsid w:val="00997DD8"/>
    <w:rsid w:val="009A0DE6"/>
    <w:rsid w:val="009A1ED3"/>
    <w:rsid w:val="009B3769"/>
    <w:rsid w:val="009B37EE"/>
    <w:rsid w:val="009B693B"/>
    <w:rsid w:val="009C705E"/>
    <w:rsid w:val="009D0248"/>
    <w:rsid w:val="009D58ED"/>
    <w:rsid w:val="009D79BD"/>
    <w:rsid w:val="009E02DD"/>
    <w:rsid w:val="009E430D"/>
    <w:rsid w:val="009E64B7"/>
    <w:rsid w:val="009E770C"/>
    <w:rsid w:val="009F201B"/>
    <w:rsid w:val="009F5553"/>
    <w:rsid w:val="009F5E2A"/>
    <w:rsid w:val="009F6773"/>
    <w:rsid w:val="009F6E36"/>
    <w:rsid w:val="00A00B8E"/>
    <w:rsid w:val="00A029F5"/>
    <w:rsid w:val="00A047ED"/>
    <w:rsid w:val="00A065DB"/>
    <w:rsid w:val="00A06DD2"/>
    <w:rsid w:val="00A158FE"/>
    <w:rsid w:val="00A20AAE"/>
    <w:rsid w:val="00A24787"/>
    <w:rsid w:val="00A25456"/>
    <w:rsid w:val="00A259A0"/>
    <w:rsid w:val="00A259FA"/>
    <w:rsid w:val="00A333A1"/>
    <w:rsid w:val="00A341CF"/>
    <w:rsid w:val="00A36C44"/>
    <w:rsid w:val="00A44FC5"/>
    <w:rsid w:val="00A4701F"/>
    <w:rsid w:val="00A474E2"/>
    <w:rsid w:val="00A52D96"/>
    <w:rsid w:val="00A556C1"/>
    <w:rsid w:val="00A60340"/>
    <w:rsid w:val="00A61229"/>
    <w:rsid w:val="00A66250"/>
    <w:rsid w:val="00A815C2"/>
    <w:rsid w:val="00A83C1E"/>
    <w:rsid w:val="00A85D24"/>
    <w:rsid w:val="00A86981"/>
    <w:rsid w:val="00A91A0A"/>
    <w:rsid w:val="00A924A6"/>
    <w:rsid w:val="00A94756"/>
    <w:rsid w:val="00AA140C"/>
    <w:rsid w:val="00AA366B"/>
    <w:rsid w:val="00AA5FB5"/>
    <w:rsid w:val="00AA6AF1"/>
    <w:rsid w:val="00AA7B12"/>
    <w:rsid w:val="00AB2250"/>
    <w:rsid w:val="00AB25C9"/>
    <w:rsid w:val="00AB38E3"/>
    <w:rsid w:val="00AB4000"/>
    <w:rsid w:val="00AB41BC"/>
    <w:rsid w:val="00AB741C"/>
    <w:rsid w:val="00AB7FC4"/>
    <w:rsid w:val="00AC09A5"/>
    <w:rsid w:val="00AC33EF"/>
    <w:rsid w:val="00AC4E30"/>
    <w:rsid w:val="00AD20FD"/>
    <w:rsid w:val="00AD39EA"/>
    <w:rsid w:val="00AD44D5"/>
    <w:rsid w:val="00AE0477"/>
    <w:rsid w:val="00AE35DA"/>
    <w:rsid w:val="00AE4A89"/>
    <w:rsid w:val="00AE53DD"/>
    <w:rsid w:val="00AE5924"/>
    <w:rsid w:val="00AF218D"/>
    <w:rsid w:val="00AF2DFC"/>
    <w:rsid w:val="00AF3FBB"/>
    <w:rsid w:val="00AF79B1"/>
    <w:rsid w:val="00B0570C"/>
    <w:rsid w:val="00B0601A"/>
    <w:rsid w:val="00B11F42"/>
    <w:rsid w:val="00B146EF"/>
    <w:rsid w:val="00B20DF8"/>
    <w:rsid w:val="00B21536"/>
    <w:rsid w:val="00B21B23"/>
    <w:rsid w:val="00B2621F"/>
    <w:rsid w:val="00B3174C"/>
    <w:rsid w:val="00B31B38"/>
    <w:rsid w:val="00B4090A"/>
    <w:rsid w:val="00B4114C"/>
    <w:rsid w:val="00B41DF0"/>
    <w:rsid w:val="00B5625D"/>
    <w:rsid w:val="00B60BBE"/>
    <w:rsid w:val="00B62BE7"/>
    <w:rsid w:val="00B63E6C"/>
    <w:rsid w:val="00B7136C"/>
    <w:rsid w:val="00B72059"/>
    <w:rsid w:val="00B73763"/>
    <w:rsid w:val="00B75617"/>
    <w:rsid w:val="00B75922"/>
    <w:rsid w:val="00B82FB7"/>
    <w:rsid w:val="00B9199C"/>
    <w:rsid w:val="00BA234B"/>
    <w:rsid w:val="00BA32BF"/>
    <w:rsid w:val="00BA633E"/>
    <w:rsid w:val="00BB0129"/>
    <w:rsid w:val="00BB0D0B"/>
    <w:rsid w:val="00BB589D"/>
    <w:rsid w:val="00BC0BAE"/>
    <w:rsid w:val="00BC1766"/>
    <w:rsid w:val="00BD2093"/>
    <w:rsid w:val="00BD457F"/>
    <w:rsid w:val="00BD5164"/>
    <w:rsid w:val="00BE219D"/>
    <w:rsid w:val="00BE3707"/>
    <w:rsid w:val="00BE4BEA"/>
    <w:rsid w:val="00BF16AD"/>
    <w:rsid w:val="00C109A7"/>
    <w:rsid w:val="00C11847"/>
    <w:rsid w:val="00C124B0"/>
    <w:rsid w:val="00C12CAB"/>
    <w:rsid w:val="00C162FE"/>
    <w:rsid w:val="00C2420C"/>
    <w:rsid w:val="00C27F0F"/>
    <w:rsid w:val="00C3022C"/>
    <w:rsid w:val="00C31379"/>
    <w:rsid w:val="00C34D44"/>
    <w:rsid w:val="00C35CA9"/>
    <w:rsid w:val="00C4326E"/>
    <w:rsid w:val="00C466F0"/>
    <w:rsid w:val="00C4718B"/>
    <w:rsid w:val="00C50458"/>
    <w:rsid w:val="00C51AD5"/>
    <w:rsid w:val="00C57955"/>
    <w:rsid w:val="00C632DC"/>
    <w:rsid w:val="00C64E96"/>
    <w:rsid w:val="00C67317"/>
    <w:rsid w:val="00C74FA3"/>
    <w:rsid w:val="00C85E77"/>
    <w:rsid w:val="00C8755C"/>
    <w:rsid w:val="00C91E40"/>
    <w:rsid w:val="00C920E0"/>
    <w:rsid w:val="00C9339B"/>
    <w:rsid w:val="00C9588E"/>
    <w:rsid w:val="00CA0695"/>
    <w:rsid w:val="00CA0F95"/>
    <w:rsid w:val="00CA24D4"/>
    <w:rsid w:val="00CA3D25"/>
    <w:rsid w:val="00CA511C"/>
    <w:rsid w:val="00CA737F"/>
    <w:rsid w:val="00CB057E"/>
    <w:rsid w:val="00CB3597"/>
    <w:rsid w:val="00CB41FC"/>
    <w:rsid w:val="00CB4357"/>
    <w:rsid w:val="00CC3198"/>
    <w:rsid w:val="00CD0066"/>
    <w:rsid w:val="00CD2639"/>
    <w:rsid w:val="00CD5A6D"/>
    <w:rsid w:val="00CD739C"/>
    <w:rsid w:val="00CD7C94"/>
    <w:rsid w:val="00CE21AD"/>
    <w:rsid w:val="00CE2E83"/>
    <w:rsid w:val="00CE3B07"/>
    <w:rsid w:val="00CE4817"/>
    <w:rsid w:val="00CE4CE1"/>
    <w:rsid w:val="00CF03F9"/>
    <w:rsid w:val="00CF205D"/>
    <w:rsid w:val="00CF41D1"/>
    <w:rsid w:val="00CF7D4A"/>
    <w:rsid w:val="00CF7F27"/>
    <w:rsid w:val="00D062CF"/>
    <w:rsid w:val="00D103C2"/>
    <w:rsid w:val="00D113BC"/>
    <w:rsid w:val="00D14A8B"/>
    <w:rsid w:val="00D169A6"/>
    <w:rsid w:val="00D22030"/>
    <w:rsid w:val="00D23723"/>
    <w:rsid w:val="00D25BF1"/>
    <w:rsid w:val="00D33AF2"/>
    <w:rsid w:val="00D358AE"/>
    <w:rsid w:val="00D4014F"/>
    <w:rsid w:val="00D43319"/>
    <w:rsid w:val="00D436A3"/>
    <w:rsid w:val="00D44032"/>
    <w:rsid w:val="00D44C73"/>
    <w:rsid w:val="00D45995"/>
    <w:rsid w:val="00D46971"/>
    <w:rsid w:val="00D47C33"/>
    <w:rsid w:val="00D545B2"/>
    <w:rsid w:val="00D54BD3"/>
    <w:rsid w:val="00D60275"/>
    <w:rsid w:val="00D65AD3"/>
    <w:rsid w:val="00D71498"/>
    <w:rsid w:val="00D72FA4"/>
    <w:rsid w:val="00D76C5E"/>
    <w:rsid w:val="00D77FDB"/>
    <w:rsid w:val="00D830DC"/>
    <w:rsid w:val="00D851EA"/>
    <w:rsid w:val="00D90B9F"/>
    <w:rsid w:val="00D920F3"/>
    <w:rsid w:val="00D96943"/>
    <w:rsid w:val="00DA042B"/>
    <w:rsid w:val="00DA266B"/>
    <w:rsid w:val="00DA4A42"/>
    <w:rsid w:val="00DB1B37"/>
    <w:rsid w:val="00DB28AB"/>
    <w:rsid w:val="00DB74ED"/>
    <w:rsid w:val="00DB7500"/>
    <w:rsid w:val="00DB7FD5"/>
    <w:rsid w:val="00DC3FE3"/>
    <w:rsid w:val="00DC4396"/>
    <w:rsid w:val="00DC52F6"/>
    <w:rsid w:val="00DC5AE9"/>
    <w:rsid w:val="00DD16A4"/>
    <w:rsid w:val="00DD25EA"/>
    <w:rsid w:val="00DD5908"/>
    <w:rsid w:val="00DD5A0E"/>
    <w:rsid w:val="00DD7126"/>
    <w:rsid w:val="00DE4D8A"/>
    <w:rsid w:val="00DE7812"/>
    <w:rsid w:val="00DF1CBB"/>
    <w:rsid w:val="00DF4DA0"/>
    <w:rsid w:val="00DF699E"/>
    <w:rsid w:val="00E0118D"/>
    <w:rsid w:val="00E05251"/>
    <w:rsid w:val="00E114AB"/>
    <w:rsid w:val="00E1493B"/>
    <w:rsid w:val="00E204F6"/>
    <w:rsid w:val="00E313C0"/>
    <w:rsid w:val="00E3280D"/>
    <w:rsid w:val="00E32EA7"/>
    <w:rsid w:val="00E37588"/>
    <w:rsid w:val="00E37D14"/>
    <w:rsid w:val="00E43BA0"/>
    <w:rsid w:val="00E445A1"/>
    <w:rsid w:val="00E4538D"/>
    <w:rsid w:val="00E56623"/>
    <w:rsid w:val="00E63C81"/>
    <w:rsid w:val="00E64406"/>
    <w:rsid w:val="00E64B4E"/>
    <w:rsid w:val="00E65203"/>
    <w:rsid w:val="00E65F65"/>
    <w:rsid w:val="00E6784B"/>
    <w:rsid w:val="00E678D0"/>
    <w:rsid w:val="00E7576A"/>
    <w:rsid w:val="00E90390"/>
    <w:rsid w:val="00E95F00"/>
    <w:rsid w:val="00E977E4"/>
    <w:rsid w:val="00EA3338"/>
    <w:rsid w:val="00EA36CD"/>
    <w:rsid w:val="00EA51A1"/>
    <w:rsid w:val="00EB444F"/>
    <w:rsid w:val="00EB4B06"/>
    <w:rsid w:val="00EC6458"/>
    <w:rsid w:val="00EC70F4"/>
    <w:rsid w:val="00ED1BCA"/>
    <w:rsid w:val="00ED5C41"/>
    <w:rsid w:val="00EE4DA5"/>
    <w:rsid w:val="00EF07D2"/>
    <w:rsid w:val="00EF2AA9"/>
    <w:rsid w:val="00EF4B69"/>
    <w:rsid w:val="00EF5D0E"/>
    <w:rsid w:val="00F001D9"/>
    <w:rsid w:val="00F07634"/>
    <w:rsid w:val="00F12950"/>
    <w:rsid w:val="00F16A64"/>
    <w:rsid w:val="00F250B8"/>
    <w:rsid w:val="00F26CBF"/>
    <w:rsid w:val="00F27FE5"/>
    <w:rsid w:val="00F356C7"/>
    <w:rsid w:val="00F3756F"/>
    <w:rsid w:val="00F472B2"/>
    <w:rsid w:val="00F477FC"/>
    <w:rsid w:val="00F53F84"/>
    <w:rsid w:val="00F60C68"/>
    <w:rsid w:val="00F64B20"/>
    <w:rsid w:val="00F65D3E"/>
    <w:rsid w:val="00F72280"/>
    <w:rsid w:val="00F81605"/>
    <w:rsid w:val="00F81672"/>
    <w:rsid w:val="00F81A66"/>
    <w:rsid w:val="00F82FA8"/>
    <w:rsid w:val="00F85041"/>
    <w:rsid w:val="00F86911"/>
    <w:rsid w:val="00F86E12"/>
    <w:rsid w:val="00F91E5A"/>
    <w:rsid w:val="00F93862"/>
    <w:rsid w:val="00F95BFB"/>
    <w:rsid w:val="00FA2C7D"/>
    <w:rsid w:val="00FA3FE5"/>
    <w:rsid w:val="00FA53D3"/>
    <w:rsid w:val="00FB0B67"/>
    <w:rsid w:val="00FB189C"/>
    <w:rsid w:val="00FB1CB6"/>
    <w:rsid w:val="00FB2E13"/>
    <w:rsid w:val="00FB7655"/>
    <w:rsid w:val="00FB7D61"/>
    <w:rsid w:val="00FC12EF"/>
    <w:rsid w:val="00FC20DE"/>
    <w:rsid w:val="00FD314B"/>
    <w:rsid w:val="00FD5457"/>
    <w:rsid w:val="00FE24DD"/>
    <w:rsid w:val="00FE2769"/>
    <w:rsid w:val="00FE5767"/>
    <w:rsid w:val="00FE754D"/>
    <w:rsid w:val="00FF29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B6CE43E-0EB5-49E9-ABCF-D2BF27EEB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6C47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locked/>
    <w:rsid w:val="009160C6"/>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unhideWhenUsed/>
    <w:qFormat/>
    <w:locked/>
    <w:rsid w:val="007E1B6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unhideWhenUsed/>
    <w:qFormat/>
    <w:locked/>
    <w:rsid w:val="00310B96"/>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sid w:val="00F86911"/>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styleId="Normlnweb">
    <w:name w:val="Normal (Web)"/>
    <w:basedOn w:val="Normln"/>
    <w:uiPriority w:val="99"/>
    <w:rsid w:val="00DC52F6"/>
    <w:pPr>
      <w:spacing w:before="100" w:beforeAutospacing="1" w:after="100" w:afterAutospacing="1"/>
    </w:pPr>
    <w:rPr>
      <w:sz w:val="24"/>
      <w:szCs w:val="24"/>
    </w:rPr>
  </w:style>
  <w:style w:type="paragraph" w:customStyle="1" w:styleId="ZB">
    <w:name w:val="ZB"/>
    <w:rsid w:val="00DC52F6"/>
    <w:pPr>
      <w:tabs>
        <w:tab w:val="left" w:pos="720"/>
        <w:tab w:val="left" w:pos="1440"/>
        <w:tab w:val="left" w:pos="2160"/>
        <w:tab w:val="left" w:pos="2880"/>
        <w:tab w:val="left" w:pos="3600"/>
        <w:tab w:val="left" w:pos="4320"/>
        <w:tab w:val="left" w:pos="5040"/>
        <w:tab w:val="left" w:pos="5760"/>
      </w:tabs>
      <w:spacing w:after="240" w:line="240" w:lineRule="atLeast"/>
      <w:jc w:val="both"/>
    </w:pPr>
    <w:rPr>
      <w:rFonts w:ascii="Times New Roman" w:eastAsia="Times New Roman" w:hAnsi="Times New Roman" w:cs="Times New Roman"/>
      <w:b/>
      <w:color w:val="000000"/>
      <w:sz w:val="24"/>
      <w:szCs w:val="20"/>
      <w:lang w:val="en-US"/>
    </w:rPr>
  </w:style>
  <w:style w:type="paragraph" w:styleId="Odstavecseseznamem">
    <w:name w:val="List Paragraph"/>
    <w:aliases w:val="nad 1,Název grafu"/>
    <w:basedOn w:val="Normln"/>
    <w:link w:val="OdstavecseseznamemChar"/>
    <w:uiPriority w:val="34"/>
    <w:qFormat/>
    <w:rsid w:val="009E02DD"/>
    <w:pPr>
      <w:ind w:left="720"/>
      <w:contextualSpacing/>
    </w:pPr>
  </w:style>
  <w:style w:type="character" w:customStyle="1" w:styleId="Nadpis2Char">
    <w:name w:val="Nadpis 2 Char"/>
    <w:basedOn w:val="Standardnpsmoodstavce"/>
    <w:link w:val="Nadpis2"/>
    <w:uiPriority w:val="99"/>
    <w:rsid w:val="009160C6"/>
    <w:rPr>
      <w:rFonts w:ascii="Arial" w:eastAsia="Times New Roman" w:hAnsi="Arial"/>
      <w:b/>
      <w:bCs/>
      <w:i/>
      <w:iCs/>
      <w:sz w:val="28"/>
      <w:szCs w:val="28"/>
    </w:rPr>
  </w:style>
  <w:style w:type="paragraph" w:styleId="Zkladntext3">
    <w:name w:val="Body Text 3"/>
    <w:basedOn w:val="Normln"/>
    <w:link w:val="Zkladntext3Char"/>
    <w:rsid w:val="009160C6"/>
    <w:pPr>
      <w:widowControl w:val="0"/>
      <w:spacing w:line="240" w:lineRule="atLeast"/>
      <w:jc w:val="both"/>
    </w:pPr>
    <w:rPr>
      <w:b/>
      <w:sz w:val="24"/>
    </w:rPr>
  </w:style>
  <w:style w:type="character" w:customStyle="1" w:styleId="Zkladntext3Char">
    <w:name w:val="Základní text 3 Char"/>
    <w:basedOn w:val="Standardnpsmoodstavce"/>
    <w:link w:val="Zkladntext3"/>
    <w:rsid w:val="009160C6"/>
    <w:rPr>
      <w:rFonts w:ascii="Times New Roman" w:eastAsia="Times New Roman" w:hAnsi="Times New Roman" w:cs="Times New Roman"/>
      <w:b/>
      <w:sz w:val="24"/>
      <w:szCs w:val="20"/>
    </w:rPr>
  </w:style>
  <w:style w:type="character" w:customStyle="1" w:styleId="publisherprop">
    <w:name w:val="publisherprop"/>
    <w:basedOn w:val="Standardnpsmoodstavce"/>
    <w:rsid w:val="00D14A8B"/>
  </w:style>
  <w:style w:type="character" w:customStyle="1" w:styleId="FontStyle18">
    <w:name w:val="Font Style18"/>
    <w:basedOn w:val="Standardnpsmoodstavce"/>
    <w:uiPriority w:val="99"/>
    <w:rsid w:val="0071110B"/>
    <w:rPr>
      <w:rFonts w:ascii="Times New Roman" w:hAnsi="Times New Roman" w:cs="Times New Roman"/>
      <w:sz w:val="18"/>
      <w:szCs w:val="18"/>
    </w:rPr>
  </w:style>
  <w:style w:type="paragraph" w:customStyle="1" w:styleId="Default">
    <w:name w:val="Default"/>
    <w:rsid w:val="00FE754D"/>
    <w:pPr>
      <w:autoSpaceDE w:val="0"/>
      <w:autoSpaceDN w:val="0"/>
      <w:adjustRightInd w:val="0"/>
    </w:pPr>
    <w:rPr>
      <w:rFonts w:ascii="Times New Roman" w:eastAsiaTheme="minorHAnsi" w:hAnsi="Times New Roman" w:cs="Times New Roman"/>
      <w:color w:val="000000"/>
      <w:sz w:val="24"/>
      <w:szCs w:val="24"/>
    </w:rPr>
  </w:style>
  <w:style w:type="character" w:styleId="Hypertextovodkaz">
    <w:name w:val="Hyperlink"/>
    <w:basedOn w:val="Standardnpsmoodstavce"/>
    <w:uiPriority w:val="99"/>
    <w:unhideWhenUsed/>
    <w:rsid w:val="000F04A4"/>
    <w:rPr>
      <w:color w:val="0000FF"/>
      <w:u w:val="single"/>
    </w:rPr>
  </w:style>
  <w:style w:type="paragraph" w:styleId="Nzev">
    <w:name w:val="Title"/>
    <w:basedOn w:val="Normln"/>
    <w:next w:val="Normln"/>
    <w:link w:val="NzevChar"/>
    <w:uiPriority w:val="10"/>
    <w:qFormat/>
    <w:locked/>
    <w:rsid w:val="000F04A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F04A4"/>
    <w:rPr>
      <w:rFonts w:asciiTheme="majorHAnsi" w:eastAsiaTheme="majorEastAsia" w:hAnsiTheme="majorHAnsi" w:cstheme="majorBidi"/>
      <w:color w:val="17365D" w:themeColor="text2" w:themeShade="BF"/>
      <w:spacing w:val="5"/>
      <w:kern w:val="28"/>
      <w:sz w:val="52"/>
      <w:szCs w:val="52"/>
    </w:rPr>
  </w:style>
  <w:style w:type="paragraph" w:customStyle="1" w:styleId="odrky">
    <w:name w:val="odrážky"/>
    <w:basedOn w:val="Normln"/>
    <w:uiPriority w:val="99"/>
    <w:rsid w:val="001872A0"/>
    <w:pPr>
      <w:numPr>
        <w:numId w:val="3"/>
      </w:numPr>
    </w:pPr>
  </w:style>
  <w:style w:type="paragraph" w:styleId="Zkladntext">
    <w:name w:val="Body Text"/>
    <w:basedOn w:val="Normln"/>
    <w:link w:val="ZkladntextChar"/>
    <w:uiPriority w:val="99"/>
    <w:unhideWhenUsed/>
    <w:rsid w:val="001872A0"/>
    <w:pPr>
      <w:spacing w:after="120"/>
    </w:pPr>
  </w:style>
  <w:style w:type="character" w:customStyle="1" w:styleId="ZkladntextChar">
    <w:name w:val="Základní text Char"/>
    <w:basedOn w:val="Standardnpsmoodstavce"/>
    <w:link w:val="Zkladntext"/>
    <w:uiPriority w:val="99"/>
    <w:rsid w:val="001872A0"/>
    <w:rPr>
      <w:rFonts w:ascii="Times New Roman" w:eastAsia="Times New Roman" w:hAnsi="Times New Roman" w:cs="Times New Roman"/>
      <w:sz w:val="20"/>
      <w:szCs w:val="20"/>
    </w:rPr>
  </w:style>
  <w:style w:type="paragraph" w:styleId="Seznam">
    <w:name w:val="List"/>
    <w:basedOn w:val="Normln"/>
    <w:semiHidden/>
    <w:unhideWhenUsed/>
    <w:rsid w:val="001872A0"/>
    <w:pPr>
      <w:overflowPunct w:val="0"/>
      <w:autoSpaceDE w:val="0"/>
      <w:autoSpaceDN w:val="0"/>
      <w:adjustRightInd w:val="0"/>
      <w:ind w:left="283" w:hanging="283"/>
    </w:pPr>
    <w:rPr>
      <w:sz w:val="24"/>
    </w:rPr>
  </w:style>
  <w:style w:type="character" w:styleId="Siln">
    <w:name w:val="Strong"/>
    <w:uiPriority w:val="22"/>
    <w:qFormat/>
    <w:locked/>
    <w:rsid w:val="00E3280D"/>
    <w:rPr>
      <w:b/>
      <w:bCs/>
    </w:rPr>
  </w:style>
  <w:style w:type="character" w:styleId="Zdraznn">
    <w:name w:val="Emphasis"/>
    <w:basedOn w:val="Standardnpsmoodstavce"/>
    <w:uiPriority w:val="20"/>
    <w:qFormat/>
    <w:locked/>
    <w:rsid w:val="00E3280D"/>
    <w:rPr>
      <w:i/>
      <w:iCs/>
    </w:rPr>
  </w:style>
  <w:style w:type="paragraph" w:customStyle="1" w:styleId="Abstrakt">
    <w:name w:val="Abstrakt"/>
    <w:basedOn w:val="Normln"/>
    <w:rsid w:val="00BB589D"/>
    <w:pPr>
      <w:spacing w:line="360" w:lineRule="auto"/>
    </w:pPr>
    <w:rPr>
      <w:b/>
      <w:sz w:val="24"/>
      <w:szCs w:val="24"/>
      <w:lang w:val="sk-SK"/>
    </w:rPr>
  </w:style>
  <w:style w:type="character" w:customStyle="1" w:styleId="Nadpis1Char">
    <w:name w:val="Nadpis 1 Char"/>
    <w:basedOn w:val="Standardnpsmoodstavce"/>
    <w:link w:val="Nadpis1"/>
    <w:uiPriority w:val="99"/>
    <w:rsid w:val="006C473B"/>
    <w:rPr>
      <w:rFonts w:asciiTheme="majorHAnsi" w:eastAsiaTheme="majorEastAsia" w:hAnsiTheme="majorHAnsi" w:cstheme="majorBidi"/>
      <w:b/>
      <w:bCs/>
      <w:color w:val="365F91" w:themeColor="accent1" w:themeShade="BF"/>
      <w:sz w:val="28"/>
      <w:szCs w:val="28"/>
    </w:rPr>
  </w:style>
  <w:style w:type="paragraph" w:styleId="Prosttext">
    <w:name w:val="Plain Text"/>
    <w:basedOn w:val="Normln"/>
    <w:link w:val="ProsttextChar"/>
    <w:uiPriority w:val="99"/>
    <w:unhideWhenUsed/>
    <w:rsid w:val="002F0F45"/>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F0F45"/>
    <w:rPr>
      <w:rFonts w:eastAsiaTheme="minorHAnsi" w:cstheme="minorBidi"/>
      <w:szCs w:val="21"/>
      <w:lang w:eastAsia="en-US"/>
    </w:rPr>
  </w:style>
  <w:style w:type="character" w:customStyle="1" w:styleId="Nadpis3Char">
    <w:name w:val="Nadpis 3 Char"/>
    <w:basedOn w:val="Standardnpsmoodstavce"/>
    <w:link w:val="Nadpis3"/>
    <w:uiPriority w:val="99"/>
    <w:rsid w:val="007E1B60"/>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99"/>
    <w:locked/>
    <w:rsid w:val="007E1B6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7E1B60"/>
    <w:rPr>
      <w:rFonts w:cs="Times New Roman"/>
    </w:rPr>
  </w:style>
  <w:style w:type="paragraph" w:styleId="Textpoznpodarou">
    <w:name w:val="footnote text"/>
    <w:basedOn w:val="Normln"/>
    <w:link w:val="TextpoznpodarouChar"/>
    <w:uiPriority w:val="99"/>
    <w:semiHidden/>
    <w:unhideWhenUsed/>
    <w:rsid w:val="007E1B60"/>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7E1B60"/>
    <w:rPr>
      <w:sz w:val="20"/>
      <w:szCs w:val="20"/>
      <w:lang w:eastAsia="en-US"/>
    </w:rPr>
  </w:style>
  <w:style w:type="character" w:styleId="Znakapoznpodarou">
    <w:name w:val="footnote reference"/>
    <w:basedOn w:val="Standardnpsmoodstavce"/>
    <w:uiPriority w:val="99"/>
    <w:semiHidden/>
    <w:unhideWhenUsed/>
    <w:rsid w:val="007E1B60"/>
    <w:rPr>
      <w:vertAlign w:val="superscript"/>
    </w:rPr>
  </w:style>
  <w:style w:type="character" w:styleId="Odkaznakoment">
    <w:name w:val="annotation reference"/>
    <w:basedOn w:val="Standardnpsmoodstavce"/>
    <w:uiPriority w:val="99"/>
    <w:semiHidden/>
    <w:unhideWhenUsed/>
    <w:rsid w:val="007E1B60"/>
    <w:rPr>
      <w:sz w:val="16"/>
      <w:szCs w:val="16"/>
    </w:rPr>
  </w:style>
  <w:style w:type="paragraph" w:styleId="Textkomente">
    <w:name w:val="annotation text"/>
    <w:basedOn w:val="Normln"/>
    <w:link w:val="TextkomenteChar"/>
    <w:uiPriority w:val="99"/>
    <w:semiHidden/>
    <w:unhideWhenUsed/>
    <w:rsid w:val="007E1B60"/>
    <w:pPr>
      <w:spacing w:after="160"/>
    </w:pPr>
    <w:rPr>
      <w:rFonts w:ascii="Calibri" w:eastAsia="Calibri" w:hAnsi="Calibri" w:cs="Arial"/>
      <w:lang w:eastAsia="en-US"/>
    </w:rPr>
  </w:style>
  <w:style w:type="character" w:customStyle="1" w:styleId="TextkomenteChar">
    <w:name w:val="Text komentáře Char"/>
    <w:basedOn w:val="Standardnpsmoodstavce"/>
    <w:link w:val="Textkomente"/>
    <w:uiPriority w:val="99"/>
    <w:semiHidden/>
    <w:rsid w:val="007E1B60"/>
    <w:rPr>
      <w:sz w:val="20"/>
      <w:szCs w:val="20"/>
      <w:lang w:eastAsia="en-US"/>
    </w:rPr>
  </w:style>
  <w:style w:type="paragraph" w:styleId="Pedmtkomente">
    <w:name w:val="annotation subject"/>
    <w:basedOn w:val="Textkomente"/>
    <w:next w:val="Textkomente"/>
    <w:link w:val="PedmtkomenteChar"/>
    <w:uiPriority w:val="99"/>
    <w:semiHidden/>
    <w:unhideWhenUsed/>
    <w:rsid w:val="007E1B60"/>
    <w:rPr>
      <w:b/>
      <w:bCs/>
    </w:rPr>
  </w:style>
  <w:style w:type="character" w:customStyle="1" w:styleId="PedmtkomenteChar">
    <w:name w:val="Předmět komentáře Char"/>
    <w:basedOn w:val="TextkomenteChar"/>
    <w:link w:val="Pedmtkomente"/>
    <w:uiPriority w:val="99"/>
    <w:semiHidden/>
    <w:rsid w:val="007E1B60"/>
    <w:rPr>
      <w:b/>
      <w:bCs/>
      <w:sz w:val="20"/>
      <w:szCs w:val="20"/>
      <w:lang w:eastAsia="en-US"/>
    </w:rPr>
  </w:style>
  <w:style w:type="paragraph" w:styleId="Revize">
    <w:name w:val="Revision"/>
    <w:hidden/>
    <w:uiPriority w:val="99"/>
    <w:semiHidden/>
    <w:rsid w:val="007E1B60"/>
    <w:rPr>
      <w:lang w:eastAsia="en-US"/>
    </w:rPr>
  </w:style>
  <w:style w:type="character" w:styleId="PsacstrojHTML">
    <w:name w:val="HTML Typewriter"/>
    <w:basedOn w:val="Standardnpsmoodstavce"/>
    <w:uiPriority w:val="99"/>
    <w:rsid w:val="00DB74ED"/>
    <w:rPr>
      <w:rFonts w:ascii="Courier New" w:hAnsi="Courier New" w:cs="Times New Roman"/>
      <w:sz w:val="20"/>
    </w:rPr>
  </w:style>
  <w:style w:type="paragraph" w:styleId="Bezmezer">
    <w:name w:val="No Spacing"/>
    <w:uiPriority w:val="1"/>
    <w:qFormat/>
    <w:rsid w:val="00125E33"/>
    <w:rPr>
      <w:rFonts w:ascii="Times New Roman" w:eastAsia="Times New Roman" w:hAnsi="Times New Roman" w:cs="Times New Roman"/>
      <w:sz w:val="20"/>
      <w:szCs w:val="20"/>
    </w:rPr>
  </w:style>
  <w:style w:type="paragraph" w:customStyle="1" w:styleId="CVNormal">
    <w:name w:val="CV Normal"/>
    <w:basedOn w:val="Normln"/>
    <w:rsid w:val="000115B2"/>
    <w:pPr>
      <w:suppressAutoHyphens/>
      <w:ind w:left="113" w:right="113"/>
    </w:pPr>
    <w:rPr>
      <w:rFonts w:ascii="Arial Narrow" w:hAnsi="Arial Narrow"/>
      <w:lang w:eastAsia="ar-SA"/>
    </w:rPr>
  </w:style>
  <w:style w:type="character" w:customStyle="1" w:styleId="Nadpis5Char">
    <w:name w:val="Nadpis 5 Char"/>
    <w:basedOn w:val="Standardnpsmoodstavce"/>
    <w:link w:val="Nadpis5"/>
    <w:uiPriority w:val="9"/>
    <w:rsid w:val="00310B96"/>
    <w:rPr>
      <w:rFonts w:asciiTheme="majorHAnsi" w:eastAsiaTheme="majorEastAsia" w:hAnsiTheme="majorHAnsi" w:cstheme="majorBidi"/>
      <w:color w:val="365F91" w:themeColor="accent1" w:themeShade="BF"/>
      <w:sz w:val="20"/>
      <w:szCs w:val="20"/>
    </w:rPr>
  </w:style>
  <w:style w:type="character" w:customStyle="1" w:styleId="OdstavecseseznamemChar">
    <w:name w:val="Odstavec se seznamem Char"/>
    <w:aliases w:val="nad 1 Char,Název grafu Char"/>
    <w:basedOn w:val="Standardnpsmoodstavce"/>
    <w:link w:val="Odstavecseseznamem"/>
    <w:uiPriority w:val="34"/>
    <w:locked/>
    <w:rsid w:val="004A634E"/>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AC4E30"/>
    <w:rPr>
      <w:color w:val="800080" w:themeColor="followedHyperlink"/>
      <w:u w:val="single"/>
    </w:rPr>
  </w:style>
  <w:style w:type="character" w:customStyle="1" w:styleId="a-size-base">
    <w:name w:val="a-size-base"/>
    <w:basedOn w:val="Standardnpsmoodstavce"/>
    <w:rsid w:val="003368B3"/>
  </w:style>
  <w:style w:type="paragraph" w:styleId="Zkladntextodsazen2">
    <w:name w:val="Body Text Indent 2"/>
    <w:basedOn w:val="Normln"/>
    <w:link w:val="Zkladntextodsazen2Char"/>
    <w:uiPriority w:val="99"/>
    <w:semiHidden/>
    <w:unhideWhenUsed/>
    <w:rsid w:val="003B559B"/>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3B559B"/>
    <w:rPr>
      <w:rFonts w:ascii="Times New Roman" w:eastAsia="Times New Roman" w:hAnsi="Times New Roman" w:cs="Times New Roman"/>
      <w:sz w:val="20"/>
      <w:szCs w:val="20"/>
    </w:rPr>
  </w:style>
  <w:style w:type="paragraph" w:styleId="Zkladntext2">
    <w:name w:val="Body Text 2"/>
    <w:basedOn w:val="Normln"/>
    <w:link w:val="Zkladntext2Char"/>
    <w:uiPriority w:val="99"/>
    <w:semiHidden/>
    <w:unhideWhenUsed/>
    <w:rsid w:val="003B559B"/>
    <w:pPr>
      <w:spacing w:after="120" w:line="480" w:lineRule="auto"/>
    </w:pPr>
  </w:style>
  <w:style w:type="character" w:customStyle="1" w:styleId="Zkladntext2Char">
    <w:name w:val="Základní text 2 Char"/>
    <w:basedOn w:val="Standardnpsmoodstavce"/>
    <w:link w:val="Zkladntext2"/>
    <w:uiPriority w:val="99"/>
    <w:semiHidden/>
    <w:rsid w:val="003B559B"/>
    <w:rPr>
      <w:rFonts w:ascii="Times New Roman" w:eastAsia="Times New Roman" w:hAnsi="Times New Roman" w:cs="Times New Roman"/>
      <w:sz w:val="20"/>
      <w:szCs w:val="20"/>
    </w:rPr>
  </w:style>
  <w:style w:type="character" w:customStyle="1" w:styleId="apple-converted-space">
    <w:name w:val="apple-converted-space"/>
    <w:basedOn w:val="Standardnpsmoodstavce"/>
    <w:rsid w:val="00CA24D4"/>
  </w:style>
  <w:style w:type="character" w:customStyle="1" w:styleId="FontStyle15">
    <w:name w:val="Font Style15"/>
    <w:basedOn w:val="Standardnpsmoodstavce"/>
    <w:uiPriority w:val="99"/>
    <w:rsid w:val="00CA24D4"/>
    <w:rPr>
      <w:rFonts w:ascii="Times New Roman" w:hAnsi="Times New Roman" w:cs="Times New Roman"/>
      <w:color w:val="000000"/>
      <w:sz w:val="18"/>
      <w:szCs w:val="18"/>
    </w:rPr>
  </w:style>
  <w:style w:type="paragraph" w:customStyle="1" w:styleId="Style2">
    <w:name w:val="Style2"/>
    <w:basedOn w:val="Normln"/>
    <w:uiPriority w:val="99"/>
    <w:rsid w:val="00CA24D4"/>
    <w:pPr>
      <w:widowControl w:val="0"/>
      <w:autoSpaceDE w:val="0"/>
      <w:autoSpaceDN w:val="0"/>
      <w:adjustRightInd w:val="0"/>
      <w:spacing w:line="257" w:lineRule="exact"/>
    </w:pPr>
    <w:rPr>
      <w:sz w:val="24"/>
      <w:szCs w:val="24"/>
    </w:rPr>
  </w:style>
  <w:style w:type="paragraph" w:customStyle="1" w:styleId="Normlnobsahkurzu">
    <w:name w:val="Normální_obsah kurzu"/>
    <w:basedOn w:val="Zkladntextodsazen"/>
    <w:rsid w:val="00CA24D4"/>
    <w:pPr>
      <w:spacing w:after="0"/>
      <w:ind w:left="360"/>
      <w:jc w:val="both"/>
    </w:pPr>
    <w:rPr>
      <w:rFonts w:ascii="Verdana" w:hAnsi="Verdana"/>
    </w:rPr>
  </w:style>
  <w:style w:type="paragraph" w:customStyle="1" w:styleId="Style5">
    <w:name w:val="Style5"/>
    <w:basedOn w:val="Normln"/>
    <w:uiPriority w:val="99"/>
    <w:rsid w:val="00CA24D4"/>
    <w:pPr>
      <w:widowControl w:val="0"/>
      <w:autoSpaceDE w:val="0"/>
      <w:autoSpaceDN w:val="0"/>
      <w:adjustRightInd w:val="0"/>
      <w:spacing w:line="230" w:lineRule="exact"/>
    </w:pPr>
    <w:rPr>
      <w:sz w:val="24"/>
      <w:szCs w:val="24"/>
    </w:rPr>
  </w:style>
  <w:style w:type="paragraph" w:styleId="Zkladntextodsazen">
    <w:name w:val="Body Text Indent"/>
    <w:basedOn w:val="Normln"/>
    <w:link w:val="ZkladntextodsazenChar"/>
    <w:uiPriority w:val="99"/>
    <w:semiHidden/>
    <w:unhideWhenUsed/>
    <w:rsid w:val="00CA24D4"/>
    <w:pPr>
      <w:spacing w:after="120"/>
      <w:ind w:left="283"/>
    </w:pPr>
  </w:style>
  <w:style w:type="character" w:customStyle="1" w:styleId="ZkladntextodsazenChar">
    <w:name w:val="Základní text odsazený Char"/>
    <w:basedOn w:val="Standardnpsmoodstavce"/>
    <w:link w:val="Zkladntextodsazen"/>
    <w:uiPriority w:val="99"/>
    <w:semiHidden/>
    <w:rsid w:val="00CA24D4"/>
    <w:rPr>
      <w:rFonts w:ascii="Times New Roman" w:eastAsia="Times New Roman" w:hAnsi="Times New Roman" w:cs="Times New Roman"/>
      <w:sz w:val="20"/>
      <w:szCs w:val="20"/>
    </w:rPr>
  </w:style>
  <w:style w:type="character" w:customStyle="1" w:styleId="infolabel">
    <w:name w:val="info_label"/>
    <w:basedOn w:val="Standardnpsmoodstavce"/>
    <w:rsid w:val="00CA24D4"/>
  </w:style>
  <w:style w:type="character" w:customStyle="1" w:styleId="infovalue">
    <w:name w:val="info_value"/>
    <w:basedOn w:val="Standardnpsmoodstavce"/>
    <w:rsid w:val="00CA24D4"/>
  </w:style>
  <w:style w:type="paragraph" w:customStyle="1" w:styleId="Dosaenvzdln">
    <w:name w:val="Dosažené vzdělání"/>
    <w:basedOn w:val="Zkladntext"/>
    <w:semiHidden/>
    <w:rsid w:val="00CA24D4"/>
    <w:pPr>
      <w:numPr>
        <w:numId w:val="27"/>
      </w:numPr>
      <w:tabs>
        <w:tab w:val="num" w:pos="360"/>
      </w:tabs>
      <w:spacing w:beforeAutospacing="1" w:after="60" w:afterAutospacing="1" w:line="240" w:lineRule="atLeast"/>
      <w:ind w:left="360" w:hanging="360"/>
      <w:jc w:val="both"/>
    </w:pPr>
    <w:rPr>
      <w:rFonts w:ascii="Garamond" w:hAnsi="Garamond"/>
      <w:sz w:val="22"/>
    </w:rPr>
  </w:style>
  <w:style w:type="character" w:customStyle="1" w:styleId="obdpole90">
    <w:name w:val="obd_pole_90"/>
    <w:basedOn w:val="Standardnpsmoodstavce"/>
    <w:rsid w:val="000672EC"/>
  </w:style>
  <w:style w:type="character" w:customStyle="1" w:styleId="obdpole16">
    <w:name w:val="obd_pole_16"/>
    <w:basedOn w:val="Standardnpsmoodstavce"/>
    <w:rsid w:val="000672EC"/>
  </w:style>
  <w:style w:type="character" w:customStyle="1" w:styleId="obdpole7">
    <w:name w:val="obd_pole_7"/>
    <w:basedOn w:val="Standardnpsmoodstavce"/>
    <w:rsid w:val="000672EC"/>
  </w:style>
  <w:style w:type="character" w:customStyle="1" w:styleId="Nevyeenzmnka1">
    <w:name w:val="Nevyřešená zmínka1"/>
    <w:basedOn w:val="Standardnpsmoodstavce"/>
    <w:uiPriority w:val="99"/>
    <w:semiHidden/>
    <w:unhideWhenUsed/>
    <w:rsid w:val="003D7C6C"/>
    <w:rPr>
      <w:color w:val="605E5C"/>
      <w:shd w:val="clear" w:color="auto" w:fill="E1DFDD"/>
    </w:rPr>
  </w:style>
  <w:style w:type="paragraph" w:customStyle="1" w:styleId="bibliographic-informationitem">
    <w:name w:val="bibliographic-information__item"/>
    <w:basedOn w:val="Normln"/>
    <w:rsid w:val="00174A08"/>
    <w:pPr>
      <w:spacing w:before="100" w:beforeAutospacing="1" w:after="100" w:afterAutospacing="1"/>
    </w:pPr>
    <w:rPr>
      <w:sz w:val="24"/>
      <w:szCs w:val="24"/>
    </w:rPr>
  </w:style>
  <w:style w:type="character" w:customStyle="1" w:styleId="bibliographic-informationtitle">
    <w:name w:val="bibliographic-information__title"/>
    <w:basedOn w:val="Standardnpsmoodstavce"/>
    <w:rsid w:val="00174A08"/>
  </w:style>
  <w:style w:type="character" w:customStyle="1" w:styleId="bibliographic-informationvalue">
    <w:name w:val="bibliographic-information__value"/>
    <w:basedOn w:val="Standardnpsmoodstavce"/>
    <w:rsid w:val="00174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6042">
      <w:bodyDiv w:val="1"/>
      <w:marLeft w:val="0"/>
      <w:marRight w:val="0"/>
      <w:marTop w:val="0"/>
      <w:marBottom w:val="0"/>
      <w:divBdr>
        <w:top w:val="none" w:sz="0" w:space="0" w:color="auto"/>
        <w:left w:val="none" w:sz="0" w:space="0" w:color="auto"/>
        <w:bottom w:val="none" w:sz="0" w:space="0" w:color="auto"/>
        <w:right w:val="none" w:sz="0" w:space="0" w:color="auto"/>
      </w:divBdr>
    </w:div>
    <w:div w:id="34937646">
      <w:bodyDiv w:val="1"/>
      <w:marLeft w:val="0"/>
      <w:marRight w:val="0"/>
      <w:marTop w:val="0"/>
      <w:marBottom w:val="0"/>
      <w:divBdr>
        <w:top w:val="none" w:sz="0" w:space="0" w:color="auto"/>
        <w:left w:val="none" w:sz="0" w:space="0" w:color="auto"/>
        <w:bottom w:val="none" w:sz="0" w:space="0" w:color="auto"/>
        <w:right w:val="none" w:sz="0" w:space="0" w:color="auto"/>
      </w:divBdr>
      <w:divsChild>
        <w:div w:id="355741689">
          <w:marLeft w:val="0"/>
          <w:marRight w:val="0"/>
          <w:marTop w:val="0"/>
          <w:marBottom w:val="0"/>
          <w:divBdr>
            <w:top w:val="none" w:sz="0" w:space="0" w:color="auto"/>
            <w:left w:val="none" w:sz="0" w:space="0" w:color="auto"/>
            <w:bottom w:val="none" w:sz="0" w:space="0" w:color="auto"/>
            <w:right w:val="none" w:sz="0" w:space="0" w:color="auto"/>
          </w:divBdr>
          <w:divsChild>
            <w:div w:id="170485381">
              <w:marLeft w:val="0"/>
              <w:marRight w:val="0"/>
              <w:marTop w:val="0"/>
              <w:marBottom w:val="0"/>
              <w:divBdr>
                <w:top w:val="none" w:sz="0" w:space="0" w:color="auto"/>
                <w:left w:val="none" w:sz="0" w:space="0" w:color="auto"/>
                <w:bottom w:val="none" w:sz="0" w:space="0" w:color="auto"/>
                <w:right w:val="none" w:sz="0" w:space="0" w:color="auto"/>
              </w:divBdr>
              <w:divsChild>
                <w:div w:id="2123528554">
                  <w:marLeft w:val="0"/>
                  <w:marRight w:val="0"/>
                  <w:marTop w:val="0"/>
                  <w:marBottom w:val="0"/>
                  <w:divBdr>
                    <w:top w:val="none" w:sz="0" w:space="0" w:color="auto"/>
                    <w:left w:val="none" w:sz="0" w:space="0" w:color="auto"/>
                    <w:bottom w:val="none" w:sz="0" w:space="0" w:color="auto"/>
                    <w:right w:val="none" w:sz="0" w:space="0" w:color="auto"/>
                  </w:divBdr>
                  <w:divsChild>
                    <w:div w:id="114963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67693">
      <w:bodyDiv w:val="1"/>
      <w:marLeft w:val="0"/>
      <w:marRight w:val="0"/>
      <w:marTop w:val="0"/>
      <w:marBottom w:val="0"/>
      <w:divBdr>
        <w:top w:val="none" w:sz="0" w:space="0" w:color="auto"/>
        <w:left w:val="none" w:sz="0" w:space="0" w:color="auto"/>
        <w:bottom w:val="none" w:sz="0" w:space="0" w:color="auto"/>
        <w:right w:val="none" w:sz="0" w:space="0" w:color="auto"/>
      </w:divBdr>
    </w:div>
    <w:div w:id="265891556">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13264524">
      <w:bodyDiv w:val="1"/>
      <w:marLeft w:val="0"/>
      <w:marRight w:val="0"/>
      <w:marTop w:val="0"/>
      <w:marBottom w:val="0"/>
      <w:divBdr>
        <w:top w:val="none" w:sz="0" w:space="0" w:color="auto"/>
        <w:left w:val="none" w:sz="0" w:space="0" w:color="auto"/>
        <w:bottom w:val="none" w:sz="0" w:space="0" w:color="auto"/>
        <w:right w:val="none" w:sz="0" w:space="0" w:color="auto"/>
      </w:divBdr>
    </w:div>
    <w:div w:id="333337341">
      <w:bodyDiv w:val="1"/>
      <w:marLeft w:val="0"/>
      <w:marRight w:val="0"/>
      <w:marTop w:val="0"/>
      <w:marBottom w:val="0"/>
      <w:divBdr>
        <w:top w:val="none" w:sz="0" w:space="0" w:color="auto"/>
        <w:left w:val="none" w:sz="0" w:space="0" w:color="auto"/>
        <w:bottom w:val="none" w:sz="0" w:space="0" w:color="auto"/>
        <w:right w:val="none" w:sz="0" w:space="0" w:color="auto"/>
      </w:divBdr>
      <w:divsChild>
        <w:div w:id="30738723">
          <w:marLeft w:val="0"/>
          <w:marRight w:val="0"/>
          <w:marTop w:val="0"/>
          <w:marBottom w:val="0"/>
          <w:divBdr>
            <w:top w:val="none" w:sz="0" w:space="0" w:color="auto"/>
            <w:left w:val="none" w:sz="0" w:space="0" w:color="auto"/>
            <w:bottom w:val="none" w:sz="0" w:space="0" w:color="auto"/>
            <w:right w:val="none" w:sz="0" w:space="0" w:color="auto"/>
          </w:divBdr>
          <w:divsChild>
            <w:div w:id="291862410">
              <w:marLeft w:val="0"/>
              <w:marRight w:val="0"/>
              <w:marTop w:val="0"/>
              <w:marBottom w:val="0"/>
              <w:divBdr>
                <w:top w:val="none" w:sz="0" w:space="0" w:color="auto"/>
                <w:left w:val="none" w:sz="0" w:space="0" w:color="auto"/>
                <w:bottom w:val="none" w:sz="0" w:space="0" w:color="auto"/>
                <w:right w:val="none" w:sz="0" w:space="0" w:color="auto"/>
              </w:divBdr>
              <w:divsChild>
                <w:div w:id="246233633">
                  <w:marLeft w:val="0"/>
                  <w:marRight w:val="0"/>
                  <w:marTop w:val="0"/>
                  <w:marBottom w:val="0"/>
                  <w:divBdr>
                    <w:top w:val="none" w:sz="0" w:space="0" w:color="auto"/>
                    <w:left w:val="none" w:sz="0" w:space="0" w:color="auto"/>
                    <w:bottom w:val="none" w:sz="0" w:space="0" w:color="auto"/>
                    <w:right w:val="none" w:sz="0" w:space="0" w:color="auto"/>
                  </w:divBdr>
                  <w:divsChild>
                    <w:div w:id="1965577105">
                      <w:marLeft w:val="0"/>
                      <w:marRight w:val="0"/>
                      <w:marTop w:val="495"/>
                      <w:marBottom w:val="0"/>
                      <w:divBdr>
                        <w:top w:val="none" w:sz="0" w:space="0" w:color="auto"/>
                        <w:left w:val="none" w:sz="0" w:space="0" w:color="auto"/>
                        <w:bottom w:val="none" w:sz="0" w:space="0" w:color="auto"/>
                        <w:right w:val="none" w:sz="0" w:space="0" w:color="auto"/>
                      </w:divBdr>
                      <w:divsChild>
                        <w:div w:id="352801264">
                          <w:marLeft w:val="-225"/>
                          <w:marRight w:val="-225"/>
                          <w:marTop w:val="0"/>
                          <w:marBottom w:val="0"/>
                          <w:divBdr>
                            <w:top w:val="none" w:sz="0" w:space="0" w:color="auto"/>
                            <w:left w:val="none" w:sz="0" w:space="0" w:color="auto"/>
                            <w:bottom w:val="none" w:sz="0" w:space="0" w:color="auto"/>
                            <w:right w:val="none" w:sz="0" w:space="0" w:color="auto"/>
                          </w:divBdr>
                          <w:divsChild>
                            <w:div w:id="1448767726">
                              <w:marLeft w:val="0"/>
                              <w:marRight w:val="0"/>
                              <w:marTop w:val="0"/>
                              <w:marBottom w:val="0"/>
                              <w:divBdr>
                                <w:top w:val="none" w:sz="0" w:space="0" w:color="auto"/>
                                <w:left w:val="none" w:sz="0" w:space="0" w:color="auto"/>
                                <w:bottom w:val="none" w:sz="0" w:space="0" w:color="auto"/>
                                <w:right w:val="none" w:sz="0" w:space="0" w:color="auto"/>
                              </w:divBdr>
                              <w:divsChild>
                                <w:div w:id="50432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1277859">
      <w:bodyDiv w:val="1"/>
      <w:marLeft w:val="0"/>
      <w:marRight w:val="0"/>
      <w:marTop w:val="0"/>
      <w:marBottom w:val="0"/>
      <w:divBdr>
        <w:top w:val="none" w:sz="0" w:space="0" w:color="auto"/>
        <w:left w:val="none" w:sz="0" w:space="0" w:color="auto"/>
        <w:bottom w:val="none" w:sz="0" w:space="0" w:color="auto"/>
        <w:right w:val="none" w:sz="0" w:space="0" w:color="auto"/>
      </w:divBdr>
    </w:div>
    <w:div w:id="473180363">
      <w:bodyDiv w:val="1"/>
      <w:marLeft w:val="0"/>
      <w:marRight w:val="0"/>
      <w:marTop w:val="0"/>
      <w:marBottom w:val="0"/>
      <w:divBdr>
        <w:top w:val="none" w:sz="0" w:space="0" w:color="auto"/>
        <w:left w:val="none" w:sz="0" w:space="0" w:color="auto"/>
        <w:bottom w:val="none" w:sz="0" w:space="0" w:color="auto"/>
        <w:right w:val="none" w:sz="0" w:space="0" w:color="auto"/>
      </w:divBdr>
    </w:div>
    <w:div w:id="526648276">
      <w:bodyDiv w:val="1"/>
      <w:marLeft w:val="0"/>
      <w:marRight w:val="0"/>
      <w:marTop w:val="0"/>
      <w:marBottom w:val="0"/>
      <w:divBdr>
        <w:top w:val="none" w:sz="0" w:space="0" w:color="auto"/>
        <w:left w:val="none" w:sz="0" w:space="0" w:color="auto"/>
        <w:bottom w:val="none" w:sz="0" w:space="0" w:color="auto"/>
        <w:right w:val="none" w:sz="0" w:space="0" w:color="auto"/>
      </w:divBdr>
    </w:div>
    <w:div w:id="564687091">
      <w:bodyDiv w:val="1"/>
      <w:marLeft w:val="0"/>
      <w:marRight w:val="0"/>
      <w:marTop w:val="0"/>
      <w:marBottom w:val="0"/>
      <w:divBdr>
        <w:top w:val="none" w:sz="0" w:space="0" w:color="auto"/>
        <w:left w:val="none" w:sz="0" w:space="0" w:color="auto"/>
        <w:bottom w:val="none" w:sz="0" w:space="0" w:color="auto"/>
        <w:right w:val="none" w:sz="0" w:space="0" w:color="auto"/>
      </w:divBdr>
    </w:div>
    <w:div w:id="566576196">
      <w:bodyDiv w:val="1"/>
      <w:marLeft w:val="0"/>
      <w:marRight w:val="0"/>
      <w:marTop w:val="0"/>
      <w:marBottom w:val="0"/>
      <w:divBdr>
        <w:top w:val="none" w:sz="0" w:space="0" w:color="auto"/>
        <w:left w:val="none" w:sz="0" w:space="0" w:color="auto"/>
        <w:bottom w:val="none" w:sz="0" w:space="0" w:color="auto"/>
        <w:right w:val="none" w:sz="0" w:space="0" w:color="auto"/>
      </w:divBdr>
    </w:div>
    <w:div w:id="701397688">
      <w:bodyDiv w:val="1"/>
      <w:marLeft w:val="0"/>
      <w:marRight w:val="0"/>
      <w:marTop w:val="0"/>
      <w:marBottom w:val="0"/>
      <w:divBdr>
        <w:top w:val="none" w:sz="0" w:space="0" w:color="auto"/>
        <w:left w:val="none" w:sz="0" w:space="0" w:color="auto"/>
        <w:bottom w:val="none" w:sz="0" w:space="0" w:color="auto"/>
        <w:right w:val="none" w:sz="0" w:space="0" w:color="auto"/>
      </w:divBdr>
    </w:div>
    <w:div w:id="761147370">
      <w:bodyDiv w:val="1"/>
      <w:marLeft w:val="0"/>
      <w:marRight w:val="0"/>
      <w:marTop w:val="0"/>
      <w:marBottom w:val="0"/>
      <w:divBdr>
        <w:top w:val="none" w:sz="0" w:space="0" w:color="auto"/>
        <w:left w:val="none" w:sz="0" w:space="0" w:color="auto"/>
        <w:bottom w:val="none" w:sz="0" w:space="0" w:color="auto"/>
        <w:right w:val="none" w:sz="0" w:space="0" w:color="auto"/>
      </w:divBdr>
    </w:div>
    <w:div w:id="852643502">
      <w:bodyDiv w:val="1"/>
      <w:marLeft w:val="0"/>
      <w:marRight w:val="0"/>
      <w:marTop w:val="0"/>
      <w:marBottom w:val="0"/>
      <w:divBdr>
        <w:top w:val="none" w:sz="0" w:space="0" w:color="auto"/>
        <w:left w:val="none" w:sz="0" w:space="0" w:color="auto"/>
        <w:bottom w:val="none" w:sz="0" w:space="0" w:color="auto"/>
        <w:right w:val="none" w:sz="0" w:space="0" w:color="auto"/>
      </w:divBdr>
    </w:div>
    <w:div w:id="866601742">
      <w:bodyDiv w:val="1"/>
      <w:marLeft w:val="0"/>
      <w:marRight w:val="0"/>
      <w:marTop w:val="0"/>
      <w:marBottom w:val="0"/>
      <w:divBdr>
        <w:top w:val="none" w:sz="0" w:space="0" w:color="auto"/>
        <w:left w:val="none" w:sz="0" w:space="0" w:color="auto"/>
        <w:bottom w:val="none" w:sz="0" w:space="0" w:color="auto"/>
        <w:right w:val="none" w:sz="0" w:space="0" w:color="auto"/>
      </w:divBdr>
    </w:div>
    <w:div w:id="915356992">
      <w:bodyDiv w:val="1"/>
      <w:marLeft w:val="0"/>
      <w:marRight w:val="0"/>
      <w:marTop w:val="0"/>
      <w:marBottom w:val="0"/>
      <w:divBdr>
        <w:top w:val="none" w:sz="0" w:space="0" w:color="auto"/>
        <w:left w:val="none" w:sz="0" w:space="0" w:color="auto"/>
        <w:bottom w:val="none" w:sz="0" w:space="0" w:color="auto"/>
        <w:right w:val="none" w:sz="0" w:space="0" w:color="auto"/>
      </w:divBdr>
    </w:div>
    <w:div w:id="1044333760">
      <w:bodyDiv w:val="1"/>
      <w:marLeft w:val="0"/>
      <w:marRight w:val="0"/>
      <w:marTop w:val="0"/>
      <w:marBottom w:val="0"/>
      <w:divBdr>
        <w:top w:val="none" w:sz="0" w:space="0" w:color="auto"/>
        <w:left w:val="none" w:sz="0" w:space="0" w:color="auto"/>
        <w:bottom w:val="none" w:sz="0" w:space="0" w:color="auto"/>
        <w:right w:val="none" w:sz="0" w:space="0" w:color="auto"/>
      </w:divBdr>
    </w:div>
    <w:div w:id="1051535909">
      <w:bodyDiv w:val="1"/>
      <w:marLeft w:val="0"/>
      <w:marRight w:val="0"/>
      <w:marTop w:val="0"/>
      <w:marBottom w:val="0"/>
      <w:divBdr>
        <w:top w:val="none" w:sz="0" w:space="0" w:color="auto"/>
        <w:left w:val="none" w:sz="0" w:space="0" w:color="auto"/>
        <w:bottom w:val="none" w:sz="0" w:space="0" w:color="auto"/>
        <w:right w:val="none" w:sz="0" w:space="0" w:color="auto"/>
      </w:divBdr>
    </w:div>
    <w:div w:id="1093668427">
      <w:bodyDiv w:val="1"/>
      <w:marLeft w:val="0"/>
      <w:marRight w:val="0"/>
      <w:marTop w:val="0"/>
      <w:marBottom w:val="0"/>
      <w:divBdr>
        <w:top w:val="none" w:sz="0" w:space="0" w:color="auto"/>
        <w:left w:val="none" w:sz="0" w:space="0" w:color="auto"/>
        <w:bottom w:val="none" w:sz="0" w:space="0" w:color="auto"/>
        <w:right w:val="none" w:sz="0" w:space="0" w:color="auto"/>
      </w:divBdr>
    </w:div>
    <w:div w:id="1139959944">
      <w:bodyDiv w:val="1"/>
      <w:marLeft w:val="0"/>
      <w:marRight w:val="0"/>
      <w:marTop w:val="0"/>
      <w:marBottom w:val="0"/>
      <w:divBdr>
        <w:top w:val="none" w:sz="0" w:space="0" w:color="auto"/>
        <w:left w:val="none" w:sz="0" w:space="0" w:color="auto"/>
        <w:bottom w:val="none" w:sz="0" w:space="0" w:color="auto"/>
        <w:right w:val="none" w:sz="0" w:space="0" w:color="auto"/>
      </w:divBdr>
    </w:div>
    <w:div w:id="1150026202">
      <w:bodyDiv w:val="1"/>
      <w:marLeft w:val="0"/>
      <w:marRight w:val="0"/>
      <w:marTop w:val="0"/>
      <w:marBottom w:val="0"/>
      <w:divBdr>
        <w:top w:val="none" w:sz="0" w:space="0" w:color="auto"/>
        <w:left w:val="none" w:sz="0" w:space="0" w:color="auto"/>
        <w:bottom w:val="none" w:sz="0" w:space="0" w:color="auto"/>
        <w:right w:val="none" w:sz="0" w:space="0" w:color="auto"/>
      </w:divBdr>
      <w:divsChild>
        <w:div w:id="113213330">
          <w:marLeft w:val="0"/>
          <w:marRight w:val="0"/>
          <w:marTop w:val="0"/>
          <w:marBottom w:val="0"/>
          <w:divBdr>
            <w:top w:val="none" w:sz="0" w:space="0" w:color="auto"/>
            <w:left w:val="none" w:sz="0" w:space="0" w:color="auto"/>
            <w:bottom w:val="none" w:sz="0" w:space="0" w:color="auto"/>
            <w:right w:val="none" w:sz="0" w:space="0" w:color="auto"/>
          </w:divBdr>
          <w:divsChild>
            <w:div w:id="1775707656">
              <w:marLeft w:val="0"/>
              <w:marRight w:val="0"/>
              <w:marTop w:val="0"/>
              <w:marBottom w:val="0"/>
              <w:divBdr>
                <w:top w:val="none" w:sz="0" w:space="0" w:color="auto"/>
                <w:left w:val="none" w:sz="0" w:space="0" w:color="auto"/>
                <w:bottom w:val="none" w:sz="0" w:space="0" w:color="auto"/>
                <w:right w:val="none" w:sz="0" w:space="0" w:color="auto"/>
              </w:divBdr>
              <w:divsChild>
                <w:div w:id="168173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829129">
      <w:bodyDiv w:val="1"/>
      <w:marLeft w:val="0"/>
      <w:marRight w:val="0"/>
      <w:marTop w:val="0"/>
      <w:marBottom w:val="0"/>
      <w:divBdr>
        <w:top w:val="none" w:sz="0" w:space="0" w:color="auto"/>
        <w:left w:val="none" w:sz="0" w:space="0" w:color="auto"/>
        <w:bottom w:val="none" w:sz="0" w:space="0" w:color="auto"/>
        <w:right w:val="none" w:sz="0" w:space="0" w:color="auto"/>
      </w:divBdr>
    </w:div>
    <w:div w:id="1197231348">
      <w:bodyDiv w:val="1"/>
      <w:marLeft w:val="0"/>
      <w:marRight w:val="0"/>
      <w:marTop w:val="0"/>
      <w:marBottom w:val="0"/>
      <w:divBdr>
        <w:top w:val="none" w:sz="0" w:space="0" w:color="auto"/>
        <w:left w:val="none" w:sz="0" w:space="0" w:color="auto"/>
        <w:bottom w:val="none" w:sz="0" w:space="0" w:color="auto"/>
        <w:right w:val="none" w:sz="0" w:space="0" w:color="auto"/>
      </w:divBdr>
      <w:divsChild>
        <w:div w:id="1964118076">
          <w:marLeft w:val="0"/>
          <w:marRight w:val="0"/>
          <w:marTop w:val="0"/>
          <w:marBottom w:val="0"/>
          <w:divBdr>
            <w:top w:val="none" w:sz="0" w:space="0" w:color="auto"/>
            <w:left w:val="none" w:sz="0" w:space="0" w:color="auto"/>
            <w:bottom w:val="none" w:sz="0" w:space="0" w:color="auto"/>
            <w:right w:val="none" w:sz="0" w:space="0" w:color="auto"/>
          </w:divBdr>
          <w:divsChild>
            <w:div w:id="12535099">
              <w:marLeft w:val="0"/>
              <w:marRight w:val="0"/>
              <w:marTop w:val="0"/>
              <w:marBottom w:val="0"/>
              <w:divBdr>
                <w:top w:val="none" w:sz="0" w:space="0" w:color="auto"/>
                <w:left w:val="none" w:sz="0" w:space="0" w:color="auto"/>
                <w:bottom w:val="none" w:sz="0" w:space="0" w:color="auto"/>
                <w:right w:val="none" w:sz="0" w:space="0" w:color="auto"/>
              </w:divBdr>
              <w:divsChild>
                <w:div w:id="105893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5606">
      <w:bodyDiv w:val="1"/>
      <w:marLeft w:val="0"/>
      <w:marRight w:val="0"/>
      <w:marTop w:val="0"/>
      <w:marBottom w:val="0"/>
      <w:divBdr>
        <w:top w:val="none" w:sz="0" w:space="0" w:color="auto"/>
        <w:left w:val="none" w:sz="0" w:space="0" w:color="auto"/>
        <w:bottom w:val="none" w:sz="0" w:space="0" w:color="auto"/>
        <w:right w:val="none" w:sz="0" w:space="0" w:color="auto"/>
      </w:divBdr>
      <w:divsChild>
        <w:div w:id="390272330">
          <w:marLeft w:val="0"/>
          <w:marRight w:val="0"/>
          <w:marTop w:val="0"/>
          <w:marBottom w:val="0"/>
          <w:divBdr>
            <w:top w:val="none" w:sz="0" w:space="0" w:color="auto"/>
            <w:left w:val="none" w:sz="0" w:space="0" w:color="auto"/>
            <w:bottom w:val="none" w:sz="0" w:space="0" w:color="auto"/>
            <w:right w:val="none" w:sz="0" w:space="0" w:color="auto"/>
          </w:divBdr>
          <w:divsChild>
            <w:div w:id="1880047241">
              <w:marLeft w:val="0"/>
              <w:marRight w:val="0"/>
              <w:marTop w:val="0"/>
              <w:marBottom w:val="0"/>
              <w:divBdr>
                <w:top w:val="none" w:sz="0" w:space="0" w:color="auto"/>
                <w:left w:val="none" w:sz="0" w:space="0" w:color="auto"/>
                <w:bottom w:val="none" w:sz="0" w:space="0" w:color="auto"/>
                <w:right w:val="none" w:sz="0" w:space="0" w:color="auto"/>
              </w:divBdr>
              <w:divsChild>
                <w:div w:id="171881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325652">
      <w:bodyDiv w:val="1"/>
      <w:marLeft w:val="0"/>
      <w:marRight w:val="0"/>
      <w:marTop w:val="0"/>
      <w:marBottom w:val="0"/>
      <w:divBdr>
        <w:top w:val="none" w:sz="0" w:space="0" w:color="auto"/>
        <w:left w:val="none" w:sz="0" w:space="0" w:color="auto"/>
        <w:bottom w:val="none" w:sz="0" w:space="0" w:color="auto"/>
        <w:right w:val="none" w:sz="0" w:space="0" w:color="auto"/>
      </w:divBdr>
    </w:div>
    <w:div w:id="1496914397">
      <w:bodyDiv w:val="1"/>
      <w:marLeft w:val="0"/>
      <w:marRight w:val="0"/>
      <w:marTop w:val="0"/>
      <w:marBottom w:val="0"/>
      <w:divBdr>
        <w:top w:val="none" w:sz="0" w:space="0" w:color="auto"/>
        <w:left w:val="none" w:sz="0" w:space="0" w:color="auto"/>
        <w:bottom w:val="none" w:sz="0" w:space="0" w:color="auto"/>
        <w:right w:val="none" w:sz="0" w:space="0" w:color="auto"/>
      </w:divBdr>
    </w:div>
    <w:div w:id="1505045827">
      <w:bodyDiv w:val="1"/>
      <w:marLeft w:val="0"/>
      <w:marRight w:val="0"/>
      <w:marTop w:val="0"/>
      <w:marBottom w:val="0"/>
      <w:divBdr>
        <w:top w:val="none" w:sz="0" w:space="0" w:color="auto"/>
        <w:left w:val="none" w:sz="0" w:space="0" w:color="auto"/>
        <w:bottom w:val="none" w:sz="0" w:space="0" w:color="auto"/>
        <w:right w:val="none" w:sz="0" w:space="0" w:color="auto"/>
      </w:divBdr>
    </w:div>
    <w:div w:id="1559825039">
      <w:bodyDiv w:val="1"/>
      <w:marLeft w:val="0"/>
      <w:marRight w:val="0"/>
      <w:marTop w:val="0"/>
      <w:marBottom w:val="0"/>
      <w:divBdr>
        <w:top w:val="none" w:sz="0" w:space="0" w:color="auto"/>
        <w:left w:val="none" w:sz="0" w:space="0" w:color="auto"/>
        <w:bottom w:val="none" w:sz="0" w:space="0" w:color="auto"/>
        <w:right w:val="none" w:sz="0" w:space="0" w:color="auto"/>
      </w:divBdr>
    </w:div>
    <w:div w:id="1600523227">
      <w:bodyDiv w:val="1"/>
      <w:marLeft w:val="0"/>
      <w:marRight w:val="0"/>
      <w:marTop w:val="0"/>
      <w:marBottom w:val="0"/>
      <w:divBdr>
        <w:top w:val="none" w:sz="0" w:space="0" w:color="auto"/>
        <w:left w:val="none" w:sz="0" w:space="0" w:color="auto"/>
        <w:bottom w:val="none" w:sz="0" w:space="0" w:color="auto"/>
        <w:right w:val="none" w:sz="0" w:space="0" w:color="auto"/>
      </w:divBdr>
    </w:div>
    <w:div w:id="1641882885">
      <w:bodyDiv w:val="1"/>
      <w:marLeft w:val="0"/>
      <w:marRight w:val="0"/>
      <w:marTop w:val="0"/>
      <w:marBottom w:val="0"/>
      <w:divBdr>
        <w:top w:val="none" w:sz="0" w:space="0" w:color="auto"/>
        <w:left w:val="none" w:sz="0" w:space="0" w:color="auto"/>
        <w:bottom w:val="none" w:sz="0" w:space="0" w:color="auto"/>
        <w:right w:val="none" w:sz="0" w:space="0" w:color="auto"/>
      </w:divBdr>
    </w:div>
    <w:div w:id="1827475742">
      <w:bodyDiv w:val="1"/>
      <w:marLeft w:val="0"/>
      <w:marRight w:val="0"/>
      <w:marTop w:val="0"/>
      <w:marBottom w:val="0"/>
      <w:divBdr>
        <w:top w:val="none" w:sz="0" w:space="0" w:color="auto"/>
        <w:left w:val="none" w:sz="0" w:space="0" w:color="auto"/>
        <w:bottom w:val="none" w:sz="0" w:space="0" w:color="auto"/>
        <w:right w:val="none" w:sz="0" w:space="0" w:color="auto"/>
      </w:divBdr>
    </w:div>
    <w:div w:id="1837455583">
      <w:bodyDiv w:val="1"/>
      <w:marLeft w:val="0"/>
      <w:marRight w:val="0"/>
      <w:marTop w:val="0"/>
      <w:marBottom w:val="0"/>
      <w:divBdr>
        <w:top w:val="none" w:sz="0" w:space="0" w:color="auto"/>
        <w:left w:val="none" w:sz="0" w:space="0" w:color="auto"/>
        <w:bottom w:val="none" w:sz="0" w:space="0" w:color="auto"/>
        <w:right w:val="none" w:sz="0" w:space="0" w:color="auto"/>
      </w:divBdr>
    </w:div>
    <w:div w:id="1870214944">
      <w:bodyDiv w:val="1"/>
      <w:marLeft w:val="0"/>
      <w:marRight w:val="0"/>
      <w:marTop w:val="0"/>
      <w:marBottom w:val="0"/>
      <w:divBdr>
        <w:top w:val="none" w:sz="0" w:space="0" w:color="auto"/>
        <w:left w:val="none" w:sz="0" w:space="0" w:color="auto"/>
        <w:bottom w:val="none" w:sz="0" w:space="0" w:color="auto"/>
        <w:right w:val="none" w:sz="0" w:space="0" w:color="auto"/>
      </w:divBdr>
    </w:div>
    <w:div w:id="1926068395">
      <w:bodyDiv w:val="1"/>
      <w:marLeft w:val="0"/>
      <w:marRight w:val="0"/>
      <w:marTop w:val="0"/>
      <w:marBottom w:val="0"/>
      <w:divBdr>
        <w:top w:val="none" w:sz="0" w:space="0" w:color="auto"/>
        <w:left w:val="none" w:sz="0" w:space="0" w:color="auto"/>
        <w:bottom w:val="none" w:sz="0" w:space="0" w:color="auto"/>
        <w:right w:val="none" w:sz="0" w:space="0" w:color="auto"/>
      </w:divBdr>
    </w:div>
    <w:div w:id="1987205031">
      <w:bodyDiv w:val="1"/>
      <w:marLeft w:val="0"/>
      <w:marRight w:val="0"/>
      <w:marTop w:val="0"/>
      <w:marBottom w:val="0"/>
      <w:divBdr>
        <w:top w:val="none" w:sz="0" w:space="0" w:color="auto"/>
        <w:left w:val="none" w:sz="0" w:space="0" w:color="auto"/>
        <w:bottom w:val="none" w:sz="0" w:space="0" w:color="auto"/>
        <w:right w:val="none" w:sz="0" w:space="0" w:color="auto"/>
      </w:divBdr>
    </w:div>
    <w:div w:id="2032565709">
      <w:bodyDiv w:val="1"/>
      <w:marLeft w:val="0"/>
      <w:marRight w:val="0"/>
      <w:marTop w:val="0"/>
      <w:marBottom w:val="0"/>
      <w:divBdr>
        <w:top w:val="none" w:sz="0" w:space="0" w:color="auto"/>
        <w:left w:val="none" w:sz="0" w:space="0" w:color="auto"/>
        <w:bottom w:val="none" w:sz="0" w:space="0" w:color="auto"/>
        <w:right w:val="none" w:sz="0" w:space="0" w:color="auto"/>
      </w:divBdr>
      <w:divsChild>
        <w:div w:id="1193571649">
          <w:marLeft w:val="0"/>
          <w:marRight w:val="0"/>
          <w:marTop w:val="0"/>
          <w:marBottom w:val="0"/>
          <w:divBdr>
            <w:top w:val="none" w:sz="0" w:space="0" w:color="auto"/>
            <w:left w:val="none" w:sz="0" w:space="0" w:color="auto"/>
            <w:bottom w:val="none" w:sz="0" w:space="0" w:color="auto"/>
            <w:right w:val="none" w:sz="0" w:space="0" w:color="auto"/>
          </w:divBdr>
          <w:divsChild>
            <w:div w:id="772164768">
              <w:marLeft w:val="0"/>
              <w:marRight w:val="0"/>
              <w:marTop w:val="0"/>
              <w:marBottom w:val="0"/>
              <w:divBdr>
                <w:top w:val="none" w:sz="0" w:space="0" w:color="auto"/>
                <w:left w:val="none" w:sz="0" w:space="0" w:color="auto"/>
                <w:bottom w:val="none" w:sz="0" w:space="0" w:color="auto"/>
                <w:right w:val="none" w:sz="0" w:space="0" w:color="auto"/>
              </w:divBdr>
              <w:divsChild>
                <w:div w:id="157576387">
                  <w:marLeft w:val="0"/>
                  <w:marRight w:val="0"/>
                  <w:marTop w:val="0"/>
                  <w:marBottom w:val="0"/>
                  <w:divBdr>
                    <w:top w:val="none" w:sz="0" w:space="0" w:color="auto"/>
                    <w:left w:val="none" w:sz="0" w:space="0" w:color="auto"/>
                    <w:bottom w:val="none" w:sz="0" w:space="0" w:color="auto"/>
                    <w:right w:val="none" w:sz="0" w:space="0" w:color="auto"/>
                  </w:divBdr>
                  <w:divsChild>
                    <w:div w:id="15291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99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24193/OJMNE.2018.27.02" TargetMode="External"/><Relationship Id="rId21"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2" Type="http://schemas.openxmlformats.org/officeDocument/2006/relationships/hyperlink" Target="http://www.ufu.utb.cz/konference/" TargetMode="External"/><Relationship Id="rId47" Type="http://schemas.openxmlformats.org/officeDocument/2006/relationships/hyperlink" Target="http://publikace.k.utb.cz" TargetMode="External"/><Relationship Id="rId63" Type="http://schemas.openxmlformats.org/officeDocument/2006/relationships/hyperlink" Target="https://jobcentrum.utb.cz/index.php?option=com_content&amp;view=article&amp;id=21&amp;Itemid=156&amp;lang=cz" TargetMode="External"/><Relationship Id="rId68" Type="http://schemas.openxmlformats.org/officeDocument/2006/relationships/hyperlink" Target="https://fame.utb.cz/?mdocs-file=10923" TargetMode="External"/><Relationship Id="rId2" Type="http://schemas.openxmlformats.org/officeDocument/2006/relationships/numbering" Target="numbering.xml"/><Relationship Id="rId16"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9" Type="http://schemas.openxmlformats.org/officeDocument/2006/relationships/hyperlink" Target="https://doi.org/10.9770/jssi.2017.6.3(5)" TargetMode="External"/><Relationship Id="rId11" Type="http://schemas.openxmlformats.org/officeDocument/2006/relationships/hyperlink" Target="https://fame.utb.cz/wp-login.php" TargetMode="External"/><Relationship Id="rId24" Type="http://schemas.openxmlformats.org/officeDocument/2006/relationships/hyperlink" Target="http://katalog.k.utb.cz/F/?func=find-b&amp;find_code=SYS&amp;request=21534" TargetMode="External"/><Relationship Id="rId32" Type="http://schemas.openxmlformats.org/officeDocument/2006/relationships/hyperlink" Target="http://www.inforum.cz/sbornik/2016/7" TargetMode="External"/><Relationship Id="rId37" Type="http://schemas.openxmlformats.org/officeDocument/2006/relationships/hyperlink" Target="http://www.mdpi.com/1420-3049/20/1/1118" TargetMode="External"/><Relationship Id="rId40" Type="http://schemas.openxmlformats.org/officeDocument/2006/relationships/hyperlink" Target="https://search.proquest.com/docview/1916720788?pq-origsite=gscholar" TargetMode="External"/><Relationship Id="rId45" Type="http://schemas.openxmlformats.org/officeDocument/2006/relationships/hyperlink" Target="http://www.dokbat.utb.cz" TargetMode="External"/><Relationship Id="rId53" Type="http://schemas.openxmlformats.org/officeDocument/2006/relationships/hyperlink" Target="https://www.utb.cz/univerzita/uredni-deska/ruzne/zprava-o-vnitrnim-hodnoceni-kvality-utb-ve-zline/" TargetMode="External"/><Relationship Id="rId58" Type="http://schemas.openxmlformats.org/officeDocument/2006/relationships/hyperlink" Target="https://jobcentrum.utb.cz/index.php?option=com_career&amp;view=offers&amp;Itemid=105&amp;lang=cz" TargetMode="External"/><Relationship Id="rId66" Type="http://schemas.openxmlformats.org/officeDocument/2006/relationships/hyperlink" Target="https://www.utb.cz/?mdocs-file=7718" TargetMode="Externa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portal.k.utb.cz/databases/alphabetical" TargetMode="External"/><Relationship Id="rId19"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4" Type="http://schemas.openxmlformats.org/officeDocument/2006/relationships/hyperlink" Target="http://katalog.k.utb.cz/F/?func=find-b&amp;find_code=SYS&amp;request=21534" TargetMode="External"/><Relationship Id="rId22"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27" Type="http://schemas.openxmlformats.org/officeDocument/2006/relationships/hyperlink" Target="https://doi.org/10.3846/jbem.2018.1480" TargetMode="External"/><Relationship Id="rId30" Type="http://schemas.openxmlformats.org/officeDocument/2006/relationships/hyperlink" Target="https://doi.org/10.15240/tul/001/2017-1-003" TargetMode="External"/><Relationship Id="rId35" Type="http://schemas.openxmlformats.org/officeDocument/2006/relationships/hyperlink" Target="http://www.potravinarstvo.com/journal1/index.php/potravinarstvo/article/view/635" TargetMode="External"/><Relationship Id="rId43" Type="http://schemas.openxmlformats.org/officeDocument/2006/relationships/hyperlink" Target="https://icfe2018.tdtu.edu.vn" TargetMode="External"/><Relationship Id="rId48" Type="http://schemas.openxmlformats.org/officeDocument/2006/relationships/image" Target="media/image1.gif"/><Relationship Id="rId56" Type="http://schemas.openxmlformats.org/officeDocument/2006/relationships/hyperlink" Target="https://fame.utb.cz/o-fakulte/uredni-deska/vnitrni-normy-a-predpisy/" TargetMode="External"/><Relationship Id="rId64" Type="http://schemas.openxmlformats.org/officeDocument/2006/relationships/hyperlink" Target="https://www.utb.cz/?mdocs-file=6474" TargetMode="External"/><Relationship Id="rId69" Type="http://schemas.openxmlformats.org/officeDocument/2006/relationships/hyperlink" Target="https://fame.utb.cz/o-fakulte/mezinarodni-vztahy/" TargetMode="External"/><Relationship Id="rId8" Type="http://schemas.openxmlformats.org/officeDocument/2006/relationships/hyperlink" Target="https://utbcz-my.sharepoint.com/:f:/g/personal/pilik_utb_cz/Eg__an6ZnglPumECvT2oKmoBwhRRJAi8K_zWGjOjB64TwA?e=6LaUIO" TargetMode="External"/><Relationship Id="rId51" Type="http://schemas.openxmlformats.org/officeDocument/2006/relationships/hyperlink" Target="https://fame.utb.cz/?mdocs-file=1212" TargetMode="External"/><Relationship Id="rId72"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7"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5" Type="http://schemas.openxmlformats.org/officeDocument/2006/relationships/hyperlink" Target="http://www.bis.org/publ/bcbs189.pdf" TargetMode="External"/><Relationship Id="rId33" Type="http://schemas.openxmlformats.org/officeDocument/2006/relationships/hyperlink" Target="https://doi.org/10.11118/actaun201765010237" TargetMode="External"/><Relationship Id="rId38" Type="http://schemas.openxmlformats.org/officeDocument/2006/relationships/hyperlink" Target="https://doi.org/10.1016/j.polymer.2015.10.057" TargetMode="External"/><Relationship Id="rId46" Type="http://schemas.openxmlformats.org/officeDocument/2006/relationships/hyperlink" Target="http://digilib.k.utb.cz" TargetMode="External"/><Relationship Id="rId59" Type="http://schemas.openxmlformats.org/officeDocument/2006/relationships/hyperlink" Target="https://jobcentrum.utb.cz/index.php?option=com_content&amp;view=article&amp;id=21&amp;Itemid=156&amp;lang=cz" TargetMode="External"/><Relationship Id="rId67" Type="http://schemas.openxmlformats.org/officeDocument/2006/relationships/hyperlink" Target="https://www.utb.cz/?mdocs-file=25043" TargetMode="External"/><Relationship Id="rId20"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1"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54" Type="http://schemas.openxmlformats.org/officeDocument/2006/relationships/hyperlink" Target="https://stag.utb.cz/portal/" TargetMode="External"/><Relationship Id="rId62" Type="http://schemas.openxmlformats.org/officeDocument/2006/relationships/hyperlink" Target="https://www.utb.cz/mdocs-posts/smernice-rektora-c-18-2018/" TargetMode="External"/><Relationship Id="rId70" Type="http://schemas.openxmlformats.org/officeDocument/2006/relationships/hyperlink" Target="http://portal.k.utb.cz/databases/alphabetical/" TargetMode="External"/><Relationship Id="rId75"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katalog.k.utb.cz/F/?func=find-b&amp;find_code=SYS&amp;request=21534" TargetMode="External"/><Relationship Id="rId23" Type="http://schemas.openxmlformats.org/officeDocument/2006/relationships/hyperlink" Target="http://katalog.k.utb.cz/F/?func=find-b&amp;find_code=SYS&amp;request=21111" TargetMode="External"/><Relationship Id="rId28" Type="http://schemas.openxmlformats.org/officeDocument/2006/relationships/hyperlink" Target="https://doi.org/10.3846/btp.2017.022" TargetMode="External"/><Relationship Id="rId36" Type="http://schemas.openxmlformats.org/officeDocument/2006/relationships/hyperlink" Target="http://www.mdpi.com/1422-0067/16/6/12871" TargetMode="External"/><Relationship Id="rId49" Type="http://schemas.openxmlformats.org/officeDocument/2006/relationships/hyperlink" Target="https://www.utb.cz/univerzita/o-univerzite/struktura/organy/rada-pro-vnitrni-hodnoceni/" TargetMode="External"/><Relationship Id="rId57" Type="http://schemas.openxmlformats.org/officeDocument/2006/relationships/hyperlink" Target="https://jobcentrum.utb.cz/index.php?lang=cz" TargetMode="External"/><Relationship Id="rId10" Type="http://schemas.openxmlformats.org/officeDocument/2006/relationships/hyperlink" Target="https://www.utb.cz/wp-login.php" TargetMode="External"/><Relationship Id="rId31" Type="http://schemas.openxmlformats.org/officeDocument/2006/relationships/hyperlink" Target="http://www.nusl.cz/ntk/nusl-200844" TargetMode="External"/><Relationship Id="rId44" Type="http://schemas.openxmlformats.org/officeDocument/2006/relationships/hyperlink" Target="http://emf.fame.utb.cz" TargetMode="External"/><Relationship Id="rId52" Type="http://schemas.openxmlformats.org/officeDocument/2006/relationships/hyperlink" Target="https://www.utb.cz/univerzita/uredni-deska/ruzne/zprava-o-vnitrnim-hodnoceni-kvality-utb-ve-zline/" TargetMode="External"/><Relationship Id="rId60" Type="http://schemas.openxmlformats.org/officeDocument/2006/relationships/hyperlink" Target="http://portal.k.utb.cz" TargetMode="External"/><Relationship Id="rId65" Type="http://schemas.openxmlformats.org/officeDocument/2006/relationships/hyperlink" Target="https://www.utb.cz/?mdocs-file=6506" TargetMode="External"/><Relationship Id="rId73"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3"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8" Type="http://schemas.openxmlformats.org/officeDocument/2006/relationships/hyperlink" Target="http://katalog.k.utb.cz/F/?func=find-b&amp;find_code=SYS&amp;request=50260" TargetMode="External"/><Relationship Id="rId39" Type="http://schemas.openxmlformats.org/officeDocument/2006/relationships/hyperlink" Target="https://doi.org/10.1016/j.matdes.2014.04.029" TargetMode="External"/><Relationship Id="rId34" Type="http://schemas.openxmlformats.org/officeDocument/2006/relationships/hyperlink" Target="http://dx.doi.org/10.15240/tul/001/2014-2-011" TargetMode="External"/><Relationship Id="rId50" Type="http://schemas.openxmlformats.org/officeDocument/2006/relationships/hyperlink" Target="https://www.utb.cz/?mdocs-file=1759" TargetMode="External"/><Relationship Id="rId55" Type="http://schemas.openxmlformats.org/officeDocument/2006/relationships/hyperlink" Target="https://www.utb.cz/univerzita/uredni-deska/vnitrni-normy-a-predpisy/"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www.utb.cz/univerzita/uredni-deska/vnitrni-normy-a-predpisy/vnitrni-predpis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73EBA-B894-487B-AA75-34EB6C400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94</Pages>
  <Words>33818</Words>
  <Characters>231739</Characters>
  <Application>Microsoft Office Word</Application>
  <DocSecurity>0</DocSecurity>
  <Lines>1931</Lines>
  <Paragraphs>530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Vyoralová Naděžda</dc:creator>
  <cp:lastModifiedBy>Michal Pilík</cp:lastModifiedBy>
  <cp:revision>29</cp:revision>
  <cp:lastPrinted>2019-04-09T05:59:00Z</cp:lastPrinted>
  <dcterms:created xsi:type="dcterms:W3CDTF">2019-09-04T15:21:00Z</dcterms:created>
  <dcterms:modified xsi:type="dcterms:W3CDTF">2019-09-16T07:45:00Z</dcterms:modified>
</cp:coreProperties>
</file>