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FF392" w14:textId="77777777" w:rsidR="00001E3D" w:rsidRDefault="00001E3D"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7A30114F" w14:textId="77777777" w:rsidR="00001E3D" w:rsidRDefault="00001E3D" w:rsidP="00CB41FC">
      <w:pPr>
        <w:rPr>
          <w:b/>
          <w:sz w:val="28"/>
        </w:rPr>
      </w:pPr>
    </w:p>
    <w:p w14:paraId="21150BC5" w14:textId="77777777" w:rsidR="003D10AC" w:rsidRDefault="003D10AC" w:rsidP="00C50458">
      <w:pPr>
        <w:spacing w:after="240"/>
        <w:rPr>
          <w:b/>
          <w:sz w:val="28"/>
        </w:rPr>
      </w:pPr>
    </w:p>
    <w:p w14:paraId="3F715903" w14:textId="59ECAB0C" w:rsidR="00001E3D" w:rsidRDefault="00001E3D" w:rsidP="00C50458">
      <w:pPr>
        <w:spacing w:after="240"/>
        <w:rPr>
          <w:b/>
          <w:sz w:val="28"/>
        </w:rPr>
      </w:pPr>
      <w:r>
        <w:rPr>
          <w:b/>
          <w:sz w:val="28"/>
        </w:rPr>
        <w:t>Název vysoké školy:</w:t>
      </w:r>
      <w:r w:rsidR="003D10AC">
        <w:rPr>
          <w:b/>
          <w:sz w:val="28"/>
        </w:rPr>
        <w:t xml:space="preserve">   </w:t>
      </w:r>
      <w:r w:rsidR="00995B96">
        <w:rPr>
          <w:b/>
          <w:sz w:val="28"/>
        </w:rPr>
        <w:t xml:space="preserve">Tomas Bata </w:t>
      </w:r>
      <w:r w:rsidR="003D10AC">
        <w:rPr>
          <w:b/>
          <w:sz w:val="28"/>
        </w:rPr>
        <w:t>Univer</w:t>
      </w:r>
      <w:r w:rsidR="00995B96">
        <w:rPr>
          <w:b/>
          <w:sz w:val="28"/>
        </w:rPr>
        <w:t>s</w:t>
      </w:r>
      <w:r w:rsidR="003D10AC">
        <w:rPr>
          <w:b/>
          <w:sz w:val="28"/>
        </w:rPr>
        <w:t>it</w:t>
      </w:r>
      <w:r w:rsidR="00995B96">
        <w:rPr>
          <w:b/>
          <w:sz w:val="28"/>
        </w:rPr>
        <w:t>y in Zlín</w:t>
      </w:r>
    </w:p>
    <w:p w14:paraId="7A7096C3" w14:textId="77777777" w:rsidR="00001E3D" w:rsidRDefault="00001E3D" w:rsidP="00C50458">
      <w:pPr>
        <w:spacing w:after="240"/>
        <w:ind w:left="3686" w:hanging="3686"/>
        <w:rPr>
          <w:b/>
          <w:sz w:val="28"/>
        </w:rPr>
      </w:pPr>
    </w:p>
    <w:p w14:paraId="4C54AC67" w14:textId="1A89F88C" w:rsidR="00001E3D" w:rsidRDefault="003D10AC" w:rsidP="00C50458">
      <w:pPr>
        <w:spacing w:after="240"/>
        <w:rPr>
          <w:b/>
          <w:sz w:val="28"/>
        </w:rPr>
      </w:pPr>
      <w:r>
        <w:rPr>
          <w:b/>
          <w:sz w:val="28"/>
        </w:rPr>
        <w:t>Název součásti vysoké školy:</w:t>
      </w:r>
    </w:p>
    <w:p w14:paraId="6766C51B" w14:textId="77777777" w:rsidR="00001E3D" w:rsidRDefault="00001E3D" w:rsidP="00C50458">
      <w:pPr>
        <w:spacing w:after="240"/>
        <w:ind w:left="3544" w:hanging="3544"/>
        <w:rPr>
          <w:b/>
          <w:sz w:val="28"/>
        </w:rPr>
      </w:pPr>
    </w:p>
    <w:p w14:paraId="6CA486E8" w14:textId="77777777" w:rsidR="00001E3D" w:rsidRDefault="00001E3D" w:rsidP="00C50458">
      <w:pPr>
        <w:spacing w:after="240"/>
        <w:rPr>
          <w:b/>
          <w:sz w:val="28"/>
        </w:rPr>
      </w:pPr>
      <w:r>
        <w:rPr>
          <w:b/>
          <w:sz w:val="28"/>
        </w:rPr>
        <w:t>Název spolupracující instituce:</w:t>
      </w:r>
    </w:p>
    <w:p w14:paraId="7ED853E9" w14:textId="77777777" w:rsidR="00001E3D" w:rsidRDefault="00001E3D" w:rsidP="00C50458">
      <w:pPr>
        <w:spacing w:after="240"/>
        <w:rPr>
          <w:b/>
          <w:sz w:val="28"/>
        </w:rPr>
      </w:pPr>
    </w:p>
    <w:p w14:paraId="4C18058F" w14:textId="15D50B99" w:rsidR="00001E3D" w:rsidRDefault="00DD5993" w:rsidP="00C50458">
      <w:pPr>
        <w:spacing w:after="240"/>
        <w:rPr>
          <w:b/>
          <w:sz w:val="28"/>
        </w:rPr>
      </w:pPr>
      <w:r>
        <w:rPr>
          <w:b/>
          <w:sz w:val="28"/>
        </w:rPr>
        <w:t xml:space="preserve">Název studijního programu:   </w:t>
      </w:r>
      <w:r w:rsidR="00255D37" w:rsidRPr="00255D37">
        <w:rPr>
          <w:b/>
          <w:sz w:val="28"/>
        </w:rPr>
        <w:t>Biomaterials and Biocomposites</w:t>
      </w:r>
    </w:p>
    <w:p w14:paraId="509A18CA" w14:textId="77777777" w:rsidR="00001E3D" w:rsidRDefault="00001E3D" w:rsidP="00C50458">
      <w:pPr>
        <w:spacing w:after="240"/>
        <w:rPr>
          <w:b/>
          <w:sz w:val="28"/>
        </w:rPr>
      </w:pPr>
    </w:p>
    <w:p w14:paraId="42B5CF0E" w14:textId="20467A68" w:rsidR="00001E3D" w:rsidRDefault="00001E3D" w:rsidP="008F099C">
      <w:pPr>
        <w:spacing w:after="240"/>
        <w:ind w:left="3544" w:hanging="3544"/>
        <w:rPr>
          <w:sz w:val="28"/>
        </w:rPr>
      </w:pPr>
      <w:r>
        <w:rPr>
          <w:b/>
          <w:sz w:val="28"/>
        </w:rPr>
        <w:t>Typ žádosti o akreditaci:</w:t>
      </w:r>
      <w:r w:rsidR="00AD52A1">
        <w:rPr>
          <w:sz w:val="28"/>
        </w:rPr>
        <w:t xml:space="preserve">   </w:t>
      </w:r>
      <w:r w:rsidRPr="006B33AA">
        <w:rPr>
          <w:b/>
          <w:sz w:val="28"/>
          <w:szCs w:val="28"/>
        </w:rPr>
        <w:t>udělení akreditace</w:t>
      </w:r>
      <w:r>
        <w:rPr>
          <w:sz w:val="24"/>
        </w:rPr>
        <w:t xml:space="preserve"> </w:t>
      </w:r>
    </w:p>
    <w:p w14:paraId="53D52579" w14:textId="77777777" w:rsidR="00001E3D" w:rsidRDefault="00001E3D" w:rsidP="00C50458">
      <w:pPr>
        <w:spacing w:after="240"/>
        <w:rPr>
          <w:b/>
          <w:sz w:val="28"/>
        </w:rPr>
      </w:pPr>
    </w:p>
    <w:p w14:paraId="330B878C" w14:textId="1302997C" w:rsidR="00001E3D" w:rsidRDefault="00001E3D" w:rsidP="00C74FA3">
      <w:pPr>
        <w:spacing w:after="240"/>
        <w:rPr>
          <w:b/>
          <w:sz w:val="28"/>
        </w:rPr>
      </w:pPr>
      <w:r>
        <w:rPr>
          <w:b/>
          <w:sz w:val="28"/>
        </w:rPr>
        <w:t>Schvalující orgán:</w:t>
      </w:r>
      <w:r w:rsidR="00012904">
        <w:rPr>
          <w:b/>
          <w:sz w:val="28"/>
        </w:rPr>
        <w:t xml:space="preserve">   </w:t>
      </w:r>
      <w:r w:rsidR="00FC7297">
        <w:rPr>
          <w:b/>
          <w:sz w:val="28"/>
        </w:rPr>
        <w:t>Rada pro vnitřní hodnocení UTB ve Zlíně</w:t>
      </w:r>
    </w:p>
    <w:p w14:paraId="5C5BD19C" w14:textId="77777777" w:rsidR="00001E3D" w:rsidRDefault="00001E3D" w:rsidP="00C74FA3">
      <w:pPr>
        <w:spacing w:after="240"/>
        <w:rPr>
          <w:b/>
          <w:sz w:val="28"/>
        </w:rPr>
      </w:pPr>
    </w:p>
    <w:p w14:paraId="49854003" w14:textId="3E497C64" w:rsidR="00001E3D" w:rsidRDefault="00001E3D" w:rsidP="00C50458">
      <w:pPr>
        <w:spacing w:after="240"/>
        <w:rPr>
          <w:b/>
          <w:sz w:val="28"/>
        </w:rPr>
      </w:pPr>
      <w:r>
        <w:rPr>
          <w:b/>
          <w:sz w:val="28"/>
        </w:rPr>
        <w:t>Datum schválení žádosti:</w:t>
      </w:r>
      <w:r w:rsidR="00A26CD7">
        <w:rPr>
          <w:b/>
          <w:sz w:val="28"/>
        </w:rPr>
        <w:t xml:space="preserve"> ....................</w:t>
      </w:r>
    </w:p>
    <w:p w14:paraId="17F593FA" w14:textId="77777777" w:rsidR="00001E3D" w:rsidRDefault="00001E3D" w:rsidP="00C50458">
      <w:pPr>
        <w:spacing w:after="240"/>
        <w:rPr>
          <w:b/>
          <w:sz w:val="28"/>
        </w:rPr>
      </w:pPr>
    </w:p>
    <w:p w14:paraId="433A8BFA" w14:textId="77777777" w:rsidR="00001E3D" w:rsidRDefault="00001E3D" w:rsidP="00995B96">
      <w:pPr>
        <w:spacing w:after="120"/>
        <w:rPr>
          <w:b/>
          <w:sz w:val="28"/>
        </w:rPr>
      </w:pPr>
      <w:r>
        <w:rPr>
          <w:b/>
          <w:sz w:val="28"/>
        </w:rPr>
        <w:t>Odkaz na elektronickou podobu žádosti:</w:t>
      </w:r>
    </w:p>
    <w:p w14:paraId="55058C7C" w14:textId="48211FF1" w:rsidR="00012904" w:rsidRPr="008A38CB" w:rsidRDefault="005758A7" w:rsidP="00995B96">
      <w:pPr>
        <w:pStyle w:val="TableParagraph"/>
        <w:spacing w:after="60"/>
        <w:ind w:left="0"/>
        <w:rPr>
          <w:sz w:val="26"/>
          <w:szCs w:val="26"/>
          <w:lang w:val="cs-CZ"/>
        </w:rPr>
      </w:pPr>
      <w:hyperlink r:id="rId8" w:history="1">
        <w:r w:rsidR="00995B96" w:rsidRPr="008A38CB">
          <w:rPr>
            <w:rStyle w:val="Hypertextovodkaz"/>
            <w:sz w:val="26"/>
            <w:szCs w:val="26"/>
            <w:shd w:val="clear" w:color="auto" w:fill="FFFFFF"/>
            <w:lang w:val="cs-CZ"/>
          </w:rPr>
          <w:t>https://uni.utb.cz/akreditace-biomaterialy-a-biokompozity/</w:t>
        </w:r>
      </w:hyperlink>
    </w:p>
    <w:p w14:paraId="00623FDA" w14:textId="3428035B" w:rsidR="006B33AA" w:rsidRPr="00BA0A05" w:rsidRDefault="006B33AA" w:rsidP="00995B96">
      <w:pPr>
        <w:pStyle w:val="TableParagraph"/>
        <w:spacing w:after="240"/>
        <w:ind w:left="0"/>
        <w:rPr>
          <w:sz w:val="26"/>
          <w:szCs w:val="26"/>
          <w:lang w:val="cs-CZ"/>
        </w:rPr>
      </w:pPr>
      <w:r w:rsidRPr="00BA0A05">
        <w:rPr>
          <w:sz w:val="26"/>
          <w:szCs w:val="26"/>
          <w:lang w:val="cs-CZ"/>
        </w:rPr>
        <w:t>(Heslo: „Biomaterialy“)</w:t>
      </w:r>
    </w:p>
    <w:p w14:paraId="2A425F4F" w14:textId="77777777" w:rsidR="003125E7" w:rsidRDefault="003125E7" w:rsidP="00C50458">
      <w:pPr>
        <w:spacing w:after="240"/>
        <w:rPr>
          <w:b/>
          <w:sz w:val="28"/>
        </w:rPr>
      </w:pPr>
    </w:p>
    <w:p w14:paraId="4F4F33B0" w14:textId="77777777" w:rsidR="00001E3D" w:rsidRDefault="00001E3D" w:rsidP="00995B96">
      <w:pPr>
        <w:spacing w:after="120"/>
        <w:rPr>
          <w:b/>
          <w:sz w:val="28"/>
        </w:rPr>
      </w:pPr>
      <w:r>
        <w:rPr>
          <w:b/>
          <w:sz w:val="28"/>
        </w:rPr>
        <w:t>Odkazy na relevantní vnitřní předpisy:</w:t>
      </w:r>
    </w:p>
    <w:p w14:paraId="50F6F596" w14:textId="77777777" w:rsidR="00995B96" w:rsidRPr="00995B96" w:rsidRDefault="005758A7" w:rsidP="00995B96">
      <w:pPr>
        <w:spacing w:after="60"/>
        <w:rPr>
          <w:b/>
          <w:sz w:val="26"/>
          <w:szCs w:val="26"/>
        </w:rPr>
      </w:pPr>
      <w:hyperlink r:id="rId9" w:history="1">
        <w:r w:rsidR="00995B96" w:rsidRPr="00995B96">
          <w:rPr>
            <w:rStyle w:val="Hypertextovodkaz"/>
            <w:sz w:val="26"/>
            <w:szCs w:val="26"/>
          </w:rPr>
          <w:t>https://www.utb.cz/en/university/official-board/internal-rules-and-regulations/rules-and-regulations/</w:t>
        </w:r>
      </w:hyperlink>
    </w:p>
    <w:p w14:paraId="1FC80FFD" w14:textId="77777777" w:rsidR="006B33AA" w:rsidRDefault="005758A7" w:rsidP="00995B96">
      <w:pPr>
        <w:spacing w:after="240"/>
        <w:rPr>
          <w:rStyle w:val="Hypertextovodkaz"/>
          <w:sz w:val="26"/>
          <w:szCs w:val="26"/>
        </w:rPr>
      </w:pPr>
      <w:hyperlink r:id="rId10" w:history="1">
        <w:r w:rsidR="006B33AA" w:rsidRPr="00BA0A05">
          <w:rPr>
            <w:rStyle w:val="Hypertextovodkaz"/>
            <w:sz w:val="26"/>
            <w:szCs w:val="26"/>
          </w:rPr>
          <w:t>https://www.utb.cz/univerzita/uredni-deska/vnitrni-normy-a-predpisy/vnitrni-predpisy/</w:t>
        </w:r>
      </w:hyperlink>
    </w:p>
    <w:p w14:paraId="61A2F73F" w14:textId="77777777" w:rsidR="00995B96" w:rsidRPr="00BA0A05" w:rsidRDefault="00995B96" w:rsidP="00026571">
      <w:pPr>
        <w:spacing w:after="240"/>
        <w:rPr>
          <w:rStyle w:val="Hypertextovodkaz"/>
          <w:sz w:val="26"/>
          <w:szCs w:val="26"/>
        </w:rPr>
      </w:pPr>
    </w:p>
    <w:p w14:paraId="1693BA02" w14:textId="0EDDCED0" w:rsidR="00001E3D" w:rsidRPr="006B33AA" w:rsidRDefault="00001E3D" w:rsidP="00995B96">
      <w:pPr>
        <w:spacing w:after="120"/>
        <w:rPr>
          <w:b/>
          <w:sz w:val="28"/>
        </w:rPr>
      </w:pPr>
      <w:r w:rsidRPr="006B33AA">
        <w:rPr>
          <w:b/>
          <w:sz w:val="28"/>
        </w:rPr>
        <w:t>ISCED F</w:t>
      </w:r>
      <w:r w:rsidR="00906379" w:rsidRPr="006B33AA">
        <w:rPr>
          <w:b/>
          <w:sz w:val="28"/>
        </w:rPr>
        <w:t xml:space="preserve"> a stručné zdůvodnění</w:t>
      </w:r>
      <w:r w:rsidRPr="006B33AA">
        <w:rPr>
          <w:b/>
          <w:sz w:val="28"/>
        </w:rPr>
        <w:t>:</w:t>
      </w:r>
      <w:r w:rsidR="00D064E0">
        <w:rPr>
          <w:b/>
          <w:sz w:val="28"/>
        </w:rPr>
        <w:t xml:space="preserve">   </w:t>
      </w:r>
      <w:r w:rsidR="00FC7297" w:rsidRPr="00C210D1">
        <w:rPr>
          <w:b/>
          <w:sz w:val="28"/>
        </w:rPr>
        <w:t>0531 – Chemie</w:t>
      </w:r>
    </w:p>
    <w:p w14:paraId="3C53ADB4" w14:textId="03BD5A0A" w:rsidR="00512866" w:rsidRPr="00BA0A05" w:rsidRDefault="00EE25F6" w:rsidP="00BA0A05">
      <w:pPr>
        <w:jc w:val="both"/>
        <w:rPr>
          <w:b/>
          <w:sz w:val="26"/>
          <w:szCs w:val="26"/>
        </w:rPr>
      </w:pPr>
      <w:r w:rsidRPr="00BA0A05">
        <w:rPr>
          <w:sz w:val="26"/>
          <w:szCs w:val="26"/>
        </w:rPr>
        <w:t>Základním tematickým okruhem progr</w:t>
      </w:r>
      <w:r w:rsidR="00D064E0">
        <w:rPr>
          <w:sz w:val="26"/>
          <w:szCs w:val="26"/>
        </w:rPr>
        <w:t xml:space="preserve">amu </w:t>
      </w:r>
      <w:r w:rsidR="00255D37" w:rsidRPr="00255D37">
        <w:rPr>
          <w:sz w:val="26"/>
          <w:szCs w:val="26"/>
        </w:rPr>
        <w:t>Biomaterials and Biocomposites</w:t>
      </w:r>
      <w:r w:rsidR="00255D37">
        <w:rPr>
          <w:sz w:val="26"/>
          <w:szCs w:val="26"/>
        </w:rPr>
        <w:t xml:space="preserve"> </w:t>
      </w:r>
      <w:r w:rsidRPr="00BA0A05">
        <w:rPr>
          <w:sz w:val="26"/>
          <w:szCs w:val="26"/>
        </w:rPr>
        <w:t xml:space="preserve">je </w:t>
      </w:r>
      <w:r w:rsidR="00FC7297">
        <w:rPr>
          <w:sz w:val="26"/>
          <w:szCs w:val="26"/>
        </w:rPr>
        <w:t>C</w:t>
      </w:r>
      <w:r w:rsidR="006B33AA" w:rsidRPr="00BA0A05">
        <w:rPr>
          <w:sz w:val="26"/>
          <w:szCs w:val="26"/>
        </w:rPr>
        <w:t xml:space="preserve">hemie materiálů </w:t>
      </w:r>
      <w:r w:rsidRPr="00BA0A05">
        <w:rPr>
          <w:sz w:val="26"/>
          <w:szCs w:val="26"/>
        </w:rPr>
        <w:t xml:space="preserve">se specifickým důrazem na technologie </w:t>
      </w:r>
      <w:r w:rsidR="006B33AA" w:rsidRPr="00BA0A05">
        <w:rPr>
          <w:sz w:val="26"/>
          <w:szCs w:val="26"/>
        </w:rPr>
        <w:t>materiálů</w:t>
      </w:r>
      <w:r w:rsidRPr="00BA0A05">
        <w:rPr>
          <w:sz w:val="26"/>
          <w:szCs w:val="26"/>
        </w:rPr>
        <w:t>, který dle Nařízení Vlády č.</w:t>
      </w:r>
      <w:r w:rsidR="00A072DF">
        <w:rPr>
          <w:sz w:val="26"/>
          <w:szCs w:val="26"/>
        </w:rPr>
        <w:t xml:space="preserve"> </w:t>
      </w:r>
      <w:r w:rsidRPr="00BA0A05">
        <w:rPr>
          <w:sz w:val="26"/>
          <w:szCs w:val="26"/>
        </w:rPr>
        <w:t xml:space="preserve">275/2016 Sb. (Část třináctá) spadá do oblasti vzdělávání Chemie.    </w:t>
      </w:r>
      <w:r w:rsidR="00512866" w:rsidRPr="00BA0A05">
        <w:rPr>
          <w:b/>
          <w:sz w:val="26"/>
          <w:szCs w:val="26"/>
        </w:rPr>
        <w:br w:type="page"/>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2791"/>
        <w:gridCol w:w="42"/>
        <w:gridCol w:w="110"/>
        <w:gridCol w:w="143"/>
        <w:gridCol w:w="82"/>
        <w:gridCol w:w="195"/>
        <w:gridCol w:w="147"/>
        <w:gridCol w:w="143"/>
        <w:gridCol w:w="853"/>
        <w:gridCol w:w="205"/>
        <w:gridCol w:w="76"/>
        <w:gridCol w:w="615"/>
        <w:gridCol w:w="274"/>
        <w:gridCol w:w="134"/>
        <w:gridCol w:w="415"/>
        <w:gridCol w:w="267"/>
        <w:gridCol w:w="1054"/>
        <w:gridCol w:w="854"/>
        <w:gridCol w:w="248"/>
        <w:gridCol w:w="293"/>
        <w:gridCol w:w="246"/>
        <w:gridCol w:w="560"/>
        <w:gridCol w:w="108"/>
        <w:gridCol w:w="34"/>
        <w:gridCol w:w="142"/>
      </w:tblGrid>
      <w:tr w:rsidR="00512866" w14:paraId="16208994" w14:textId="77777777" w:rsidTr="001A54CF">
        <w:trPr>
          <w:gridBefore w:val="1"/>
          <w:gridAfter w:val="1"/>
          <w:wBefore w:w="34" w:type="dxa"/>
          <w:wAfter w:w="142" w:type="dxa"/>
        </w:trPr>
        <w:tc>
          <w:tcPr>
            <w:tcW w:w="9889" w:type="dxa"/>
            <w:gridSpan w:val="24"/>
            <w:tcBorders>
              <w:bottom w:val="double" w:sz="4" w:space="0" w:color="auto"/>
            </w:tcBorders>
            <w:shd w:val="clear" w:color="auto" w:fill="BDD6EE"/>
          </w:tcPr>
          <w:p w14:paraId="713B9719" w14:textId="77777777" w:rsidR="00512866" w:rsidRDefault="00512866" w:rsidP="00FF35A6">
            <w:pPr>
              <w:jc w:val="both"/>
              <w:rPr>
                <w:b/>
                <w:sz w:val="28"/>
              </w:rPr>
            </w:pPr>
            <w:r>
              <w:rPr>
                <w:b/>
                <w:sz w:val="28"/>
              </w:rPr>
              <w:lastRenderedPageBreak/>
              <w:t xml:space="preserve">B-I – </w:t>
            </w:r>
            <w:r>
              <w:rPr>
                <w:b/>
                <w:sz w:val="26"/>
                <w:szCs w:val="26"/>
              </w:rPr>
              <w:t>Charakteristika studijního programu</w:t>
            </w:r>
          </w:p>
        </w:tc>
      </w:tr>
      <w:tr w:rsidR="00512866" w14:paraId="740A69F5" w14:textId="77777777" w:rsidTr="001A54CF">
        <w:trPr>
          <w:gridBefore w:val="1"/>
          <w:gridAfter w:val="1"/>
          <w:wBefore w:w="34" w:type="dxa"/>
          <w:wAfter w:w="142" w:type="dxa"/>
        </w:trPr>
        <w:tc>
          <w:tcPr>
            <w:tcW w:w="3168" w:type="dxa"/>
            <w:gridSpan w:val="5"/>
            <w:tcBorders>
              <w:bottom w:val="single" w:sz="2" w:space="0" w:color="auto"/>
            </w:tcBorders>
            <w:shd w:val="clear" w:color="auto" w:fill="F7CAAC"/>
          </w:tcPr>
          <w:p w14:paraId="794AB107" w14:textId="77777777" w:rsidR="00512866" w:rsidRDefault="00512866" w:rsidP="00FF35A6">
            <w:pPr>
              <w:jc w:val="both"/>
              <w:rPr>
                <w:b/>
              </w:rPr>
            </w:pPr>
            <w:r>
              <w:rPr>
                <w:b/>
              </w:rPr>
              <w:t>Název studijního programu</w:t>
            </w:r>
          </w:p>
        </w:tc>
        <w:tc>
          <w:tcPr>
            <w:tcW w:w="6721" w:type="dxa"/>
            <w:gridSpan w:val="19"/>
            <w:tcBorders>
              <w:bottom w:val="single" w:sz="2" w:space="0" w:color="auto"/>
            </w:tcBorders>
          </w:tcPr>
          <w:p w14:paraId="41765793" w14:textId="6C7EAE1E" w:rsidR="00512866" w:rsidRPr="00255D37" w:rsidRDefault="00255D37" w:rsidP="00FF35A6">
            <w:pPr>
              <w:rPr>
                <w:b/>
              </w:rPr>
            </w:pPr>
            <w:r w:rsidRPr="00255D37">
              <w:rPr>
                <w:b/>
              </w:rPr>
              <w:t>Biomaterials and Biocomposites</w:t>
            </w:r>
          </w:p>
        </w:tc>
      </w:tr>
      <w:tr w:rsidR="00512866" w14:paraId="75D56713" w14:textId="77777777" w:rsidTr="001A54CF">
        <w:trPr>
          <w:gridBefore w:val="1"/>
          <w:gridAfter w:val="1"/>
          <w:wBefore w:w="34" w:type="dxa"/>
          <w:wAfter w:w="142" w:type="dxa"/>
        </w:trPr>
        <w:tc>
          <w:tcPr>
            <w:tcW w:w="3168" w:type="dxa"/>
            <w:gridSpan w:val="5"/>
            <w:tcBorders>
              <w:bottom w:val="single" w:sz="2" w:space="0" w:color="auto"/>
            </w:tcBorders>
            <w:shd w:val="clear" w:color="auto" w:fill="F7CAAC"/>
          </w:tcPr>
          <w:p w14:paraId="4E8FC7C0" w14:textId="77777777" w:rsidR="00512866" w:rsidRDefault="00512866" w:rsidP="00FF35A6">
            <w:pPr>
              <w:jc w:val="both"/>
              <w:rPr>
                <w:b/>
              </w:rPr>
            </w:pPr>
            <w:r>
              <w:rPr>
                <w:b/>
              </w:rPr>
              <w:t>Typ studijního programu</w:t>
            </w:r>
          </w:p>
        </w:tc>
        <w:tc>
          <w:tcPr>
            <w:tcW w:w="6721" w:type="dxa"/>
            <w:gridSpan w:val="19"/>
            <w:tcBorders>
              <w:bottom w:val="single" w:sz="2" w:space="0" w:color="auto"/>
            </w:tcBorders>
          </w:tcPr>
          <w:p w14:paraId="7CEEF261" w14:textId="77777777" w:rsidR="00512866" w:rsidRDefault="00512866" w:rsidP="00FF35A6">
            <w:r>
              <w:t xml:space="preserve">doktorský </w:t>
            </w:r>
          </w:p>
        </w:tc>
      </w:tr>
      <w:tr w:rsidR="00512866" w14:paraId="140BC701" w14:textId="77777777" w:rsidTr="001A54CF">
        <w:trPr>
          <w:gridBefore w:val="1"/>
          <w:gridAfter w:val="1"/>
          <w:wBefore w:w="34" w:type="dxa"/>
          <w:wAfter w:w="142" w:type="dxa"/>
        </w:trPr>
        <w:tc>
          <w:tcPr>
            <w:tcW w:w="3168" w:type="dxa"/>
            <w:gridSpan w:val="5"/>
            <w:tcBorders>
              <w:bottom w:val="single" w:sz="2" w:space="0" w:color="auto"/>
            </w:tcBorders>
            <w:shd w:val="clear" w:color="auto" w:fill="F7CAAC"/>
          </w:tcPr>
          <w:p w14:paraId="16E03D37" w14:textId="77777777" w:rsidR="00512866" w:rsidRDefault="00512866" w:rsidP="00FF35A6">
            <w:pPr>
              <w:jc w:val="both"/>
              <w:rPr>
                <w:b/>
              </w:rPr>
            </w:pPr>
            <w:r>
              <w:rPr>
                <w:b/>
              </w:rPr>
              <w:t>Profil studijního programu</w:t>
            </w:r>
          </w:p>
        </w:tc>
        <w:tc>
          <w:tcPr>
            <w:tcW w:w="6721" w:type="dxa"/>
            <w:gridSpan w:val="19"/>
            <w:tcBorders>
              <w:bottom w:val="single" w:sz="2" w:space="0" w:color="auto"/>
            </w:tcBorders>
          </w:tcPr>
          <w:p w14:paraId="33991D74" w14:textId="77777777" w:rsidR="00512866" w:rsidRDefault="00512866" w:rsidP="00FF35A6"/>
        </w:tc>
      </w:tr>
      <w:tr w:rsidR="00512866" w14:paraId="6439A1FA" w14:textId="77777777" w:rsidTr="001A54CF">
        <w:trPr>
          <w:gridBefore w:val="1"/>
          <w:gridAfter w:val="1"/>
          <w:wBefore w:w="34" w:type="dxa"/>
          <w:wAfter w:w="142" w:type="dxa"/>
        </w:trPr>
        <w:tc>
          <w:tcPr>
            <w:tcW w:w="3168" w:type="dxa"/>
            <w:gridSpan w:val="5"/>
            <w:tcBorders>
              <w:bottom w:val="single" w:sz="2" w:space="0" w:color="auto"/>
            </w:tcBorders>
            <w:shd w:val="clear" w:color="auto" w:fill="F7CAAC"/>
          </w:tcPr>
          <w:p w14:paraId="22DE3F5E" w14:textId="77777777" w:rsidR="00512866" w:rsidRDefault="00512866" w:rsidP="00FF35A6">
            <w:pPr>
              <w:jc w:val="both"/>
              <w:rPr>
                <w:b/>
              </w:rPr>
            </w:pPr>
            <w:r>
              <w:rPr>
                <w:b/>
              </w:rPr>
              <w:t>Forma studia</w:t>
            </w:r>
          </w:p>
        </w:tc>
        <w:tc>
          <w:tcPr>
            <w:tcW w:w="6721" w:type="dxa"/>
            <w:gridSpan w:val="19"/>
            <w:tcBorders>
              <w:bottom w:val="single" w:sz="2" w:space="0" w:color="auto"/>
            </w:tcBorders>
          </w:tcPr>
          <w:p w14:paraId="4331AFFF" w14:textId="77777777" w:rsidR="00512866" w:rsidRDefault="00512866" w:rsidP="00DD5993">
            <w:r>
              <w:t xml:space="preserve">prezenční – kombinovaná </w:t>
            </w:r>
          </w:p>
        </w:tc>
      </w:tr>
      <w:tr w:rsidR="00512866" w14:paraId="069C78EE" w14:textId="77777777" w:rsidTr="001A54CF">
        <w:trPr>
          <w:gridBefore w:val="1"/>
          <w:gridAfter w:val="1"/>
          <w:wBefore w:w="34" w:type="dxa"/>
          <w:wAfter w:w="142" w:type="dxa"/>
        </w:trPr>
        <w:tc>
          <w:tcPr>
            <w:tcW w:w="3168" w:type="dxa"/>
            <w:gridSpan w:val="5"/>
            <w:tcBorders>
              <w:bottom w:val="single" w:sz="2" w:space="0" w:color="auto"/>
            </w:tcBorders>
            <w:shd w:val="clear" w:color="auto" w:fill="F7CAAC"/>
          </w:tcPr>
          <w:p w14:paraId="1207D395" w14:textId="77777777" w:rsidR="00512866" w:rsidRDefault="00512866" w:rsidP="00FF35A6">
            <w:pPr>
              <w:jc w:val="both"/>
              <w:rPr>
                <w:b/>
              </w:rPr>
            </w:pPr>
            <w:r>
              <w:rPr>
                <w:b/>
              </w:rPr>
              <w:t>Standardní doba studia</w:t>
            </w:r>
          </w:p>
        </w:tc>
        <w:tc>
          <w:tcPr>
            <w:tcW w:w="6721" w:type="dxa"/>
            <w:gridSpan w:val="19"/>
            <w:tcBorders>
              <w:bottom w:val="single" w:sz="2" w:space="0" w:color="auto"/>
            </w:tcBorders>
          </w:tcPr>
          <w:p w14:paraId="514CB3D9" w14:textId="77777777" w:rsidR="00512866" w:rsidRDefault="002A5F8A" w:rsidP="00FF35A6">
            <w:r>
              <w:t>4 roky</w:t>
            </w:r>
          </w:p>
        </w:tc>
      </w:tr>
      <w:tr w:rsidR="00512866" w14:paraId="530A1C12" w14:textId="77777777" w:rsidTr="001A54CF">
        <w:trPr>
          <w:gridBefore w:val="1"/>
          <w:gridAfter w:val="1"/>
          <w:wBefore w:w="34" w:type="dxa"/>
          <w:wAfter w:w="142" w:type="dxa"/>
        </w:trPr>
        <w:tc>
          <w:tcPr>
            <w:tcW w:w="3168" w:type="dxa"/>
            <w:gridSpan w:val="5"/>
            <w:tcBorders>
              <w:bottom w:val="single" w:sz="2" w:space="0" w:color="auto"/>
            </w:tcBorders>
            <w:shd w:val="clear" w:color="auto" w:fill="F7CAAC"/>
          </w:tcPr>
          <w:p w14:paraId="3BD807EC" w14:textId="77777777" w:rsidR="00512866" w:rsidRDefault="00512866" w:rsidP="00FF35A6">
            <w:pPr>
              <w:jc w:val="both"/>
              <w:rPr>
                <w:b/>
              </w:rPr>
            </w:pPr>
            <w:r>
              <w:rPr>
                <w:b/>
              </w:rPr>
              <w:t>Jazyk studia</w:t>
            </w:r>
          </w:p>
        </w:tc>
        <w:tc>
          <w:tcPr>
            <w:tcW w:w="6721" w:type="dxa"/>
            <w:gridSpan w:val="19"/>
            <w:tcBorders>
              <w:bottom w:val="single" w:sz="2" w:space="0" w:color="auto"/>
            </w:tcBorders>
          </w:tcPr>
          <w:p w14:paraId="69B4AAD2" w14:textId="725FBC31" w:rsidR="00512866" w:rsidRDefault="00255D37" w:rsidP="00FF35A6">
            <w:r>
              <w:t>anglický</w:t>
            </w:r>
          </w:p>
        </w:tc>
      </w:tr>
      <w:tr w:rsidR="00512866" w14:paraId="55E59DBD" w14:textId="77777777" w:rsidTr="001A54CF">
        <w:trPr>
          <w:gridBefore w:val="1"/>
          <w:gridAfter w:val="1"/>
          <w:wBefore w:w="34" w:type="dxa"/>
          <w:wAfter w:w="142" w:type="dxa"/>
        </w:trPr>
        <w:tc>
          <w:tcPr>
            <w:tcW w:w="3168" w:type="dxa"/>
            <w:gridSpan w:val="5"/>
            <w:tcBorders>
              <w:bottom w:val="single" w:sz="2" w:space="0" w:color="auto"/>
            </w:tcBorders>
            <w:shd w:val="clear" w:color="auto" w:fill="F7CAAC"/>
          </w:tcPr>
          <w:p w14:paraId="45E3B9F4" w14:textId="77777777" w:rsidR="00512866" w:rsidRDefault="00512866" w:rsidP="00FF35A6">
            <w:pPr>
              <w:jc w:val="both"/>
              <w:rPr>
                <w:b/>
              </w:rPr>
            </w:pPr>
            <w:r>
              <w:rPr>
                <w:b/>
              </w:rPr>
              <w:t>Udělovaný akademický titul</w:t>
            </w:r>
          </w:p>
        </w:tc>
        <w:tc>
          <w:tcPr>
            <w:tcW w:w="6721" w:type="dxa"/>
            <w:gridSpan w:val="19"/>
            <w:tcBorders>
              <w:bottom w:val="single" w:sz="2" w:space="0" w:color="auto"/>
            </w:tcBorders>
          </w:tcPr>
          <w:p w14:paraId="4C619032" w14:textId="77777777" w:rsidR="00512866" w:rsidRDefault="002A5F8A" w:rsidP="00FF35A6">
            <w:r>
              <w:t>doktor (Ph.D.)</w:t>
            </w:r>
          </w:p>
        </w:tc>
      </w:tr>
      <w:tr w:rsidR="00512866" w14:paraId="3D4D6BC0" w14:textId="77777777" w:rsidTr="001A54CF">
        <w:trPr>
          <w:gridBefore w:val="1"/>
          <w:gridAfter w:val="1"/>
          <w:wBefore w:w="34" w:type="dxa"/>
          <w:wAfter w:w="142" w:type="dxa"/>
        </w:trPr>
        <w:tc>
          <w:tcPr>
            <w:tcW w:w="3168" w:type="dxa"/>
            <w:gridSpan w:val="5"/>
            <w:tcBorders>
              <w:bottom w:val="single" w:sz="2" w:space="0" w:color="auto"/>
            </w:tcBorders>
            <w:shd w:val="clear" w:color="auto" w:fill="F7CAAC"/>
          </w:tcPr>
          <w:p w14:paraId="64E131C0" w14:textId="77777777" w:rsidR="00512866" w:rsidRDefault="00512866" w:rsidP="00FF35A6">
            <w:pPr>
              <w:jc w:val="both"/>
              <w:rPr>
                <w:b/>
              </w:rPr>
            </w:pPr>
            <w:r>
              <w:rPr>
                <w:b/>
              </w:rPr>
              <w:t>Rigorózní řízení</w:t>
            </w:r>
          </w:p>
        </w:tc>
        <w:tc>
          <w:tcPr>
            <w:tcW w:w="1543" w:type="dxa"/>
            <w:gridSpan w:val="5"/>
            <w:tcBorders>
              <w:bottom w:val="single" w:sz="2" w:space="0" w:color="auto"/>
            </w:tcBorders>
          </w:tcPr>
          <w:p w14:paraId="2E3E87A4" w14:textId="77777777" w:rsidR="00512866" w:rsidRDefault="00512866" w:rsidP="00FF35A6">
            <w:r>
              <w:t>ne</w:t>
            </w:r>
          </w:p>
        </w:tc>
        <w:tc>
          <w:tcPr>
            <w:tcW w:w="2835" w:type="dxa"/>
            <w:gridSpan w:val="7"/>
            <w:tcBorders>
              <w:bottom w:val="single" w:sz="2" w:space="0" w:color="auto"/>
            </w:tcBorders>
            <w:shd w:val="clear" w:color="auto" w:fill="F7CAAC"/>
          </w:tcPr>
          <w:p w14:paraId="2FE65FD8" w14:textId="77777777" w:rsidR="00512866" w:rsidRPr="005F401C" w:rsidRDefault="00512866" w:rsidP="00FF35A6">
            <w:pPr>
              <w:rPr>
                <w:b/>
                <w:bCs/>
              </w:rPr>
            </w:pPr>
            <w:r w:rsidRPr="005F401C">
              <w:rPr>
                <w:b/>
                <w:bCs/>
              </w:rPr>
              <w:t>Udělovaný akademický titul</w:t>
            </w:r>
          </w:p>
        </w:tc>
        <w:tc>
          <w:tcPr>
            <w:tcW w:w="2343" w:type="dxa"/>
            <w:gridSpan w:val="7"/>
            <w:tcBorders>
              <w:bottom w:val="single" w:sz="2" w:space="0" w:color="auto"/>
            </w:tcBorders>
          </w:tcPr>
          <w:p w14:paraId="33F79CF6" w14:textId="77777777" w:rsidR="00512866" w:rsidRDefault="00DD5993" w:rsidP="00FF35A6">
            <w:r>
              <w:t>---</w:t>
            </w:r>
          </w:p>
        </w:tc>
      </w:tr>
      <w:tr w:rsidR="00512866" w14:paraId="36DC4AC0" w14:textId="77777777" w:rsidTr="001A54CF">
        <w:trPr>
          <w:gridBefore w:val="1"/>
          <w:gridAfter w:val="1"/>
          <w:wBefore w:w="34" w:type="dxa"/>
          <w:wAfter w:w="142" w:type="dxa"/>
        </w:trPr>
        <w:tc>
          <w:tcPr>
            <w:tcW w:w="3168" w:type="dxa"/>
            <w:gridSpan w:val="5"/>
            <w:tcBorders>
              <w:bottom w:val="single" w:sz="2" w:space="0" w:color="auto"/>
            </w:tcBorders>
            <w:shd w:val="clear" w:color="auto" w:fill="F7CAAC"/>
          </w:tcPr>
          <w:p w14:paraId="5E2B6B2E" w14:textId="77777777" w:rsidR="00512866" w:rsidRDefault="00512866" w:rsidP="00FF35A6">
            <w:pPr>
              <w:jc w:val="both"/>
              <w:rPr>
                <w:b/>
              </w:rPr>
            </w:pPr>
            <w:r>
              <w:rPr>
                <w:b/>
              </w:rPr>
              <w:t>Garant studijního programu</w:t>
            </w:r>
          </w:p>
        </w:tc>
        <w:tc>
          <w:tcPr>
            <w:tcW w:w="6721" w:type="dxa"/>
            <w:gridSpan w:val="19"/>
            <w:tcBorders>
              <w:bottom w:val="single" w:sz="2" w:space="0" w:color="auto"/>
            </w:tcBorders>
          </w:tcPr>
          <w:p w14:paraId="42BBBA06" w14:textId="77777777" w:rsidR="00512866" w:rsidRDefault="00454512" w:rsidP="00FF35A6">
            <w:r>
              <w:t>prof. Ing. Vladimír Sedlařík,</w:t>
            </w:r>
            <w:r w:rsidR="002A5F8A">
              <w:t xml:space="preserve"> Ph.D.</w:t>
            </w:r>
          </w:p>
        </w:tc>
      </w:tr>
      <w:tr w:rsidR="00512866" w14:paraId="1EC35A08" w14:textId="77777777" w:rsidTr="001A54CF">
        <w:trPr>
          <w:gridBefore w:val="1"/>
          <w:gridAfter w:val="1"/>
          <w:wBefore w:w="34" w:type="dxa"/>
          <w:wAfter w:w="142" w:type="dxa"/>
        </w:trPr>
        <w:tc>
          <w:tcPr>
            <w:tcW w:w="3168" w:type="dxa"/>
            <w:gridSpan w:val="5"/>
            <w:tcBorders>
              <w:top w:val="single" w:sz="2" w:space="0" w:color="auto"/>
              <w:left w:val="single" w:sz="2" w:space="0" w:color="auto"/>
              <w:bottom w:val="single" w:sz="2" w:space="0" w:color="auto"/>
              <w:right w:val="single" w:sz="2" w:space="0" w:color="auto"/>
            </w:tcBorders>
            <w:shd w:val="clear" w:color="auto" w:fill="F7CAAC"/>
          </w:tcPr>
          <w:p w14:paraId="3C2C8809" w14:textId="77777777" w:rsidR="00512866" w:rsidRDefault="00512866" w:rsidP="00FF35A6">
            <w:pPr>
              <w:jc w:val="both"/>
              <w:rPr>
                <w:b/>
              </w:rPr>
            </w:pPr>
            <w:r>
              <w:rPr>
                <w:b/>
              </w:rPr>
              <w:t>Zaměření na přípravu k výkonu regulovaného povolání</w:t>
            </w:r>
          </w:p>
        </w:tc>
        <w:tc>
          <w:tcPr>
            <w:tcW w:w="6721" w:type="dxa"/>
            <w:gridSpan w:val="19"/>
            <w:tcBorders>
              <w:top w:val="single" w:sz="2" w:space="0" w:color="auto"/>
              <w:left w:val="single" w:sz="2" w:space="0" w:color="auto"/>
              <w:bottom w:val="single" w:sz="2" w:space="0" w:color="auto"/>
              <w:right w:val="single" w:sz="2" w:space="0" w:color="auto"/>
            </w:tcBorders>
          </w:tcPr>
          <w:p w14:paraId="136B8469" w14:textId="77777777" w:rsidR="00512866" w:rsidRDefault="00512866" w:rsidP="00FF35A6">
            <w:r>
              <w:t>ne</w:t>
            </w:r>
          </w:p>
        </w:tc>
      </w:tr>
      <w:tr w:rsidR="00512866" w14:paraId="7FB74BBF" w14:textId="77777777" w:rsidTr="001A54CF">
        <w:trPr>
          <w:gridBefore w:val="1"/>
          <w:gridAfter w:val="1"/>
          <w:wBefore w:w="34" w:type="dxa"/>
          <w:wAfter w:w="142" w:type="dxa"/>
        </w:trPr>
        <w:tc>
          <w:tcPr>
            <w:tcW w:w="3168" w:type="dxa"/>
            <w:gridSpan w:val="5"/>
            <w:tcBorders>
              <w:top w:val="single" w:sz="2" w:space="0" w:color="auto"/>
              <w:left w:val="single" w:sz="2" w:space="0" w:color="auto"/>
              <w:bottom w:val="single" w:sz="2" w:space="0" w:color="auto"/>
              <w:right w:val="single" w:sz="2" w:space="0" w:color="auto"/>
            </w:tcBorders>
            <w:shd w:val="clear" w:color="auto" w:fill="F7CAAC"/>
          </w:tcPr>
          <w:p w14:paraId="4761ACFD" w14:textId="77777777" w:rsidR="00512866" w:rsidRDefault="00512866" w:rsidP="00FF35A6">
            <w:pPr>
              <w:jc w:val="both"/>
              <w:rPr>
                <w:b/>
              </w:rPr>
            </w:pPr>
            <w:r>
              <w:rPr>
                <w:b/>
              </w:rPr>
              <w:t xml:space="preserve">Zaměření na přípravu odborníků z oblasti bezpečnosti České republiky </w:t>
            </w:r>
          </w:p>
        </w:tc>
        <w:tc>
          <w:tcPr>
            <w:tcW w:w="6721" w:type="dxa"/>
            <w:gridSpan w:val="19"/>
            <w:tcBorders>
              <w:top w:val="single" w:sz="2" w:space="0" w:color="auto"/>
              <w:left w:val="single" w:sz="2" w:space="0" w:color="auto"/>
              <w:bottom w:val="single" w:sz="2" w:space="0" w:color="auto"/>
              <w:right w:val="single" w:sz="2" w:space="0" w:color="auto"/>
            </w:tcBorders>
          </w:tcPr>
          <w:p w14:paraId="093635B6" w14:textId="77777777" w:rsidR="00512866" w:rsidRDefault="00512866" w:rsidP="00FF35A6">
            <w:r>
              <w:t>ne</w:t>
            </w:r>
          </w:p>
        </w:tc>
      </w:tr>
      <w:tr w:rsidR="00512866" w14:paraId="5916BEDF" w14:textId="77777777" w:rsidTr="001A54CF">
        <w:trPr>
          <w:gridBefore w:val="1"/>
          <w:gridAfter w:val="1"/>
          <w:wBefore w:w="34" w:type="dxa"/>
          <w:wAfter w:w="142" w:type="dxa"/>
          <w:trHeight w:val="438"/>
        </w:trPr>
        <w:tc>
          <w:tcPr>
            <w:tcW w:w="3168" w:type="dxa"/>
            <w:gridSpan w:val="5"/>
            <w:tcBorders>
              <w:top w:val="single" w:sz="2" w:space="0" w:color="auto"/>
              <w:left w:val="single" w:sz="2" w:space="0" w:color="auto"/>
              <w:bottom w:val="single" w:sz="2" w:space="0" w:color="auto"/>
              <w:right w:val="single" w:sz="2" w:space="0" w:color="auto"/>
            </w:tcBorders>
            <w:shd w:val="clear" w:color="auto" w:fill="F7CAAC"/>
          </w:tcPr>
          <w:p w14:paraId="35E1ED47" w14:textId="77777777" w:rsidR="00512866" w:rsidRDefault="00512866" w:rsidP="00FF35A6">
            <w:pPr>
              <w:jc w:val="both"/>
              <w:rPr>
                <w:b/>
              </w:rPr>
            </w:pPr>
            <w:r>
              <w:rPr>
                <w:b/>
              </w:rPr>
              <w:t>Uznávací orgán</w:t>
            </w:r>
          </w:p>
        </w:tc>
        <w:tc>
          <w:tcPr>
            <w:tcW w:w="6721" w:type="dxa"/>
            <w:gridSpan w:val="19"/>
            <w:tcBorders>
              <w:top w:val="single" w:sz="2" w:space="0" w:color="auto"/>
              <w:left w:val="single" w:sz="2" w:space="0" w:color="auto"/>
              <w:bottom w:val="single" w:sz="2" w:space="0" w:color="auto"/>
              <w:right w:val="single" w:sz="2" w:space="0" w:color="auto"/>
            </w:tcBorders>
          </w:tcPr>
          <w:p w14:paraId="37587F41" w14:textId="77777777" w:rsidR="00512866" w:rsidRDefault="00DD5993" w:rsidP="00FF35A6">
            <w:r>
              <w:t>ne</w:t>
            </w:r>
          </w:p>
        </w:tc>
      </w:tr>
      <w:tr w:rsidR="00512866" w14:paraId="5B1AFD80" w14:textId="77777777" w:rsidTr="001A54CF">
        <w:trPr>
          <w:gridBefore w:val="1"/>
          <w:gridAfter w:val="1"/>
          <w:wBefore w:w="34" w:type="dxa"/>
          <w:wAfter w:w="142" w:type="dxa"/>
        </w:trPr>
        <w:tc>
          <w:tcPr>
            <w:tcW w:w="9889" w:type="dxa"/>
            <w:gridSpan w:val="24"/>
            <w:tcBorders>
              <w:top w:val="single" w:sz="2" w:space="0" w:color="auto"/>
            </w:tcBorders>
            <w:shd w:val="clear" w:color="auto" w:fill="F7CAAC"/>
          </w:tcPr>
          <w:p w14:paraId="58A55E2E" w14:textId="77777777" w:rsidR="00512866" w:rsidRDefault="00512866" w:rsidP="00FF35A6">
            <w:pPr>
              <w:jc w:val="both"/>
            </w:pPr>
            <w:proofErr w:type="gramStart"/>
            <w:r>
              <w:rPr>
                <w:b/>
              </w:rPr>
              <w:t>Oblast(i) vzdělávání</w:t>
            </w:r>
            <w:proofErr w:type="gramEnd"/>
            <w:r>
              <w:rPr>
                <w:b/>
              </w:rPr>
              <w:t xml:space="preserve"> a u kombinovaného studijního programu podíl jednotlivých oblastí vzdělávání v %</w:t>
            </w:r>
          </w:p>
        </w:tc>
      </w:tr>
      <w:tr w:rsidR="00512866" w14:paraId="66BD2DE0" w14:textId="77777777" w:rsidTr="001A54CF">
        <w:trPr>
          <w:gridBefore w:val="1"/>
          <w:gridAfter w:val="1"/>
          <w:wBefore w:w="34" w:type="dxa"/>
          <w:wAfter w:w="142" w:type="dxa"/>
          <w:trHeight w:val="330"/>
        </w:trPr>
        <w:tc>
          <w:tcPr>
            <w:tcW w:w="9889" w:type="dxa"/>
            <w:gridSpan w:val="24"/>
            <w:shd w:val="clear" w:color="auto" w:fill="FFFFFF"/>
          </w:tcPr>
          <w:p w14:paraId="7078D62B" w14:textId="2385A59C" w:rsidR="006B4CC1" w:rsidRPr="003A302C" w:rsidRDefault="00081463" w:rsidP="00EE25F6">
            <w:pPr>
              <w:spacing w:before="120" w:after="120"/>
              <w:rPr>
                <w:sz w:val="24"/>
                <w:szCs w:val="24"/>
              </w:rPr>
            </w:pPr>
            <w:r w:rsidRPr="003A302C">
              <w:t xml:space="preserve">Chemie </w:t>
            </w:r>
            <w:r w:rsidR="00DB7959">
              <w:t>100</w:t>
            </w:r>
            <w:r w:rsidR="00EE25F6">
              <w:t>%</w:t>
            </w:r>
          </w:p>
        </w:tc>
      </w:tr>
      <w:tr w:rsidR="00512866" w14:paraId="46F6FF41" w14:textId="77777777" w:rsidTr="001A54CF">
        <w:trPr>
          <w:gridBefore w:val="1"/>
          <w:gridAfter w:val="1"/>
          <w:wBefore w:w="34" w:type="dxa"/>
          <w:wAfter w:w="142" w:type="dxa"/>
          <w:trHeight w:val="70"/>
        </w:trPr>
        <w:tc>
          <w:tcPr>
            <w:tcW w:w="9889" w:type="dxa"/>
            <w:gridSpan w:val="24"/>
            <w:shd w:val="clear" w:color="auto" w:fill="F7CAAC"/>
          </w:tcPr>
          <w:p w14:paraId="0295C6C4" w14:textId="77777777" w:rsidR="00512866" w:rsidRDefault="00512866" w:rsidP="00FF35A6">
            <w:r>
              <w:rPr>
                <w:b/>
              </w:rPr>
              <w:t>Cíle studia ve studijním programu</w:t>
            </w:r>
          </w:p>
        </w:tc>
      </w:tr>
      <w:tr w:rsidR="00512866" w14:paraId="262FCC67" w14:textId="77777777" w:rsidTr="001A54CF">
        <w:trPr>
          <w:gridBefore w:val="1"/>
          <w:gridAfter w:val="1"/>
          <w:wBefore w:w="34" w:type="dxa"/>
          <w:wAfter w:w="142" w:type="dxa"/>
          <w:trHeight w:val="708"/>
        </w:trPr>
        <w:tc>
          <w:tcPr>
            <w:tcW w:w="9889" w:type="dxa"/>
            <w:gridSpan w:val="24"/>
            <w:shd w:val="clear" w:color="auto" w:fill="FFFFFF"/>
          </w:tcPr>
          <w:p w14:paraId="0CAB4759" w14:textId="080F3D9F" w:rsidR="00454512" w:rsidRPr="00E353EF" w:rsidRDefault="00454512" w:rsidP="00D064E0">
            <w:pPr>
              <w:pStyle w:val="TableParagraph"/>
              <w:spacing w:before="120" w:after="120" w:line="264" w:lineRule="auto"/>
              <w:ind w:left="0"/>
              <w:jc w:val="both"/>
              <w:rPr>
                <w:sz w:val="20"/>
                <w:szCs w:val="20"/>
                <w:lang w:val="cs-CZ"/>
              </w:rPr>
            </w:pPr>
            <w:r w:rsidRPr="00E353EF">
              <w:rPr>
                <w:sz w:val="20"/>
                <w:szCs w:val="20"/>
                <w:lang w:val="cs-CZ"/>
              </w:rPr>
              <w:t xml:space="preserve">Studijní </w:t>
            </w:r>
            <w:r w:rsidR="004C24B6" w:rsidRPr="00EF60F6">
              <w:rPr>
                <w:sz w:val="20"/>
                <w:szCs w:val="20"/>
                <w:lang w:val="cs-CZ"/>
              </w:rPr>
              <w:t>program</w:t>
            </w:r>
            <w:r w:rsidRPr="00E353EF">
              <w:rPr>
                <w:sz w:val="20"/>
                <w:szCs w:val="20"/>
                <w:lang w:val="cs-CZ"/>
              </w:rPr>
              <w:t xml:space="preserve"> </w:t>
            </w:r>
            <w:r w:rsidR="00255D37" w:rsidRPr="00255D37">
              <w:rPr>
                <w:sz w:val="20"/>
                <w:szCs w:val="20"/>
                <w:lang w:val="cs-CZ"/>
              </w:rPr>
              <w:t>Biomaterials and Biocomposites</w:t>
            </w:r>
            <w:r w:rsidR="00255D37" w:rsidRPr="00E353EF">
              <w:rPr>
                <w:sz w:val="20"/>
                <w:szCs w:val="20"/>
                <w:lang w:val="cs-CZ"/>
              </w:rPr>
              <w:t xml:space="preserve"> </w:t>
            </w:r>
            <w:r w:rsidRPr="00E353EF">
              <w:rPr>
                <w:sz w:val="20"/>
                <w:szCs w:val="20"/>
                <w:lang w:val="cs-CZ"/>
              </w:rPr>
              <w:t>je zaměřen na oblast výzkumu, vývoje a technologi</w:t>
            </w:r>
            <w:r w:rsidR="00EE25F6">
              <w:rPr>
                <w:sz w:val="20"/>
                <w:szCs w:val="20"/>
                <w:lang w:val="cs-CZ"/>
              </w:rPr>
              <w:t xml:space="preserve">í </w:t>
            </w:r>
            <w:r w:rsidRPr="00E353EF">
              <w:rPr>
                <w:sz w:val="20"/>
                <w:szCs w:val="20"/>
                <w:lang w:val="cs-CZ"/>
              </w:rPr>
              <w:t xml:space="preserve">s řízenou interakcí s živými systémy/objekty. Předmětem studia jsou proto technologie přípravy materiálů, modifikace jejich povrchových i objemových vlastností a stanovení interakce s živými systémy, jak prokaryotickými tak eukaryotickými. Tento </w:t>
            </w:r>
            <w:r w:rsidR="00EE25F6">
              <w:rPr>
                <w:sz w:val="20"/>
                <w:szCs w:val="20"/>
                <w:lang w:val="cs-CZ"/>
              </w:rPr>
              <w:t>studijní program</w:t>
            </w:r>
            <w:r w:rsidRPr="00E353EF">
              <w:rPr>
                <w:sz w:val="20"/>
                <w:szCs w:val="20"/>
                <w:lang w:val="cs-CZ"/>
              </w:rPr>
              <w:t xml:space="preserve"> zahrnuje problematiku materiálů pro zdravotnické (zdravotnické prostředky) i nezdravotnické aplikace (pokročilé materiály pro technická odvětví a materiály na bázi obnovitelných zdrojů). Rozvíjí poznatky materiálově inženýrs</w:t>
            </w:r>
            <w:r w:rsidR="009E62ED">
              <w:rPr>
                <w:sz w:val="20"/>
                <w:szCs w:val="20"/>
                <w:lang w:val="cs-CZ"/>
              </w:rPr>
              <w:t>kých, biologických a fyzikálně-</w:t>
            </w:r>
            <w:r w:rsidRPr="00E353EF">
              <w:rPr>
                <w:sz w:val="20"/>
                <w:szCs w:val="20"/>
                <w:lang w:val="cs-CZ"/>
              </w:rPr>
              <w:t>chemických vědních disciplín. Zajišťuje hluboké znalosti z oblasti struktury a analýzy materiálů s důrazem na pochopení a porozumění interakcí mezi studovanými materiály a živými systémy s cílem jejich aplikace ve výše uvedených oblastech.</w:t>
            </w:r>
          </w:p>
          <w:p w14:paraId="21DCC693" w14:textId="38417AB1" w:rsidR="00454512" w:rsidRPr="00E353EF" w:rsidRDefault="004C24B6" w:rsidP="00D064E0">
            <w:pPr>
              <w:pStyle w:val="TableParagraph"/>
              <w:spacing w:before="120" w:after="120" w:line="264" w:lineRule="auto"/>
              <w:ind w:left="0"/>
              <w:jc w:val="both"/>
              <w:rPr>
                <w:sz w:val="20"/>
                <w:szCs w:val="20"/>
                <w:lang w:val="cs-CZ"/>
              </w:rPr>
            </w:pPr>
            <w:r>
              <w:rPr>
                <w:sz w:val="20"/>
                <w:szCs w:val="20"/>
                <w:lang w:val="cs-CZ"/>
              </w:rPr>
              <w:t>Studijní</w:t>
            </w:r>
            <w:r w:rsidRPr="00EF60F6">
              <w:rPr>
                <w:sz w:val="20"/>
                <w:szCs w:val="20"/>
                <w:lang w:val="cs-CZ"/>
              </w:rPr>
              <w:t xml:space="preserve"> program</w:t>
            </w:r>
            <w:r w:rsidR="00454512" w:rsidRPr="00EF60F6">
              <w:rPr>
                <w:sz w:val="20"/>
                <w:szCs w:val="20"/>
                <w:lang w:val="cs-CZ"/>
              </w:rPr>
              <w:t xml:space="preserve"> </w:t>
            </w:r>
            <w:r w:rsidR="00255D37" w:rsidRPr="00255D37">
              <w:rPr>
                <w:sz w:val="20"/>
                <w:szCs w:val="20"/>
                <w:lang w:val="cs-CZ"/>
              </w:rPr>
              <w:t>Biomaterials and Biocomposites</w:t>
            </w:r>
            <w:r w:rsidR="00255D37">
              <w:rPr>
                <w:sz w:val="20"/>
                <w:szCs w:val="20"/>
                <w:lang w:val="cs-CZ"/>
              </w:rPr>
              <w:t xml:space="preserve"> </w:t>
            </w:r>
            <w:r>
              <w:rPr>
                <w:sz w:val="20"/>
                <w:szCs w:val="20"/>
                <w:lang w:val="cs-CZ"/>
              </w:rPr>
              <w:t>je programem</w:t>
            </w:r>
            <w:r w:rsidR="00454512" w:rsidRPr="00E353EF">
              <w:rPr>
                <w:sz w:val="20"/>
                <w:szCs w:val="20"/>
                <w:lang w:val="cs-CZ"/>
              </w:rPr>
              <w:t xml:space="preserve"> </w:t>
            </w:r>
            <w:r w:rsidR="001C4F82">
              <w:rPr>
                <w:sz w:val="20"/>
                <w:szCs w:val="20"/>
                <w:lang w:val="cs-CZ"/>
              </w:rPr>
              <w:t>v oblasti c</w:t>
            </w:r>
            <w:r w:rsidR="001C4F82" w:rsidRPr="0027290A">
              <w:rPr>
                <w:sz w:val="20"/>
                <w:szCs w:val="20"/>
                <w:lang w:val="cs-CZ"/>
              </w:rPr>
              <w:t>hemie materiálů se specifickým důrazem na technologie materiálů,</w:t>
            </w:r>
            <w:r w:rsidR="00454512" w:rsidRPr="00E353EF">
              <w:rPr>
                <w:sz w:val="20"/>
                <w:szCs w:val="20"/>
                <w:lang w:val="cs-CZ"/>
              </w:rPr>
              <w:t xml:space="preserve"> který poskytne studentům znalosti potřebné pro porozumění biomateriálům a biokompozitům používaným v současné praxi. </w:t>
            </w:r>
            <w:r w:rsidR="00EE25F6">
              <w:rPr>
                <w:sz w:val="20"/>
                <w:szCs w:val="20"/>
                <w:lang w:val="cs-CZ"/>
              </w:rPr>
              <w:t xml:space="preserve">Program je </w:t>
            </w:r>
            <w:r w:rsidR="00454512" w:rsidRPr="00E353EF">
              <w:rPr>
                <w:sz w:val="20"/>
                <w:szCs w:val="20"/>
                <w:lang w:val="cs-CZ"/>
              </w:rPr>
              <w:t>zaměřen jak na materiály pro klinickou praxi a zdravotnické prostředky, tak i na další látky pro nezdravotnické aplikace uvedené výše. Bude rozvíjet poznatky materiálově inženýrských, fyzikálně-chemických a biologických vědních disciplín a zajistí hluboké znalosti z oblasti struktury a analýzy materiálů s důrazem na pochopení a porozumění jejich interakcí s živými systémy. Dále umožní studentům osvojit si nejmodernější postupy v oblasti výzkumu biokompozitů s cílem zlepšit jejich vlastnosti a vhodně je aplikovat ve výše uvedených oblastech.</w:t>
            </w:r>
          </w:p>
          <w:p w14:paraId="2DBAB372" w14:textId="77777777" w:rsidR="00454512" w:rsidRPr="00EF60F6" w:rsidRDefault="00454512" w:rsidP="00D064E0">
            <w:pPr>
              <w:pStyle w:val="TableParagraph"/>
              <w:spacing w:before="120" w:after="120" w:line="264" w:lineRule="auto"/>
              <w:ind w:left="0"/>
              <w:jc w:val="both"/>
              <w:rPr>
                <w:sz w:val="20"/>
                <w:szCs w:val="20"/>
                <w:lang w:val="cs-CZ"/>
              </w:rPr>
            </w:pPr>
            <w:r w:rsidRPr="00E353EF">
              <w:rPr>
                <w:sz w:val="20"/>
                <w:szCs w:val="20"/>
                <w:lang w:val="cs-CZ"/>
              </w:rPr>
              <w:t xml:space="preserve">Tento výzkumně zaměřený doktorský studijní program je určen pro úzce zaměřenou skupinu absolventů navazujících magisterských studijních programů Materiálové inženýrství, Chemie a technologie materiálů a jim příbuzných </w:t>
            </w:r>
            <w:r w:rsidR="004C24B6" w:rsidRPr="00EF60F6">
              <w:rPr>
                <w:sz w:val="20"/>
                <w:szCs w:val="20"/>
                <w:lang w:val="cs-CZ"/>
              </w:rPr>
              <w:t>programů</w:t>
            </w:r>
            <w:r w:rsidRPr="00EF60F6">
              <w:rPr>
                <w:sz w:val="20"/>
                <w:szCs w:val="20"/>
                <w:lang w:val="cs-CZ"/>
              </w:rPr>
              <w:t>, které musí být v souladu se základní charakteristikou</w:t>
            </w:r>
            <w:r w:rsidRPr="00EF60F6">
              <w:rPr>
                <w:spacing w:val="-10"/>
                <w:sz w:val="20"/>
                <w:szCs w:val="20"/>
                <w:lang w:val="cs-CZ"/>
              </w:rPr>
              <w:t xml:space="preserve"> </w:t>
            </w:r>
            <w:r w:rsidR="004C24B6" w:rsidRPr="00EF60F6">
              <w:rPr>
                <w:sz w:val="20"/>
                <w:szCs w:val="20"/>
                <w:lang w:val="cs-CZ"/>
              </w:rPr>
              <w:t>předkládaného studijního programu.</w:t>
            </w:r>
          </w:p>
          <w:p w14:paraId="6DFD36E4" w14:textId="3E7BF68B" w:rsidR="004C24AB" w:rsidRPr="00C02BD9" w:rsidRDefault="00454512" w:rsidP="00D064E0">
            <w:pPr>
              <w:pStyle w:val="TableParagraph"/>
              <w:spacing w:before="120" w:after="120" w:line="264" w:lineRule="auto"/>
              <w:ind w:left="0"/>
              <w:jc w:val="both"/>
              <w:rPr>
                <w:lang w:val="cs-CZ"/>
              </w:rPr>
            </w:pPr>
            <w:r w:rsidRPr="00E353EF">
              <w:rPr>
                <w:sz w:val="20"/>
                <w:szCs w:val="20"/>
                <w:lang w:val="cs-CZ"/>
              </w:rPr>
              <w:t xml:space="preserve">Studijní </w:t>
            </w:r>
            <w:r w:rsidR="00EE25F6">
              <w:rPr>
                <w:sz w:val="20"/>
                <w:szCs w:val="20"/>
                <w:lang w:val="cs-CZ"/>
              </w:rPr>
              <w:t xml:space="preserve">program </w:t>
            </w:r>
            <w:r w:rsidRPr="00E353EF">
              <w:rPr>
                <w:sz w:val="20"/>
                <w:szCs w:val="20"/>
                <w:lang w:val="cs-CZ"/>
              </w:rPr>
              <w:t>se opírá o odborníky s dlouholetou zkušeností s realizací výzkumných aktivit v oblasti biomateriálů a biokompozitů, které jsou podpořeny množstvím projektů základního i aplikovaného výzkumu a relevantní publikační aktivitou.</w:t>
            </w:r>
          </w:p>
        </w:tc>
      </w:tr>
      <w:tr w:rsidR="00512866" w14:paraId="201CE93D" w14:textId="77777777" w:rsidTr="001A54CF">
        <w:trPr>
          <w:gridBefore w:val="1"/>
          <w:gridAfter w:val="1"/>
          <w:wBefore w:w="34" w:type="dxa"/>
          <w:wAfter w:w="142" w:type="dxa"/>
          <w:trHeight w:val="187"/>
        </w:trPr>
        <w:tc>
          <w:tcPr>
            <w:tcW w:w="9889" w:type="dxa"/>
            <w:gridSpan w:val="24"/>
            <w:shd w:val="clear" w:color="auto" w:fill="F7CAAC"/>
          </w:tcPr>
          <w:p w14:paraId="12C163C3" w14:textId="77777777" w:rsidR="00512866" w:rsidRDefault="00512866" w:rsidP="00FF35A6">
            <w:pPr>
              <w:jc w:val="both"/>
            </w:pPr>
            <w:r>
              <w:rPr>
                <w:b/>
              </w:rPr>
              <w:t>Profil absolventa studijního programu</w:t>
            </w:r>
          </w:p>
        </w:tc>
      </w:tr>
      <w:tr w:rsidR="00512866" w14:paraId="31CB2EFA" w14:textId="77777777" w:rsidTr="001A54CF">
        <w:trPr>
          <w:gridBefore w:val="1"/>
          <w:gridAfter w:val="1"/>
          <w:wBefore w:w="34" w:type="dxa"/>
          <w:wAfter w:w="142" w:type="dxa"/>
          <w:trHeight w:val="841"/>
        </w:trPr>
        <w:tc>
          <w:tcPr>
            <w:tcW w:w="9889" w:type="dxa"/>
            <w:gridSpan w:val="24"/>
            <w:shd w:val="clear" w:color="auto" w:fill="FFFFFF"/>
          </w:tcPr>
          <w:p w14:paraId="102C81E2" w14:textId="725C36EF" w:rsidR="00454512" w:rsidRDefault="00454512" w:rsidP="005C376D">
            <w:pPr>
              <w:pStyle w:val="TableParagraph"/>
              <w:spacing w:before="120" w:after="120" w:line="264" w:lineRule="auto"/>
              <w:ind w:left="0"/>
              <w:jc w:val="both"/>
              <w:rPr>
                <w:sz w:val="20"/>
                <w:szCs w:val="20"/>
                <w:lang w:val="cs-CZ"/>
              </w:rPr>
            </w:pPr>
            <w:r w:rsidRPr="00E353EF">
              <w:rPr>
                <w:sz w:val="20"/>
                <w:szCs w:val="20"/>
                <w:lang w:val="cs-CZ"/>
              </w:rPr>
              <w:t xml:space="preserve">Absolvent doktorského studijního programu </w:t>
            </w:r>
            <w:r w:rsidR="00255D37" w:rsidRPr="00255D37">
              <w:rPr>
                <w:sz w:val="20"/>
                <w:szCs w:val="20"/>
                <w:lang w:val="cs-CZ"/>
              </w:rPr>
              <w:t>Biomaterials and Biocomposites</w:t>
            </w:r>
            <w:r w:rsidRPr="00EF60F6">
              <w:rPr>
                <w:sz w:val="20"/>
                <w:szCs w:val="20"/>
                <w:lang w:val="cs-CZ"/>
              </w:rPr>
              <w:t xml:space="preserve"> je profilován jako odborník schopný samostatného vědeckého bádání a tvůrčí činnosti</w:t>
            </w:r>
            <w:r w:rsidR="0051414E" w:rsidRPr="00EF60F6">
              <w:rPr>
                <w:sz w:val="20"/>
                <w:szCs w:val="20"/>
                <w:lang w:val="cs-CZ"/>
              </w:rPr>
              <w:t xml:space="preserve"> ve výzkumu, vývoji, přípravě, </w:t>
            </w:r>
            <w:r w:rsidRPr="00EF60F6">
              <w:rPr>
                <w:sz w:val="20"/>
                <w:szCs w:val="20"/>
                <w:lang w:val="cs-CZ"/>
              </w:rPr>
              <w:t xml:space="preserve">charakterizaci </w:t>
            </w:r>
            <w:r w:rsidR="0051414E" w:rsidRPr="00EF60F6">
              <w:rPr>
                <w:sz w:val="20"/>
                <w:szCs w:val="20"/>
                <w:lang w:val="cs-CZ"/>
              </w:rPr>
              <w:t xml:space="preserve">a technologii </w:t>
            </w:r>
            <w:r w:rsidRPr="00EF60F6">
              <w:rPr>
                <w:sz w:val="20"/>
                <w:szCs w:val="20"/>
                <w:lang w:val="cs-CZ"/>
              </w:rPr>
              <w:t>materiálů určených pro biomedicínu</w:t>
            </w:r>
            <w:r w:rsidR="0051414E" w:rsidRPr="00EF60F6">
              <w:rPr>
                <w:sz w:val="20"/>
                <w:szCs w:val="20"/>
                <w:lang w:val="cs-CZ"/>
              </w:rPr>
              <w:t xml:space="preserve"> a environmentální aplikace</w:t>
            </w:r>
            <w:r w:rsidRPr="00EF60F6">
              <w:rPr>
                <w:sz w:val="20"/>
                <w:szCs w:val="20"/>
                <w:lang w:val="cs-CZ"/>
              </w:rPr>
              <w:t xml:space="preserve">, které vyžadují specifické vlastnosti, vhodné pro interakce s živými systémy/objekty. Bude důkladně obeznámen se souvislostmi mezi strukturou, složením materiálu a jeho </w:t>
            </w:r>
            <w:r w:rsidR="0051414E" w:rsidRPr="00EF60F6">
              <w:rPr>
                <w:sz w:val="20"/>
                <w:szCs w:val="20"/>
                <w:lang w:val="cs-CZ"/>
              </w:rPr>
              <w:t xml:space="preserve">materiálovými a zpracovatelskými vlastnostmi </w:t>
            </w:r>
            <w:r w:rsidRPr="00EF60F6">
              <w:rPr>
                <w:sz w:val="20"/>
                <w:szCs w:val="20"/>
                <w:lang w:val="cs-CZ"/>
              </w:rPr>
              <w:t xml:space="preserve">s důrazem na použití </w:t>
            </w:r>
            <w:r w:rsidRPr="00EF60F6">
              <w:rPr>
                <w:i/>
                <w:sz w:val="20"/>
                <w:szCs w:val="20"/>
                <w:lang w:val="cs-CZ"/>
              </w:rPr>
              <w:t>in vivo</w:t>
            </w:r>
            <w:r w:rsidRPr="00EF60F6">
              <w:rPr>
                <w:sz w:val="20"/>
                <w:szCs w:val="20"/>
                <w:lang w:val="cs-CZ"/>
              </w:rPr>
              <w:t>. Bude schopen tyto poznatky dále rozvíjet a tvůrčím způsobem aplikovat. Kromě znalosti technologií a materiálů bude absolvent vybaven praktickou znalostí experimentálních metod charakterizace a analýzy materiálů, jak v oblasti fyzikálně chemických a materiálových, tak i biologických vlastností.</w:t>
            </w:r>
          </w:p>
          <w:p w14:paraId="167F81D6" w14:textId="10890C63" w:rsidR="0051414E" w:rsidRPr="00EF60F6" w:rsidRDefault="0051414E" w:rsidP="005C376D">
            <w:pPr>
              <w:pStyle w:val="TableParagraph"/>
              <w:spacing w:before="120" w:after="120" w:line="264" w:lineRule="auto"/>
              <w:ind w:left="0"/>
              <w:jc w:val="both"/>
              <w:rPr>
                <w:sz w:val="20"/>
                <w:szCs w:val="20"/>
                <w:lang w:val="cs-CZ"/>
              </w:rPr>
            </w:pPr>
            <w:r w:rsidRPr="00EF60F6">
              <w:rPr>
                <w:sz w:val="20"/>
                <w:szCs w:val="20"/>
                <w:lang w:val="cs-CZ"/>
              </w:rPr>
              <w:t>Součástí získaných kompetencí absolventa budou prezentační</w:t>
            </w:r>
            <w:r w:rsidR="00305E68" w:rsidRPr="00EF60F6">
              <w:rPr>
                <w:sz w:val="20"/>
                <w:szCs w:val="20"/>
                <w:lang w:val="cs-CZ"/>
              </w:rPr>
              <w:t xml:space="preserve"> dovednosti experimentální</w:t>
            </w:r>
            <w:r w:rsidR="009E62ED">
              <w:rPr>
                <w:sz w:val="20"/>
                <w:szCs w:val="20"/>
                <w:lang w:val="cs-CZ"/>
              </w:rPr>
              <w:t>ch</w:t>
            </w:r>
            <w:r w:rsidR="00305E68" w:rsidRPr="00EF60F6">
              <w:rPr>
                <w:sz w:val="20"/>
                <w:szCs w:val="20"/>
                <w:lang w:val="cs-CZ"/>
              </w:rPr>
              <w:t xml:space="preserve"> dat v převážně zahraničních</w:t>
            </w:r>
            <w:r w:rsidRPr="00EF60F6">
              <w:rPr>
                <w:sz w:val="20"/>
                <w:szCs w:val="20"/>
                <w:lang w:val="cs-CZ"/>
              </w:rPr>
              <w:t xml:space="preserve"> vědeckých periodicích a na mezinárodních konferencích.</w:t>
            </w:r>
            <w:r w:rsidR="00305E68" w:rsidRPr="00EF60F6">
              <w:rPr>
                <w:sz w:val="20"/>
                <w:szCs w:val="20"/>
                <w:lang w:val="cs-CZ"/>
              </w:rPr>
              <w:t xml:space="preserve"> Nedílnou součástí studia je osvojení si projektového řízení výzkumu v rámci zapojení do řešení projektů základního i aplikovaného výzkumu. </w:t>
            </w:r>
          </w:p>
          <w:p w14:paraId="67D3575B" w14:textId="78ACE17C" w:rsidR="000B219A" w:rsidRPr="00C02BD9" w:rsidRDefault="00454512" w:rsidP="00EE25F6">
            <w:pPr>
              <w:pStyle w:val="TableParagraph"/>
              <w:spacing w:before="120" w:after="120" w:line="264" w:lineRule="auto"/>
              <w:ind w:left="0"/>
              <w:jc w:val="both"/>
              <w:rPr>
                <w:lang w:val="cs-CZ"/>
              </w:rPr>
            </w:pPr>
            <w:r w:rsidRPr="00E353EF">
              <w:rPr>
                <w:sz w:val="20"/>
                <w:szCs w:val="20"/>
                <w:lang w:val="cs-CZ"/>
              </w:rPr>
              <w:lastRenderedPageBreak/>
              <w:t>Absolvent najde uplatnění v základním i aplikovaném výzkumu, vývoji, inovacích a v průmyslové praxi orientované na pokročilé materiály. Uplatnění mohou absolventi nalézt i jako akademičtí pracovníci univerzit/vysokých škol při výuce a výzkumu ve studijních programech daného zaměření.</w:t>
            </w:r>
            <w:r w:rsidR="00D35A6A">
              <w:rPr>
                <w:sz w:val="20"/>
                <w:szCs w:val="20"/>
                <w:lang w:val="cs-CZ"/>
              </w:rPr>
              <w:t xml:space="preserve"> </w:t>
            </w:r>
            <w:r w:rsidRPr="00E353EF">
              <w:rPr>
                <w:sz w:val="20"/>
                <w:szCs w:val="20"/>
                <w:lang w:val="cs-CZ"/>
              </w:rPr>
              <w:t>Absolventi budou odborně připraveni a jazykově vybaveni pro uplatnění pro relevantní uplatnění na trhu práce v tuzemsku i v zahraničí.</w:t>
            </w:r>
          </w:p>
        </w:tc>
      </w:tr>
      <w:tr w:rsidR="00512866" w14:paraId="5E4084C8" w14:textId="77777777" w:rsidTr="001A54CF">
        <w:trPr>
          <w:gridBefore w:val="1"/>
          <w:gridAfter w:val="1"/>
          <w:wBefore w:w="34" w:type="dxa"/>
          <w:wAfter w:w="142" w:type="dxa"/>
          <w:trHeight w:val="185"/>
        </w:trPr>
        <w:tc>
          <w:tcPr>
            <w:tcW w:w="9889" w:type="dxa"/>
            <w:gridSpan w:val="24"/>
            <w:shd w:val="clear" w:color="auto" w:fill="F7CAAC"/>
          </w:tcPr>
          <w:p w14:paraId="5AD5FC65" w14:textId="77777777" w:rsidR="00512866" w:rsidRPr="00ED322D" w:rsidRDefault="00512866" w:rsidP="00FF35A6">
            <w:r w:rsidRPr="00ED322D">
              <w:rPr>
                <w:b/>
              </w:rPr>
              <w:lastRenderedPageBreak/>
              <w:t>Pravidla a podmínky pro tvorbu studijních plánů</w:t>
            </w:r>
          </w:p>
        </w:tc>
      </w:tr>
      <w:tr w:rsidR="00512866" w14:paraId="57767A33" w14:textId="77777777" w:rsidTr="001A54CF">
        <w:trPr>
          <w:gridBefore w:val="1"/>
          <w:gridAfter w:val="1"/>
          <w:wBefore w:w="34" w:type="dxa"/>
          <w:wAfter w:w="142" w:type="dxa"/>
          <w:trHeight w:val="10653"/>
        </w:trPr>
        <w:tc>
          <w:tcPr>
            <w:tcW w:w="9889" w:type="dxa"/>
            <w:gridSpan w:val="24"/>
            <w:shd w:val="clear" w:color="auto" w:fill="FFFFFF"/>
          </w:tcPr>
          <w:p w14:paraId="6D94EB43" w14:textId="79F6B7CC" w:rsidR="00912631" w:rsidRPr="007140D8" w:rsidRDefault="00912631" w:rsidP="00D064E0">
            <w:pPr>
              <w:shd w:val="clear" w:color="auto" w:fill="FFFFFF"/>
              <w:spacing w:before="120" w:after="120" w:line="264" w:lineRule="auto"/>
              <w:jc w:val="both"/>
            </w:pPr>
            <w:r w:rsidRPr="00890FC0">
              <w:t>Ustanovení pro studium v dok</w:t>
            </w:r>
            <w:r>
              <w:t xml:space="preserve">torských studijních programech </w:t>
            </w:r>
            <w:r w:rsidRPr="00890FC0">
              <w:t xml:space="preserve">týkající se organizace a uskutečňování doktorského studijního programu, státní doktorské zkoušky, disertační práce a její obhajoby se řídí Studijním a </w:t>
            </w:r>
            <w:r w:rsidR="00B8196A">
              <w:t>z</w:t>
            </w:r>
            <w:r w:rsidRPr="00890FC0">
              <w:t xml:space="preserve">kušebním </w:t>
            </w:r>
            <w:r w:rsidR="00B8196A">
              <w:t>ř</w:t>
            </w:r>
            <w:r w:rsidRPr="00890FC0">
              <w:t>ádem UTB ve Zlíně (SZŘ UTB)</w:t>
            </w:r>
            <w:r>
              <w:t xml:space="preserve"> </w:t>
            </w:r>
            <w:hyperlink r:id="rId11" w:history="1">
              <w:r>
                <w:rPr>
                  <w:rStyle w:val="Hypertextovodkaz"/>
                </w:rPr>
                <w:t>https://www.utb.cz/mdocs-posts/i-uplne-zneni-studijniho-a-zkusebniho-radu-utb-ve-zline/</w:t>
              </w:r>
            </w:hyperlink>
            <w:r w:rsidR="004D3233">
              <w:rPr>
                <w:rStyle w:val="Hypertextovodkaz"/>
              </w:rPr>
              <w:t xml:space="preserve">, </w:t>
            </w:r>
            <w:hyperlink r:id="rId12" w:history="1">
              <w:r w:rsidR="004D3233" w:rsidRPr="000D5013">
                <w:rPr>
                  <w:rStyle w:val="Hypertextovodkaz"/>
                </w:rPr>
                <w:t>https://www.utb.cz/mdocs-posts/study_examination/</w:t>
              </w:r>
            </w:hyperlink>
            <w:r w:rsidR="004D3233" w:rsidRPr="004D3233">
              <w:rPr>
                <w:rStyle w:val="Hypertextovodkaz"/>
                <w:color w:val="auto"/>
                <w:u w:val="none"/>
              </w:rPr>
              <w:t xml:space="preserve"> </w:t>
            </w:r>
            <w:r w:rsidR="004C5D0F" w:rsidRPr="004D3233">
              <w:t xml:space="preserve"> </w:t>
            </w:r>
            <w:r>
              <w:t xml:space="preserve">a doplňující vnitřní normou </w:t>
            </w:r>
            <w:r w:rsidR="006A6F1A" w:rsidRPr="006A6F1A">
              <w:t>Pravidla průběhu studia ve studijních programech uskutečňovaných přímo Univerzitou Tomáše Bati ve Zlíně</w:t>
            </w:r>
            <w:r>
              <w:t xml:space="preserve"> (</w:t>
            </w:r>
            <w:r w:rsidR="006A6F1A">
              <w:t>PPS SP UTB</w:t>
            </w:r>
            <w:r w:rsidRPr="007140D8">
              <w:t>)</w:t>
            </w:r>
            <w:r w:rsidR="00332E22">
              <w:t xml:space="preserve"> </w:t>
            </w:r>
            <w:hyperlink r:id="rId13" w:history="1">
              <w:r w:rsidR="00332E22" w:rsidRPr="0089495C">
                <w:rPr>
                  <w:rStyle w:val="Hypertextovodkaz"/>
                </w:rPr>
                <w:t>https://www.utb.cz/mdocs-posts/smernice-rektora-c-15-2019/</w:t>
              </w:r>
            </w:hyperlink>
            <w:r w:rsidR="00332E22">
              <w:t xml:space="preserve"> </w:t>
            </w:r>
            <w:r w:rsidRPr="007140D8">
              <w:t>, kter</w:t>
            </w:r>
            <w:r w:rsidR="00D467AE">
              <w:t>é</w:t>
            </w:r>
            <w:r w:rsidRPr="007140D8">
              <w:t xml:space="preserve"> jsou dostupné na www stránkách UTB ve Zlíně. </w:t>
            </w:r>
          </w:p>
          <w:p w14:paraId="01C7F75B" w14:textId="03DF1D89" w:rsidR="00CF4AF0" w:rsidRPr="00CF4AF0" w:rsidRDefault="00CF4AF0" w:rsidP="00D064E0">
            <w:pPr>
              <w:spacing w:before="120" w:after="120" w:line="264" w:lineRule="auto"/>
              <w:jc w:val="both"/>
              <w:rPr>
                <w:spacing w:val="-2"/>
              </w:rPr>
            </w:pPr>
            <w:r w:rsidRPr="00CF4AF0">
              <w:rPr>
                <w:spacing w:val="-2"/>
              </w:rPr>
              <w:t>Předměty doktorského studijního programu jsou odborné předměty a cizí jazyk</w:t>
            </w:r>
            <w:r w:rsidR="0074187E">
              <w:rPr>
                <w:spacing w:val="-2"/>
              </w:rPr>
              <w:t>,</w:t>
            </w:r>
            <w:r w:rsidR="0074187E" w:rsidRPr="00195749">
              <w:rPr>
                <w:spacing w:val="-2"/>
              </w:rPr>
              <w:t xml:space="preserve"> tj.</w:t>
            </w:r>
            <w:r w:rsidR="0074187E">
              <w:rPr>
                <w:spacing w:val="-2"/>
              </w:rPr>
              <w:t xml:space="preserve"> předmět </w:t>
            </w:r>
            <w:r w:rsidR="00BD4BA1" w:rsidRPr="00BD4BA1">
              <w:rPr>
                <w:spacing w:val="-2"/>
              </w:rPr>
              <w:t>Technical Communication in English</w:t>
            </w:r>
            <w:r w:rsidRPr="00CF4AF0">
              <w:rPr>
                <w:spacing w:val="-2"/>
              </w:rPr>
              <w:t>. Doktorand skládá zkoušky z odborných předmětů vázaných k tématu disertační práce a zkoušku z cizího jazyka</w:t>
            </w:r>
            <w:r w:rsidR="0074187E">
              <w:rPr>
                <w:spacing w:val="-2"/>
              </w:rPr>
              <w:t>,</w:t>
            </w:r>
            <w:r w:rsidR="0074187E" w:rsidRPr="00195749">
              <w:rPr>
                <w:spacing w:val="-2"/>
              </w:rPr>
              <w:t xml:space="preserve"> tj.</w:t>
            </w:r>
            <w:r w:rsidR="0074187E">
              <w:rPr>
                <w:spacing w:val="-2"/>
              </w:rPr>
              <w:t xml:space="preserve"> předmětu </w:t>
            </w:r>
            <w:r w:rsidR="00A32B26" w:rsidRPr="00BD4BA1">
              <w:rPr>
                <w:spacing w:val="-2"/>
              </w:rPr>
              <w:t>Technical Communication in English</w:t>
            </w:r>
            <w:r w:rsidRPr="00CF4AF0">
              <w:rPr>
                <w:spacing w:val="-2"/>
              </w:rPr>
              <w:t>.</w:t>
            </w:r>
          </w:p>
          <w:p w14:paraId="6F691607" w14:textId="62220244" w:rsidR="00CF4AF0" w:rsidRPr="00CF4AF0" w:rsidRDefault="00CF4AF0" w:rsidP="00D064E0">
            <w:pPr>
              <w:spacing w:before="120" w:after="120" w:line="264" w:lineRule="auto"/>
              <w:jc w:val="both"/>
              <w:rPr>
                <w:spacing w:val="-2"/>
              </w:rPr>
            </w:pPr>
            <w:r w:rsidRPr="00CF4AF0">
              <w:rPr>
                <w:spacing w:val="-2"/>
              </w:rPr>
              <w:t xml:space="preserve">Při sestavování Individuálního studijního plánu doktoranda si student volí povinně předmět </w:t>
            </w:r>
            <w:r w:rsidR="00A32B26" w:rsidRPr="00BD4BA1">
              <w:rPr>
                <w:spacing w:val="-2"/>
              </w:rPr>
              <w:t>Technical Communication in English</w:t>
            </w:r>
            <w:r w:rsidRPr="00CF4AF0">
              <w:rPr>
                <w:spacing w:val="-2"/>
              </w:rPr>
              <w:t xml:space="preserve"> a minimálně čtyři odborné předměty, přičemž tři z nich musí být ze seznamu základních povinně volitelných. Ze seznamu ostatních povinně volitelných předmětů si student volí minimálně jeden předmět. Volba většího množství předmětů se připouští. Seznamy předmětů jsou stanoveny příslušnou oborovou radou.</w:t>
            </w:r>
          </w:p>
          <w:p w14:paraId="3257EBBE" w14:textId="2FA24518" w:rsidR="00912631" w:rsidRPr="007140D8" w:rsidRDefault="003E0620" w:rsidP="00D064E0">
            <w:pPr>
              <w:shd w:val="clear" w:color="auto" w:fill="FFFFFF"/>
              <w:spacing w:before="120" w:after="120" w:line="264" w:lineRule="auto"/>
              <w:jc w:val="both"/>
            </w:pPr>
            <w:r w:rsidRPr="00CF4AF0">
              <w:t>Tvorba Individuálního studijního plánu vymezující povinnosti studenta v doktorském studijním programu se ř</w:t>
            </w:r>
            <w:r w:rsidR="006D0EA6">
              <w:t>ídí Článkem 36 platného SZŘ UTB</w:t>
            </w:r>
            <w:r w:rsidR="006D0EA6" w:rsidRPr="007140D8">
              <w:t xml:space="preserve"> a </w:t>
            </w:r>
            <w:r w:rsidR="006D0EA6">
              <w:t>PPS SP UTB</w:t>
            </w:r>
            <w:r w:rsidR="00CF4AF0" w:rsidRPr="00CF4AF0">
              <w:t>.</w:t>
            </w:r>
            <w:r w:rsidR="00CF4AF0" w:rsidRPr="007140D8">
              <w:t xml:space="preserve"> </w:t>
            </w:r>
            <w:r w:rsidRPr="00081463">
              <w:t>Povinnou součástí Individuálního studijního plánu je požadavek pro řádné ukončení studia, a to doložení nejméně dvou publikací v časopisech evidovaných v databázi Web of Science s příznakem article (podmínkou je akceptace v tisku), kdy alespoň u jedné z nich je doktorand uveden jako první autor</w:t>
            </w:r>
            <w:r w:rsidR="00912631">
              <w:t xml:space="preserve">. </w:t>
            </w:r>
            <w:r w:rsidR="00912631" w:rsidRPr="007140D8">
              <w:t>Místo jedné z povinných publikací může doktorand předložit doklad o uděleném patentu. Dále musí doktorand doložit alespoň jednu aktivní ú</w:t>
            </w:r>
            <w:r w:rsidR="00912631">
              <w:t xml:space="preserve">čast na mezinárodní konferenci </w:t>
            </w:r>
            <w:r w:rsidR="00912631" w:rsidRPr="007140D8">
              <w:t>(viz Článek 3</w:t>
            </w:r>
            <w:r w:rsidR="00912631">
              <w:t>6</w:t>
            </w:r>
            <w:r w:rsidR="00912631" w:rsidRPr="007140D8">
              <w:t xml:space="preserve"> SZŘ UTB a </w:t>
            </w:r>
            <w:r w:rsidR="006A6F1A">
              <w:t>PPS SP UTB</w:t>
            </w:r>
            <w:r w:rsidR="00912631" w:rsidRPr="007140D8">
              <w:t xml:space="preserve">). </w:t>
            </w:r>
          </w:p>
          <w:p w14:paraId="5316D272" w14:textId="6F6F89BA" w:rsidR="003E0620" w:rsidRPr="00081463" w:rsidRDefault="003E0620" w:rsidP="00D064E0">
            <w:pPr>
              <w:shd w:val="clear" w:color="auto" w:fill="FFFFFF"/>
              <w:spacing w:before="120" w:after="120" w:line="264" w:lineRule="auto"/>
              <w:jc w:val="both"/>
            </w:pPr>
            <w:r w:rsidRPr="00081463">
              <w:t>Pravidla vymezující požadavky na státní závěrečnou doktorskou zkoušku jsou uvedeny v Dílu 2 SZŘ UTB</w:t>
            </w:r>
            <w:r w:rsidR="00A01350">
              <w:t xml:space="preserve"> a </w:t>
            </w:r>
            <w:r w:rsidR="006A6F1A">
              <w:t>PPS SP UTB</w:t>
            </w:r>
            <w:r w:rsidRPr="00081463">
              <w:t>. Ke státní doktorské zkoušce se doktorand může přihlásit pokud:</w:t>
            </w:r>
          </w:p>
          <w:p w14:paraId="2D944D43" w14:textId="42640896" w:rsidR="003E0620" w:rsidRPr="00081463" w:rsidRDefault="003E0620" w:rsidP="005C376D">
            <w:pPr>
              <w:pStyle w:val="Odstavecseseznamem"/>
              <w:numPr>
                <w:ilvl w:val="0"/>
                <w:numId w:val="2"/>
              </w:numPr>
              <w:shd w:val="clear" w:color="auto" w:fill="FFFFFF"/>
              <w:spacing w:before="120" w:after="120" w:line="264" w:lineRule="auto"/>
              <w:contextualSpacing w:val="0"/>
              <w:jc w:val="both"/>
            </w:pPr>
            <w:r w:rsidRPr="00081463">
              <w:t xml:space="preserve">úspěšně vykonal zkoušky ze všech předmětů předepsaných jeho </w:t>
            </w:r>
            <w:r w:rsidR="00DF7427">
              <w:t>I</w:t>
            </w:r>
            <w:r w:rsidRPr="00081463">
              <w:t>ndividuálním studijním plánem,</w:t>
            </w:r>
          </w:p>
          <w:p w14:paraId="2D64C1C2" w14:textId="77777777" w:rsidR="003E0620" w:rsidRPr="00081463" w:rsidRDefault="003E0620" w:rsidP="005C376D">
            <w:pPr>
              <w:pStyle w:val="Odstavecseseznamem"/>
              <w:numPr>
                <w:ilvl w:val="0"/>
                <w:numId w:val="2"/>
              </w:numPr>
              <w:shd w:val="clear" w:color="auto" w:fill="FFFFFF"/>
              <w:spacing w:before="120" w:after="120" w:line="264" w:lineRule="auto"/>
              <w:contextualSpacing w:val="0"/>
              <w:jc w:val="both"/>
            </w:pPr>
            <w:r w:rsidRPr="00081463">
              <w:t>předložil pojednání ke státní závěrečné doktorské zkoušce, které obsahuje zejména kriticky zhodnocený stav poznání v oblasti tématu disertační práce, vymezení předpokládaných cílů disertační práce, charakteristiky zvolených metod řešení a doposud dosažené výsledky,</w:t>
            </w:r>
          </w:p>
          <w:p w14:paraId="0D69EEB8" w14:textId="77777777" w:rsidR="003E0620" w:rsidRPr="00081463" w:rsidRDefault="003E0620" w:rsidP="005C376D">
            <w:pPr>
              <w:pStyle w:val="Odstavecseseznamem"/>
              <w:numPr>
                <w:ilvl w:val="0"/>
                <w:numId w:val="2"/>
              </w:numPr>
              <w:shd w:val="clear" w:color="auto" w:fill="FFFFFF"/>
              <w:spacing w:before="120" w:after="120" w:line="264" w:lineRule="auto"/>
              <w:contextualSpacing w:val="0"/>
              <w:jc w:val="both"/>
            </w:pPr>
            <w:r w:rsidRPr="00081463">
              <w:t xml:space="preserve">předložil přehled aktivit vykonaných během svého studia v doktorském studijním programu včetně přehledu uveřejněných prací.  </w:t>
            </w:r>
          </w:p>
          <w:p w14:paraId="33F7C802" w14:textId="1445DAC0" w:rsidR="003E0620" w:rsidRPr="00081463" w:rsidRDefault="003E0620" w:rsidP="005C376D">
            <w:pPr>
              <w:shd w:val="clear" w:color="auto" w:fill="FFFFFF"/>
              <w:spacing w:before="120" w:after="120" w:line="264" w:lineRule="auto"/>
              <w:jc w:val="both"/>
            </w:pPr>
            <w:r w:rsidRPr="00081463">
              <w:t xml:space="preserve">Požadavky na disertační práci a její obhajobu jsou podrobně uvedeny v </w:t>
            </w:r>
            <w:r w:rsidR="00912631" w:rsidRPr="00887029">
              <w:t xml:space="preserve">Dílu 3 SZŘ UTB a </w:t>
            </w:r>
            <w:r w:rsidR="006A6F1A">
              <w:t>PPS SP UTB</w:t>
            </w:r>
            <w:r w:rsidRPr="00081463">
              <w:t>. V případě, že disertační práci tvoří tematicky uspořádaný soubor uveřejněných prací s průvodním textem, je požadováno, aby jej tvořily minimálně tři publikace s příznakem article přijat</w:t>
            </w:r>
            <w:r w:rsidR="00BB1DD4">
              <w:t>é</w:t>
            </w:r>
            <w:r w:rsidRPr="00081463">
              <w:t xml:space="preserve"> v časopisech evidovaných v databázi Web of Science TM Core Collection a jedna práce připravená k odeslání do redakce</w:t>
            </w:r>
            <w:r w:rsidR="00912631">
              <w:t xml:space="preserve">, </w:t>
            </w:r>
            <w:r w:rsidR="00912631" w:rsidRPr="00887029">
              <w:t xml:space="preserve">případně </w:t>
            </w:r>
            <w:r w:rsidR="00912631">
              <w:t>aby tento soubor tvořily</w:t>
            </w:r>
            <w:r w:rsidR="00912631" w:rsidRPr="00887029">
              <w:t xml:space="preserve"> čtyři nebo více publikací s příznakem article přijaté v časopisech evidovaných v databázi Web of Science TM Core Collec</w:t>
            </w:r>
            <w:r w:rsidR="00912631">
              <w:t xml:space="preserve">tion. </w:t>
            </w:r>
            <w:r w:rsidRPr="00081463">
              <w:t xml:space="preserve">Alespoň u dvou prací musí být doktorand uveden jako první </w:t>
            </w:r>
            <w:r w:rsidR="00912631" w:rsidRPr="00887029">
              <w:t>nebo korespondenční autor. Jestliže je pořadí autorů určeno jinak, například abecedně, musí mít na tomto výstupu doktorand hlavní, tj. největš</w:t>
            </w:r>
            <w:r w:rsidR="00912631">
              <w:t xml:space="preserve">í podíl, který je doložen podle odstavce 6 Článku 48 </w:t>
            </w:r>
            <w:r w:rsidR="00912631" w:rsidRPr="00887029">
              <w:t xml:space="preserve">SZŘ UTB. Konkrétní publikace může být pro tento účel použita jen v jedné disertační práci.  </w:t>
            </w:r>
          </w:p>
          <w:p w14:paraId="43C0D349" w14:textId="7967B5DD" w:rsidR="00912631" w:rsidRPr="00081463" w:rsidRDefault="003E0620" w:rsidP="004D3233">
            <w:pPr>
              <w:spacing w:before="120" w:after="120" w:line="264" w:lineRule="auto"/>
              <w:jc w:val="both"/>
            </w:pPr>
            <w:r w:rsidRPr="00081463">
              <w:t>Ochranu duševního vlastnictví ve vztahu k dílu vytvořeného doktorandem (jako např. disertační či jiná odborná práce) upravuje licenční smlouva, jejíž vzor je přílohou č. 6 Směrnice rektora SR/25/2017 – viz</w:t>
            </w:r>
            <w:r w:rsidR="004D3233">
              <w:t xml:space="preserve"> </w:t>
            </w:r>
            <w:hyperlink r:id="rId14" w:history="1">
              <w:r w:rsidR="004D3233" w:rsidRPr="004D3233">
                <w:rPr>
                  <w:rStyle w:val="Hypertextovodkaz"/>
                </w:rPr>
                <w:t>https://www.utb.cz/mdocs-posts/sr_25_2017_p6</w:t>
              </w:r>
            </w:hyperlink>
            <w:r w:rsidR="004D3233">
              <w:t>.</w:t>
            </w:r>
          </w:p>
        </w:tc>
      </w:tr>
      <w:tr w:rsidR="00512866" w14:paraId="279D4935" w14:textId="77777777" w:rsidTr="001A54CF">
        <w:trPr>
          <w:gridBefore w:val="1"/>
          <w:gridAfter w:val="1"/>
          <w:wBefore w:w="34" w:type="dxa"/>
          <w:wAfter w:w="142" w:type="dxa"/>
          <w:trHeight w:val="258"/>
        </w:trPr>
        <w:tc>
          <w:tcPr>
            <w:tcW w:w="9889" w:type="dxa"/>
            <w:gridSpan w:val="24"/>
            <w:shd w:val="clear" w:color="auto" w:fill="F7CAAC"/>
          </w:tcPr>
          <w:p w14:paraId="773AD8D5" w14:textId="77777777" w:rsidR="00512866" w:rsidRDefault="00512866" w:rsidP="00FF35A6">
            <w:r>
              <w:rPr>
                <w:b/>
              </w:rPr>
              <w:t xml:space="preserve"> Podmínky k přijetí ke studiu</w:t>
            </w:r>
          </w:p>
        </w:tc>
      </w:tr>
      <w:tr w:rsidR="00512866" w14:paraId="6627BCA8" w14:textId="77777777" w:rsidTr="001A54CF">
        <w:trPr>
          <w:gridBefore w:val="1"/>
          <w:gridAfter w:val="1"/>
          <w:wBefore w:w="34" w:type="dxa"/>
          <w:wAfter w:w="142" w:type="dxa"/>
          <w:trHeight w:val="1327"/>
        </w:trPr>
        <w:tc>
          <w:tcPr>
            <w:tcW w:w="9889" w:type="dxa"/>
            <w:gridSpan w:val="24"/>
            <w:shd w:val="clear" w:color="auto" w:fill="FFFFFF"/>
          </w:tcPr>
          <w:p w14:paraId="0733B808" w14:textId="57531EBF" w:rsidR="003E0620" w:rsidRPr="009754ED" w:rsidRDefault="00454512" w:rsidP="00E071C6">
            <w:pPr>
              <w:spacing w:before="120" w:after="120" w:line="264" w:lineRule="auto"/>
              <w:jc w:val="both"/>
              <w:rPr>
                <w:b/>
              </w:rPr>
            </w:pPr>
            <w:r w:rsidRPr="00E353EF">
              <w:t xml:space="preserve">Ke studiu v doktorském studijním </w:t>
            </w:r>
            <w:r w:rsidR="00EE25F6">
              <w:t>programu</w:t>
            </w:r>
            <w:r w:rsidRPr="00E353EF">
              <w:t xml:space="preserve"> mohou být přijati absolventi vysokoškolského studia magisterských studijních programů, kteří splnili podmínky přijímacího řízení. Jejich vzdělání musí být z hlediska obsahu p</w:t>
            </w:r>
            <w:r w:rsidR="00FC7297">
              <w:t>rostup</w:t>
            </w:r>
            <w:r w:rsidRPr="00E353EF">
              <w:t xml:space="preserve">né s </w:t>
            </w:r>
            <w:r w:rsidR="00DE28A1" w:rsidRPr="00D35A6A">
              <w:t>programem</w:t>
            </w:r>
            <w:r w:rsidRPr="00E353EF">
              <w:t xml:space="preserve"> </w:t>
            </w:r>
            <w:r w:rsidR="00255D37">
              <w:t>Biomaterials and Biocomposites</w:t>
            </w:r>
            <w:r w:rsidRPr="00E353EF">
              <w:t>. Předpokládá se magisterské vzdělání v oblasti přírodních</w:t>
            </w:r>
            <w:r w:rsidR="00FC7297">
              <w:t xml:space="preserve"> věd </w:t>
            </w:r>
            <w:r w:rsidR="00FC7297" w:rsidRPr="00E353EF">
              <w:t xml:space="preserve">(fyzika, chemie, biologie) </w:t>
            </w:r>
            <w:r w:rsidR="00FC7297">
              <w:t xml:space="preserve">nebo inženýrské vzdělání v oblasti technických věd </w:t>
            </w:r>
            <w:r w:rsidRPr="00E353EF">
              <w:t>zaměřené na chemii a technologii materiálů, biotechnologii, farmacii apod.</w:t>
            </w:r>
            <w:r w:rsidR="00D13E46">
              <w:t xml:space="preserve"> </w:t>
            </w:r>
            <w:r w:rsidRPr="00E353EF">
              <w:t xml:space="preserve">U zahraničních žadatelů (mimo EU) </w:t>
            </w:r>
            <w:r w:rsidRPr="00FC7297">
              <w:t>se předpokládá nostrifik</w:t>
            </w:r>
            <w:r w:rsidR="004C5D0F" w:rsidRPr="00FC7297">
              <w:t xml:space="preserve">ace jejich dosaženého </w:t>
            </w:r>
            <w:r w:rsidR="004C5D0F" w:rsidRPr="00AF7177">
              <w:t>vzdělání</w:t>
            </w:r>
            <w:r w:rsidR="005C659E">
              <w:t xml:space="preserve">. </w:t>
            </w:r>
            <w:r w:rsidR="00E071C6">
              <w:t xml:space="preserve">Dále se předpokládá předběžný pohovor zájemce s potenciálním školitelem/kou o uvažovaném tématu studia, alespoň prostřednictvím komunikačních technologií. </w:t>
            </w:r>
            <w:r w:rsidR="00E071C6" w:rsidRPr="00E353EF">
              <w:t xml:space="preserve"> </w:t>
            </w:r>
            <w:r w:rsidR="00CF4AF0" w:rsidRPr="00AF7177">
              <w:t xml:space="preserve">Všichni žadatelé absolvují přijímací řízení, jehož součástí </w:t>
            </w:r>
            <w:r w:rsidR="003314A7" w:rsidRPr="00437E19">
              <w:t>bude také</w:t>
            </w:r>
            <w:r w:rsidR="003314A7">
              <w:t xml:space="preserve"> </w:t>
            </w:r>
            <w:r w:rsidR="003314A7">
              <w:lastRenderedPageBreak/>
              <w:t>doložení certifikátu znalosti angličtiny na úrovni B2, a dále</w:t>
            </w:r>
            <w:r w:rsidR="00CF4AF0" w:rsidRPr="00AF7177">
              <w:t xml:space="preserve"> </w:t>
            </w:r>
            <w:r w:rsidR="00AF7177" w:rsidRPr="00AF7177">
              <w:t>vyhodnocení motivačního dopisu</w:t>
            </w:r>
            <w:r w:rsidR="00CF4AF0" w:rsidRPr="00AF7177">
              <w:t xml:space="preserve"> o důvodech studia, očekávání uchazeče a o předpokládaném směru studia. </w:t>
            </w:r>
            <w:r w:rsidR="00475D29">
              <w:t xml:space="preserve">V případě převisu zájmu uchazečů o jedno určité téma, </w:t>
            </w:r>
            <w:r w:rsidR="00475D29" w:rsidRPr="00140CA8">
              <w:t>může přijímací komise</w:t>
            </w:r>
            <w:r w:rsidR="00475D29">
              <w:t>,</w:t>
            </w:r>
            <w:r w:rsidR="00475D29" w:rsidRPr="00140CA8">
              <w:t xml:space="preserve"> </w:t>
            </w:r>
            <w:r w:rsidR="00475D29">
              <w:t>n</w:t>
            </w:r>
            <w:r w:rsidR="00475D29" w:rsidRPr="00140CA8">
              <w:t>a základě zaměření plánovaného studia a průběhu pohovoru s</w:t>
            </w:r>
            <w:r w:rsidR="00475D29">
              <w:t> </w:t>
            </w:r>
            <w:r w:rsidR="00475D29" w:rsidRPr="00140CA8">
              <w:t>žadatelem</w:t>
            </w:r>
            <w:r w:rsidR="00475D29">
              <w:t>,</w:t>
            </w:r>
            <w:r w:rsidR="00475D29" w:rsidRPr="00140CA8">
              <w:t xml:space="preserve"> doporučit odpovídajícího</w:t>
            </w:r>
            <w:r w:rsidR="00475D29" w:rsidRPr="00437E19">
              <w:t xml:space="preserve"> školitele, eventuálně změnu či zpřesnění tématu.</w:t>
            </w:r>
            <w:r w:rsidR="00CF4AF0">
              <w:t xml:space="preserve"> </w:t>
            </w:r>
            <w:r w:rsidR="00CF4AF0" w:rsidRPr="00437E19">
              <w:t xml:space="preserve">Pravidla a podmínky k přijetí ke studiu a pravidla přijímacího řízení jsou definovány vnitřní normou UTB </w:t>
            </w:r>
            <w:r w:rsidR="005C659E">
              <w:t>SR/</w:t>
            </w:r>
            <w:r w:rsidR="004D3233">
              <w:t>6</w:t>
            </w:r>
            <w:r w:rsidR="005C659E" w:rsidRPr="005C659E">
              <w:t>/20</w:t>
            </w:r>
            <w:r w:rsidR="005C659E">
              <w:t>1</w:t>
            </w:r>
            <w:r w:rsidR="00CF4AF0" w:rsidRPr="005C659E">
              <w:t>7 –</w:t>
            </w:r>
            <w:r w:rsidR="005C659E" w:rsidRPr="005C659E">
              <w:t xml:space="preserve"> </w:t>
            </w:r>
            <w:r w:rsidR="005C659E" w:rsidRPr="00026571">
              <w:t>Directive on Publicly Announced Admission Procedure for Doctoral Programmes in the English Language, Accredited at Tomas Bata University in Zlin</w:t>
            </w:r>
            <w:r w:rsidR="005C659E" w:rsidRPr="005C659E">
              <w:rPr>
                <w:b/>
                <w:bCs/>
              </w:rPr>
              <w:t xml:space="preserve"> </w:t>
            </w:r>
            <w:r w:rsidR="00CF4AF0" w:rsidRPr="005C659E">
              <w:t>(v</w:t>
            </w:r>
            <w:r w:rsidR="005C659E">
              <w:t>iz</w:t>
            </w:r>
            <w:r w:rsidR="004D3233">
              <w:t xml:space="preserve"> </w:t>
            </w:r>
            <w:hyperlink r:id="rId15" w:history="1">
              <w:r w:rsidR="004D3233" w:rsidRPr="004D3233">
                <w:rPr>
                  <w:rStyle w:val="Hypertextovodkaz"/>
                  <w:lang w:eastAsia="en-US"/>
                </w:rPr>
                <w:t>https://www.utb.cz/mdocs-posts/sr_6_2017</w:t>
              </w:r>
              <w:r w:rsidR="004D3233">
                <w:rPr>
                  <w:rStyle w:val="Hypertextovodkaz"/>
                  <w:rFonts w:asciiTheme="minorHAnsi" w:hAnsiTheme="minorHAnsi" w:cstheme="minorBidi"/>
                  <w:sz w:val="22"/>
                  <w:szCs w:val="22"/>
                  <w:lang w:eastAsia="en-US"/>
                </w:rPr>
                <w:t>/</w:t>
              </w:r>
            </w:hyperlink>
            <w:r w:rsidR="004D3233">
              <w:t>).</w:t>
            </w:r>
          </w:p>
        </w:tc>
      </w:tr>
      <w:tr w:rsidR="00512866" w14:paraId="6F61DE55" w14:textId="77777777" w:rsidTr="001A54CF">
        <w:trPr>
          <w:gridBefore w:val="1"/>
          <w:gridAfter w:val="1"/>
          <w:wBefore w:w="34" w:type="dxa"/>
          <w:wAfter w:w="142" w:type="dxa"/>
          <w:trHeight w:val="268"/>
        </w:trPr>
        <w:tc>
          <w:tcPr>
            <w:tcW w:w="9889" w:type="dxa"/>
            <w:gridSpan w:val="24"/>
            <w:shd w:val="clear" w:color="auto" w:fill="F7CAAC"/>
          </w:tcPr>
          <w:p w14:paraId="1D7D6A40" w14:textId="77777777" w:rsidR="00512866" w:rsidRDefault="00512866" w:rsidP="00FF35A6">
            <w:pPr>
              <w:rPr>
                <w:b/>
              </w:rPr>
            </w:pPr>
            <w:r>
              <w:rPr>
                <w:b/>
              </w:rPr>
              <w:lastRenderedPageBreak/>
              <w:t>Návaznost na další typy studijních programů</w:t>
            </w:r>
          </w:p>
        </w:tc>
      </w:tr>
      <w:tr w:rsidR="00512866" w14:paraId="7B0C474A" w14:textId="77777777" w:rsidTr="001A54CF">
        <w:trPr>
          <w:gridBefore w:val="1"/>
          <w:gridAfter w:val="1"/>
          <w:wBefore w:w="34" w:type="dxa"/>
          <w:wAfter w:w="142" w:type="dxa"/>
          <w:trHeight w:val="64"/>
        </w:trPr>
        <w:tc>
          <w:tcPr>
            <w:tcW w:w="9889" w:type="dxa"/>
            <w:gridSpan w:val="24"/>
            <w:shd w:val="clear" w:color="auto" w:fill="FFFFFF"/>
          </w:tcPr>
          <w:p w14:paraId="192CD14C" w14:textId="601155DB" w:rsidR="00DE28A1" w:rsidRPr="00AB7463" w:rsidRDefault="003E0620" w:rsidP="005C376D">
            <w:pPr>
              <w:spacing w:before="120" w:after="120" w:line="264" w:lineRule="auto"/>
              <w:jc w:val="both"/>
            </w:pPr>
            <w:r w:rsidRPr="00AB7463">
              <w:t xml:space="preserve">Doktorský studijní program </w:t>
            </w:r>
            <w:r w:rsidR="00255D37">
              <w:t>Biomaterials and Biocomposites</w:t>
            </w:r>
            <w:r w:rsidR="00255D37" w:rsidRPr="00AB7463">
              <w:t xml:space="preserve"> </w:t>
            </w:r>
            <w:r w:rsidRPr="00AB7463">
              <w:t xml:space="preserve">je následovníkem </w:t>
            </w:r>
            <w:r w:rsidR="00BF0245" w:rsidRPr="00AB7463">
              <w:t xml:space="preserve">celoškolského </w:t>
            </w:r>
            <w:r w:rsidRPr="00AB7463">
              <w:t xml:space="preserve">doktorského studijního </w:t>
            </w:r>
            <w:r w:rsidR="00DE28A1" w:rsidRPr="00AB7463">
              <w:t xml:space="preserve">programu </w:t>
            </w:r>
            <w:r w:rsidR="00255D37">
              <w:t>Material Sciences and Engineering</w:t>
            </w:r>
            <w:r w:rsidR="00DE28A1" w:rsidRPr="00AB7463">
              <w:t xml:space="preserve"> (P3924), studijního ob</w:t>
            </w:r>
            <w:r w:rsidR="0011644E">
              <w:t>o</w:t>
            </w:r>
            <w:r w:rsidR="00DE28A1" w:rsidRPr="00AB7463">
              <w:t xml:space="preserve">ru </w:t>
            </w:r>
            <w:r w:rsidR="00255D37">
              <w:t>Biomaterials and Biocomposites</w:t>
            </w:r>
            <w:r w:rsidR="00255D37" w:rsidRPr="00AB7463">
              <w:t xml:space="preserve"> </w:t>
            </w:r>
            <w:r w:rsidR="00DE28A1" w:rsidRPr="00AB7463">
              <w:t xml:space="preserve">(3911V040), který byl akreditován </w:t>
            </w:r>
            <w:r w:rsidR="00AB7463" w:rsidRPr="00AB7463">
              <w:t>v roce 2016 s platností do 31. 8. 2020.</w:t>
            </w:r>
          </w:p>
          <w:p w14:paraId="50B76627" w14:textId="66359971" w:rsidR="004E0AB3" w:rsidRDefault="003E0620" w:rsidP="001912B3">
            <w:pPr>
              <w:spacing w:before="120" w:after="120" w:line="264" w:lineRule="auto"/>
              <w:jc w:val="both"/>
            </w:pPr>
            <w:r w:rsidRPr="00AB7463">
              <w:t xml:space="preserve">Studijní program </w:t>
            </w:r>
            <w:r w:rsidR="00BF0245" w:rsidRPr="00AB7463">
              <w:t xml:space="preserve">částečně </w:t>
            </w:r>
            <w:r w:rsidRPr="00AB7463">
              <w:t>navazuje jak na magistersk</w:t>
            </w:r>
            <w:r w:rsidR="0011644E">
              <w:t>é</w:t>
            </w:r>
            <w:r w:rsidRPr="00AB7463">
              <w:t xml:space="preserve"> studijní obor</w:t>
            </w:r>
            <w:r w:rsidR="00BF0245" w:rsidRPr="00AB7463">
              <w:t>y</w:t>
            </w:r>
            <w:r w:rsidR="0011644E">
              <w:t xml:space="preserve"> </w:t>
            </w:r>
            <w:r w:rsidRPr="00AB7463">
              <w:t>Inženýrství polymerů</w:t>
            </w:r>
            <w:r w:rsidR="00BF0245" w:rsidRPr="00AB7463">
              <w:t xml:space="preserve">, Materiálové inženýrství, Inženýrství ochrany životního prostředí </w:t>
            </w:r>
            <w:r w:rsidRPr="00AB7463">
              <w:t xml:space="preserve">(program: N2808 </w:t>
            </w:r>
            <w:r w:rsidR="00BF0245" w:rsidRPr="00AB7463">
              <w:t>Chemie a technologie materiálů) a obor Technologie tuků detergentů a kosmetiky</w:t>
            </w:r>
            <w:r w:rsidR="00AB7463">
              <w:t xml:space="preserve"> </w:t>
            </w:r>
            <w:r w:rsidR="00BF0245" w:rsidRPr="00AB7463">
              <w:t>(program</w:t>
            </w:r>
            <w:r w:rsidR="001D76D4">
              <w:t xml:space="preserve">: N2901 </w:t>
            </w:r>
            <w:r w:rsidR="0024535B">
              <w:t xml:space="preserve">Chemie a technologie potravin) a program Chemistry and Materials Technology, obor Polymer Engineering akreditovaný v angličtině. </w:t>
            </w:r>
            <w:r w:rsidR="0035724F" w:rsidRPr="00AB7463">
              <w:t xml:space="preserve">V současnosti je ve fázi </w:t>
            </w:r>
            <w:r w:rsidR="00AB7463" w:rsidRPr="00AB7463">
              <w:t>posuzován</w:t>
            </w:r>
            <w:r w:rsidR="0011644E">
              <w:t>í</w:t>
            </w:r>
            <w:r w:rsidR="0035724F" w:rsidRPr="00AB7463">
              <w:t xml:space="preserve"> žádost </w:t>
            </w:r>
            <w:r w:rsidR="00EE25F6">
              <w:t>o</w:t>
            </w:r>
            <w:r w:rsidR="000F046D">
              <w:t xml:space="preserve"> další dva související programy </w:t>
            </w:r>
            <w:r w:rsidR="0035724F" w:rsidRPr="00AB7463">
              <w:t>(Biomateriály a ko</w:t>
            </w:r>
            <w:r w:rsidR="0011644E">
              <w:t>s</w:t>
            </w:r>
            <w:r w:rsidR="0035724F" w:rsidRPr="00AB7463">
              <w:t>metika a Biotechnologie)</w:t>
            </w:r>
            <w:r w:rsidR="00AB7463">
              <w:t>,</w:t>
            </w:r>
            <w:r w:rsidR="0035724F" w:rsidRPr="00AB7463">
              <w:t xml:space="preserve"> na </w:t>
            </w:r>
            <w:r w:rsidR="00AB7463">
              <w:t xml:space="preserve">které </w:t>
            </w:r>
            <w:r w:rsidR="0035724F" w:rsidRPr="00AB7463">
              <w:t xml:space="preserve">doktorský studijní program </w:t>
            </w:r>
            <w:r w:rsidR="00255D37">
              <w:t>Biomaterials and Biocomposites</w:t>
            </w:r>
            <w:r w:rsidR="00AB7463">
              <w:t xml:space="preserve"> </w:t>
            </w:r>
            <w:r w:rsidR="00EE25F6">
              <w:t>t</w:t>
            </w:r>
            <w:r w:rsidR="000F046D">
              <w:t>e</w:t>
            </w:r>
            <w:r w:rsidR="00EE25F6">
              <w:t>maticky</w:t>
            </w:r>
            <w:r w:rsidR="00AB7463">
              <w:t xml:space="preserve"> navazuje.</w:t>
            </w:r>
            <w:r w:rsidR="0035724F" w:rsidRPr="00AB7463">
              <w:t xml:space="preserve"> </w:t>
            </w:r>
            <w:r w:rsidR="00BF0245" w:rsidRPr="00AB7463">
              <w:t xml:space="preserve"> </w:t>
            </w:r>
            <w:r w:rsidRPr="00AB7463">
              <w:t xml:space="preserve"> </w:t>
            </w:r>
          </w:p>
          <w:p w14:paraId="26D6D06B" w14:textId="77777777" w:rsidR="004E0AB3" w:rsidRDefault="004E0AB3" w:rsidP="005E160D">
            <w:pPr>
              <w:spacing w:before="120" w:after="120" w:line="276" w:lineRule="auto"/>
              <w:jc w:val="both"/>
            </w:pPr>
          </w:p>
          <w:p w14:paraId="1A066214" w14:textId="77777777" w:rsidR="004E0AB3" w:rsidRDefault="004E0AB3" w:rsidP="005E160D">
            <w:pPr>
              <w:spacing w:before="120" w:after="120" w:line="276" w:lineRule="auto"/>
              <w:jc w:val="both"/>
            </w:pPr>
          </w:p>
          <w:p w14:paraId="01ED5E81" w14:textId="77777777" w:rsidR="004E0AB3" w:rsidRDefault="004E0AB3" w:rsidP="005E160D">
            <w:pPr>
              <w:spacing w:before="120" w:after="120" w:line="276" w:lineRule="auto"/>
              <w:jc w:val="both"/>
            </w:pPr>
          </w:p>
          <w:p w14:paraId="0A4F280C" w14:textId="77777777" w:rsidR="004E0AB3" w:rsidRDefault="004E0AB3" w:rsidP="005E160D">
            <w:pPr>
              <w:spacing w:before="120" w:after="120" w:line="276" w:lineRule="auto"/>
              <w:jc w:val="both"/>
            </w:pPr>
          </w:p>
          <w:p w14:paraId="19C01C25" w14:textId="77777777" w:rsidR="004E0AB3" w:rsidRDefault="004E0AB3" w:rsidP="005E160D">
            <w:pPr>
              <w:spacing w:before="120" w:after="120" w:line="276" w:lineRule="auto"/>
              <w:jc w:val="both"/>
            </w:pPr>
          </w:p>
          <w:p w14:paraId="7A04825B" w14:textId="77777777" w:rsidR="004E0AB3" w:rsidRDefault="004E0AB3" w:rsidP="005E160D">
            <w:pPr>
              <w:spacing w:before="120" w:after="120" w:line="276" w:lineRule="auto"/>
              <w:jc w:val="both"/>
            </w:pPr>
          </w:p>
          <w:p w14:paraId="1A09E698" w14:textId="77777777" w:rsidR="004E0AB3" w:rsidRDefault="004E0AB3" w:rsidP="005E160D">
            <w:pPr>
              <w:spacing w:before="120" w:after="120" w:line="276" w:lineRule="auto"/>
              <w:jc w:val="both"/>
            </w:pPr>
          </w:p>
          <w:p w14:paraId="08E004F4" w14:textId="77777777" w:rsidR="004E0AB3" w:rsidRDefault="004E0AB3" w:rsidP="005E160D">
            <w:pPr>
              <w:spacing w:before="120" w:after="120" w:line="276" w:lineRule="auto"/>
              <w:jc w:val="both"/>
            </w:pPr>
          </w:p>
          <w:p w14:paraId="152AACCE" w14:textId="77777777" w:rsidR="004E0AB3" w:rsidRDefault="004E0AB3" w:rsidP="005E160D">
            <w:pPr>
              <w:spacing w:before="120" w:after="120" w:line="276" w:lineRule="auto"/>
              <w:jc w:val="both"/>
            </w:pPr>
          </w:p>
          <w:p w14:paraId="21341C1A" w14:textId="77777777" w:rsidR="004E0AB3" w:rsidRDefault="004E0AB3" w:rsidP="005E160D">
            <w:pPr>
              <w:spacing w:before="120" w:after="120" w:line="276" w:lineRule="auto"/>
              <w:jc w:val="both"/>
            </w:pPr>
          </w:p>
          <w:p w14:paraId="68706F89" w14:textId="77777777" w:rsidR="00E353EF" w:rsidRDefault="00E353EF" w:rsidP="005E160D">
            <w:pPr>
              <w:spacing w:before="120" w:after="120" w:line="276" w:lineRule="auto"/>
              <w:jc w:val="both"/>
            </w:pPr>
          </w:p>
          <w:p w14:paraId="126E6EBF" w14:textId="77777777" w:rsidR="00E84594" w:rsidRDefault="00E84594" w:rsidP="005E160D">
            <w:pPr>
              <w:spacing w:before="120" w:after="120" w:line="276" w:lineRule="auto"/>
              <w:jc w:val="both"/>
            </w:pPr>
          </w:p>
          <w:p w14:paraId="37B1C655" w14:textId="77777777" w:rsidR="0011644E" w:rsidRDefault="0011644E" w:rsidP="005E160D">
            <w:pPr>
              <w:spacing w:before="120" w:after="120" w:line="276" w:lineRule="auto"/>
              <w:jc w:val="both"/>
            </w:pPr>
          </w:p>
          <w:p w14:paraId="3A1285EB" w14:textId="77777777" w:rsidR="0011644E" w:rsidRDefault="0011644E" w:rsidP="005E160D">
            <w:pPr>
              <w:spacing w:before="120" w:after="120" w:line="276" w:lineRule="auto"/>
              <w:jc w:val="both"/>
            </w:pPr>
          </w:p>
          <w:p w14:paraId="73A85672" w14:textId="77777777" w:rsidR="0011644E" w:rsidRDefault="0011644E" w:rsidP="005E160D">
            <w:pPr>
              <w:spacing w:before="120" w:after="120" w:line="276" w:lineRule="auto"/>
              <w:jc w:val="both"/>
            </w:pPr>
          </w:p>
          <w:p w14:paraId="3BDB27AB" w14:textId="77777777" w:rsidR="00F953D0" w:rsidRDefault="00F953D0" w:rsidP="005E160D">
            <w:pPr>
              <w:spacing w:before="120" w:after="120" w:line="276" w:lineRule="auto"/>
              <w:jc w:val="both"/>
            </w:pPr>
          </w:p>
          <w:p w14:paraId="618D9DEA" w14:textId="77777777" w:rsidR="00D35A6A" w:rsidRDefault="00D35A6A" w:rsidP="005E160D">
            <w:pPr>
              <w:spacing w:before="120" w:after="120" w:line="276" w:lineRule="auto"/>
              <w:jc w:val="both"/>
            </w:pPr>
          </w:p>
          <w:p w14:paraId="10F00F33" w14:textId="77777777" w:rsidR="00D35A6A" w:rsidRDefault="00D35A6A" w:rsidP="005E160D">
            <w:pPr>
              <w:spacing w:before="120" w:after="120" w:line="276" w:lineRule="auto"/>
              <w:jc w:val="both"/>
            </w:pPr>
          </w:p>
          <w:p w14:paraId="6483CE4C" w14:textId="77777777" w:rsidR="00D35A6A" w:rsidRDefault="00D35A6A" w:rsidP="005E160D">
            <w:pPr>
              <w:spacing w:before="120" w:after="120" w:line="276" w:lineRule="auto"/>
              <w:jc w:val="both"/>
            </w:pPr>
          </w:p>
          <w:p w14:paraId="2F8E3159" w14:textId="77777777" w:rsidR="00D35A6A" w:rsidRDefault="00D35A6A" w:rsidP="005E160D">
            <w:pPr>
              <w:spacing w:before="120" w:after="120" w:line="276" w:lineRule="auto"/>
              <w:jc w:val="both"/>
            </w:pPr>
          </w:p>
          <w:p w14:paraId="3249C38B" w14:textId="77777777" w:rsidR="00D35A6A" w:rsidRDefault="00D35A6A" w:rsidP="005E160D">
            <w:pPr>
              <w:spacing w:before="120" w:after="120" w:line="276" w:lineRule="auto"/>
              <w:jc w:val="both"/>
            </w:pPr>
          </w:p>
          <w:p w14:paraId="65646915" w14:textId="77777777" w:rsidR="00D064E0" w:rsidRDefault="00D064E0" w:rsidP="005E160D">
            <w:pPr>
              <w:spacing w:before="120" w:after="120" w:line="276" w:lineRule="auto"/>
              <w:jc w:val="both"/>
            </w:pPr>
          </w:p>
          <w:p w14:paraId="1146E58B" w14:textId="77777777" w:rsidR="001912B3" w:rsidRDefault="001912B3" w:rsidP="005E160D">
            <w:pPr>
              <w:spacing w:before="120" w:after="120" w:line="276" w:lineRule="auto"/>
              <w:jc w:val="both"/>
            </w:pPr>
          </w:p>
          <w:p w14:paraId="0BE17980" w14:textId="77777777" w:rsidR="001912B3" w:rsidRDefault="001912B3" w:rsidP="005E160D">
            <w:pPr>
              <w:spacing w:before="120" w:after="120" w:line="276" w:lineRule="auto"/>
              <w:jc w:val="both"/>
            </w:pPr>
          </w:p>
          <w:p w14:paraId="6BFFB4FB" w14:textId="77777777" w:rsidR="005C659E" w:rsidRDefault="005C659E" w:rsidP="005E160D">
            <w:pPr>
              <w:spacing w:before="120" w:after="120" w:line="276" w:lineRule="auto"/>
              <w:jc w:val="both"/>
            </w:pPr>
          </w:p>
          <w:p w14:paraId="40FB12C8" w14:textId="77777777" w:rsidR="001912B3" w:rsidRPr="001912B3" w:rsidRDefault="001912B3" w:rsidP="005E160D">
            <w:pPr>
              <w:spacing w:before="120" w:after="120" w:line="276" w:lineRule="auto"/>
              <w:jc w:val="both"/>
              <w:rPr>
                <w:sz w:val="2"/>
                <w:szCs w:val="2"/>
              </w:rPr>
            </w:pPr>
          </w:p>
        </w:tc>
      </w:tr>
      <w:tr w:rsidR="00512866" w14:paraId="28BCE09C" w14:textId="77777777" w:rsidTr="001A54CF">
        <w:trPr>
          <w:gridBefore w:val="1"/>
          <w:gridAfter w:val="1"/>
          <w:wBefore w:w="34" w:type="dxa"/>
          <w:wAfter w:w="142" w:type="dxa"/>
        </w:trPr>
        <w:tc>
          <w:tcPr>
            <w:tcW w:w="9889" w:type="dxa"/>
            <w:gridSpan w:val="24"/>
            <w:tcBorders>
              <w:bottom w:val="double" w:sz="4" w:space="0" w:color="auto"/>
            </w:tcBorders>
            <w:shd w:val="clear" w:color="auto" w:fill="BDD6EE"/>
          </w:tcPr>
          <w:p w14:paraId="2117CA69" w14:textId="51B87372" w:rsidR="00512866" w:rsidRDefault="00512866" w:rsidP="00FF35A6">
            <w:pPr>
              <w:jc w:val="both"/>
              <w:rPr>
                <w:b/>
                <w:sz w:val="28"/>
              </w:rPr>
            </w:pPr>
            <w:r>
              <w:rPr>
                <w:b/>
                <w:sz w:val="28"/>
              </w:rPr>
              <w:lastRenderedPageBreak/>
              <w:t>B-IIb – Studijní plány a návrh témat prací (doktorské studijní programy)</w:t>
            </w:r>
          </w:p>
        </w:tc>
      </w:tr>
      <w:tr w:rsidR="00512866" w14:paraId="734D3455" w14:textId="77777777" w:rsidTr="001A54CF">
        <w:trPr>
          <w:gridBefore w:val="1"/>
          <w:gridAfter w:val="1"/>
          <w:wBefore w:w="34" w:type="dxa"/>
          <w:wAfter w:w="142" w:type="dxa"/>
        </w:trPr>
        <w:tc>
          <w:tcPr>
            <w:tcW w:w="3510" w:type="dxa"/>
            <w:gridSpan w:val="7"/>
            <w:shd w:val="clear" w:color="auto" w:fill="F7CAAC"/>
          </w:tcPr>
          <w:p w14:paraId="71017891" w14:textId="77777777" w:rsidR="00512866" w:rsidRDefault="00512866" w:rsidP="00FF35A6">
            <w:pPr>
              <w:jc w:val="both"/>
              <w:rPr>
                <w:b/>
              </w:rPr>
            </w:pPr>
            <w:r>
              <w:rPr>
                <w:b/>
              </w:rPr>
              <w:t>Studijní povinnosti</w:t>
            </w:r>
          </w:p>
        </w:tc>
        <w:tc>
          <w:tcPr>
            <w:tcW w:w="6379" w:type="dxa"/>
            <w:gridSpan w:val="17"/>
            <w:tcBorders>
              <w:bottom w:val="nil"/>
            </w:tcBorders>
          </w:tcPr>
          <w:p w14:paraId="607B3FD8" w14:textId="77777777" w:rsidR="00512866" w:rsidRDefault="00512866" w:rsidP="00FF35A6">
            <w:pPr>
              <w:jc w:val="both"/>
            </w:pPr>
          </w:p>
        </w:tc>
      </w:tr>
      <w:tr w:rsidR="00512866" w14:paraId="3367A8BF" w14:textId="77777777" w:rsidTr="001A54CF">
        <w:trPr>
          <w:gridBefore w:val="1"/>
          <w:gridAfter w:val="1"/>
          <w:wBefore w:w="34" w:type="dxa"/>
          <w:wAfter w:w="142" w:type="dxa"/>
          <w:trHeight w:val="1559"/>
        </w:trPr>
        <w:tc>
          <w:tcPr>
            <w:tcW w:w="9889" w:type="dxa"/>
            <w:gridSpan w:val="24"/>
            <w:tcBorders>
              <w:top w:val="nil"/>
            </w:tcBorders>
          </w:tcPr>
          <w:p w14:paraId="38F219DB" w14:textId="2F964B84" w:rsidR="00114AB8" w:rsidRPr="00E13B13" w:rsidRDefault="00114AB8" w:rsidP="00E13B13">
            <w:pPr>
              <w:spacing w:before="120" w:after="120" w:line="264" w:lineRule="auto"/>
              <w:jc w:val="both"/>
              <w:rPr>
                <w:spacing w:val="-2"/>
              </w:rPr>
            </w:pPr>
            <w:r w:rsidRPr="00D704FB">
              <w:rPr>
                <w:spacing w:val="-2"/>
              </w:rPr>
              <w:t xml:space="preserve">Seznam předmětů pro doktorské studium </w:t>
            </w:r>
            <w:r w:rsidR="00255D37">
              <w:t>Biomaterials and Biocomposites</w:t>
            </w:r>
            <w:r w:rsidR="00FD2D36">
              <w:rPr>
                <w:spacing w:val="-2"/>
              </w:rPr>
              <w:t xml:space="preserve"> </w:t>
            </w:r>
            <w:r w:rsidRPr="00D704FB">
              <w:rPr>
                <w:spacing w:val="-2"/>
              </w:rPr>
              <w:t xml:space="preserve">na UTB ve Zlíně je zveřejněn na webových stránkách UTB. Při sestavování Individuálního studijního plánu doktoranda si student volí povinně předmět </w:t>
            </w:r>
            <w:r w:rsidR="00AF7177" w:rsidRPr="00BD4BA1">
              <w:rPr>
                <w:spacing w:val="-2"/>
              </w:rPr>
              <w:t>Technical Communication in English</w:t>
            </w:r>
            <w:r w:rsidRPr="00D704FB">
              <w:rPr>
                <w:spacing w:val="-2"/>
              </w:rPr>
              <w:t xml:space="preserve"> a minimálně čtyři odborné předměty. Alespoň tři z nich musí být ze seznamu základních povinně volitelných a alespoň jeden musí být ze seznamu ostatních povinně volitelných předmětů. Seznamy předmětů jsou stanoveny příslušnou oborovou radou a v</w:t>
            </w:r>
            <w:r w:rsidRPr="00D704FB">
              <w:t xml:space="preserve"> souladu se studijním a zkušebním řádem (SZŘ) UTB ve Zlíně je možné doplnění ostatních povinně volitelných předmětů na žádost školitele po schválení </w:t>
            </w:r>
            <w:r w:rsidR="004C5D0F">
              <w:t xml:space="preserve">příslušnou </w:t>
            </w:r>
            <w:r w:rsidR="000F046D">
              <w:t>o</w:t>
            </w:r>
            <w:r w:rsidRPr="00D704FB">
              <w:t>borovou radou.</w:t>
            </w:r>
            <w:r>
              <w:t xml:space="preserve"> </w:t>
            </w:r>
            <w:r>
              <w:rPr>
                <w:spacing w:val="-2"/>
              </w:rPr>
              <w:t>Ze zvolených předmětů zapsaných v Individuálním studijním plánu d</w:t>
            </w:r>
            <w:r w:rsidRPr="00D704FB">
              <w:rPr>
                <w:spacing w:val="-2"/>
              </w:rPr>
              <w:t xml:space="preserve">oktorand skládá </w:t>
            </w:r>
            <w:r>
              <w:rPr>
                <w:spacing w:val="-2"/>
              </w:rPr>
              <w:t xml:space="preserve">zkoušky. </w:t>
            </w:r>
          </w:p>
          <w:p w14:paraId="1DF20DA0" w14:textId="365B8E55" w:rsidR="00F953D0" w:rsidRPr="00FD2D36" w:rsidRDefault="00F953D0" w:rsidP="00D064E0">
            <w:pPr>
              <w:pStyle w:val="TableParagraph"/>
              <w:spacing w:after="120" w:line="252" w:lineRule="auto"/>
              <w:ind w:left="0"/>
              <w:jc w:val="both"/>
              <w:rPr>
                <w:b/>
                <w:sz w:val="20"/>
                <w:szCs w:val="20"/>
                <w:u w:val="single"/>
                <w:lang w:val="cs-CZ"/>
              </w:rPr>
            </w:pPr>
            <w:r w:rsidRPr="00FD2D36">
              <w:rPr>
                <w:b/>
                <w:sz w:val="20"/>
                <w:szCs w:val="20"/>
                <w:u w:val="single"/>
                <w:lang w:val="cs-CZ"/>
              </w:rPr>
              <w:t>Povinný předmět</w:t>
            </w:r>
            <w:r w:rsidR="00FD2D36">
              <w:rPr>
                <w:b/>
                <w:sz w:val="20"/>
                <w:szCs w:val="20"/>
                <w:u w:val="single"/>
                <w:lang w:val="cs-CZ"/>
              </w:rPr>
              <w:t>:</w:t>
            </w:r>
          </w:p>
          <w:p w14:paraId="780CCBC4" w14:textId="64F2998F" w:rsidR="00F953D0" w:rsidRPr="00E353EF" w:rsidRDefault="005758A7" w:rsidP="00D064E0">
            <w:pPr>
              <w:pStyle w:val="TableParagraph"/>
              <w:numPr>
                <w:ilvl w:val="0"/>
                <w:numId w:val="1"/>
              </w:numPr>
              <w:tabs>
                <w:tab w:val="left" w:pos="777"/>
                <w:tab w:val="left" w:pos="778"/>
              </w:tabs>
              <w:autoSpaceDE w:val="0"/>
              <w:autoSpaceDN w:val="0"/>
              <w:spacing w:before="60"/>
              <w:ind w:left="794" w:hanging="363"/>
              <w:jc w:val="both"/>
              <w:rPr>
                <w:sz w:val="20"/>
                <w:szCs w:val="20"/>
                <w:lang w:val="cs-CZ"/>
              </w:rPr>
            </w:pPr>
            <w:hyperlink w:anchor="Odb_komun_v_angl" w:history="1">
              <w:r w:rsidR="005C659E" w:rsidRPr="001A54CF">
                <w:rPr>
                  <w:rStyle w:val="Hypertextovodkaz"/>
                  <w:spacing w:val="-2"/>
                  <w:sz w:val="20"/>
                  <w:szCs w:val="20"/>
                  <w:lang w:val="cs-CZ" w:eastAsia="cs-CZ"/>
                </w:rPr>
                <w:t>Technical Communication in English</w:t>
              </w:r>
            </w:hyperlink>
            <w:r w:rsidR="00F953D0">
              <w:rPr>
                <w:rStyle w:val="Odkaznakoment"/>
                <w:lang w:val="cs-CZ" w:eastAsia="cs-CZ"/>
              </w:rPr>
              <w:t xml:space="preserve"> </w:t>
            </w:r>
            <w:r w:rsidR="00F953D0">
              <w:rPr>
                <w:sz w:val="20"/>
                <w:szCs w:val="20"/>
                <w:lang w:val="cs-CZ"/>
              </w:rPr>
              <w:t>(doc. Ing. Anežka Lengálová, Ph.D.)</w:t>
            </w:r>
          </w:p>
          <w:p w14:paraId="57B21FF1" w14:textId="77777777" w:rsidR="00AB7463" w:rsidRPr="00E353EF" w:rsidRDefault="00AB7463" w:rsidP="00D064E0">
            <w:pPr>
              <w:pStyle w:val="TableParagraph"/>
              <w:spacing w:line="252" w:lineRule="auto"/>
              <w:ind w:left="0"/>
              <w:rPr>
                <w:sz w:val="20"/>
                <w:szCs w:val="20"/>
              </w:rPr>
            </w:pPr>
          </w:p>
          <w:p w14:paraId="6780404F" w14:textId="3232DFFC" w:rsidR="00454512" w:rsidRPr="00E353EF" w:rsidRDefault="00454512" w:rsidP="00D064E0">
            <w:pPr>
              <w:pStyle w:val="TableParagraph"/>
              <w:spacing w:line="252" w:lineRule="auto"/>
              <w:ind w:left="0"/>
              <w:jc w:val="both"/>
              <w:rPr>
                <w:sz w:val="20"/>
                <w:szCs w:val="20"/>
                <w:u w:val="single"/>
                <w:lang w:val="cs-CZ"/>
              </w:rPr>
            </w:pPr>
            <w:r w:rsidRPr="00FD2D36">
              <w:rPr>
                <w:b/>
                <w:sz w:val="20"/>
                <w:szCs w:val="20"/>
                <w:u w:val="single"/>
                <w:lang w:val="cs-CZ"/>
              </w:rPr>
              <w:t>Základní povinně volitelné předměty:</w:t>
            </w:r>
            <w:r w:rsidR="00B421DF" w:rsidRPr="00B421DF">
              <w:rPr>
                <w:sz w:val="20"/>
                <w:szCs w:val="20"/>
                <w:lang w:val="cs-CZ"/>
              </w:rPr>
              <w:t xml:space="preserve"> </w:t>
            </w:r>
            <w:r w:rsidR="00B421DF" w:rsidRPr="00FD2D36">
              <w:rPr>
                <w:sz w:val="20"/>
                <w:szCs w:val="20"/>
                <w:lang w:val="cs-CZ"/>
              </w:rPr>
              <w:t>(</w:t>
            </w:r>
            <w:r w:rsidR="00B421DF" w:rsidRPr="00CF4AF0">
              <w:rPr>
                <w:spacing w:val="-2"/>
                <w:sz w:val="20"/>
                <w:szCs w:val="20"/>
                <w:lang w:val="cs-CZ"/>
              </w:rPr>
              <w:t>student volí minimálně 3 předměty)</w:t>
            </w:r>
          </w:p>
          <w:p w14:paraId="3E2FF5C9" w14:textId="11CB7B92" w:rsidR="0085019E" w:rsidRPr="00E353EF" w:rsidRDefault="005758A7" w:rsidP="00AC036F">
            <w:pPr>
              <w:pStyle w:val="TableParagraph"/>
              <w:numPr>
                <w:ilvl w:val="0"/>
                <w:numId w:val="1"/>
              </w:numPr>
              <w:tabs>
                <w:tab w:val="left" w:pos="777"/>
                <w:tab w:val="left" w:pos="778"/>
              </w:tabs>
              <w:autoSpaceDE w:val="0"/>
              <w:autoSpaceDN w:val="0"/>
              <w:spacing w:before="60" w:after="60"/>
              <w:ind w:left="794" w:hanging="363"/>
              <w:jc w:val="both"/>
              <w:rPr>
                <w:sz w:val="20"/>
                <w:szCs w:val="20"/>
                <w:lang w:val="cs-CZ"/>
              </w:rPr>
            </w:pPr>
            <w:hyperlink w:anchor="Biokompat_mater" w:history="1">
              <w:r w:rsidR="005C659E" w:rsidRPr="001A54CF">
                <w:rPr>
                  <w:rStyle w:val="Hypertextovodkaz"/>
                  <w:sz w:val="20"/>
                  <w:szCs w:val="20"/>
                </w:rPr>
                <w:t>Biocompatibility of Materials</w:t>
              </w:r>
            </w:hyperlink>
            <w:r w:rsidR="0085019E">
              <w:rPr>
                <w:sz w:val="20"/>
                <w:szCs w:val="20"/>
                <w:lang w:val="cs-CZ"/>
              </w:rPr>
              <w:t xml:space="preserve"> (doc. Ing. Petr Humpolíček, Ph.D.)</w:t>
            </w:r>
          </w:p>
          <w:p w14:paraId="50F4E6C0" w14:textId="3B1478EF" w:rsidR="0085019E" w:rsidRPr="00E353EF" w:rsidRDefault="005758A7" w:rsidP="00AC036F">
            <w:pPr>
              <w:pStyle w:val="TableParagraph"/>
              <w:numPr>
                <w:ilvl w:val="0"/>
                <w:numId w:val="1"/>
              </w:numPr>
              <w:tabs>
                <w:tab w:val="left" w:pos="777"/>
                <w:tab w:val="left" w:pos="778"/>
              </w:tabs>
              <w:autoSpaceDE w:val="0"/>
              <w:autoSpaceDN w:val="0"/>
              <w:spacing w:before="60" w:after="60"/>
              <w:ind w:left="794" w:hanging="363"/>
              <w:jc w:val="both"/>
              <w:rPr>
                <w:sz w:val="20"/>
                <w:szCs w:val="20"/>
                <w:lang w:val="cs-CZ"/>
              </w:rPr>
            </w:pPr>
            <w:hyperlink w:anchor="Chem_a_fyz_pov_a_fáz_rozhr" w:history="1">
              <w:r w:rsidR="005C659E" w:rsidRPr="001A54CF">
                <w:rPr>
                  <w:rStyle w:val="Hypertextovodkaz"/>
                  <w:sz w:val="20"/>
                  <w:szCs w:val="20"/>
                </w:rPr>
                <w:t>Chemistry and Physics of Surfaces and Phase Interfaces</w:t>
              </w:r>
            </w:hyperlink>
            <w:r w:rsidR="005C659E">
              <w:rPr>
                <w:sz w:val="20"/>
                <w:szCs w:val="20"/>
                <w:lang w:val="cs-CZ"/>
              </w:rPr>
              <w:t xml:space="preserve"> </w:t>
            </w:r>
            <w:r w:rsidR="0085019E">
              <w:rPr>
                <w:sz w:val="20"/>
                <w:szCs w:val="20"/>
                <w:lang w:val="cs-CZ"/>
              </w:rPr>
              <w:t>(doc. Ing. Marián Lehocký, Ph.D.)</w:t>
            </w:r>
          </w:p>
          <w:p w14:paraId="5E453F92" w14:textId="2B882881" w:rsidR="0085019E" w:rsidRDefault="005758A7" w:rsidP="00AC036F">
            <w:pPr>
              <w:pStyle w:val="TableParagraph"/>
              <w:numPr>
                <w:ilvl w:val="0"/>
                <w:numId w:val="1"/>
              </w:numPr>
              <w:tabs>
                <w:tab w:val="left" w:pos="777"/>
                <w:tab w:val="left" w:pos="778"/>
              </w:tabs>
              <w:autoSpaceDE w:val="0"/>
              <w:autoSpaceDN w:val="0"/>
              <w:spacing w:before="60" w:after="60"/>
              <w:ind w:left="794" w:hanging="363"/>
              <w:jc w:val="both"/>
              <w:rPr>
                <w:sz w:val="20"/>
                <w:szCs w:val="20"/>
                <w:lang w:val="cs-CZ"/>
              </w:rPr>
            </w:pPr>
            <w:hyperlink w:anchor="Instr_met_anal_biomat" w:history="1">
              <w:r w:rsidR="005C659E" w:rsidRPr="001A54CF">
                <w:rPr>
                  <w:rStyle w:val="Hypertextovodkaz"/>
                  <w:sz w:val="20"/>
                  <w:szCs w:val="20"/>
                </w:rPr>
                <w:t>Instrumental Methods of Analysis of Biomaterials</w:t>
              </w:r>
            </w:hyperlink>
            <w:r w:rsidR="0085019E">
              <w:rPr>
                <w:sz w:val="20"/>
                <w:szCs w:val="20"/>
                <w:lang w:val="cs-CZ"/>
              </w:rPr>
              <w:t xml:space="preserve"> (doc. Ing. Věra Kašpárková, CSc.)</w:t>
            </w:r>
          </w:p>
          <w:p w14:paraId="457A1931" w14:textId="11241D90" w:rsidR="0085019E" w:rsidRPr="00E353EF" w:rsidRDefault="005758A7" w:rsidP="00D064E0">
            <w:pPr>
              <w:pStyle w:val="TableParagraph"/>
              <w:numPr>
                <w:ilvl w:val="0"/>
                <w:numId w:val="1"/>
              </w:numPr>
              <w:tabs>
                <w:tab w:val="left" w:pos="777"/>
                <w:tab w:val="left" w:pos="778"/>
              </w:tabs>
              <w:autoSpaceDE w:val="0"/>
              <w:autoSpaceDN w:val="0"/>
              <w:spacing w:before="60"/>
              <w:ind w:left="794" w:hanging="363"/>
              <w:jc w:val="both"/>
              <w:rPr>
                <w:sz w:val="20"/>
                <w:szCs w:val="20"/>
                <w:lang w:val="cs-CZ"/>
              </w:rPr>
            </w:pPr>
            <w:hyperlink w:anchor="Technol_biomater" w:history="1">
              <w:r w:rsidR="005C659E" w:rsidRPr="00E14B1B">
                <w:rPr>
                  <w:rStyle w:val="Hypertextovodkaz"/>
                  <w:sz w:val="20"/>
                  <w:szCs w:val="20"/>
                  <w:lang w:val="en-GB"/>
                </w:rPr>
                <w:t>Technology of Biomaterials</w:t>
              </w:r>
            </w:hyperlink>
            <w:r w:rsidR="0085019E">
              <w:rPr>
                <w:sz w:val="20"/>
                <w:szCs w:val="20"/>
                <w:lang w:val="cs-CZ"/>
              </w:rPr>
              <w:t xml:space="preserve"> (prof. </w:t>
            </w:r>
            <w:r w:rsidR="0085019E" w:rsidRPr="00E353EF">
              <w:rPr>
                <w:sz w:val="20"/>
                <w:szCs w:val="20"/>
                <w:lang w:val="cs-CZ"/>
              </w:rPr>
              <w:t>Ing. Vladimír Sedlařík, Ph.D.)</w:t>
            </w:r>
          </w:p>
          <w:p w14:paraId="78254836" w14:textId="77777777" w:rsidR="00454512" w:rsidRPr="00FD2D36" w:rsidRDefault="00454512" w:rsidP="00D064E0">
            <w:pPr>
              <w:pStyle w:val="TableParagraph"/>
              <w:spacing w:line="252" w:lineRule="auto"/>
              <w:ind w:left="0"/>
              <w:rPr>
                <w:b/>
                <w:sz w:val="20"/>
                <w:szCs w:val="20"/>
                <w:lang w:val="de-DE"/>
              </w:rPr>
            </w:pPr>
          </w:p>
          <w:p w14:paraId="49503089" w14:textId="3E346826" w:rsidR="00454512" w:rsidRPr="00E353EF" w:rsidRDefault="00454512" w:rsidP="00D064E0">
            <w:pPr>
              <w:pStyle w:val="TableParagraph"/>
              <w:spacing w:line="252" w:lineRule="auto"/>
              <w:ind w:left="0"/>
              <w:jc w:val="both"/>
              <w:rPr>
                <w:sz w:val="20"/>
                <w:szCs w:val="20"/>
                <w:u w:val="single"/>
                <w:lang w:val="cs-CZ"/>
              </w:rPr>
            </w:pPr>
            <w:r w:rsidRPr="00FD2D36">
              <w:rPr>
                <w:b/>
                <w:sz w:val="20"/>
                <w:szCs w:val="20"/>
                <w:u w:val="single"/>
                <w:lang w:val="cs-CZ"/>
              </w:rPr>
              <w:t>Ostatní povinně volitelné předměty:</w:t>
            </w:r>
            <w:r w:rsidR="00B421DF" w:rsidRPr="00CF4AF0">
              <w:rPr>
                <w:sz w:val="20"/>
                <w:szCs w:val="20"/>
                <w:lang w:val="cs-CZ"/>
              </w:rPr>
              <w:t xml:space="preserve"> (</w:t>
            </w:r>
            <w:r w:rsidR="00B421DF" w:rsidRPr="00CF4AF0">
              <w:rPr>
                <w:spacing w:val="-2"/>
                <w:sz w:val="20"/>
                <w:szCs w:val="20"/>
                <w:lang w:val="cs-CZ"/>
              </w:rPr>
              <w:t>student volí minimálně 1 předmět)</w:t>
            </w:r>
          </w:p>
          <w:p w14:paraId="617B4A2D" w14:textId="509501A0" w:rsidR="005C659E" w:rsidRPr="00E353EF" w:rsidRDefault="005758A7" w:rsidP="005C659E">
            <w:pPr>
              <w:pStyle w:val="TableParagraph"/>
              <w:numPr>
                <w:ilvl w:val="0"/>
                <w:numId w:val="1"/>
              </w:numPr>
              <w:tabs>
                <w:tab w:val="left" w:pos="777"/>
                <w:tab w:val="left" w:pos="778"/>
              </w:tabs>
              <w:autoSpaceDE w:val="0"/>
              <w:autoSpaceDN w:val="0"/>
              <w:spacing w:before="60" w:after="60"/>
              <w:ind w:left="794" w:hanging="363"/>
              <w:jc w:val="both"/>
              <w:rPr>
                <w:sz w:val="20"/>
                <w:szCs w:val="20"/>
                <w:lang w:val="cs-CZ"/>
              </w:rPr>
            </w:pPr>
            <w:hyperlink w:anchor="Medic_apl_biomat" w:history="1">
              <w:r w:rsidR="005C659E" w:rsidRPr="00E14B1B">
                <w:rPr>
                  <w:rStyle w:val="Hypertextovodkaz"/>
                  <w:sz w:val="20"/>
                  <w:szCs w:val="20"/>
                  <w:lang w:val="en-GB"/>
                </w:rPr>
                <w:t>Medical Applications of Biomaterials</w:t>
              </w:r>
            </w:hyperlink>
            <w:r w:rsidR="005C659E">
              <w:rPr>
                <w:sz w:val="20"/>
                <w:szCs w:val="20"/>
                <w:lang w:val="cs-CZ"/>
              </w:rPr>
              <w:t xml:space="preserve"> (prof. Ing. Vladimír Sedlařík, Ph.D.)</w:t>
            </w:r>
          </w:p>
          <w:p w14:paraId="5C708CB5" w14:textId="61069972" w:rsidR="005C659E" w:rsidRPr="00E353EF" w:rsidRDefault="005758A7" w:rsidP="005C659E">
            <w:pPr>
              <w:pStyle w:val="TableParagraph"/>
              <w:numPr>
                <w:ilvl w:val="0"/>
                <w:numId w:val="1"/>
              </w:numPr>
              <w:tabs>
                <w:tab w:val="left" w:pos="777"/>
                <w:tab w:val="left" w:pos="778"/>
              </w:tabs>
              <w:autoSpaceDE w:val="0"/>
              <w:autoSpaceDN w:val="0"/>
              <w:spacing w:before="60" w:after="60"/>
              <w:ind w:left="794" w:hanging="363"/>
              <w:jc w:val="both"/>
              <w:rPr>
                <w:sz w:val="20"/>
                <w:szCs w:val="20"/>
                <w:lang w:val="cs-CZ"/>
              </w:rPr>
            </w:pPr>
            <w:hyperlink w:anchor="Technol_biokompoz" w:history="1">
              <w:r w:rsidR="005C659E" w:rsidRPr="00E14B1B">
                <w:rPr>
                  <w:rStyle w:val="Hypertextovodkaz"/>
                  <w:sz w:val="20"/>
                  <w:szCs w:val="20"/>
                  <w:lang w:val="en-GB"/>
                </w:rPr>
                <w:t>Technology of Biocomposites</w:t>
              </w:r>
            </w:hyperlink>
            <w:r w:rsidR="005C659E">
              <w:rPr>
                <w:sz w:val="20"/>
                <w:szCs w:val="20"/>
                <w:lang w:val="cs-CZ"/>
              </w:rPr>
              <w:t xml:space="preserve"> (doc. Nabanita Saha, M.Sc., Ph.D.)</w:t>
            </w:r>
          </w:p>
          <w:p w14:paraId="2462C76C" w14:textId="0ECD389C" w:rsidR="00C57FA0" w:rsidRPr="00E353EF" w:rsidRDefault="005758A7" w:rsidP="00AC036F">
            <w:pPr>
              <w:pStyle w:val="TableParagraph"/>
              <w:numPr>
                <w:ilvl w:val="0"/>
                <w:numId w:val="1"/>
              </w:numPr>
              <w:tabs>
                <w:tab w:val="left" w:pos="777"/>
                <w:tab w:val="left" w:pos="778"/>
              </w:tabs>
              <w:autoSpaceDE w:val="0"/>
              <w:autoSpaceDN w:val="0"/>
              <w:spacing w:before="60" w:after="60" w:line="252" w:lineRule="auto"/>
              <w:ind w:left="794" w:hanging="363"/>
              <w:jc w:val="both"/>
              <w:rPr>
                <w:sz w:val="20"/>
                <w:szCs w:val="20"/>
                <w:lang w:val="cs-CZ"/>
              </w:rPr>
            </w:pPr>
            <w:hyperlink w:anchor="Kontr_a_zkuš_met_biomat" w:history="1">
              <w:r w:rsidR="005C659E" w:rsidRPr="001A54CF">
                <w:rPr>
                  <w:rStyle w:val="Hypertextovodkaz"/>
                  <w:sz w:val="20"/>
                  <w:szCs w:val="20"/>
                </w:rPr>
                <w:t>Testing Methods of Biomaterials</w:t>
              </w:r>
            </w:hyperlink>
            <w:r w:rsidR="00C57FA0" w:rsidRPr="005C659E">
              <w:rPr>
                <w:sz w:val="20"/>
                <w:szCs w:val="20"/>
                <w:lang w:val="cs-CZ"/>
              </w:rPr>
              <w:t xml:space="preserve"> (</w:t>
            </w:r>
            <w:r w:rsidR="00C57FA0">
              <w:rPr>
                <w:sz w:val="20"/>
                <w:szCs w:val="20"/>
                <w:lang w:val="cs-CZ"/>
              </w:rPr>
              <w:t xml:space="preserve">doc. </w:t>
            </w:r>
            <w:r w:rsidR="00D3467A">
              <w:rPr>
                <w:sz w:val="20"/>
                <w:szCs w:val="20"/>
                <w:lang w:val="cs-CZ"/>
              </w:rPr>
              <w:t>Ing. et Ing. Ivo Kuřitka, Ph.D. et</w:t>
            </w:r>
            <w:r w:rsidR="0035724F">
              <w:rPr>
                <w:sz w:val="20"/>
                <w:szCs w:val="20"/>
                <w:lang w:val="cs-CZ"/>
              </w:rPr>
              <w:t xml:space="preserve"> Ph.D.</w:t>
            </w:r>
            <w:r w:rsidR="00C57FA0">
              <w:rPr>
                <w:sz w:val="20"/>
                <w:szCs w:val="20"/>
                <w:lang w:val="cs-CZ"/>
              </w:rPr>
              <w:t>)</w:t>
            </w:r>
          </w:p>
          <w:p w14:paraId="12E69826" w14:textId="544520C5" w:rsidR="00C57FA0" w:rsidRDefault="005758A7" w:rsidP="00DF7427">
            <w:pPr>
              <w:pStyle w:val="TableParagraph"/>
              <w:numPr>
                <w:ilvl w:val="0"/>
                <w:numId w:val="1"/>
              </w:numPr>
              <w:tabs>
                <w:tab w:val="left" w:pos="791"/>
                <w:tab w:val="left" w:pos="792"/>
              </w:tabs>
              <w:autoSpaceDE w:val="0"/>
              <w:autoSpaceDN w:val="0"/>
              <w:spacing w:before="60" w:after="120"/>
              <w:ind w:left="794" w:hanging="363"/>
              <w:jc w:val="both"/>
            </w:pPr>
            <w:hyperlink w:anchor="Termodyn_a_elektrochem_biomat" w:history="1">
              <w:r w:rsidR="005C659E" w:rsidRPr="001A54CF">
                <w:rPr>
                  <w:rStyle w:val="Hypertextovodkaz"/>
                  <w:sz w:val="20"/>
                  <w:szCs w:val="20"/>
                </w:rPr>
                <w:t>Thermodynamics and Electrochemistry of Biomaterials</w:t>
              </w:r>
            </w:hyperlink>
            <w:r w:rsidR="005C659E">
              <w:rPr>
                <w:sz w:val="20"/>
                <w:szCs w:val="20"/>
                <w:lang w:val="cs-CZ"/>
              </w:rPr>
              <w:t xml:space="preserve"> </w:t>
            </w:r>
            <w:r w:rsidR="00C57FA0">
              <w:rPr>
                <w:sz w:val="20"/>
                <w:szCs w:val="20"/>
                <w:lang w:val="cs-CZ"/>
              </w:rPr>
              <w:t>(doc. Ing. Marián Lehocký, Ph.D.)</w:t>
            </w:r>
          </w:p>
        </w:tc>
      </w:tr>
      <w:tr w:rsidR="00512866" w14:paraId="45077D08" w14:textId="77777777" w:rsidTr="001A54CF">
        <w:trPr>
          <w:gridBefore w:val="1"/>
          <w:gridAfter w:val="1"/>
          <w:wBefore w:w="34" w:type="dxa"/>
          <w:wAfter w:w="142" w:type="dxa"/>
          <w:trHeight w:hRule="exact" w:val="284"/>
        </w:trPr>
        <w:tc>
          <w:tcPr>
            <w:tcW w:w="3510" w:type="dxa"/>
            <w:gridSpan w:val="7"/>
            <w:shd w:val="clear" w:color="auto" w:fill="F7CAAC"/>
          </w:tcPr>
          <w:p w14:paraId="2AC1710B" w14:textId="77777777" w:rsidR="00512866" w:rsidRPr="00A03FB5" w:rsidRDefault="00512866" w:rsidP="00A03FB5">
            <w:pPr>
              <w:jc w:val="both"/>
              <w:rPr>
                <w:b/>
              </w:rPr>
            </w:pPr>
            <w:r>
              <w:rPr>
                <w:b/>
              </w:rPr>
              <w:t>Požadavky na tvůrčí činnost</w:t>
            </w:r>
          </w:p>
        </w:tc>
        <w:tc>
          <w:tcPr>
            <w:tcW w:w="6379" w:type="dxa"/>
            <w:gridSpan w:val="17"/>
            <w:tcBorders>
              <w:bottom w:val="nil"/>
            </w:tcBorders>
          </w:tcPr>
          <w:p w14:paraId="5A1A7BAD" w14:textId="77777777" w:rsidR="00512866" w:rsidRDefault="00512866" w:rsidP="00C43D32">
            <w:pPr>
              <w:spacing w:before="120" w:after="120" w:line="252" w:lineRule="auto"/>
              <w:jc w:val="both"/>
            </w:pPr>
          </w:p>
        </w:tc>
      </w:tr>
      <w:tr w:rsidR="00512866" w14:paraId="581AE95A" w14:textId="77777777" w:rsidTr="001A54CF">
        <w:trPr>
          <w:gridBefore w:val="1"/>
          <w:gridAfter w:val="1"/>
          <w:wBefore w:w="34" w:type="dxa"/>
          <w:wAfter w:w="142" w:type="dxa"/>
          <w:trHeight w:val="283"/>
        </w:trPr>
        <w:tc>
          <w:tcPr>
            <w:tcW w:w="9889" w:type="dxa"/>
            <w:gridSpan w:val="24"/>
            <w:tcBorders>
              <w:top w:val="nil"/>
            </w:tcBorders>
          </w:tcPr>
          <w:p w14:paraId="4B5465EF" w14:textId="29DA0F83" w:rsidR="002B4358" w:rsidRPr="002B4358" w:rsidRDefault="002B4358" w:rsidP="00DF7427">
            <w:pPr>
              <w:pStyle w:val="TableParagraph"/>
              <w:numPr>
                <w:ilvl w:val="0"/>
                <w:numId w:val="1"/>
              </w:numPr>
              <w:tabs>
                <w:tab w:val="left" w:pos="777"/>
              </w:tabs>
              <w:autoSpaceDE w:val="0"/>
              <w:autoSpaceDN w:val="0"/>
              <w:spacing w:before="120" w:after="60" w:line="252" w:lineRule="auto"/>
              <w:ind w:left="794" w:hanging="363"/>
              <w:jc w:val="both"/>
              <w:rPr>
                <w:sz w:val="20"/>
                <w:szCs w:val="20"/>
                <w:lang w:val="cs-CZ"/>
              </w:rPr>
            </w:pPr>
            <w:r w:rsidRPr="002B4358">
              <w:rPr>
                <w:sz w:val="20"/>
                <w:szCs w:val="20"/>
                <w:lang w:val="cs-CZ"/>
              </w:rPr>
              <w:t>Publikační činnost studenta bude zaměřena n</w:t>
            </w:r>
            <w:r w:rsidR="00BF0245">
              <w:rPr>
                <w:sz w:val="20"/>
                <w:szCs w:val="20"/>
                <w:lang w:val="cs-CZ"/>
              </w:rPr>
              <w:t>a časopisy s impaktním faktorem indexované v </w:t>
            </w:r>
            <w:r w:rsidR="0035724F">
              <w:rPr>
                <w:sz w:val="20"/>
                <w:szCs w:val="20"/>
                <w:lang w:val="cs-CZ"/>
              </w:rPr>
              <w:t>databázi</w:t>
            </w:r>
            <w:r w:rsidR="00D064E0">
              <w:rPr>
                <w:sz w:val="20"/>
                <w:szCs w:val="20"/>
                <w:lang w:val="cs-CZ"/>
              </w:rPr>
              <w:t xml:space="preserve"> Web of </w:t>
            </w:r>
            <w:r w:rsidR="00BF0245">
              <w:rPr>
                <w:sz w:val="20"/>
                <w:szCs w:val="20"/>
                <w:lang w:val="cs-CZ"/>
              </w:rPr>
              <w:t xml:space="preserve">Science. </w:t>
            </w:r>
          </w:p>
          <w:p w14:paraId="73654A9B" w14:textId="0FEC22BC" w:rsidR="00F74A04" w:rsidRPr="00F74A04" w:rsidRDefault="002B4358" w:rsidP="00D064E0">
            <w:pPr>
              <w:pStyle w:val="TableParagraph"/>
              <w:numPr>
                <w:ilvl w:val="0"/>
                <w:numId w:val="1"/>
              </w:numPr>
              <w:tabs>
                <w:tab w:val="left" w:pos="777"/>
              </w:tabs>
              <w:autoSpaceDE w:val="0"/>
              <w:autoSpaceDN w:val="0"/>
              <w:spacing w:before="60" w:after="60" w:line="252" w:lineRule="auto"/>
              <w:ind w:left="794" w:hanging="363"/>
              <w:jc w:val="both"/>
              <w:rPr>
                <w:lang w:val="cs-CZ"/>
              </w:rPr>
            </w:pPr>
            <w:r w:rsidRPr="002B4358">
              <w:rPr>
                <w:sz w:val="20"/>
                <w:szCs w:val="20"/>
                <w:lang w:val="cs-CZ"/>
              </w:rPr>
              <w:t>Aktivní účast na odborných konferencíc</w:t>
            </w:r>
            <w:r w:rsidR="00F74A04">
              <w:rPr>
                <w:sz w:val="20"/>
                <w:szCs w:val="20"/>
                <w:lang w:val="cs-CZ"/>
              </w:rPr>
              <w:t>h</w:t>
            </w:r>
            <w:r w:rsidR="00F74A04" w:rsidRPr="00F74A04">
              <w:rPr>
                <w:sz w:val="20"/>
                <w:szCs w:val="20"/>
                <w:lang w:val="cs-CZ"/>
              </w:rPr>
              <w:t xml:space="preserve">, z nich alespoň na jedné mezinárodní. </w:t>
            </w:r>
          </w:p>
          <w:p w14:paraId="247C8584" w14:textId="4197B0C5" w:rsidR="00E353EF" w:rsidRPr="00C02BD9" w:rsidRDefault="002B4358" w:rsidP="00DF7427">
            <w:pPr>
              <w:pStyle w:val="TableParagraph"/>
              <w:numPr>
                <w:ilvl w:val="0"/>
                <w:numId w:val="1"/>
              </w:numPr>
              <w:tabs>
                <w:tab w:val="left" w:pos="777"/>
              </w:tabs>
              <w:autoSpaceDE w:val="0"/>
              <w:autoSpaceDN w:val="0"/>
              <w:spacing w:before="60" w:after="120" w:line="252" w:lineRule="auto"/>
              <w:ind w:left="794" w:hanging="363"/>
              <w:jc w:val="both"/>
              <w:rPr>
                <w:lang w:val="cs-CZ"/>
              </w:rPr>
            </w:pPr>
            <w:r w:rsidRPr="002B4358">
              <w:rPr>
                <w:sz w:val="20"/>
                <w:szCs w:val="20"/>
                <w:lang w:val="cs-CZ"/>
              </w:rPr>
              <w:t>Zapojení do výzkumných činností v rámci Centra polymerních systémů, projektů grantových agentur tuzemských i mezinárodních.</w:t>
            </w:r>
          </w:p>
        </w:tc>
      </w:tr>
      <w:tr w:rsidR="00F74A04" w14:paraId="1E241805" w14:textId="77777777" w:rsidTr="001A54CF">
        <w:trPr>
          <w:gridBefore w:val="1"/>
          <w:gridAfter w:val="1"/>
          <w:wBefore w:w="34" w:type="dxa"/>
          <w:wAfter w:w="142" w:type="dxa"/>
        </w:trPr>
        <w:tc>
          <w:tcPr>
            <w:tcW w:w="3510" w:type="dxa"/>
            <w:gridSpan w:val="7"/>
            <w:shd w:val="clear" w:color="auto" w:fill="F7CAAC"/>
          </w:tcPr>
          <w:p w14:paraId="1B76F7B7" w14:textId="4920CDAB" w:rsidR="00F74A04" w:rsidRDefault="00F74A04" w:rsidP="00F74A04">
            <w:pPr>
              <w:rPr>
                <w:b/>
              </w:rPr>
            </w:pPr>
            <w:r>
              <w:rPr>
                <w:b/>
              </w:rPr>
              <w:t>Požadavky na absolvování stáží</w:t>
            </w:r>
          </w:p>
        </w:tc>
        <w:tc>
          <w:tcPr>
            <w:tcW w:w="6379" w:type="dxa"/>
            <w:gridSpan w:val="17"/>
            <w:tcBorders>
              <w:bottom w:val="nil"/>
            </w:tcBorders>
          </w:tcPr>
          <w:p w14:paraId="3E09EF0A" w14:textId="77777777" w:rsidR="00F74A04" w:rsidRDefault="00F74A04" w:rsidP="00F74A04">
            <w:pPr>
              <w:jc w:val="both"/>
            </w:pPr>
          </w:p>
        </w:tc>
      </w:tr>
      <w:tr w:rsidR="00F74A04" w14:paraId="7EFA1A9B" w14:textId="77777777" w:rsidTr="001A54CF">
        <w:trPr>
          <w:gridBefore w:val="1"/>
          <w:gridAfter w:val="1"/>
          <w:wBefore w:w="34" w:type="dxa"/>
          <w:wAfter w:w="142" w:type="dxa"/>
          <w:trHeight w:val="573"/>
        </w:trPr>
        <w:tc>
          <w:tcPr>
            <w:tcW w:w="9889" w:type="dxa"/>
            <w:gridSpan w:val="24"/>
            <w:tcBorders>
              <w:top w:val="nil"/>
            </w:tcBorders>
          </w:tcPr>
          <w:p w14:paraId="2740E0BB" w14:textId="2732295B" w:rsidR="00F74A04" w:rsidRPr="00DF7427" w:rsidRDefault="00F74A04" w:rsidP="00F74A04">
            <w:pPr>
              <w:pStyle w:val="TableParagraph"/>
              <w:tabs>
                <w:tab w:val="left" w:pos="777"/>
                <w:tab w:val="left" w:pos="778"/>
              </w:tabs>
              <w:autoSpaceDE w:val="0"/>
              <w:autoSpaceDN w:val="0"/>
              <w:spacing w:before="120" w:after="120" w:line="264" w:lineRule="auto"/>
              <w:ind w:left="0"/>
              <w:jc w:val="both"/>
              <w:rPr>
                <w:sz w:val="20"/>
                <w:szCs w:val="20"/>
                <w:highlight w:val="magenta"/>
                <w:lang w:val="cs-CZ"/>
              </w:rPr>
            </w:pPr>
            <w:r w:rsidRPr="00DF7427">
              <w:rPr>
                <w:spacing w:val="-2"/>
                <w:sz w:val="20"/>
                <w:szCs w:val="20"/>
                <w:lang w:val="cs-CZ"/>
              </w:rPr>
              <w:t>Součástí studijních povinností v doktorském studijním programu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tc>
      </w:tr>
      <w:tr w:rsidR="00512866" w14:paraId="473F85A3" w14:textId="77777777" w:rsidTr="001A54CF">
        <w:trPr>
          <w:gridBefore w:val="1"/>
          <w:gridAfter w:val="1"/>
          <w:wBefore w:w="34" w:type="dxa"/>
          <w:wAfter w:w="142" w:type="dxa"/>
        </w:trPr>
        <w:tc>
          <w:tcPr>
            <w:tcW w:w="3510" w:type="dxa"/>
            <w:gridSpan w:val="7"/>
            <w:tcBorders>
              <w:bottom w:val="single" w:sz="4" w:space="0" w:color="auto"/>
            </w:tcBorders>
            <w:shd w:val="clear" w:color="auto" w:fill="F7CAAC"/>
          </w:tcPr>
          <w:p w14:paraId="5BDBA0BF" w14:textId="77777777" w:rsidR="00512866" w:rsidRDefault="00512866" w:rsidP="00FF35A6">
            <w:r>
              <w:rPr>
                <w:b/>
              </w:rPr>
              <w:t>Další studijní povinnosti</w:t>
            </w:r>
          </w:p>
        </w:tc>
        <w:tc>
          <w:tcPr>
            <w:tcW w:w="6379" w:type="dxa"/>
            <w:gridSpan w:val="17"/>
            <w:tcBorders>
              <w:bottom w:val="single" w:sz="4" w:space="0" w:color="auto"/>
            </w:tcBorders>
            <w:shd w:val="clear" w:color="auto" w:fill="FFFFFF"/>
          </w:tcPr>
          <w:p w14:paraId="13B2A3B8" w14:textId="77777777" w:rsidR="00512866" w:rsidRDefault="00512866" w:rsidP="00FF35A6">
            <w:pPr>
              <w:jc w:val="center"/>
            </w:pPr>
          </w:p>
        </w:tc>
      </w:tr>
      <w:tr w:rsidR="00512866" w14:paraId="135CE7D1" w14:textId="77777777" w:rsidTr="001A54CF">
        <w:trPr>
          <w:gridBefore w:val="1"/>
          <w:gridAfter w:val="1"/>
          <w:wBefore w:w="34" w:type="dxa"/>
          <w:wAfter w:w="142" w:type="dxa"/>
          <w:trHeight w:val="1875"/>
        </w:trPr>
        <w:tc>
          <w:tcPr>
            <w:tcW w:w="9889" w:type="dxa"/>
            <w:gridSpan w:val="24"/>
            <w:tcBorders>
              <w:top w:val="single" w:sz="4" w:space="0" w:color="auto"/>
            </w:tcBorders>
          </w:tcPr>
          <w:p w14:paraId="64FF84B5" w14:textId="77777777" w:rsidR="00BF0245" w:rsidRPr="00C43D32" w:rsidRDefault="00BF0245" w:rsidP="00E07826">
            <w:pPr>
              <w:spacing w:line="264" w:lineRule="auto"/>
              <w:jc w:val="both"/>
              <w:rPr>
                <w:b/>
              </w:rPr>
            </w:pPr>
            <w:r w:rsidRPr="00C43D32">
              <w:rPr>
                <w:b/>
              </w:rPr>
              <w:t>Požadavky na státní doktorskou zkoušku:</w:t>
            </w:r>
          </w:p>
          <w:p w14:paraId="3992FE9A" w14:textId="2A0A1BAA" w:rsidR="00BF0245" w:rsidRDefault="00BF0245" w:rsidP="00E07826">
            <w:pPr>
              <w:spacing w:line="264" w:lineRule="auto"/>
              <w:jc w:val="both"/>
            </w:pPr>
            <w:r w:rsidRPr="00E353EF">
              <w:t xml:space="preserve">Žadatelé o státní doktorskou zkoušku (SDZ) musí mít vykonány </w:t>
            </w:r>
            <w:r w:rsidR="002437FF">
              <w:t xml:space="preserve">všechny </w:t>
            </w:r>
            <w:r w:rsidRPr="00E353EF">
              <w:t>předepsané zkoušky z</w:t>
            </w:r>
            <w:r w:rsidR="009F73EE">
              <w:t> předmětů definovaných</w:t>
            </w:r>
            <w:r w:rsidR="001D76D4">
              <w:t xml:space="preserve"> ve schváleném </w:t>
            </w:r>
            <w:r w:rsidR="00DF7427">
              <w:t>I</w:t>
            </w:r>
            <w:r w:rsidR="001D76D4">
              <w:t>ndividuálním studijním plánu. Ž</w:t>
            </w:r>
            <w:r w:rsidRPr="00E353EF">
              <w:t xml:space="preserve">adatel vypracuje Pojednání k disertační práci na téma své práce. Toto pojednání obsahuje zejména kriticky zhodnocený stav poznání v oblasti tématu disertační práce, vymezení předpokládaných cílů disertační práce, charakteristiky zvolených metod řešení a doposud dosažené výsledky. Předseda zkušební komise pro SDZ pověří jednoho z jejích členů, aby připravil a přednesl jako podklad pro jednání zkušební komise stanovisko k </w:t>
            </w:r>
            <w:r w:rsidRPr="004332DE">
              <w:t xml:space="preserve">doktorandem předloženému pojednání. </w:t>
            </w:r>
            <w:del w:id="0" w:author="Ivo Kuřitka" w:date="2019-11-27T22:34:00Z">
              <w:r w:rsidRPr="004332DE">
                <w:delText xml:space="preserve">Při </w:delText>
              </w:r>
              <w:r w:rsidR="009F73EE" w:rsidRPr="004332DE">
                <w:delText>státní doktorské zkoušce</w:delText>
              </w:r>
              <w:r w:rsidRPr="004332DE">
                <w:delText xml:space="preserve">, jejíž </w:delText>
              </w:r>
            </w:del>
            <w:r w:rsidR="00D747AE" w:rsidRPr="00D747AE">
              <w:rPr>
                <w:highlight w:val="yellow"/>
              </w:rPr>
              <w:t xml:space="preserve">Průběh a vyhlášení výsledků </w:t>
            </w:r>
            <w:ins w:id="1" w:author="Ivo Kuřitka" w:date="2019-11-27T22:34:00Z">
              <w:r w:rsidR="00D747AE" w:rsidRPr="00D747AE">
                <w:rPr>
                  <w:highlight w:val="yellow"/>
                </w:rPr>
                <w:t xml:space="preserve">SDZ </w:t>
              </w:r>
            </w:ins>
            <w:r w:rsidR="00D747AE" w:rsidRPr="00D747AE">
              <w:rPr>
                <w:highlight w:val="yellow"/>
              </w:rPr>
              <w:t>jsou veřejné</w:t>
            </w:r>
            <w:del w:id="2" w:author="Ivo Kuřitka" w:date="2019-11-27T22:34:00Z">
              <w:r w:rsidRPr="004332DE">
                <w:delText>,</w:delText>
              </w:r>
            </w:del>
            <w:ins w:id="3" w:author="Ivo Kuřitka" w:date="2019-11-27T22:34:00Z">
              <w:r w:rsidR="00D747AE" w:rsidRPr="00D747AE">
                <w:rPr>
                  <w:highlight w:val="yellow"/>
                </w:rPr>
                <w:t>. Obsah SDZ tvoří jednak diskuse, která vychází ze studentovy prezentace pojednání k disertační práci, a dále</w:t>
              </w:r>
            </w:ins>
            <w:r w:rsidR="00D747AE" w:rsidRPr="00D747AE">
              <w:rPr>
                <w:highlight w:val="yellow"/>
              </w:rPr>
              <w:t xml:space="preserve"> student prokáže získání požadovaných teoretických vědomostí a znalostí </w:t>
            </w:r>
            <w:ins w:id="4" w:author="Ivo Kuřitka" w:date="2019-11-27T22:34:00Z">
              <w:r w:rsidR="00D747AE" w:rsidRPr="00D747AE">
                <w:rPr>
                  <w:highlight w:val="yellow"/>
                </w:rPr>
                <w:t xml:space="preserve">odpověďmi na otázky členů zkušební komise </w:t>
              </w:r>
            </w:ins>
            <w:r w:rsidR="00D747AE" w:rsidRPr="00D747AE">
              <w:rPr>
                <w:highlight w:val="yellow"/>
              </w:rPr>
              <w:t xml:space="preserve">z oblasti studia, </w:t>
            </w:r>
            <w:del w:id="5" w:author="Ivo Kuřitka" w:date="2019-11-27T22:34:00Z">
              <w:r w:rsidRPr="004332DE">
                <w:delText>včetně metodologických východisek vědecké práce</w:delText>
              </w:r>
            </w:del>
            <w:ins w:id="6" w:author="Ivo Kuřitka" w:date="2019-11-27T22:34:00Z">
              <w:r w:rsidR="00D747AE" w:rsidRPr="00D747AE">
                <w:rPr>
                  <w:highlight w:val="yellow"/>
                </w:rPr>
                <w:t>která je stanovena v jeho individuálním studijním plánu</w:t>
              </w:r>
            </w:ins>
            <w:r w:rsidR="00D747AE">
              <w:t>.</w:t>
            </w:r>
            <w:r w:rsidRPr="004332DE">
              <w:t xml:space="preserve"> Státní</w:t>
            </w:r>
            <w:r w:rsidRPr="00E353EF">
              <w:t xml:space="preserve"> doktorská zkouška je vedena v angličtině. </w:t>
            </w:r>
          </w:p>
          <w:p w14:paraId="7FD7B030" w14:textId="51C9DD59" w:rsidR="00F74A04" w:rsidRPr="00C43D32" w:rsidRDefault="00F74A04" w:rsidP="00E07826">
            <w:pPr>
              <w:shd w:val="clear" w:color="auto" w:fill="FFFFFF"/>
              <w:spacing w:line="264" w:lineRule="auto"/>
              <w:jc w:val="both"/>
            </w:pPr>
            <w:r w:rsidRPr="001F6536">
              <w:t xml:space="preserve">Všechny požadavky, okolnosti i průběh SDZ jsou uvedeny ve </w:t>
            </w:r>
            <w:r>
              <w:t xml:space="preserve">Studijním a </w:t>
            </w:r>
            <w:r w:rsidR="007E7DF3">
              <w:t>z</w:t>
            </w:r>
            <w:r>
              <w:t xml:space="preserve">kušebním </w:t>
            </w:r>
            <w:r w:rsidR="007E7DF3">
              <w:t>ř</w:t>
            </w:r>
            <w:r>
              <w:t>ádu</w:t>
            </w:r>
            <w:r w:rsidRPr="00890FC0">
              <w:t xml:space="preserve"> UTB ve Zlíně (SZŘ UTB)</w:t>
            </w:r>
            <w:r>
              <w:t xml:space="preserve"> </w:t>
            </w:r>
            <w:hyperlink r:id="rId16" w:history="1">
              <w:r>
                <w:rPr>
                  <w:rStyle w:val="Hypertextovodkaz"/>
                </w:rPr>
                <w:t>https://www.utb.cz/mdocs-posts/i-uplne-zneni-studijniho-a-zkusebniho-radu-utb-ve-zline/</w:t>
              </w:r>
            </w:hyperlink>
            <w:r w:rsidR="00E91960">
              <w:t xml:space="preserve">, </w:t>
            </w:r>
            <w:hyperlink r:id="rId17" w:history="1">
              <w:r w:rsidR="00E91960" w:rsidRPr="000D5013">
                <w:rPr>
                  <w:rStyle w:val="Hypertextovodkaz"/>
                </w:rPr>
                <w:t>https://www.utb.cz/mdocs-posts/study_examination/</w:t>
              </w:r>
            </w:hyperlink>
            <w:r w:rsidR="00E91960" w:rsidRPr="00E91960">
              <w:rPr>
                <w:rStyle w:val="Hypertextovodkaz"/>
                <w:color w:val="auto"/>
                <w:u w:val="none"/>
              </w:rPr>
              <w:t xml:space="preserve"> </w:t>
            </w:r>
            <w:r>
              <w:t xml:space="preserve">a v doplňující vnitřní normě </w:t>
            </w:r>
            <w:r w:rsidR="006A6F1A" w:rsidRPr="006A6F1A">
              <w:t xml:space="preserve">Pravidla průběhu studia ve studijních programech uskutečňovaných přímo Univerzitou Tomáše Bati ve Zlíně </w:t>
            </w:r>
            <w:r>
              <w:t>(</w:t>
            </w:r>
            <w:r w:rsidR="006A6F1A">
              <w:t>PPS SP UTB</w:t>
            </w:r>
            <w:r w:rsidRPr="007140D8">
              <w:t>)</w:t>
            </w:r>
            <w:r w:rsidR="00D467AE">
              <w:t xml:space="preserve"> </w:t>
            </w:r>
            <w:hyperlink r:id="rId18" w:history="1">
              <w:r w:rsidR="00D467AE" w:rsidRPr="0089495C">
                <w:rPr>
                  <w:rStyle w:val="Hypertextovodkaz"/>
                </w:rPr>
                <w:t>https://www.utb.cz/mdocs-posts/smernice-rektora-c-15-2019/</w:t>
              </w:r>
            </w:hyperlink>
            <w:r w:rsidR="00D467AE">
              <w:t xml:space="preserve"> ,</w:t>
            </w:r>
            <w:r w:rsidRPr="007140D8">
              <w:t xml:space="preserve"> které jsou dostupné </w:t>
            </w:r>
            <w:r>
              <w:t xml:space="preserve">na www stránkách UTB ve Zlíně. </w:t>
            </w:r>
          </w:p>
          <w:p w14:paraId="08723667" w14:textId="108263B6" w:rsidR="00073A50" w:rsidRPr="00C43D32" w:rsidRDefault="00073A50" w:rsidP="00D064E0">
            <w:pPr>
              <w:pStyle w:val="TableParagraph"/>
              <w:spacing w:before="120" w:after="120" w:line="264" w:lineRule="auto"/>
              <w:ind w:left="0"/>
              <w:jc w:val="both"/>
              <w:rPr>
                <w:b/>
                <w:sz w:val="20"/>
                <w:szCs w:val="20"/>
                <w:lang w:val="cs-CZ"/>
              </w:rPr>
            </w:pPr>
            <w:r w:rsidRPr="00C43D32">
              <w:rPr>
                <w:b/>
                <w:sz w:val="20"/>
                <w:szCs w:val="20"/>
                <w:lang w:val="cs-CZ"/>
              </w:rPr>
              <w:lastRenderedPageBreak/>
              <w:t>Požadavky k obhajobě disertační práce:</w:t>
            </w:r>
          </w:p>
          <w:p w14:paraId="057F3969" w14:textId="77777777" w:rsidR="00F74A04" w:rsidRDefault="00F74A04" w:rsidP="00D064E0">
            <w:pPr>
              <w:spacing w:before="120" w:after="120" w:line="264" w:lineRule="auto"/>
              <w:jc w:val="both"/>
            </w:pPr>
            <w:r w:rsidRPr="00C43D32">
              <w:t xml:space="preserve">Doktorand doloží nejméně dvě publikace v časopisech s IF (podmínkou je přijetí k tisku). Místo </w:t>
            </w:r>
            <w:r>
              <w:t xml:space="preserve">jedné </w:t>
            </w:r>
            <w:r w:rsidRPr="00C43D32">
              <w:t xml:space="preserve">publikace může doktorand doložit doklad o </w:t>
            </w:r>
            <w:r>
              <w:t>uděleném patentu</w:t>
            </w:r>
            <w:r w:rsidRPr="00C43D32">
              <w:t xml:space="preserve">. Doktorand bude minimálně u jednoho výstupu prvním nebo korespondenčním autorem. Jestliže je pořadí autorů článku určeno jinak, např. abecedně, musí mít na tomto jednom výstupu </w:t>
            </w:r>
            <w:r w:rsidRPr="009512BF">
              <w:t>doktorand hlavní, tj. největší podíl, který je doložen pod</w:t>
            </w:r>
            <w:r>
              <w:t>le odstavce 6 Článku 48 SZŘ UTB.</w:t>
            </w:r>
            <w:r w:rsidRPr="00C43D32">
              <w:t xml:space="preserve"> Dále musí doložit alespoň jednu aktivní účast formou přednášky na mezinárodní konferenci.</w:t>
            </w:r>
          </w:p>
          <w:p w14:paraId="5E7F688D" w14:textId="7CC12CD7" w:rsidR="00073A50" w:rsidRPr="00E353EF" w:rsidRDefault="00E353EF" w:rsidP="00D064E0">
            <w:pPr>
              <w:spacing w:before="120" w:after="120" w:line="264" w:lineRule="auto"/>
              <w:jc w:val="both"/>
            </w:pPr>
            <w:r w:rsidRPr="00E353EF">
              <w:t>Disertační práce bude předložena buď</w:t>
            </w:r>
            <w:r w:rsidR="00F54E75">
              <w:t>to</w:t>
            </w:r>
            <w:r w:rsidRPr="00E353EF">
              <w:t xml:space="preserve"> formou monografie, jejímž výhradním autorem je doktorand, nebo </w:t>
            </w:r>
            <w:r w:rsidR="00F54E75">
              <w:t xml:space="preserve">formou </w:t>
            </w:r>
            <w:r w:rsidRPr="00E353EF">
              <w:t>komentovaného souboru alespoň č</w:t>
            </w:r>
            <w:r w:rsidR="004332DE">
              <w:t>tyř prací, kdy minimálně u dvou</w:t>
            </w:r>
            <w:r w:rsidRPr="00E353EF">
              <w:t xml:space="preserve"> z nich je doktorand prvním či korespondenčním autorem, nebo hlavním autorem dle předchozího odstavce. Žádná publikace (ani jiný výstup) nesmí být použita k získání titulu Ph.D. vícekrát, tedy může být předložena v souboru komentovaných prací pouze jedenkrát (s výjimkou opakování obhajoby). U publikací je podmín</w:t>
            </w:r>
            <w:r w:rsidR="00F74A04">
              <w:t>kou přijetí k tisku, u patentů</w:t>
            </w:r>
            <w:r w:rsidRPr="00E353EF">
              <w:t xml:space="preserve"> je podmínkou udělení. </w:t>
            </w:r>
            <w:r w:rsidR="004332DE" w:rsidRPr="000E6606">
              <w:t>Lze připustit zařazení manuscriptu, pokud jsou splněna všechna prahová kvalitativní a kvantitativní publikační kritéria kladená na připuštění studenta k obhajobě (tj. alespoň tři publikace jsou již přijaté).</w:t>
            </w:r>
            <w:r w:rsidR="004332DE">
              <w:t xml:space="preserve"> </w:t>
            </w:r>
            <w:r w:rsidRPr="00E353EF">
              <w:t>Jsou-li v souboru uveřejněných prací práce, jejichž doktorand není výhradním autorem, musí být podíl doktoranda vymezen a doložen prohlášením spoluautorů o jeho přínosu k jednotlivým pracím. Jazykem práce</w:t>
            </w:r>
            <w:r w:rsidR="006129BA">
              <w:t xml:space="preserve"> i obhajoby</w:t>
            </w:r>
            <w:r w:rsidRPr="00E353EF">
              <w:t xml:space="preserve"> </w:t>
            </w:r>
            <w:r w:rsidR="0041318C">
              <w:t>je</w:t>
            </w:r>
            <w:r w:rsidRPr="00E353EF">
              <w:t xml:space="preserve"> angličtina. </w:t>
            </w:r>
          </w:p>
          <w:p w14:paraId="58DADE7C" w14:textId="250F3DF5" w:rsidR="00E353EF" w:rsidRPr="00834F86" w:rsidRDefault="005A79AB" w:rsidP="00D064E0">
            <w:pPr>
              <w:spacing w:before="120" w:after="120" w:line="264" w:lineRule="auto"/>
              <w:jc w:val="both"/>
              <w:rPr>
                <w:sz w:val="23"/>
              </w:rPr>
            </w:pPr>
            <w:r w:rsidRPr="001F6536">
              <w:t>Všechny požadavky</w:t>
            </w:r>
            <w:r>
              <w:t xml:space="preserve"> na disertaci a všechny požadavky, okolnosti i průběh obhajoby</w:t>
            </w:r>
            <w:r w:rsidRPr="001F6536">
              <w:t xml:space="preserve"> jsou uvedeny ve </w:t>
            </w:r>
            <w:r>
              <w:t>Studijním a Zkušebním Řádu</w:t>
            </w:r>
            <w:r w:rsidRPr="00890FC0">
              <w:t xml:space="preserve"> UTB ve Zlíně (SZŘ UTB)</w:t>
            </w:r>
            <w:r>
              <w:t xml:space="preserve"> </w:t>
            </w:r>
            <w:hyperlink r:id="rId19" w:history="1">
              <w:r>
                <w:rPr>
                  <w:rStyle w:val="Hypertextovodkaz"/>
                </w:rPr>
                <w:t>https://www.utb.cz/mdocs-posts/i-uplne-zneni-studijniho-a-zkusebniho-radu-utb-ve-zline/</w:t>
              </w:r>
            </w:hyperlink>
            <w:r w:rsidR="00E91960">
              <w:rPr>
                <w:rStyle w:val="Hypertextovodkaz"/>
              </w:rPr>
              <w:t xml:space="preserve">, </w:t>
            </w:r>
            <w:hyperlink r:id="rId20" w:history="1">
              <w:r w:rsidR="00E91960" w:rsidRPr="000D5013">
                <w:rPr>
                  <w:rStyle w:val="Hypertextovodkaz"/>
                </w:rPr>
                <w:t>https://www.utb.cz/mdocs-posts/study_examination/</w:t>
              </w:r>
            </w:hyperlink>
            <w:r>
              <w:t xml:space="preserve"> a v doplňující vnitřní normě </w:t>
            </w:r>
            <w:r w:rsidR="006A6F1A" w:rsidRPr="006A6F1A">
              <w:t>Pravidla průběhu studia ve studijních programech uskutečňovaných přímo Univerzitou Tomáše Bati ve Zlíně</w:t>
            </w:r>
            <w:r>
              <w:t xml:space="preserve"> (</w:t>
            </w:r>
            <w:r w:rsidR="006A6F1A">
              <w:t>PPS SP UTB</w:t>
            </w:r>
            <w:r w:rsidRPr="007140D8">
              <w:t>)</w:t>
            </w:r>
            <w:r w:rsidR="00341215">
              <w:t xml:space="preserve"> </w:t>
            </w:r>
            <w:hyperlink r:id="rId21" w:history="1">
              <w:r w:rsidR="00341215" w:rsidRPr="0089495C">
                <w:rPr>
                  <w:rStyle w:val="Hypertextovodkaz"/>
                </w:rPr>
                <w:t>https://www.utb.cz/mdocs-posts/smernice-rektora-c-15-2019/</w:t>
              </w:r>
            </w:hyperlink>
            <w:r w:rsidR="00341215">
              <w:t xml:space="preserve"> </w:t>
            </w:r>
            <w:r w:rsidRPr="007140D8">
              <w:t xml:space="preserve">, které jsou </w:t>
            </w:r>
            <w:r w:rsidRPr="00834F86">
              <w:t>dostupné na www stránkách UTB ve Zlíně.</w:t>
            </w:r>
          </w:p>
          <w:p w14:paraId="5F961F26" w14:textId="6EF24854" w:rsidR="000E6F56" w:rsidRPr="007853D7" w:rsidRDefault="000E6F56" w:rsidP="00D064E0">
            <w:pPr>
              <w:spacing w:before="120" w:after="120" w:line="264" w:lineRule="auto"/>
              <w:rPr>
                <w:b/>
                <w:spacing w:val="-2"/>
              </w:rPr>
            </w:pPr>
            <w:r w:rsidRPr="00834F86">
              <w:rPr>
                <w:b/>
                <w:spacing w:val="-2"/>
              </w:rPr>
              <w:t>Zap</w:t>
            </w:r>
            <w:r w:rsidR="00591A4A">
              <w:rPr>
                <w:b/>
                <w:spacing w:val="-2"/>
              </w:rPr>
              <w:t>ojení do pedagogické práce školi</w:t>
            </w:r>
            <w:r w:rsidRPr="00834F86">
              <w:rPr>
                <w:b/>
                <w:spacing w:val="-2"/>
              </w:rPr>
              <w:t>cího pracoviště:</w:t>
            </w:r>
          </w:p>
          <w:p w14:paraId="38223520" w14:textId="63F09F8A" w:rsidR="00073B27" w:rsidRPr="00834F86" w:rsidRDefault="000E6F56" w:rsidP="00A26CD7">
            <w:pPr>
              <w:spacing w:before="120" w:after="120" w:line="264" w:lineRule="auto"/>
              <w:jc w:val="both"/>
            </w:pPr>
            <w:r w:rsidRPr="00834F86">
              <w:rPr>
                <w:spacing w:val="-2"/>
              </w:rPr>
              <w:t>Součástí věde</w:t>
            </w:r>
            <w:r w:rsidR="00786909" w:rsidRPr="00834F86">
              <w:rPr>
                <w:spacing w:val="-2"/>
              </w:rPr>
              <w:t xml:space="preserve">cké přípravy doktoranda je dle </w:t>
            </w:r>
            <w:r w:rsidR="00A26CD7">
              <w:rPr>
                <w:spacing w:val="-2"/>
              </w:rPr>
              <w:t>SZŘ UTB a PPS SP UTB</w:t>
            </w:r>
            <w:r w:rsidRPr="00834F86">
              <w:rPr>
                <w:spacing w:val="-2"/>
              </w:rPr>
              <w:t xml:space="preserve"> jeho zapojení do pedagogické činnosti dle možností </w:t>
            </w:r>
            <w:r w:rsidR="00786909" w:rsidRPr="00834F86">
              <w:rPr>
                <w:spacing w:val="-2"/>
              </w:rPr>
              <w:t xml:space="preserve">vysokoškolského </w:t>
            </w:r>
            <w:r w:rsidRPr="00834F86">
              <w:rPr>
                <w:spacing w:val="-2"/>
              </w:rPr>
              <w:t>ústavu</w:t>
            </w:r>
            <w:r w:rsidR="00786909" w:rsidRPr="00834F86">
              <w:rPr>
                <w:spacing w:val="-2"/>
              </w:rPr>
              <w:t>, který se na realizaci studijního programu podílí</w:t>
            </w:r>
            <w:r w:rsidRPr="00834F86">
              <w:rPr>
                <w:spacing w:val="-2"/>
              </w:rPr>
              <w:t>. Doktorand tak získává zkušenosti v předávání poznatků. Doktorand prezenční formy ve 2., 3. a 4. roce studia absolvuje pedagogickou praxi, tj. působí v procesu výuky. Pokud situace na příslušném ústavu nedovolí doktorandovi vykonávat výuku v příslušném rozsahu, podílí se na uskutečňování výuky společně se svým školitelem (konzultantem, případně jiným pedagogem). Tento odstavec platí přiměřeně pro doktorandy kombinované formy studia a studující v programech uskutečňovaných v anglickém jazyce.</w:t>
            </w:r>
          </w:p>
        </w:tc>
      </w:tr>
      <w:tr w:rsidR="00512866" w14:paraId="0E7D57A7" w14:textId="77777777" w:rsidTr="001A54CF">
        <w:trPr>
          <w:gridBefore w:val="1"/>
          <w:gridAfter w:val="1"/>
          <w:wBefore w:w="34" w:type="dxa"/>
          <w:wAfter w:w="142" w:type="dxa"/>
        </w:trPr>
        <w:tc>
          <w:tcPr>
            <w:tcW w:w="3510" w:type="dxa"/>
            <w:gridSpan w:val="7"/>
            <w:tcBorders>
              <w:bottom w:val="single" w:sz="4" w:space="0" w:color="auto"/>
            </w:tcBorders>
            <w:shd w:val="clear" w:color="auto" w:fill="F7CAAC"/>
          </w:tcPr>
          <w:p w14:paraId="6E35F292" w14:textId="77777777" w:rsidR="00512866" w:rsidRDefault="00512866" w:rsidP="00FF35A6">
            <w:r>
              <w:rPr>
                <w:b/>
              </w:rPr>
              <w:lastRenderedPageBreak/>
              <w:t>Návrh témat disertačních prací a témata obhájených prací</w:t>
            </w:r>
          </w:p>
        </w:tc>
        <w:tc>
          <w:tcPr>
            <w:tcW w:w="6379" w:type="dxa"/>
            <w:gridSpan w:val="17"/>
            <w:tcBorders>
              <w:bottom w:val="single" w:sz="4" w:space="0" w:color="auto"/>
            </w:tcBorders>
            <w:shd w:val="clear" w:color="auto" w:fill="FFFFFF"/>
          </w:tcPr>
          <w:p w14:paraId="26A7CD57" w14:textId="77777777" w:rsidR="00512866" w:rsidRDefault="00512866" w:rsidP="00FF35A6">
            <w:pPr>
              <w:jc w:val="center"/>
            </w:pPr>
          </w:p>
        </w:tc>
      </w:tr>
      <w:tr w:rsidR="00512866" w14:paraId="705B3C6D" w14:textId="77777777" w:rsidTr="001A54CF">
        <w:trPr>
          <w:gridBefore w:val="1"/>
          <w:gridAfter w:val="1"/>
          <w:wBefore w:w="34" w:type="dxa"/>
          <w:wAfter w:w="142" w:type="dxa"/>
          <w:trHeight w:val="3087"/>
        </w:trPr>
        <w:tc>
          <w:tcPr>
            <w:tcW w:w="9889" w:type="dxa"/>
            <w:gridSpan w:val="24"/>
            <w:tcBorders>
              <w:top w:val="single" w:sz="4" w:space="0" w:color="auto"/>
            </w:tcBorders>
          </w:tcPr>
          <w:p w14:paraId="64F5D361" w14:textId="79B1265C" w:rsidR="001F1E8F" w:rsidRPr="00F953D0" w:rsidRDefault="001F1E8F" w:rsidP="001A54CF">
            <w:pPr>
              <w:pStyle w:val="TableParagraph"/>
              <w:spacing w:before="120" w:after="120"/>
              <w:ind w:left="0"/>
              <w:rPr>
                <w:sz w:val="20"/>
                <w:u w:val="single"/>
                <w:lang w:val="cs-CZ"/>
              </w:rPr>
            </w:pPr>
            <w:r w:rsidRPr="00F953D0">
              <w:rPr>
                <w:sz w:val="20"/>
                <w:u w:val="single"/>
                <w:lang w:val="cs-CZ"/>
              </w:rPr>
              <w:t>Návrhy témat</w:t>
            </w:r>
            <w:r w:rsidR="00AE4BB7">
              <w:rPr>
                <w:sz w:val="20"/>
                <w:u w:val="single"/>
                <w:lang w:val="cs-CZ"/>
              </w:rPr>
              <w:t xml:space="preserve"> disertačních prací</w:t>
            </w:r>
            <w:r w:rsidRPr="00F953D0">
              <w:rPr>
                <w:sz w:val="20"/>
                <w:u w:val="single"/>
                <w:lang w:val="cs-CZ"/>
              </w:rPr>
              <w:t>:</w:t>
            </w:r>
          </w:p>
          <w:p w14:paraId="2FAF219D" w14:textId="77777777" w:rsidR="001A54CF" w:rsidRPr="001A54CF" w:rsidRDefault="005758A7" w:rsidP="001A54CF">
            <w:pPr>
              <w:pStyle w:val="TableParagraph"/>
              <w:spacing w:line="264" w:lineRule="auto"/>
              <w:ind w:left="0"/>
              <w:rPr>
                <w:sz w:val="20"/>
                <w:lang w:val="en-GB"/>
              </w:rPr>
            </w:pPr>
            <w:hyperlink r:id="rId22" w:history="1">
              <w:r w:rsidR="001A54CF" w:rsidRPr="001A54CF">
                <w:rPr>
                  <w:sz w:val="20"/>
                  <w:lang w:val="en-GB"/>
                </w:rPr>
                <w:t>Biomaterials on the Basis of Polysaccharides</w:t>
              </w:r>
            </w:hyperlink>
          </w:p>
          <w:p w14:paraId="6CA94E36" w14:textId="77777777" w:rsidR="001A54CF" w:rsidRPr="001A54CF" w:rsidRDefault="005758A7" w:rsidP="001A54CF">
            <w:pPr>
              <w:pStyle w:val="TableParagraph"/>
              <w:spacing w:line="264" w:lineRule="auto"/>
              <w:ind w:left="0"/>
              <w:rPr>
                <w:sz w:val="20"/>
                <w:lang w:val="en-GB"/>
              </w:rPr>
            </w:pPr>
            <w:hyperlink r:id="rId23" w:history="1">
              <w:r w:rsidR="001A54CF" w:rsidRPr="001A54CF">
                <w:rPr>
                  <w:sz w:val="20"/>
                  <w:lang w:val="en-GB"/>
                </w:rPr>
                <w:t>Preparation of Higly Functional Antibacterial Surfaces</w:t>
              </w:r>
            </w:hyperlink>
          </w:p>
          <w:p w14:paraId="362A6714" w14:textId="46965BAB" w:rsidR="001A54CF" w:rsidRPr="001A54CF" w:rsidRDefault="005758A7" w:rsidP="001A54CF">
            <w:pPr>
              <w:pStyle w:val="TableParagraph"/>
              <w:spacing w:line="264" w:lineRule="auto"/>
              <w:ind w:left="0"/>
              <w:rPr>
                <w:sz w:val="20"/>
                <w:lang w:val="en-GB"/>
              </w:rPr>
            </w:pPr>
            <w:hyperlink r:id="rId24" w:history="1">
              <w:r w:rsidR="001A54CF" w:rsidRPr="001A54CF">
                <w:rPr>
                  <w:sz w:val="20"/>
                  <w:lang w:val="en-GB"/>
                </w:rPr>
                <w:t>Hydrogels for Technical Applications</w:t>
              </w:r>
            </w:hyperlink>
          </w:p>
          <w:p w14:paraId="13C12EAE" w14:textId="77777777" w:rsidR="001A54CF" w:rsidRPr="001A54CF" w:rsidRDefault="005758A7" w:rsidP="001A54CF">
            <w:pPr>
              <w:pStyle w:val="TableParagraph"/>
              <w:spacing w:line="264" w:lineRule="auto"/>
              <w:ind w:left="0"/>
              <w:rPr>
                <w:sz w:val="20"/>
                <w:lang w:val="en-GB"/>
              </w:rPr>
            </w:pPr>
            <w:hyperlink r:id="rId25" w:history="1">
              <w:r w:rsidR="001A54CF" w:rsidRPr="001A54CF">
                <w:rPr>
                  <w:sz w:val="20"/>
                  <w:lang w:val="en-GB"/>
                </w:rPr>
                <w:t>Novel Environmental Friendly Materials and Technologies</w:t>
              </w:r>
            </w:hyperlink>
          </w:p>
          <w:p w14:paraId="75287677" w14:textId="13058640" w:rsidR="001A54CF" w:rsidRPr="001A54CF" w:rsidRDefault="005758A7" w:rsidP="001A54CF">
            <w:pPr>
              <w:pStyle w:val="TableParagraph"/>
              <w:spacing w:line="264" w:lineRule="auto"/>
              <w:ind w:left="0"/>
              <w:rPr>
                <w:sz w:val="20"/>
                <w:lang w:val="en-GB"/>
              </w:rPr>
            </w:pPr>
            <w:hyperlink r:id="rId26" w:history="1">
              <w:r w:rsidR="001A54CF" w:rsidRPr="001A54CF">
                <w:rPr>
                  <w:sz w:val="20"/>
                  <w:lang w:val="en-GB"/>
                </w:rPr>
                <w:t>Biomimetic Materials Based on Conducting Polymers</w:t>
              </w:r>
            </w:hyperlink>
          </w:p>
          <w:p w14:paraId="2C55A858" w14:textId="01DB6E09" w:rsidR="001A54CF" w:rsidRPr="001A54CF" w:rsidRDefault="005758A7" w:rsidP="001A54CF">
            <w:pPr>
              <w:pStyle w:val="TableParagraph"/>
              <w:spacing w:line="264" w:lineRule="auto"/>
              <w:ind w:left="0"/>
              <w:rPr>
                <w:sz w:val="20"/>
                <w:lang w:val="en-GB"/>
              </w:rPr>
            </w:pPr>
            <w:hyperlink r:id="rId27" w:history="1">
              <w:r w:rsidR="001A54CF" w:rsidRPr="001A54CF">
                <w:rPr>
                  <w:sz w:val="20"/>
                  <w:lang w:val="en-GB"/>
                </w:rPr>
                <w:t>Application of Polymers in Tissue Engineering</w:t>
              </w:r>
            </w:hyperlink>
          </w:p>
          <w:p w14:paraId="6D280E35" w14:textId="37275886" w:rsidR="001A54CF" w:rsidRPr="001A54CF" w:rsidRDefault="005758A7" w:rsidP="001A54CF">
            <w:pPr>
              <w:pStyle w:val="TableParagraph"/>
              <w:spacing w:line="264" w:lineRule="auto"/>
              <w:ind w:left="0"/>
              <w:rPr>
                <w:sz w:val="20"/>
                <w:lang w:val="en-GB"/>
              </w:rPr>
            </w:pPr>
            <w:hyperlink r:id="rId28" w:history="1">
              <w:r w:rsidR="001A54CF" w:rsidRPr="001A54CF">
                <w:rPr>
                  <w:sz w:val="20"/>
                  <w:lang w:val="en-GB"/>
                </w:rPr>
                <w:t>Biological Evaluation of Cosmetic and Pharmaceuticals Active Ingredients</w:t>
              </w:r>
            </w:hyperlink>
          </w:p>
          <w:p w14:paraId="34B60A14" w14:textId="575C1B1F" w:rsidR="001A54CF" w:rsidRPr="001A54CF" w:rsidRDefault="005758A7" w:rsidP="001A54CF">
            <w:pPr>
              <w:pStyle w:val="TableParagraph"/>
              <w:spacing w:line="264" w:lineRule="auto"/>
              <w:ind w:left="0"/>
              <w:rPr>
                <w:sz w:val="20"/>
                <w:lang w:val="en-GB"/>
              </w:rPr>
            </w:pPr>
            <w:hyperlink r:id="rId29" w:history="1">
              <w:r w:rsidR="001A54CF" w:rsidRPr="001A54CF">
                <w:rPr>
                  <w:sz w:val="20"/>
                  <w:lang w:val="en-GB"/>
                </w:rPr>
                <w:t>Synthesis and Characterization of Bacterial Cellulose and its Composites for Pharmaceutical Applications</w:t>
              </w:r>
            </w:hyperlink>
          </w:p>
          <w:p w14:paraId="46AD80CD" w14:textId="6FA323FC" w:rsidR="001A54CF" w:rsidRPr="001A54CF" w:rsidRDefault="005758A7" w:rsidP="001A54CF">
            <w:pPr>
              <w:pStyle w:val="TableParagraph"/>
              <w:spacing w:line="264" w:lineRule="auto"/>
              <w:ind w:left="0"/>
              <w:rPr>
                <w:sz w:val="20"/>
                <w:lang w:val="en-GB"/>
              </w:rPr>
            </w:pPr>
            <w:hyperlink r:id="rId30" w:history="1">
              <w:r w:rsidR="001A54CF" w:rsidRPr="001A54CF">
                <w:rPr>
                  <w:sz w:val="20"/>
                  <w:lang w:val="en-GB"/>
                </w:rPr>
                <w:t>Composite Macro-Nano Hydrogels as Biosensors</w:t>
              </w:r>
            </w:hyperlink>
          </w:p>
          <w:p w14:paraId="093302A8" w14:textId="62A01B93" w:rsidR="001A54CF" w:rsidRPr="001A54CF" w:rsidRDefault="005758A7" w:rsidP="001A54CF">
            <w:pPr>
              <w:pStyle w:val="TableParagraph"/>
              <w:spacing w:line="264" w:lineRule="auto"/>
              <w:ind w:left="0"/>
              <w:rPr>
                <w:sz w:val="20"/>
                <w:lang w:val="en-GB"/>
              </w:rPr>
            </w:pPr>
            <w:hyperlink r:id="rId31" w:history="1">
              <w:r w:rsidR="001A54CF" w:rsidRPr="001A54CF">
                <w:rPr>
                  <w:sz w:val="20"/>
                  <w:lang w:val="en-GB"/>
                </w:rPr>
                <w:t>Composite Magnetic Gel-Hydrogel System for Energy Harvesting</w:t>
              </w:r>
            </w:hyperlink>
          </w:p>
          <w:p w14:paraId="61E88124" w14:textId="77777777" w:rsidR="001A54CF" w:rsidRDefault="001A54CF" w:rsidP="00D064E0">
            <w:pPr>
              <w:pStyle w:val="TableParagraph"/>
              <w:ind w:left="0"/>
              <w:rPr>
                <w:sz w:val="20"/>
                <w:lang w:val="cs-CZ"/>
              </w:rPr>
            </w:pPr>
          </w:p>
          <w:p w14:paraId="33563859" w14:textId="77777777" w:rsidR="001F1E8F" w:rsidRPr="00F953D0" w:rsidRDefault="001F1E8F" w:rsidP="00D064E0">
            <w:pPr>
              <w:pStyle w:val="TableParagraph"/>
              <w:spacing w:after="120" w:line="252" w:lineRule="auto"/>
              <w:ind w:left="0"/>
              <w:rPr>
                <w:sz w:val="20"/>
                <w:u w:val="single"/>
                <w:lang w:val="cs-CZ"/>
              </w:rPr>
            </w:pPr>
            <w:r w:rsidRPr="00F953D0">
              <w:rPr>
                <w:sz w:val="20"/>
                <w:u w:val="single"/>
                <w:lang w:val="cs-CZ"/>
              </w:rPr>
              <w:t>Obhájené práce:</w:t>
            </w:r>
          </w:p>
          <w:p w14:paraId="0DBC79B7" w14:textId="026C6F06" w:rsidR="001F1E8F" w:rsidRPr="00F953D0" w:rsidRDefault="001F1E8F" w:rsidP="00046FAD">
            <w:pPr>
              <w:pStyle w:val="TableParagraph"/>
              <w:spacing w:before="120" w:after="120" w:line="264" w:lineRule="auto"/>
              <w:ind w:left="0"/>
              <w:jc w:val="both"/>
              <w:rPr>
                <w:sz w:val="20"/>
                <w:lang w:val="cs-CZ"/>
              </w:rPr>
            </w:pPr>
            <w:r w:rsidRPr="00F953D0">
              <w:rPr>
                <w:sz w:val="20"/>
                <w:lang w:val="cs-CZ"/>
              </w:rPr>
              <w:t xml:space="preserve">Doktorský studijní program </w:t>
            </w:r>
            <w:r w:rsidR="00255D37" w:rsidRPr="00255D37">
              <w:rPr>
                <w:sz w:val="20"/>
                <w:lang w:val="cs-CZ"/>
              </w:rPr>
              <w:t>Biomaterials and Biocomposites</w:t>
            </w:r>
            <w:r w:rsidR="00255D37" w:rsidRPr="00F953D0">
              <w:rPr>
                <w:sz w:val="20"/>
                <w:lang w:val="cs-CZ"/>
              </w:rPr>
              <w:t xml:space="preserve"> </w:t>
            </w:r>
            <w:r w:rsidRPr="00F953D0">
              <w:rPr>
                <w:sz w:val="20"/>
                <w:lang w:val="cs-CZ"/>
              </w:rPr>
              <w:t xml:space="preserve">je následovníkem celoškolského doktorského studijního programu </w:t>
            </w:r>
            <w:r w:rsidR="00255D37">
              <w:rPr>
                <w:sz w:val="20"/>
                <w:lang w:val="cs-CZ"/>
              </w:rPr>
              <w:t>Material Sciences and Engineering</w:t>
            </w:r>
            <w:r w:rsidRPr="00F953D0">
              <w:rPr>
                <w:sz w:val="20"/>
                <w:lang w:val="cs-CZ"/>
              </w:rPr>
              <w:t xml:space="preserve"> (P3924), </w:t>
            </w:r>
            <w:r w:rsidRPr="007853D7">
              <w:rPr>
                <w:sz w:val="20"/>
                <w:lang w:val="cs-CZ"/>
              </w:rPr>
              <w:t>studijního ob</w:t>
            </w:r>
            <w:r w:rsidR="008E1243" w:rsidRPr="007853D7">
              <w:rPr>
                <w:sz w:val="20"/>
                <w:lang w:val="cs-CZ"/>
              </w:rPr>
              <w:t>o</w:t>
            </w:r>
            <w:r w:rsidRPr="007853D7">
              <w:rPr>
                <w:sz w:val="20"/>
                <w:lang w:val="cs-CZ"/>
              </w:rPr>
              <w:t xml:space="preserve">ru </w:t>
            </w:r>
            <w:r w:rsidR="00255D37" w:rsidRPr="00255D37">
              <w:rPr>
                <w:sz w:val="20"/>
                <w:lang w:val="cs-CZ"/>
              </w:rPr>
              <w:t>Biomaterials and Biocomposites</w:t>
            </w:r>
            <w:r w:rsidRPr="00F953D0">
              <w:rPr>
                <w:sz w:val="20"/>
                <w:lang w:val="cs-CZ"/>
              </w:rPr>
              <w:t xml:space="preserve"> (3911V040), který byl akreditován v roce 2016 s platností do 31. 8. 2020. Ještě tedy neexistují absolventi. </w:t>
            </w:r>
          </w:p>
          <w:p w14:paraId="21221E86" w14:textId="52D2C8FF" w:rsidR="001F1E8F" w:rsidRPr="002B11C8" w:rsidRDefault="001F1E8F" w:rsidP="00834F86">
            <w:pPr>
              <w:pStyle w:val="TableParagraph"/>
              <w:spacing w:after="120"/>
              <w:ind w:left="0"/>
              <w:rPr>
                <w:sz w:val="20"/>
                <w:szCs w:val="20"/>
                <w:u w:val="single"/>
                <w:lang w:val="cs-CZ"/>
              </w:rPr>
            </w:pPr>
            <w:r w:rsidRPr="002B11C8">
              <w:rPr>
                <w:sz w:val="20"/>
                <w:szCs w:val="20"/>
                <w:u w:val="single"/>
                <w:lang w:val="cs-CZ"/>
              </w:rPr>
              <w:t>St</w:t>
            </w:r>
            <w:r w:rsidR="004332DE">
              <w:rPr>
                <w:sz w:val="20"/>
                <w:szCs w:val="20"/>
                <w:u w:val="single"/>
                <w:lang w:val="cs-CZ"/>
              </w:rPr>
              <w:t>av</w:t>
            </w:r>
            <w:r w:rsidRPr="002B11C8">
              <w:rPr>
                <w:sz w:val="20"/>
                <w:szCs w:val="20"/>
                <w:u w:val="single"/>
                <w:lang w:val="cs-CZ"/>
              </w:rPr>
              <w:t xml:space="preserve"> doktorandů v roce 2019 </w:t>
            </w:r>
            <w:r w:rsidR="000C4820">
              <w:rPr>
                <w:sz w:val="20"/>
                <w:szCs w:val="20"/>
                <w:u w:val="single"/>
                <w:lang w:val="cs-CZ"/>
              </w:rPr>
              <w:t xml:space="preserve">je </w:t>
            </w:r>
            <w:r w:rsidRPr="002B11C8">
              <w:rPr>
                <w:sz w:val="20"/>
                <w:szCs w:val="20"/>
                <w:u w:val="single"/>
                <w:lang w:val="cs-CZ"/>
              </w:rPr>
              <w:t xml:space="preserve">následující:  </w:t>
            </w:r>
          </w:p>
          <w:p w14:paraId="34F9CD54" w14:textId="77777777" w:rsidR="001F1E8F" w:rsidRPr="002B11C8" w:rsidRDefault="006639AE" w:rsidP="00E353EF">
            <w:pPr>
              <w:pStyle w:val="TableParagraph"/>
              <w:spacing w:before="60" w:after="60"/>
              <w:ind w:left="0"/>
              <w:rPr>
                <w:sz w:val="20"/>
                <w:szCs w:val="20"/>
                <w:lang w:val="cs-CZ"/>
              </w:rPr>
            </w:pPr>
            <w:r w:rsidRPr="002B11C8">
              <w:rPr>
                <w:sz w:val="20"/>
                <w:szCs w:val="20"/>
                <w:lang w:val="cs-CZ"/>
              </w:rPr>
              <w:t>1. ročník: 6 studentů</w:t>
            </w:r>
          </w:p>
          <w:p w14:paraId="6E46D067" w14:textId="77777777" w:rsidR="006639AE" w:rsidRPr="002B11C8" w:rsidRDefault="006639AE" w:rsidP="00E353EF">
            <w:pPr>
              <w:pStyle w:val="TableParagraph"/>
              <w:spacing w:before="60" w:after="60"/>
              <w:ind w:left="0"/>
              <w:rPr>
                <w:sz w:val="20"/>
                <w:szCs w:val="20"/>
                <w:lang w:val="cs-CZ"/>
              </w:rPr>
            </w:pPr>
            <w:r w:rsidRPr="002B11C8">
              <w:rPr>
                <w:sz w:val="20"/>
                <w:szCs w:val="20"/>
                <w:lang w:val="cs-CZ"/>
              </w:rPr>
              <w:t>2. ročník: 6 studentů</w:t>
            </w:r>
          </w:p>
          <w:p w14:paraId="2DB5E4CC" w14:textId="77777777" w:rsidR="006639AE" w:rsidRPr="002B11C8" w:rsidRDefault="006639AE" w:rsidP="00E353EF">
            <w:pPr>
              <w:pStyle w:val="TableParagraph"/>
              <w:spacing w:before="60" w:after="60"/>
              <w:ind w:left="0"/>
              <w:rPr>
                <w:sz w:val="20"/>
                <w:szCs w:val="20"/>
                <w:lang w:val="cs-CZ"/>
              </w:rPr>
            </w:pPr>
            <w:r w:rsidRPr="002B11C8">
              <w:rPr>
                <w:sz w:val="20"/>
                <w:szCs w:val="20"/>
                <w:lang w:val="cs-CZ"/>
              </w:rPr>
              <w:t>3. ročník: 2 studenti</w:t>
            </w:r>
          </w:p>
          <w:p w14:paraId="361736CF" w14:textId="33DBC405" w:rsidR="006639AE" w:rsidRDefault="006639AE" w:rsidP="00E353EF">
            <w:pPr>
              <w:pStyle w:val="TableParagraph"/>
              <w:spacing w:before="60" w:after="60"/>
              <w:ind w:left="0"/>
              <w:rPr>
                <w:sz w:val="20"/>
                <w:szCs w:val="20"/>
                <w:lang w:val="cs-CZ"/>
              </w:rPr>
            </w:pPr>
            <w:r w:rsidRPr="002B11C8">
              <w:rPr>
                <w:sz w:val="20"/>
                <w:szCs w:val="20"/>
                <w:lang w:val="cs-CZ"/>
              </w:rPr>
              <w:t xml:space="preserve">Z celkového počtu 14 studentů jsou 2 zařazeni v kombinované formě a 3 v anglické verzi SP. </w:t>
            </w:r>
          </w:p>
          <w:p w14:paraId="10FBCF15" w14:textId="77777777" w:rsidR="00E13B13" w:rsidRDefault="00E13B13" w:rsidP="00E353EF">
            <w:pPr>
              <w:pStyle w:val="TableParagraph"/>
              <w:spacing w:before="60" w:after="60"/>
              <w:ind w:left="0"/>
              <w:rPr>
                <w:sz w:val="20"/>
                <w:szCs w:val="20"/>
                <w:lang w:val="cs-CZ"/>
              </w:rPr>
            </w:pPr>
          </w:p>
          <w:p w14:paraId="339E6EBA" w14:textId="77777777" w:rsidR="006639AE" w:rsidRPr="006129BA" w:rsidRDefault="006639AE" w:rsidP="00414715">
            <w:pPr>
              <w:pStyle w:val="TableParagraph"/>
              <w:spacing w:before="120" w:after="120"/>
              <w:ind w:left="0"/>
              <w:rPr>
                <w:sz w:val="20"/>
                <w:szCs w:val="20"/>
                <w:u w:val="single"/>
                <w:lang w:val="cs-CZ"/>
              </w:rPr>
            </w:pPr>
            <w:r w:rsidRPr="006129BA">
              <w:rPr>
                <w:sz w:val="20"/>
                <w:szCs w:val="20"/>
                <w:u w:val="single"/>
                <w:lang w:val="cs-CZ"/>
              </w:rPr>
              <w:lastRenderedPageBreak/>
              <w:t>Aktuální témata disertačních prací:</w:t>
            </w:r>
          </w:p>
          <w:p w14:paraId="2D46BA63" w14:textId="77777777" w:rsidR="006639AE" w:rsidRPr="002B11C8" w:rsidRDefault="006639AE" w:rsidP="001A54CF">
            <w:pPr>
              <w:pStyle w:val="TableParagraph"/>
              <w:numPr>
                <w:ilvl w:val="0"/>
                <w:numId w:val="8"/>
              </w:numPr>
              <w:spacing w:line="264" w:lineRule="auto"/>
              <w:ind w:left="714" w:hanging="357"/>
              <w:rPr>
                <w:sz w:val="20"/>
                <w:szCs w:val="20"/>
                <w:lang w:val="cs-CZ"/>
              </w:rPr>
            </w:pPr>
            <w:r w:rsidRPr="002B11C8">
              <w:rPr>
                <w:sz w:val="20"/>
                <w:szCs w:val="20"/>
                <w:lang w:val="cs-CZ"/>
              </w:rPr>
              <w:t>Biomaterials on the Polysaccharide Basis</w:t>
            </w:r>
          </w:p>
          <w:p w14:paraId="1CD480EA" w14:textId="7552CCC2" w:rsidR="006639AE" w:rsidRPr="002B11C8" w:rsidRDefault="006639AE" w:rsidP="001A54CF">
            <w:pPr>
              <w:pStyle w:val="TableParagraph"/>
              <w:numPr>
                <w:ilvl w:val="0"/>
                <w:numId w:val="8"/>
              </w:numPr>
              <w:spacing w:line="264" w:lineRule="auto"/>
              <w:ind w:left="714" w:hanging="357"/>
              <w:rPr>
                <w:sz w:val="20"/>
                <w:szCs w:val="20"/>
                <w:lang w:val="cs-CZ"/>
              </w:rPr>
            </w:pPr>
            <w:r w:rsidRPr="002B11C8">
              <w:rPr>
                <w:sz w:val="20"/>
                <w:szCs w:val="20"/>
                <w:lang w:val="cs-CZ"/>
              </w:rPr>
              <w:t xml:space="preserve">Study on Kombucha </w:t>
            </w:r>
            <w:r w:rsidR="008E1243" w:rsidRPr="002B11C8">
              <w:rPr>
                <w:sz w:val="20"/>
                <w:szCs w:val="20"/>
                <w:lang w:val="cs-CZ"/>
              </w:rPr>
              <w:t>L</w:t>
            </w:r>
            <w:r w:rsidRPr="002B11C8">
              <w:rPr>
                <w:sz w:val="20"/>
                <w:szCs w:val="20"/>
                <w:lang w:val="cs-CZ"/>
              </w:rPr>
              <w:t>eather: Preparation and Characterization</w:t>
            </w:r>
          </w:p>
          <w:p w14:paraId="4DEF7A00" w14:textId="56E89DA8" w:rsidR="006639AE" w:rsidRPr="002B11C8" w:rsidRDefault="006639AE" w:rsidP="001A54CF">
            <w:pPr>
              <w:pStyle w:val="TableParagraph"/>
              <w:numPr>
                <w:ilvl w:val="0"/>
                <w:numId w:val="8"/>
              </w:numPr>
              <w:spacing w:line="264" w:lineRule="auto"/>
              <w:ind w:left="714" w:hanging="357"/>
              <w:rPr>
                <w:sz w:val="20"/>
                <w:szCs w:val="20"/>
                <w:lang w:val="cs-CZ"/>
              </w:rPr>
            </w:pPr>
            <w:r w:rsidRPr="002B11C8">
              <w:rPr>
                <w:sz w:val="20"/>
                <w:szCs w:val="20"/>
                <w:lang w:val="cs-CZ"/>
              </w:rPr>
              <w:t xml:space="preserve">Biocomposites for </w:t>
            </w:r>
            <w:r w:rsidR="008E1243" w:rsidRPr="002B11C8">
              <w:rPr>
                <w:sz w:val="20"/>
                <w:szCs w:val="20"/>
                <w:lang w:val="cs-CZ"/>
              </w:rPr>
              <w:t>C</w:t>
            </w:r>
            <w:r w:rsidRPr="002B11C8">
              <w:rPr>
                <w:sz w:val="20"/>
                <w:szCs w:val="20"/>
                <w:lang w:val="cs-CZ"/>
              </w:rPr>
              <w:t xml:space="preserve">ontrolled </w:t>
            </w:r>
            <w:r w:rsidR="008E1243" w:rsidRPr="002B11C8">
              <w:rPr>
                <w:sz w:val="20"/>
                <w:szCs w:val="20"/>
                <w:lang w:val="cs-CZ"/>
              </w:rPr>
              <w:t>R</w:t>
            </w:r>
            <w:r w:rsidRPr="002B11C8">
              <w:rPr>
                <w:sz w:val="20"/>
                <w:szCs w:val="20"/>
                <w:lang w:val="cs-CZ"/>
              </w:rPr>
              <w:t xml:space="preserve">elease </w:t>
            </w:r>
            <w:r w:rsidR="008E1243" w:rsidRPr="002B11C8">
              <w:rPr>
                <w:sz w:val="20"/>
                <w:szCs w:val="20"/>
                <w:lang w:val="cs-CZ"/>
              </w:rPr>
              <w:t>A</w:t>
            </w:r>
            <w:r w:rsidRPr="002B11C8">
              <w:rPr>
                <w:sz w:val="20"/>
                <w:szCs w:val="20"/>
                <w:lang w:val="cs-CZ"/>
              </w:rPr>
              <w:t>pplications</w:t>
            </w:r>
          </w:p>
          <w:p w14:paraId="100ED90C" w14:textId="77777777" w:rsidR="005A79AB" w:rsidRDefault="005A79AB" w:rsidP="005A79AB">
            <w:pPr>
              <w:spacing w:before="60" w:after="60"/>
              <w:jc w:val="both"/>
              <w:rPr>
                <w:spacing w:val="-2"/>
              </w:rPr>
            </w:pPr>
          </w:p>
          <w:p w14:paraId="750686B3" w14:textId="166A88CD" w:rsidR="005A79AB" w:rsidRDefault="005A79AB" w:rsidP="00D064E0">
            <w:pPr>
              <w:spacing w:before="120" w:after="120" w:line="264" w:lineRule="auto"/>
              <w:jc w:val="both"/>
              <w:rPr>
                <w:spacing w:val="-2"/>
              </w:rPr>
            </w:pPr>
            <w:r w:rsidRPr="00390BBE">
              <w:rPr>
                <w:spacing w:val="-2"/>
              </w:rPr>
              <w:t xml:space="preserve">Adresa www stránky pro přístup k obhájeným disertačním pracím </w:t>
            </w:r>
            <w:r>
              <w:rPr>
                <w:spacing w:val="-2"/>
              </w:rPr>
              <w:t>není uvedena, protože od akreditace programu v roce 2016 ještě žádná práce nebyla obhájena.</w:t>
            </w:r>
          </w:p>
          <w:p w14:paraId="772823E5" w14:textId="77777777" w:rsidR="001F1E8F" w:rsidRDefault="001F1E8F" w:rsidP="00E353EF">
            <w:pPr>
              <w:pStyle w:val="TableParagraph"/>
              <w:spacing w:before="60" w:after="60"/>
              <w:ind w:left="0"/>
              <w:rPr>
                <w:sz w:val="20"/>
                <w:szCs w:val="20"/>
                <w:lang w:val="cs-CZ"/>
              </w:rPr>
            </w:pPr>
          </w:p>
          <w:p w14:paraId="509CD7A3" w14:textId="77777777" w:rsidR="00AE4BB7" w:rsidRPr="005A79AB" w:rsidRDefault="00AE4BB7" w:rsidP="00E353EF">
            <w:pPr>
              <w:pStyle w:val="TableParagraph"/>
              <w:spacing w:before="60" w:after="60"/>
              <w:ind w:left="0"/>
              <w:rPr>
                <w:sz w:val="20"/>
                <w:szCs w:val="20"/>
                <w:lang w:val="cs-CZ"/>
              </w:rPr>
            </w:pPr>
          </w:p>
          <w:p w14:paraId="4BFDDB46" w14:textId="77777777" w:rsidR="001F1E8F" w:rsidRPr="005A79AB" w:rsidRDefault="001F1E8F" w:rsidP="00E353EF">
            <w:pPr>
              <w:pStyle w:val="TableParagraph"/>
              <w:spacing w:before="60" w:after="60"/>
              <w:ind w:left="0"/>
              <w:rPr>
                <w:sz w:val="20"/>
                <w:szCs w:val="20"/>
                <w:lang w:val="cs-CZ"/>
              </w:rPr>
            </w:pPr>
          </w:p>
          <w:p w14:paraId="64D1D94E" w14:textId="77777777" w:rsidR="001F1E8F" w:rsidRPr="005A79AB" w:rsidRDefault="001F1E8F" w:rsidP="00E353EF">
            <w:pPr>
              <w:pStyle w:val="TableParagraph"/>
              <w:spacing w:before="60" w:after="60"/>
              <w:ind w:left="0"/>
              <w:rPr>
                <w:sz w:val="20"/>
                <w:szCs w:val="20"/>
                <w:lang w:val="cs-CZ"/>
              </w:rPr>
            </w:pPr>
          </w:p>
          <w:p w14:paraId="618A6D1C" w14:textId="77777777" w:rsidR="00E353EF" w:rsidRDefault="00E353EF" w:rsidP="000706E1">
            <w:pPr>
              <w:spacing w:before="60" w:after="60"/>
              <w:jc w:val="both"/>
              <w:rPr>
                <w:sz w:val="24"/>
                <w:szCs w:val="24"/>
              </w:rPr>
            </w:pPr>
          </w:p>
          <w:p w14:paraId="1688BAF8" w14:textId="77777777" w:rsidR="00E353EF" w:rsidRDefault="00E353EF" w:rsidP="000706E1">
            <w:pPr>
              <w:spacing w:before="60" w:after="60"/>
              <w:jc w:val="both"/>
              <w:rPr>
                <w:sz w:val="24"/>
                <w:szCs w:val="24"/>
              </w:rPr>
            </w:pPr>
          </w:p>
          <w:p w14:paraId="16796FDF" w14:textId="77777777" w:rsidR="00290194" w:rsidRDefault="00290194" w:rsidP="00073A50">
            <w:pPr>
              <w:jc w:val="both"/>
            </w:pPr>
          </w:p>
          <w:p w14:paraId="4BC58531" w14:textId="77777777" w:rsidR="0022416C" w:rsidRDefault="0022416C" w:rsidP="00073A50">
            <w:pPr>
              <w:jc w:val="both"/>
            </w:pPr>
          </w:p>
          <w:p w14:paraId="73939811" w14:textId="77777777" w:rsidR="0022416C" w:rsidRDefault="0022416C" w:rsidP="00073A50">
            <w:pPr>
              <w:jc w:val="both"/>
            </w:pPr>
          </w:p>
          <w:p w14:paraId="003DBA44" w14:textId="77777777" w:rsidR="0022416C" w:rsidRDefault="0022416C" w:rsidP="00073A50">
            <w:pPr>
              <w:jc w:val="both"/>
            </w:pPr>
          </w:p>
          <w:p w14:paraId="5B1F805E" w14:textId="77777777" w:rsidR="0022416C" w:rsidRDefault="0022416C" w:rsidP="00073A50">
            <w:pPr>
              <w:jc w:val="both"/>
            </w:pPr>
          </w:p>
          <w:p w14:paraId="628C82CB" w14:textId="77777777" w:rsidR="0022416C" w:rsidRDefault="0022416C" w:rsidP="00073A50">
            <w:pPr>
              <w:jc w:val="both"/>
            </w:pPr>
          </w:p>
          <w:p w14:paraId="0B788E98" w14:textId="1E05FF21" w:rsidR="00E84594" w:rsidRDefault="00E84594" w:rsidP="00073A50">
            <w:pPr>
              <w:jc w:val="both"/>
            </w:pPr>
          </w:p>
          <w:p w14:paraId="67196456" w14:textId="77777777" w:rsidR="00216F96" w:rsidRDefault="00216F96" w:rsidP="00073A50">
            <w:pPr>
              <w:jc w:val="both"/>
            </w:pPr>
          </w:p>
          <w:p w14:paraId="2B031CC2" w14:textId="77777777" w:rsidR="0022416C" w:rsidRDefault="0022416C" w:rsidP="00073A50">
            <w:pPr>
              <w:jc w:val="both"/>
            </w:pPr>
          </w:p>
          <w:p w14:paraId="31731984" w14:textId="77777777" w:rsidR="002B4358" w:rsidRDefault="002B4358" w:rsidP="00073A50">
            <w:pPr>
              <w:jc w:val="both"/>
            </w:pPr>
          </w:p>
          <w:p w14:paraId="27A6AB08" w14:textId="77777777" w:rsidR="002B4358" w:rsidRDefault="002B4358" w:rsidP="00073A50">
            <w:pPr>
              <w:jc w:val="both"/>
            </w:pPr>
          </w:p>
          <w:p w14:paraId="3FFC0FB9" w14:textId="77777777" w:rsidR="002B4358" w:rsidRDefault="002B4358" w:rsidP="00073A50">
            <w:pPr>
              <w:jc w:val="both"/>
            </w:pPr>
          </w:p>
          <w:p w14:paraId="43F4006D" w14:textId="77777777" w:rsidR="002B4358" w:rsidRDefault="002B4358" w:rsidP="00073A50">
            <w:pPr>
              <w:jc w:val="both"/>
            </w:pPr>
          </w:p>
          <w:p w14:paraId="02C135BC" w14:textId="77777777" w:rsidR="002B4358" w:rsidRDefault="002B4358" w:rsidP="00073A50">
            <w:pPr>
              <w:jc w:val="both"/>
            </w:pPr>
          </w:p>
          <w:p w14:paraId="63333AA1" w14:textId="77777777" w:rsidR="002B4358" w:rsidRDefault="002B4358" w:rsidP="00073A50">
            <w:pPr>
              <w:jc w:val="both"/>
            </w:pPr>
          </w:p>
          <w:p w14:paraId="089876C8" w14:textId="77777777" w:rsidR="008E1243" w:rsidRDefault="008E1243" w:rsidP="00073A50">
            <w:pPr>
              <w:jc w:val="both"/>
            </w:pPr>
          </w:p>
          <w:p w14:paraId="5C11924C" w14:textId="77777777" w:rsidR="008E1243" w:rsidRDefault="008E1243" w:rsidP="00073A50">
            <w:pPr>
              <w:jc w:val="both"/>
            </w:pPr>
          </w:p>
          <w:p w14:paraId="29265DEE" w14:textId="77777777" w:rsidR="008E1243" w:rsidRDefault="008E1243" w:rsidP="00073A50">
            <w:pPr>
              <w:jc w:val="both"/>
            </w:pPr>
          </w:p>
          <w:p w14:paraId="3FEE31A7" w14:textId="77777777" w:rsidR="008E1243" w:rsidRDefault="008E1243" w:rsidP="00073A50">
            <w:pPr>
              <w:jc w:val="both"/>
            </w:pPr>
          </w:p>
          <w:p w14:paraId="2FF3A45E" w14:textId="77777777" w:rsidR="008E1243" w:rsidRDefault="008E1243" w:rsidP="00073A50">
            <w:pPr>
              <w:jc w:val="both"/>
            </w:pPr>
          </w:p>
          <w:p w14:paraId="30F575AD" w14:textId="77777777" w:rsidR="008E1243" w:rsidRDefault="008E1243" w:rsidP="00073A50">
            <w:pPr>
              <w:jc w:val="both"/>
            </w:pPr>
          </w:p>
          <w:p w14:paraId="0345C84F" w14:textId="2722254A" w:rsidR="004D34DF" w:rsidRDefault="004D34DF" w:rsidP="00073A50">
            <w:pPr>
              <w:jc w:val="both"/>
            </w:pPr>
          </w:p>
          <w:p w14:paraId="2C09620E" w14:textId="77777777" w:rsidR="00AE4BB7" w:rsidRDefault="00AE4BB7" w:rsidP="00073A50">
            <w:pPr>
              <w:jc w:val="both"/>
            </w:pPr>
          </w:p>
          <w:p w14:paraId="4FF5F34F" w14:textId="77777777" w:rsidR="00413C60" w:rsidRDefault="00413C60" w:rsidP="00073A50">
            <w:pPr>
              <w:jc w:val="both"/>
            </w:pPr>
          </w:p>
          <w:p w14:paraId="2983FCDC" w14:textId="77777777" w:rsidR="00413C60" w:rsidRDefault="00413C60" w:rsidP="00073A50">
            <w:pPr>
              <w:jc w:val="both"/>
            </w:pPr>
          </w:p>
          <w:p w14:paraId="44822DD3" w14:textId="77777777" w:rsidR="001E1A01" w:rsidRDefault="001E1A01" w:rsidP="00073A50">
            <w:pPr>
              <w:jc w:val="both"/>
            </w:pPr>
          </w:p>
          <w:p w14:paraId="5124D935" w14:textId="77777777" w:rsidR="001E1A01" w:rsidRDefault="001E1A01" w:rsidP="00073A50">
            <w:pPr>
              <w:jc w:val="both"/>
            </w:pPr>
          </w:p>
          <w:p w14:paraId="0DADB321" w14:textId="77777777" w:rsidR="001E1A01" w:rsidRDefault="001E1A01" w:rsidP="00073A50">
            <w:pPr>
              <w:jc w:val="both"/>
            </w:pPr>
          </w:p>
          <w:p w14:paraId="3BCE2E57" w14:textId="77777777" w:rsidR="001A54CF" w:rsidRDefault="001A54CF" w:rsidP="00073A50">
            <w:pPr>
              <w:jc w:val="both"/>
            </w:pPr>
          </w:p>
          <w:p w14:paraId="6FD49FD0" w14:textId="77777777" w:rsidR="001A54CF" w:rsidRDefault="001A54CF" w:rsidP="00073A50">
            <w:pPr>
              <w:jc w:val="both"/>
            </w:pPr>
          </w:p>
          <w:p w14:paraId="4B03D118" w14:textId="77777777" w:rsidR="001A54CF" w:rsidRDefault="001A54CF" w:rsidP="00073A50">
            <w:pPr>
              <w:jc w:val="both"/>
            </w:pPr>
          </w:p>
          <w:p w14:paraId="6C795A29" w14:textId="77777777" w:rsidR="001A54CF" w:rsidRDefault="001A54CF" w:rsidP="00073A50">
            <w:pPr>
              <w:jc w:val="both"/>
            </w:pPr>
          </w:p>
          <w:p w14:paraId="0684CBF0" w14:textId="77777777" w:rsidR="001A54CF" w:rsidRDefault="001A54CF" w:rsidP="00073A50">
            <w:pPr>
              <w:jc w:val="both"/>
            </w:pPr>
          </w:p>
          <w:p w14:paraId="2F905F2D" w14:textId="77777777" w:rsidR="001A54CF" w:rsidRDefault="001A54CF" w:rsidP="00073A50">
            <w:pPr>
              <w:jc w:val="both"/>
            </w:pPr>
          </w:p>
          <w:p w14:paraId="50A00289" w14:textId="2B9A3C36" w:rsidR="001A54CF" w:rsidRDefault="001A54CF" w:rsidP="00073A50">
            <w:pPr>
              <w:jc w:val="both"/>
            </w:pPr>
          </w:p>
          <w:p w14:paraId="5704B357" w14:textId="6A60F4A2" w:rsidR="00951577" w:rsidRDefault="00951577" w:rsidP="00073A50">
            <w:pPr>
              <w:jc w:val="both"/>
            </w:pPr>
          </w:p>
          <w:p w14:paraId="2495D780" w14:textId="77777777" w:rsidR="00951577" w:rsidRDefault="00951577" w:rsidP="00073A50">
            <w:pPr>
              <w:jc w:val="both"/>
            </w:pPr>
          </w:p>
          <w:p w14:paraId="258E1CA9" w14:textId="77777777" w:rsidR="001A54CF" w:rsidRDefault="001A54CF" w:rsidP="00073A50">
            <w:pPr>
              <w:jc w:val="both"/>
            </w:pPr>
          </w:p>
          <w:p w14:paraId="57EE3F88" w14:textId="77777777" w:rsidR="001A54CF" w:rsidRDefault="001A54CF" w:rsidP="00073A50">
            <w:pPr>
              <w:jc w:val="both"/>
            </w:pPr>
          </w:p>
          <w:p w14:paraId="6A0830D3" w14:textId="77777777" w:rsidR="001A54CF" w:rsidRDefault="001A54CF" w:rsidP="00073A50">
            <w:pPr>
              <w:jc w:val="both"/>
            </w:pPr>
          </w:p>
          <w:p w14:paraId="5746087C" w14:textId="77777777" w:rsidR="001A54CF" w:rsidRDefault="001A54CF" w:rsidP="00073A50">
            <w:pPr>
              <w:jc w:val="both"/>
            </w:pPr>
          </w:p>
          <w:p w14:paraId="34C06439" w14:textId="77777777" w:rsidR="001A54CF" w:rsidRDefault="001A54CF" w:rsidP="00073A50">
            <w:pPr>
              <w:jc w:val="both"/>
            </w:pPr>
          </w:p>
          <w:p w14:paraId="53D1BD1E" w14:textId="77777777" w:rsidR="001A54CF" w:rsidRDefault="001A54CF" w:rsidP="00073A50">
            <w:pPr>
              <w:jc w:val="both"/>
            </w:pPr>
          </w:p>
          <w:p w14:paraId="3050FCA5" w14:textId="77777777" w:rsidR="001A54CF" w:rsidRDefault="001A54CF" w:rsidP="00073A50">
            <w:pPr>
              <w:jc w:val="both"/>
            </w:pPr>
          </w:p>
          <w:p w14:paraId="3F5D10D3" w14:textId="77777777" w:rsidR="000B219A" w:rsidRDefault="000B219A" w:rsidP="00073A50">
            <w:pPr>
              <w:jc w:val="both"/>
            </w:pPr>
          </w:p>
        </w:tc>
      </w:tr>
      <w:tr w:rsidR="005040BE" w14:paraId="23BEE57C" w14:textId="77777777" w:rsidTr="001A54CF">
        <w:tc>
          <w:tcPr>
            <w:tcW w:w="10065" w:type="dxa"/>
            <w:gridSpan w:val="26"/>
            <w:tcBorders>
              <w:bottom w:val="double" w:sz="4" w:space="0" w:color="auto"/>
            </w:tcBorders>
            <w:shd w:val="clear" w:color="auto" w:fill="BDD6EE"/>
          </w:tcPr>
          <w:p w14:paraId="772A1044" w14:textId="135A641E" w:rsidR="005040BE" w:rsidRDefault="005040BE" w:rsidP="00184F19">
            <w:pPr>
              <w:jc w:val="both"/>
              <w:rPr>
                <w:b/>
                <w:sz w:val="28"/>
              </w:rPr>
            </w:pPr>
            <w:r>
              <w:lastRenderedPageBreak/>
              <w:br w:type="page"/>
            </w:r>
            <w:r>
              <w:rPr>
                <w:b/>
                <w:sz w:val="28"/>
              </w:rPr>
              <w:t>B-III – Charakteristika studijního předmětu</w:t>
            </w:r>
          </w:p>
        </w:tc>
      </w:tr>
      <w:tr w:rsidR="005040BE" w14:paraId="18013FD0" w14:textId="77777777" w:rsidTr="001A54CF">
        <w:tc>
          <w:tcPr>
            <w:tcW w:w="3120" w:type="dxa"/>
            <w:gridSpan w:val="5"/>
            <w:tcBorders>
              <w:top w:val="double" w:sz="4" w:space="0" w:color="auto"/>
            </w:tcBorders>
            <w:shd w:val="clear" w:color="auto" w:fill="F7CAAC"/>
          </w:tcPr>
          <w:p w14:paraId="6D76855C" w14:textId="77777777" w:rsidR="005040BE" w:rsidRPr="002B4358" w:rsidRDefault="005040BE" w:rsidP="00184F19">
            <w:pPr>
              <w:jc w:val="both"/>
              <w:rPr>
                <w:b/>
              </w:rPr>
            </w:pPr>
            <w:r w:rsidRPr="002B4358">
              <w:rPr>
                <w:b/>
              </w:rPr>
              <w:t>Název studijního předmětu</w:t>
            </w:r>
          </w:p>
        </w:tc>
        <w:tc>
          <w:tcPr>
            <w:tcW w:w="6945" w:type="dxa"/>
            <w:gridSpan w:val="21"/>
            <w:tcBorders>
              <w:top w:val="double" w:sz="4" w:space="0" w:color="auto"/>
            </w:tcBorders>
          </w:tcPr>
          <w:p w14:paraId="76E706EA" w14:textId="4AE36B61" w:rsidR="005040BE" w:rsidRPr="001A54CF" w:rsidRDefault="001A54CF" w:rsidP="00184F19">
            <w:pPr>
              <w:jc w:val="both"/>
              <w:rPr>
                <w:b/>
              </w:rPr>
            </w:pPr>
            <w:bookmarkStart w:id="7" w:name="Biokompat_mater"/>
            <w:bookmarkEnd w:id="7"/>
            <w:r w:rsidRPr="001A54CF">
              <w:rPr>
                <w:b/>
              </w:rPr>
              <w:t>Biocompatibility of Materials</w:t>
            </w:r>
          </w:p>
        </w:tc>
      </w:tr>
      <w:tr w:rsidR="005040BE" w14:paraId="7AE888FC" w14:textId="77777777" w:rsidTr="001A54CF">
        <w:tc>
          <w:tcPr>
            <w:tcW w:w="3120" w:type="dxa"/>
            <w:gridSpan w:val="5"/>
            <w:shd w:val="clear" w:color="auto" w:fill="F7CAAC"/>
          </w:tcPr>
          <w:p w14:paraId="02F9CB55" w14:textId="77777777" w:rsidR="005040BE" w:rsidRPr="002B4358" w:rsidRDefault="005040BE" w:rsidP="00184F19">
            <w:pPr>
              <w:jc w:val="both"/>
              <w:rPr>
                <w:b/>
              </w:rPr>
            </w:pPr>
            <w:r w:rsidRPr="002B4358">
              <w:rPr>
                <w:b/>
              </w:rPr>
              <w:t>Typ předmětu</w:t>
            </w:r>
          </w:p>
        </w:tc>
        <w:tc>
          <w:tcPr>
            <w:tcW w:w="3406" w:type="dxa"/>
            <w:gridSpan w:val="12"/>
          </w:tcPr>
          <w:p w14:paraId="43FA3B45" w14:textId="77777777" w:rsidR="005040BE" w:rsidRPr="002B4358" w:rsidRDefault="005040BE" w:rsidP="00184F19">
            <w:pPr>
              <w:jc w:val="both"/>
            </w:pPr>
          </w:p>
        </w:tc>
        <w:tc>
          <w:tcPr>
            <w:tcW w:w="2695" w:type="dxa"/>
            <w:gridSpan w:val="5"/>
            <w:shd w:val="clear" w:color="auto" w:fill="F7CAAC"/>
          </w:tcPr>
          <w:p w14:paraId="71C0932B" w14:textId="77777777" w:rsidR="005040BE" w:rsidRPr="002B4358" w:rsidRDefault="005040BE" w:rsidP="00184F19">
            <w:pPr>
              <w:jc w:val="both"/>
            </w:pPr>
            <w:r w:rsidRPr="002B4358">
              <w:rPr>
                <w:b/>
              </w:rPr>
              <w:t>doporučený ročník / semestr</w:t>
            </w:r>
          </w:p>
        </w:tc>
        <w:tc>
          <w:tcPr>
            <w:tcW w:w="844" w:type="dxa"/>
            <w:gridSpan w:val="4"/>
          </w:tcPr>
          <w:p w14:paraId="03DAC5F2" w14:textId="77777777" w:rsidR="005040BE" w:rsidRPr="002B4358" w:rsidRDefault="005040BE" w:rsidP="00184F19">
            <w:pPr>
              <w:jc w:val="both"/>
            </w:pPr>
          </w:p>
        </w:tc>
      </w:tr>
      <w:tr w:rsidR="005040BE" w14:paraId="506426CE" w14:textId="77777777" w:rsidTr="001A54CF">
        <w:tc>
          <w:tcPr>
            <w:tcW w:w="3120" w:type="dxa"/>
            <w:gridSpan w:val="5"/>
            <w:shd w:val="clear" w:color="auto" w:fill="F7CAAC"/>
          </w:tcPr>
          <w:p w14:paraId="45DC34F7" w14:textId="77777777" w:rsidR="005040BE" w:rsidRPr="002B4358" w:rsidRDefault="005040BE" w:rsidP="00184F19">
            <w:pPr>
              <w:jc w:val="both"/>
              <w:rPr>
                <w:b/>
              </w:rPr>
            </w:pPr>
            <w:r w:rsidRPr="002B4358">
              <w:rPr>
                <w:b/>
              </w:rPr>
              <w:t>Rozsah studijního předmětu</w:t>
            </w:r>
          </w:p>
        </w:tc>
        <w:tc>
          <w:tcPr>
            <w:tcW w:w="1701" w:type="dxa"/>
            <w:gridSpan w:val="7"/>
          </w:tcPr>
          <w:p w14:paraId="2BE8C6AB" w14:textId="77777777" w:rsidR="005040BE" w:rsidRPr="002B4358" w:rsidRDefault="005040BE" w:rsidP="00184F19">
            <w:pPr>
              <w:jc w:val="both"/>
            </w:pPr>
          </w:p>
        </w:tc>
        <w:tc>
          <w:tcPr>
            <w:tcW w:w="889" w:type="dxa"/>
            <w:gridSpan w:val="2"/>
            <w:shd w:val="clear" w:color="auto" w:fill="F7CAAC"/>
          </w:tcPr>
          <w:p w14:paraId="1C1A46EB" w14:textId="77777777" w:rsidR="005040BE" w:rsidRPr="002B4358" w:rsidRDefault="005040BE" w:rsidP="00184F19">
            <w:pPr>
              <w:jc w:val="both"/>
              <w:rPr>
                <w:b/>
              </w:rPr>
            </w:pPr>
            <w:r w:rsidRPr="002B4358">
              <w:rPr>
                <w:b/>
              </w:rPr>
              <w:t xml:space="preserve">hod. </w:t>
            </w:r>
          </w:p>
        </w:tc>
        <w:tc>
          <w:tcPr>
            <w:tcW w:w="816" w:type="dxa"/>
            <w:gridSpan w:val="3"/>
          </w:tcPr>
          <w:p w14:paraId="371F7313" w14:textId="77777777" w:rsidR="005040BE" w:rsidRPr="002B4358" w:rsidRDefault="005040BE" w:rsidP="00184F19">
            <w:pPr>
              <w:jc w:val="both"/>
            </w:pPr>
          </w:p>
        </w:tc>
        <w:tc>
          <w:tcPr>
            <w:tcW w:w="2156" w:type="dxa"/>
            <w:gridSpan w:val="3"/>
            <w:shd w:val="clear" w:color="auto" w:fill="F7CAAC"/>
          </w:tcPr>
          <w:p w14:paraId="4C8E613D" w14:textId="77777777" w:rsidR="005040BE" w:rsidRPr="002B4358" w:rsidRDefault="005040BE" w:rsidP="00184F19">
            <w:pPr>
              <w:jc w:val="both"/>
              <w:rPr>
                <w:b/>
              </w:rPr>
            </w:pPr>
            <w:r w:rsidRPr="002B4358">
              <w:rPr>
                <w:b/>
              </w:rPr>
              <w:t>kreditů</w:t>
            </w:r>
          </w:p>
        </w:tc>
        <w:tc>
          <w:tcPr>
            <w:tcW w:w="1383" w:type="dxa"/>
            <w:gridSpan w:val="6"/>
          </w:tcPr>
          <w:p w14:paraId="0D3549FD" w14:textId="77777777" w:rsidR="005040BE" w:rsidRPr="002B4358" w:rsidRDefault="005040BE" w:rsidP="00184F19">
            <w:pPr>
              <w:jc w:val="both"/>
            </w:pPr>
          </w:p>
        </w:tc>
      </w:tr>
      <w:tr w:rsidR="005040BE" w14:paraId="612EBB7F" w14:textId="77777777" w:rsidTr="001A54CF">
        <w:tc>
          <w:tcPr>
            <w:tcW w:w="3120" w:type="dxa"/>
            <w:gridSpan w:val="5"/>
            <w:shd w:val="clear" w:color="auto" w:fill="F7CAAC"/>
          </w:tcPr>
          <w:p w14:paraId="2D319A02" w14:textId="77777777" w:rsidR="005040BE" w:rsidRPr="002B4358" w:rsidRDefault="005040BE" w:rsidP="00184F19">
            <w:pPr>
              <w:jc w:val="both"/>
              <w:rPr>
                <w:b/>
              </w:rPr>
            </w:pPr>
            <w:r w:rsidRPr="002B4358">
              <w:rPr>
                <w:b/>
              </w:rPr>
              <w:t>Prerekvizity, korekvizity, ekvivalence</w:t>
            </w:r>
          </w:p>
        </w:tc>
        <w:tc>
          <w:tcPr>
            <w:tcW w:w="6945" w:type="dxa"/>
            <w:gridSpan w:val="21"/>
          </w:tcPr>
          <w:p w14:paraId="62EE0B27" w14:textId="77777777" w:rsidR="005040BE" w:rsidRPr="002B4358" w:rsidRDefault="005040BE" w:rsidP="00184F19">
            <w:pPr>
              <w:jc w:val="both"/>
            </w:pPr>
          </w:p>
        </w:tc>
      </w:tr>
      <w:tr w:rsidR="005040BE" w14:paraId="08DBE2C3" w14:textId="77777777" w:rsidTr="001A54CF">
        <w:tc>
          <w:tcPr>
            <w:tcW w:w="3120" w:type="dxa"/>
            <w:gridSpan w:val="5"/>
            <w:shd w:val="clear" w:color="auto" w:fill="F7CAAC"/>
          </w:tcPr>
          <w:p w14:paraId="58DBD94B" w14:textId="77777777" w:rsidR="005040BE" w:rsidRPr="002B4358" w:rsidRDefault="005040BE" w:rsidP="00184F19">
            <w:pPr>
              <w:jc w:val="both"/>
              <w:rPr>
                <w:b/>
              </w:rPr>
            </w:pPr>
            <w:r w:rsidRPr="002B4358">
              <w:rPr>
                <w:b/>
              </w:rPr>
              <w:t>Způsob ověření studijních výsledků</w:t>
            </w:r>
          </w:p>
        </w:tc>
        <w:tc>
          <w:tcPr>
            <w:tcW w:w="3406" w:type="dxa"/>
            <w:gridSpan w:val="12"/>
          </w:tcPr>
          <w:p w14:paraId="052BEA24" w14:textId="77777777" w:rsidR="005040BE" w:rsidRPr="002B4358" w:rsidRDefault="005040BE" w:rsidP="00184F19">
            <w:pPr>
              <w:jc w:val="both"/>
            </w:pPr>
            <w:r w:rsidRPr="002B4358">
              <w:t>zkouška</w:t>
            </w:r>
          </w:p>
        </w:tc>
        <w:tc>
          <w:tcPr>
            <w:tcW w:w="2156" w:type="dxa"/>
            <w:gridSpan w:val="3"/>
            <w:shd w:val="clear" w:color="auto" w:fill="F7CAAC"/>
          </w:tcPr>
          <w:p w14:paraId="00C21D08" w14:textId="77777777" w:rsidR="005040BE" w:rsidRPr="002B4358" w:rsidRDefault="005040BE" w:rsidP="00184F19">
            <w:pPr>
              <w:jc w:val="both"/>
              <w:rPr>
                <w:b/>
              </w:rPr>
            </w:pPr>
            <w:r w:rsidRPr="002B4358">
              <w:rPr>
                <w:b/>
              </w:rPr>
              <w:t>Forma výuky</w:t>
            </w:r>
          </w:p>
        </w:tc>
        <w:tc>
          <w:tcPr>
            <w:tcW w:w="1383" w:type="dxa"/>
            <w:gridSpan w:val="6"/>
          </w:tcPr>
          <w:p w14:paraId="31E066FE" w14:textId="77777777" w:rsidR="005040BE" w:rsidRPr="002B4358" w:rsidRDefault="005040BE" w:rsidP="00184F19">
            <w:pPr>
              <w:jc w:val="both"/>
            </w:pPr>
          </w:p>
        </w:tc>
      </w:tr>
      <w:tr w:rsidR="005040BE" w14:paraId="2B79F0A2" w14:textId="77777777" w:rsidTr="001A54CF">
        <w:tc>
          <w:tcPr>
            <w:tcW w:w="3120" w:type="dxa"/>
            <w:gridSpan w:val="5"/>
            <w:shd w:val="clear" w:color="auto" w:fill="F7CAAC"/>
          </w:tcPr>
          <w:p w14:paraId="76971290" w14:textId="77777777" w:rsidR="005040BE" w:rsidRPr="002B4358" w:rsidRDefault="005040BE" w:rsidP="00184F19">
            <w:pPr>
              <w:jc w:val="both"/>
              <w:rPr>
                <w:b/>
              </w:rPr>
            </w:pPr>
            <w:r w:rsidRPr="002B4358">
              <w:rPr>
                <w:b/>
              </w:rPr>
              <w:t>Forma způsobu ověření studijních výsledků a další požadavky na studenta</w:t>
            </w:r>
          </w:p>
        </w:tc>
        <w:tc>
          <w:tcPr>
            <w:tcW w:w="6945" w:type="dxa"/>
            <w:gridSpan w:val="21"/>
            <w:tcBorders>
              <w:bottom w:val="single" w:sz="4" w:space="0" w:color="auto"/>
            </w:tcBorders>
          </w:tcPr>
          <w:p w14:paraId="3BDAEACE" w14:textId="77777777" w:rsidR="007853D7" w:rsidRPr="0063254A" w:rsidRDefault="007853D7" w:rsidP="007853D7">
            <w:pPr>
              <w:pStyle w:val="TableParagraph"/>
              <w:spacing w:before="51"/>
              <w:ind w:left="0"/>
              <w:rPr>
                <w:sz w:val="20"/>
                <w:szCs w:val="20"/>
                <w:lang w:val="cs-CZ"/>
              </w:rPr>
            </w:pPr>
            <w:r w:rsidRPr="0063254A">
              <w:rPr>
                <w:sz w:val="20"/>
                <w:szCs w:val="20"/>
                <w:lang w:val="cs-CZ"/>
              </w:rPr>
              <w:t>Zkouška: prokázání znalosti probíraných tematických okruhů, ústní zkouška.</w:t>
            </w:r>
          </w:p>
          <w:p w14:paraId="1CB01DF5" w14:textId="3C6394E5" w:rsidR="005040BE" w:rsidRPr="002B4358" w:rsidRDefault="007853D7" w:rsidP="007853D7">
            <w:pPr>
              <w:jc w:val="both"/>
            </w:pPr>
            <w:r w:rsidRPr="0063254A">
              <w:t>Ve spojitosti s řešeným tématem disertační práce musí student prokázat hlubší znalosti. Kapitoly určené k podrobnému studiu budou uloženy studentovi examinátorem v dostatečném časovém předstihu</w:t>
            </w:r>
            <w:r w:rsidR="00555A80">
              <w:t>.</w:t>
            </w:r>
          </w:p>
        </w:tc>
      </w:tr>
      <w:tr w:rsidR="005040BE" w14:paraId="6AD42D4C" w14:textId="77777777" w:rsidTr="001A54CF">
        <w:trPr>
          <w:trHeight w:val="197"/>
        </w:trPr>
        <w:tc>
          <w:tcPr>
            <w:tcW w:w="3120" w:type="dxa"/>
            <w:gridSpan w:val="5"/>
            <w:tcBorders>
              <w:top w:val="nil"/>
            </w:tcBorders>
            <w:shd w:val="clear" w:color="auto" w:fill="F7CAAC"/>
          </w:tcPr>
          <w:p w14:paraId="00114C46" w14:textId="77777777" w:rsidR="005040BE" w:rsidRPr="002B4358" w:rsidRDefault="005040BE" w:rsidP="00184F19">
            <w:pPr>
              <w:jc w:val="both"/>
              <w:rPr>
                <w:b/>
              </w:rPr>
            </w:pPr>
            <w:r w:rsidRPr="002B4358">
              <w:rPr>
                <w:b/>
              </w:rPr>
              <w:t>Garant předmětu</w:t>
            </w:r>
          </w:p>
        </w:tc>
        <w:tc>
          <w:tcPr>
            <w:tcW w:w="6945" w:type="dxa"/>
            <w:gridSpan w:val="21"/>
            <w:tcBorders>
              <w:top w:val="single" w:sz="4" w:space="0" w:color="auto"/>
            </w:tcBorders>
          </w:tcPr>
          <w:p w14:paraId="32A7CF9B" w14:textId="77777777" w:rsidR="005040BE" w:rsidRPr="002B4358" w:rsidRDefault="002B4358" w:rsidP="00184F19">
            <w:pPr>
              <w:jc w:val="both"/>
            </w:pPr>
            <w:r w:rsidRPr="002B4358">
              <w:t>doc. Ing. Petr Humpolíček, Ph.D.</w:t>
            </w:r>
          </w:p>
        </w:tc>
      </w:tr>
      <w:tr w:rsidR="005040BE" w14:paraId="2474615C" w14:textId="77777777" w:rsidTr="001A54CF">
        <w:trPr>
          <w:trHeight w:val="243"/>
        </w:trPr>
        <w:tc>
          <w:tcPr>
            <w:tcW w:w="3120" w:type="dxa"/>
            <w:gridSpan w:val="5"/>
            <w:tcBorders>
              <w:top w:val="nil"/>
            </w:tcBorders>
            <w:shd w:val="clear" w:color="auto" w:fill="F7CAAC"/>
          </w:tcPr>
          <w:p w14:paraId="68DAA8BB" w14:textId="77777777" w:rsidR="005040BE" w:rsidRPr="002B4358" w:rsidRDefault="005040BE" w:rsidP="00184F19">
            <w:pPr>
              <w:jc w:val="both"/>
              <w:rPr>
                <w:b/>
              </w:rPr>
            </w:pPr>
            <w:r w:rsidRPr="002B4358">
              <w:rPr>
                <w:b/>
              </w:rPr>
              <w:t>Zapojení garanta do výuky předmětu</w:t>
            </w:r>
          </w:p>
        </w:tc>
        <w:tc>
          <w:tcPr>
            <w:tcW w:w="6945" w:type="dxa"/>
            <w:gridSpan w:val="21"/>
            <w:tcBorders>
              <w:top w:val="nil"/>
            </w:tcBorders>
          </w:tcPr>
          <w:p w14:paraId="2787EBF8" w14:textId="77777777" w:rsidR="005040BE" w:rsidRPr="002B4358" w:rsidRDefault="005040BE" w:rsidP="00184F19">
            <w:pPr>
              <w:jc w:val="both"/>
            </w:pPr>
            <w:r w:rsidRPr="002B4358">
              <w:t>100%</w:t>
            </w:r>
          </w:p>
        </w:tc>
      </w:tr>
      <w:tr w:rsidR="005040BE" w14:paraId="73784E02" w14:textId="77777777" w:rsidTr="001A54CF">
        <w:tc>
          <w:tcPr>
            <w:tcW w:w="3120" w:type="dxa"/>
            <w:gridSpan w:val="5"/>
            <w:shd w:val="clear" w:color="auto" w:fill="F7CAAC"/>
          </w:tcPr>
          <w:p w14:paraId="1FC7DF37" w14:textId="77777777" w:rsidR="005040BE" w:rsidRPr="002B4358" w:rsidRDefault="005040BE" w:rsidP="00184F19">
            <w:pPr>
              <w:jc w:val="both"/>
              <w:rPr>
                <w:b/>
              </w:rPr>
            </w:pPr>
            <w:r w:rsidRPr="002B4358">
              <w:rPr>
                <w:b/>
              </w:rPr>
              <w:t>Vyučující</w:t>
            </w:r>
          </w:p>
        </w:tc>
        <w:tc>
          <w:tcPr>
            <w:tcW w:w="6945" w:type="dxa"/>
            <w:gridSpan w:val="21"/>
            <w:tcBorders>
              <w:bottom w:val="nil"/>
            </w:tcBorders>
          </w:tcPr>
          <w:p w14:paraId="51CAFDD2" w14:textId="77777777" w:rsidR="005040BE" w:rsidRPr="002B4358" w:rsidRDefault="005040BE" w:rsidP="00184F19">
            <w:pPr>
              <w:jc w:val="both"/>
            </w:pPr>
          </w:p>
        </w:tc>
      </w:tr>
      <w:tr w:rsidR="005040BE" w14:paraId="12D19362" w14:textId="77777777" w:rsidTr="001A54CF">
        <w:trPr>
          <w:trHeight w:val="220"/>
        </w:trPr>
        <w:tc>
          <w:tcPr>
            <w:tcW w:w="10065" w:type="dxa"/>
            <w:gridSpan w:val="26"/>
            <w:tcBorders>
              <w:top w:val="nil"/>
            </w:tcBorders>
          </w:tcPr>
          <w:p w14:paraId="69559211" w14:textId="77777777" w:rsidR="005040BE" w:rsidRPr="002B4358" w:rsidRDefault="002B4358" w:rsidP="002B4358">
            <w:pPr>
              <w:jc w:val="both"/>
            </w:pPr>
            <w:r w:rsidRPr="002B4358">
              <w:t>doc. Ing. Petr Humpolíček, Ph.D.</w:t>
            </w:r>
          </w:p>
        </w:tc>
      </w:tr>
      <w:tr w:rsidR="005040BE" w14:paraId="6BC76B62" w14:textId="77777777" w:rsidTr="001A54CF">
        <w:tc>
          <w:tcPr>
            <w:tcW w:w="3120" w:type="dxa"/>
            <w:gridSpan w:val="5"/>
            <w:shd w:val="clear" w:color="auto" w:fill="F7CAAC"/>
          </w:tcPr>
          <w:p w14:paraId="0D0FDE16" w14:textId="77777777" w:rsidR="005040BE" w:rsidRPr="002B4358" w:rsidRDefault="005040BE" w:rsidP="00184F19">
            <w:pPr>
              <w:jc w:val="both"/>
              <w:rPr>
                <w:b/>
              </w:rPr>
            </w:pPr>
            <w:r w:rsidRPr="002B4358">
              <w:rPr>
                <w:b/>
              </w:rPr>
              <w:t>Stručná anotace předmětu</w:t>
            </w:r>
          </w:p>
        </w:tc>
        <w:tc>
          <w:tcPr>
            <w:tcW w:w="6945" w:type="dxa"/>
            <w:gridSpan w:val="21"/>
            <w:tcBorders>
              <w:bottom w:val="nil"/>
            </w:tcBorders>
          </w:tcPr>
          <w:p w14:paraId="34C7B069" w14:textId="77777777" w:rsidR="005040BE" w:rsidRPr="002B4358" w:rsidRDefault="005040BE" w:rsidP="00184F19">
            <w:pPr>
              <w:jc w:val="both"/>
            </w:pPr>
          </w:p>
        </w:tc>
      </w:tr>
      <w:tr w:rsidR="005040BE" w14:paraId="3C4809BB" w14:textId="77777777" w:rsidTr="001A54CF">
        <w:trPr>
          <w:trHeight w:val="1149"/>
        </w:trPr>
        <w:tc>
          <w:tcPr>
            <w:tcW w:w="10065" w:type="dxa"/>
            <w:gridSpan w:val="26"/>
            <w:tcBorders>
              <w:top w:val="nil"/>
              <w:bottom w:val="single" w:sz="12" w:space="0" w:color="auto"/>
            </w:tcBorders>
          </w:tcPr>
          <w:p w14:paraId="662DA656" w14:textId="77777777" w:rsidR="00310632" w:rsidRPr="00AE76A0" w:rsidRDefault="00310632" w:rsidP="00310632">
            <w:pPr>
              <w:jc w:val="both"/>
              <w:rPr>
                <w:szCs w:val="19"/>
              </w:rPr>
            </w:pPr>
            <w:r w:rsidRPr="00AE76A0">
              <w:rPr>
                <w:szCs w:val="19"/>
              </w:rPr>
              <w:t xml:space="preserve">Cílem předmětu je seznámení studenta s principy genetiky, fyziologie a molekulární a buněčné biologie v kontextu testování biokompatibility jakožto klíčového parametru podmiňujícího aplikace biomateriálů. Jedná se o komplexní vlastnost zahrnující lokální i systémové reakce organismu či jeho částí na kontakt s materiálem. Hlavní důraz je kladen na alternativní metody testování pomocí </w:t>
            </w:r>
            <w:r w:rsidRPr="00AE76A0">
              <w:rPr>
                <w:i/>
                <w:szCs w:val="19"/>
              </w:rPr>
              <w:t xml:space="preserve">in vitro </w:t>
            </w:r>
            <w:r w:rsidRPr="00AE76A0">
              <w:rPr>
                <w:szCs w:val="19"/>
              </w:rPr>
              <w:t>metod, jejich principů a interpretace. Obsah výuky bude zohledňovat konkrétní problematiku řešené disertační</w:t>
            </w:r>
            <w:r w:rsidRPr="00AE76A0">
              <w:rPr>
                <w:spacing w:val="-3"/>
                <w:szCs w:val="19"/>
              </w:rPr>
              <w:t xml:space="preserve"> </w:t>
            </w:r>
            <w:r w:rsidRPr="00AE76A0">
              <w:rPr>
                <w:szCs w:val="19"/>
              </w:rPr>
              <w:t>práce.</w:t>
            </w:r>
          </w:p>
          <w:p w14:paraId="60D40E11" w14:textId="77777777" w:rsidR="00366C77" w:rsidRPr="00B37A28" w:rsidRDefault="00366C77" w:rsidP="00366C77">
            <w:pPr>
              <w:jc w:val="both"/>
              <w:rPr>
                <w:del w:id="8" w:author="Ivo Kuřitka" w:date="2019-11-27T22:34:00Z"/>
              </w:rPr>
            </w:pPr>
          </w:p>
          <w:p w14:paraId="005331C0" w14:textId="77777777" w:rsidR="00310632" w:rsidRPr="00AE76A0" w:rsidRDefault="00310632" w:rsidP="00310632">
            <w:pPr>
              <w:jc w:val="both"/>
              <w:rPr>
                <w:szCs w:val="19"/>
              </w:rPr>
            </w:pPr>
            <w:r w:rsidRPr="00AE76A0">
              <w:rPr>
                <w:szCs w:val="19"/>
                <w:u w:val="single"/>
              </w:rPr>
              <w:t>Základní témata:</w:t>
            </w:r>
          </w:p>
          <w:p w14:paraId="12A83392" w14:textId="77777777" w:rsidR="00310632" w:rsidRPr="00AE76A0" w:rsidRDefault="00310632" w:rsidP="00310632">
            <w:pPr>
              <w:pStyle w:val="Odstavecseseznamem"/>
              <w:numPr>
                <w:ilvl w:val="0"/>
                <w:numId w:val="9"/>
              </w:numPr>
              <w:ind w:left="113" w:hanging="113"/>
              <w:jc w:val="both"/>
              <w:rPr>
                <w:szCs w:val="19"/>
              </w:rPr>
            </w:pPr>
            <w:r w:rsidRPr="00AE76A0">
              <w:rPr>
                <w:szCs w:val="19"/>
              </w:rPr>
              <w:t>Lokální a systémové reakce organismu či jeho částí na kontakt s materiálem.</w:t>
            </w:r>
          </w:p>
          <w:p w14:paraId="59CF30F2" w14:textId="77777777" w:rsidR="00310632" w:rsidRPr="00AE76A0" w:rsidRDefault="00310632" w:rsidP="00310632">
            <w:pPr>
              <w:pStyle w:val="Odstavecseseznamem"/>
              <w:numPr>
                <w:ilvl w:val="0"/>
                <w:numId w:val="9"/>
              </w:numPr>
              <w:ind w:left="113" w:hanging="113"/>
              <w:jc w:val="both"/>
              <w:rPr>
                <w:szCs w:val="19"/>
              </w:rPr>
            </w:pPr>
            <w:r w:rsidRPr="00AE76A0">
              <w:rPr>
                <w:szCs w:val="19"/>
              </w:rPr>
              <w:t>Principy genetiky, fyziologie a buněčné biologie v kontextu interakcí materiálů s živými subjekty.</w:t>
            </w:r>
          </w:p>
          <w:p w14:paraId="7C959200" w14:textId="77777777" w:rsidR="00310632" w:rsidRPr="003E6ADA" w:rsidRDefault="00310632" w:rsidP="00310632">
            <w:pPr>
              <w:pStyle w:val="Odstavecseseznamem"/>
              <w:numPr>
                <w:ilvl w:val="0"/>
                <w:numId w:val="9"/>
              </w:numPr>
              <w:ind w:left="113" w:hanging="113"/>
              <w:jc w:val="both"/>
              <w:rPr>
                <w:szCs w:val="19"/>
                <w:highlight w:val="yellow"/>
              </w:rPr>
            </w:pPr>
            <w:r w:rsidRPr="00AE76A0">
              <w:rPr>
                <w:szCs w:val="19"/>
              </w:rPr>
              <w:t>Biokompatibilita</w:t>
            </w:r>
            <w:ins w:id="9" w:author="Ivo Kuřitka" w:date="2019-11-27T22:34:00Z">
              <w:r>
                <w:rPr>
                  <w:szCs w:val="19"/>
                </w:rPr>
                <w:t xml:space="preserve">, </w:t>
              </w:r>
              <w:r w:rsidRPr="003E6ADA">
                <w:rPr>
                  <w:szCs w:val="19"/>
                  <w:highlight w:val="yellow"/>
                </w:rPr>
                <w:t>definice, význam</w:t>
              </w:r>
            </w:ins>
            <w:r w:rsidRPr="003E6ADA">
              <w:rPr>
                <w:szCs w:val="19"/>
                <w:highlight w:val="yellow"/>
              </w:rPr>
              <w:t xml:space="preserve"> a její testování</w:t>
            </w:r>
            <w:ins w:id="10" w:author="Ivo Kuřitka" w:date="2019-11-27T22:34:00Z">
              <w:r w:rsidRPr="003E6ADA">
                <w:rPr>
                  <w:szCs w:val="19"/>
                  <w:highlight w:val="yellow"/>
                </w:rPr>
                <w:t xml:space="preserve"> </w:t>
              </w:r>
              <w:r w:rsidRPr="003E6ADA">
                <w:rPr>
                  <w:i/>
                  <w:szCs w:val="19"/>
                  <w:highlight w:val="yellow"/>
                </w:rPr>
                <w:t>in vitro</w:t>
              </w:r>
              <w:r w:rsidRPr="003E6ADA">
                <w:rPr>
                  <w:szCs w:val="19"/>
                  <w:highlight w:val="yellow"/>
                </w:rPr>
                <w:t xml:space="preserve"> a </w:t>
              </w:r>
              <w:r w:rsidRPr="003E6ADA">
                <w:rPr>
                  <w:i/>
                  <w:szCs w:val="19"/>
                  <w:highlight w:val="yellow"/>
                </w:rPr>
                <w:t>in vivo</w:t>
              </w:r>
              <w:r w:rsidRPr="003E6ADA">
                <w:rPr>
                  <w:szCs w:val="19"/>
                  <w:highlight w:val="yellow"/>
                </w:rPr>
                <w:t>, principy a intepretace</w:t>
              </w:r>
            </w:ins>
            <w:r w:rsidRPr="003E6ADA">
              <w:rPr>
                <w:szCs w:val="19"/>
                <w:highlight w:val="yellow"/>
              </w:rPr>
              <w:t>.</w:t>
            </w:r>
          </w:p>
          <w:p w14:paraId="110F1778" w14:textId="77777777" w:rsidR="00310632" w:rsidRPr="00AE76A0" w:rsidRDefault="00310632" w:rsidP="00310632">
            <w:pPr>
              <w:pStyle w:val="Odstavecseseznamem"/>
              <w:numPr>
                <w:ilvl w:val="0"/>
                <w:numId w:val="9"/>
              </w:numPr>
              <w:ind w:left="113" w:hanging="113"/>
              <w:jc w:val="both"/>
              <w:rPr>
                <w:szCs w:val="19"/>
              </w:rPr>
            </w:pPr>
            <w:r w:rsidRPr="00AE76A0">
              <w:rPr>
                <w:szCs w:val="19"/>
              </w:rPr>
              <w:t xml:space="preserve">Alternativní metody testování </w:t>
            </w:r>
            <w:r w:rsidRPr="00AE76A0">
              <w:rPr>
                <w:i/>
                <w:szCs w:val="19"/>
              </w:rPr>
              <w:t>in vivo</w:t>
            </w:r>
            <w:r w:rsidRPr="00AE76A0">
              <w:rPr>
                <w:szCs w:val="19"/>
              </w:rPr>
              <w:t>, principy a interpretace.</w:t>
            </w:r>
          </w:p>
          <w:p w14:paraId="0B0407AD" w14:textId="77777777" w:rsidR="00310632" w:rsidRPr="00AE76A0" w:rsidRDefault="00310632" w:rsidP="00310632">
            <w:pPr>
              <w:pStyle w:val="Odstavecseseznamem"/>
              <w:ind w:left="113" w:hanging="113"/>
              <w:jc w:val="both"/>
              <w:rPr>
                <w:szCs w:val="19"/>
              </w:rPr>
            </w:pPr>
            <w:r w:rsidRPr="00AE76A0">
              <w:rPr>
                <w:szCs w:val="19"/>
              </w:rPr>
              <w:t>- Povrchové vlastnosti materiálů a jejich vztah k biokompatibilitě materiálů.</w:t>
            </w:r>
          </w:p>
          <w:p w14:paraId="34A72A5A" w14:textId="77777777" w:rsidR="00310632" w:rsidRPr="00AE76A0" w:rsidRDefault="00310632" w:rsidP="00310632">
            <w:pPr>
              <w:pStyle w:val="Odstavecseseznamem"/>
              <w:numPr>
                <w:ilvl w:val="0"/>
                <w:numId w:val="9"/>
              </w:numPr>
              <w:ind w:left="113" w:hanging="113"/>
              <w:jc w:val="both"/>
              <w:rPr>
                <w:szCs w:val="19"/>
              </w:rPr>
            </w:pPr>
            <w:r w:rsidRPr="00AE76A0">
              <w:rPr>
                <w:szCs w:val="19"/>
              </w:rPr>
              <w:t>Objemové vlastnosti materiálů a jejich vztah k biokompatibilitě materiálů.</w:t>
            </w:r>
          </w:p>
          <w:p w14:paraId="37EDE3C7" w14:textId="0C108282" w:rsidR="004115B5" w:rsidRPr="002B4358" w:rsidRDefault="00310632" w:rsidP="00310632">
            <w:pPr>
              <w:pStyle w:val="Odstavecseseznamem"/>
              <w:numPr>
                <w:ilvl w:val="0"/>
                <w:numId w:val="9"/>
              </w:numPr>
              <w:ind w:left="113" w:hanging="113"/>
              <w:jc w:val="both"/>
            </w:pPr>
            <w:r w:rsidRPr="00AE76A0">
              <w:rPr>
                <w:szCs w:val="19"/>
              </w:rPr>
              <w:t>Legislativní rámec testování zdravotnických prostředků a kosmetiky.</w:t>
            </w:r>
          </w:p>
        </w:tc>
      </w:tr>
      <w:tr w:rsidR="005040BE" w14:paraId="0E004688" w14:textId="77777777" w:rsidTr="001A54CF">
        <w:trPr>
          <w:trHeight w:val="265"/>
        </w:trPr>
        <w:tc>
          <w:tcPr>
            <w:tcW w:w="3687" w:type="dxa"/>
            <w:gridSpan w:val="9"/>
            <w:tcBorders>
              <w:top w:val="nil"/>
            </w:tcBorders>
            <w:shd w:val="clear" w:color="auto" w:fill="F7CAAC"/>
          </w:tcPr>
          <w:p w14:paraId="32AA2CDE" w14:textId="77777777" w:rsidR="005040BE" w:rsidRPr="002B4358" w:rsidRDefault="005040BE" w:rsidP="00184F19">
            <w:pPr>
              <w:jc w:val="both"/>
            </w:pPr>
            <w:r w:rsidRPr="002B4358">
              <w:rPr>
                <w:b/>
              </w:rPr>
              <w:t>Studijní literatura a studijní pomůcky</w:t>
            </w:r>
          </w:p>
        </w:tc>
        <w:tc>
          <w:tcPr>
            <w:tcW w:w="6378" w:type="dxa"/>
            <w:gridSpan w:val="17"/>
            <w:tcBorders>
              <w:top w:val="nil"/>
              <w:bottom w:val="nil"/>
            </w:tcBorders>
          </w:tcPr>
          <w:p w14:paraId="458803A2" w14:textId="77777777" w:rsidR="005040BE" w:rsidRPr="002B4358" w:rsidRDefault="005040BE" w:rsidP="00184F19">
            <w:pPr>
              <w:jc w:val="both"/>
            </w:pPr>
          </w:p>
        </w:tc>
      </w:tr>
      <w:tr w:rsidR="00366C77" w14:paraId="189A57D4" w14:textId="77777777" w:rsidTr="001A54CF">
        <w:trPr>
          <w:trHeight w:val="1497"/>
        </w:trPr>
        <w:tc>
          <w:tcPr>
            <w:tcW w:w="10065" w:type="dxa"/>
            <w:gridSpan w:val="26"/>
            <w:tcBorders>
              <w:top w:val="nil"/>
            </w:tcBorders>
          </w:tcPr>
          <w:p w14:paraId="73CBAD05" w14:textId="77777777" w:rsidR="00366C77" w:rsidRPr="009008E6" w:rsidRDefault="00366C77" w:rsidP="00366C77">
            <w:pPr>
              <w:jc w:val="both"/>
              <w:rPr>
                <w:u w:val="single"/>
              </w:rPr>
            </w:pPr>
            <w:r w:rsidRPr="009008E6">
              <w:rPr>
                <w:u w:val="single"/>
              </w:rPr>
              <w:t>Povinná literatura:</w:t>
            </w:r>
          </w:p>
          <w:p w14:paraId="67B998A4" w14:textId="738C5ED7" w:rsidR="00366C77" w:rsidRPr="009008E6" w:rsidRDefault="00DD46A1" w:rsidP="00366C77">
            <w:pPr>
              <w:pStyle w:val="TableParagraph"/>
              <w:ind w:left="0"/>
              <w:jc w:val="both"/>
              <w:rPr>
                <w:sz w:val="20"/>
                <w:szCs w:val="20"/>
              </w:rPr>
            </w:pPr>
            <w:r>
              <w:rPr>
                <w:sz w:val="20"/>
                <w:szCs w:val="20"/>
              </w:rPr>
              <w:t xml:space="preserve">BLACK, J. </w:t>
            </w:r>
            <w:r w:rsidR="00366C77" w:rsidRPr="00E212F8">
              <w:rPr>
                <w:i/>
                <w:sz w:val="20"/>
                <w:szCs w:val="20"/>
              </w:rPr>
              <w:t>Biological Performance of Materials:</w:t>
            </w:r>
            <w:r w:rsidR="00366C77" w:rsidRPr="009008E6">
              <w:rPr>
                <w:sz w:val="20"/>
                <w:szCs w:val="20"/>
              </w:rPr>
              <w:t xml:space="preserve"> </w:t>
            </w:r>
            <w:r w:rsidR="00366C77" w:rsidRPr="00DD46A1">
              <w:rPr>
                <w:i/>
                <w:sz w:val="20"/>
                <w:szCs w:val="20"/>
              </w:rPr>
              <w:t>Fundamentals of Biocompatibility</w:t>
            </w:r>
            <w:r w:rsidR="00366C77" w:rsidRPr="009008E6">
              <w:rPr>
                <w:sz w:val="20"/>
                <w:szCs w:val="20"/>
              </w:rPr>
              <w:t>. 4th Ed. CRC Press, 2005.</w:t>
            </w:r>
          </w:p>
          <w:p w14:paraId="68E71116" w14:textId="738C97CD" w:rsidR="00366C77" w:rsidRPr="009008E6" w:rsidRDefault="00366C77" w:rsidP="00366C77">
            <w:pPr>
              <w:pStyle w:val="TableParagraph"/>
              <w:ind w:left="0"/>
              <w:jc w:val="both"/>
              <w:rPr>
                <w:sz w:val="20"/>
                <w:szCs w:val="20"/>
              </w:rPr>
            </w:pPr>
            <w:r w:rsidRPr="009008E6">
              <w:rPr>
                <w:sz w:val="20"/>
                <w:szCs w:val="20"/>
              </w:rPr>
              <w:t>ALBERTS, B., JOHNSON, A., LEWIS, J., RAFF, M., ROBERTS, K.,</w:t>
            </w:r>
            <w:r w:rsidR="00EB1FA1">
              <w:rPr>
                <w:spacing w:val="54"/>
                <w:sz w:val="20"/>
                <w:szCs w:val="20"/>
              </w:rPr>
              <w:t xml:space="preserve"> </w:t>
            </w:r>
            <w:r w:rsidR="00DD46A1">
              <w:rPr>
                <w:sz w:val="20"/>
                <w:szCs w:val="20"/>
              </w:rPr>
              <w:t xml:space="preserve">WALTER, P. </w:t>
            </w:r>
            <w:r w:rsidRPr="00DD46A1">
              <w:rPr>
                <w:i/>
                <w:sz w:val="20"/>
                <w:szCs w:val="20"/>
              </w:rPr>
              <w:t>Molecular</w:t>
            </w:r>
            <w:r w:rsidR="00DD46A1">
              <w:rPr>
                <w:i/>
                <w:sz w:val="20"/>
                <w:szCs w:val="20"/>
              </w:rPr>
              <w:t xml:space="preserve"> </w:t>
            </w:r>
            <w:r w:rsidRPr="00DD46A1">
              <w:rPr>
                <w:i/>
                <w:sz w:val="20"/>
                <w:szCs w:val="20"/>
              </w:rPr>
              <w:t>Biology of the Cell</w:t>
            </w:r>
            <w:r w:rsidRPr="009008E6">
              <w:rPr>
                <w:sz w:val="20"/>
                <w:szCs w:val="20"/>
              </w:rPr>
              <w:t>. 5th Ed. Garland Science, 2007.</w:t>
            </w:r>
          </w:p>
          <w:p w14:paraId="03876378" w14:textId="2207E93F" w:rsidR="00366C77" w:rsidRPr="00D0495B" w:rsidRDefault="00366C77" w:rsidP="00366C77">
            <w:pPr>
              <w:pStyle w:val="TableParagraph"/>
              <w:ind w:left="0"/>
              <w:jc w:val="both"/>
              <w:rPr>
                <w:sz w:val="19"/>
                <w:szCs w:val="19"/>
              </w:rPr>
            </w:pPr>
            <w:r w:rsidRPr="009008E6">
              <w:rPr>
                <w:caps/>
                <w:sz w:val="20"/>
                <w:szCs w:val="20"/>
              </w:rPr>
              <w:t>Ma, P</w:t>
            </w:r>
            <w:r w:rsidR="00EB1FA1">
              <w:rPr>
                <w:caps/>
                <w:sz w:val="20"/>
                <w:szCs w:val="20"/>
              </w:rPr>
              <w:t>.</w:t>
            </w:r>
            <w:bookmarkStart w:id="11" w:name="citation"/>
            <w:r w:rsidR="00DD46A1">
              <w:rPr>
                <w:caps/>
                <w:sz w:val="20"/>
                <w:szCs w:val="20"/>
              </w:rPr>
              <w:t xml:space="preserve">X. </w:t>
            </w:r>
            <w:r w:rsidRPr="00DD46A1">
              <w:rPr>
                <w:i/>
                <w:sz w:val="20"/>
                <w:szCs w:val="20"/>
              </w:rPr>
              <w:t>Biomaterials and Regenerative Medicine</w:t>
            </w:r>
            <w:r w:rsidRPr="009008E6">
              <w:rPr>
                <w:sz w:val="20"/>
                <w:szCs w:val="20"/>
              </w:rPr>
              <w:t>.</w:t>
            </w:r>
            <w:bookmarkEnd w:id="11"/>
            <w:r w:rsidR="00DD46A1">
              <w:rPr>
                <w:sz w:val="20"/>
                <w:szCs w:val="20"/>
              </w:rPr>
              <w:t xml:space="preserve"> </w:t>
            </w:r>
            <w:r w:rsidRPr="009008E6">
              <w:rPr>
                <w:sz w:val="20"/>
                <w:szCs w:val="20"/>
              </w:rPr>
              <w:t>Ca</w:t>
            </w:r>
            <w:r w:rsidR="00DD46A1">
              <w:rPr>
                <w:sz w:val="20"/>
                <w:szCs w:val="20"/>
              </w:rPr>
              <w:t xml:space="preserve">mbridge University Press. ISBN </w:t>
            </w:r>
            <w:r w:rsidRPr="009008E6">
              <w:rPr>
                <w:sz w:val="20"/>
                <w:szCs w:val="20"/>
              </w:rPr>
              <w:t>978-1-107-01209-7, 978-0-511-99783-9, 978-1-139-98497-3, 978-1-139-98959-6, 978-1-68015-683-6. Health &amp; Medicine (General). Dostupné</w:t>
            </w:r>
            <w:r w:rsidRPr="00D0495B">
              <w:rPr>
                <w:sz w:val="19"/>
                <w:szCs w:val="19"/>
              </w:rPr>
              <w:t xml:space="preserve"> z</w:t>
            </w:r>
            <w:r w:rsidR="00D0495B" w:rsidRPr="00D0495B">
              <w:rPr>
                <w:sz w:val="19"/>
                <w:szCs w:val="19"/>
              </w:rPr>
              <w:t>:</w:t>
            </w:r>
            <w:r w:rsidRPr="00D0495B">
              <w:rPr>
                <w:sz w:val="19"/>
                <w:szCs w:val="19"/>
              </w:rPr>
              <w:t xml:space="preserve"> </w:t>
            </w:r>
            <w:hyperlink r:id="rId32" w:history="1">
              <w:r w:rsidRPr="00D0495B">
                <w:rPr>
                  <w:rStyle w:val="Hypertextovodkaz"/>
                  <w:sz w:val="19"/>
                  <w:szCs w:val="19"/>
                </w:rPr>
                <w:t>https://app.knovel.com/web/toc.v/cid:kpBRM00001/viewerType:toc/root_slug:biomaterials-regenerative?kpromoter=federation</w:t>
              </w:r>
            </w:hyperlink>
            <w:r w:rsidR="00D0495B" w:rsidRPr="00D0495B">
              <w:rPr>
                <w:rStyle w:val="Hypertextovodkaz"/>
                <w:sz w:val="19"/>
                <w:szCs w:val="19"/>
                <w:u w:val="none"/>
              </w:rPr>
              <w:t>.</w:t>
            </w:r>
          </w:p>
          <w:p w14:paraId="422C7CB0" w14:textId="77777777" w:rsidR="00366C77" w:rsidRPr="00D0495B" w:rsidRDefault="00366C77" w:rsidP="00366C77">
            <w:pPr>
              <w:jc w:val="both"/>
              <w:rPr>
                <w:del w:id="12" w:author="Ivo Kuřitka" w:date="2019-11-27T22:34:00Z"/>
                <w:sz w:val="19"/>
                <w:szCs w:val="19"/>
              </w:rPr>
            </w:pPr>
          </w:p>
          <w:p w14:paraId="1A36AAD8" w14:textId="723FBEDB" w:rsidR="00366C77" w:rsidRDefault="00366C77" w:rsidP="00BE260C">
            <w:pPr>
              <w:spacing w:before="40"/>
              <w:jc w:val="both"/>
              <w:rPr>
                <w:u w:val="single"/>
              </w:rPr>
            </w:pPr>
            <w:r w:rsidRPr="009008E6">
              <w:rPr>
                <w:u w:val="single"/>
              </w:rPr>
              <w:t>Doporuč</w:t>
            </w:r>
            <w:r w:rsidR="0086771F" w:rsidRPr="009008E6">
              <w:rPr>
                <w:u w:val="single"/>
              </w:rPr>
              <w:t>e</w:t>
            </w:r>
            <w:r w:rsidRPr="009008E6">
              <w:rPr>
                <w:u w:val="single"/>
              </w:rPr>
              <w:t>ná literatura:</w:t>
            </w:r>
          </w:p>
          <w:p w14:paraId="77697277" w14:textId="77777777" w:rsidR="000062D6" w:rsidRPr="009008E6" w:rsidRDefault="000062D6" w:rsidP="000062D6">
            <w:pPr>
              <w:jc w:val="both"/>
              <w:rPr>
                <w:u w:val="single"/>
              </w:rPr>
            </w:pPr>
            <w:r w:rsidRPr="00EB1FA1">
              <w:t>Aktuální časopisecké a knižní zdroje dostupné prostřednictvím Knihovny UTB ve Zlíně (</w:t>
            </w:r>
            <w:hyperlink r:id="rId33" w:history="1">
              <w:r w:rsidRPr="00EB1FA1">
                <w:rPr>
                  <w:rStyle w:val="Hypertextovodkaz"/>
                </w:rPr>
                <w:t>www.knihovna.utb.cz</w:t>
              </w:r>
            </w:hyperlink>
            <w:r w:rsidRPr="00EB1FA1">
              <w:t>).</w:t>
            </w:r>
          </w:p>
          <w:p w14:paraId="13ED9972" w14:textId="77777777" w:rsidR="00E212F8" w:rsidRDefault="005758A7" w:rsidP="00E212F8">
            <w:pPr>
              <w:pStyle w:val="TableParagraph"/>
              <w:ind w:left="0"/>
              <w:jc w:val="both"/>
              <w:rPr>
                <w:sz w:val="20"/>
                <w:szCs w:val="20"/>
              </w:rPr>
            </w:pPr>
            <w:hyperlink r:id="rId34" w:tooltip="Find more records by this author" w:history="1">
              <w:r w:rsidR="00E212F8" w:rsidRPr="00C02BD9">
                <w:rPr>
                  <w:caps/>
                  <w:sz w:val="20"/>
                  <w:szCs w:val="20"/>
                  <w:lang w:val="de-DE"/>
                </w:rPr>
                <w:t>Bernard, M</w:t>
              </w:r>
            </w:hyperlink>
            <w:r w:rsidR="00E212F8" w:rsidRPr="00C02BD9">
              <w:rPr>
                <w:caps/>
                <w:sz w:val="20"/>
                <w:szCs w:val="20"/>
                <w:lang w:val="de-DE"/>
              </w:rPr>
              <w:t xml:space="preserve">., </w:t>
            </w:r>
            <w:hyperlink r:id="rId35" w:tooltip="Find more records by this author" w:history="1">
              <w:r w:rsidR="00E212F8" w:rsidRPr="00C02BD9">
                <w:rPr>
                  <w:caps/>
                  <w:sz w:val="20"/>
                  <w:szCs w:val="20"/>
                  <w:lang w:val="de-DE"/>
                </w:rPr>
                <w:t>Jubeli, E</w:t>
              </w:r>
            </w:hyperlink>
            <w:r w:rsidR="00E212F8" w:rsidRPr="00C02BD9">
              <w:rPr>
                <w:caps/>
                <w:sz w:val="20"/>
                <w:szCs w:val="20"/>
                <w:lang w:val="de-DE"/>
              </w:rPr>
              <w:t xml:space="preserve">., </w:t>
            </w:r>
            <w:hyperlink r:id="rId36" w:tooltip="Find more records by this author" w:history="1">
              <w:r w:rsidR="00E212F8" w:rsidRPr="00C02BD9">
                <w:rPr>
                  <w:caps/>
                  <w:sz w:val="20"/>
                  <w:szCs w:val="20"/>
                  <w:lang w:val="de-DE"/>
                </w:rPr>
                <w:t>Pungente, M.D</w:t>
              </w:r>
            </w:hyperlink>
            <w:r w:rsidR="00E212F8" w:rsidRPr="00C02BD9">
              <w:rPr>
                <w:caps/>
                <w:sz w:val="20"/>
                <w:szCs w:val="20"/>
                <w:lang w:val="de-DE"/>
              </w:rPr>
              <w:t xml:space="preserve">. </w:t>
            </w:r>
            <w:r w:rsidR="00E212F8" w:rsidRPr="00DD46A1">
              <w:rPr>
                <w:i/>
                <w:sz w:val="20"/>
                <w:szCs w:val="20"/>
              </w:rPr>
              <w:t xml:space="preserve">Biocompatibility of </w:t>
            </w:r>
            <w:r w:rsidR="00E212F8">
              <w:rPr>
                <w:i/>
                <w:sz w:val="20"/>
                <w:szCs w:val="20"/>
              </w:rPr>
              <w:t>P</w:t>
            </w:r>
            <w:r w:rsidR="00E212F8" w:rsidRPr="00DD46A1">
              <w:rPr>
                <w:i/>
                <w:sz w:val="20"/>
                <w:szCs w:val="20"/>
              </w:rPr>
              <w:t>olymer-</w:t>
            </w:r>
            <w:r w:rsidR="00E212F8">
              <w:rPr>
                <w:i/>
                <w:sz w:val="20"/>
                <w:szCs w:val="20"/>
              </w:rPr>
              <w:t>B</w:t>
            </w:r>
            <w:r w:rsidR="00E212F8" w:rsidRPr="00DD46A1">
              <w:rPr>
                <w:i/>
                <w:sz w:val="20"/>
                <w:szCs w:val="20"/>
              </w:rPr>
              <w:t xml:space="preserve">ased </w:t>
            </w:r>
            <w:r w:rsidR="00E212F8">
              <w:rPr>
                <w:i/>
                <w:sz w:val="20"/>
                <w:szCs w:val="20"/>
              </w:rPr>
              <w:t>B</w:t>
            </w:r>
            <w:r w:rsidR="00E212F8" w:rsidRPr="00DD46A1">
              <w:rPr>
                <w:i/>
                <w:sz w:val="20"/>
                <w:szCs w:val="20"/>
              </w:rPr>
              <w:t xml:space="preserve">iomaterials and </w:t>
            </w:r>
            <w:r w:rsidR="00E212F8">
              <w:rPr>
                <w:i/>
                <w:sz w:val="20"/>
                <w:szCs w:val="20"/>
              </w:rPr>
              <w:t>M</w:t>
            </w:r>
            <w:r w:rsidR="00E212F8" w:rsidRPr="00DD46A1">
              <w:rPr>
                <w:i/>
                <w:sz w:val="20"/>
                <w:szCs w:val="20"/>
              </w:rPr>
              <w:t xml:space="preserve">edical </w:t>
            </w:r>
            <w:r w:rsidR="00E212F8">
              <w:rPr>
                <w:i/>
                <w:sz w:val="20"/>
                <w:szCs w:val="20"/>
              </w:rPr>
              <w:t>D</w:t>
            </w:r>
            <w:r w:rsidR="00E212F8" w:rsidRPr="00DD46A1">
              <w:rPr>
                <w:i/>
                <w:sz w:val="20"/>
                <w:szCs w:val="20"/>
              </w:rPr>
              <w:t xml:space="preserve">evices - </w:t>
            </w:r>
            <w:r w:rsidR="00E212F8">
              <w:rPr>
                <w:i/>
                <w:sz w:val="20"/>
                <w:szCs w:val="20"/>
              </w:rPr>
              <w:t>R</w:t>
            </w:r>
            <w:r w:rsidR="00E212F8" w:rsidRPr="00DD46A1">
              <w:rPr>
                <w:i/>
                <w:sz w:val="20"/>
                <w:szCs w:val="20"/>
              </w:rPr>
              <w:t xml:space="preserve">egulations, </w:t>
            </w:r>
            <w:r w:rsidR="00E212F8">
              <w:rPr>
                <w:i/>
                <w:sz w:val="20"/>
                <w:szCs w:val="20"/>
              </w:rPr>
              <w:t>I</w:t>
            </w:r>
            <w:r w:rsidR="00E212F8" w:rsidRPr="00DD46A1">
              <w:rPr>
                <w:i/>
                <w:sz w:val="20"/>
                <w:szCs w:val="20"/>
              </w:rPr>
              <w:t xml:space="preserve">n </w:t>
            </w:r>
            <w:r w:rsidR="00E212F8">
              <w:rPr>
                <w:i/>
                <w:sz w:val="20"/>
                <w:szCs w:val="20"/>
              </w:rPr>
              <w:t>V</w:t>
            </w:r>
            <w:r w:rsidR="00E212F8" w:rsidRPr="00DD46A1">
              <w:rPr>
                <w:i/>
                <w:sz w:val="20"/>
                <w:szCs w:val="20"/>
              </w:rPr>
              <w:t xml:space="preserve">itro </w:t>
            </w:r>
            <w:r w:rsidR="00E212F8">
              <w:rPr>
                <w:i/>
                <w:sz w:val="20"/>
                <w:szCs w:val="20"/>
              </w:rPr>
              <w:t>S</w:t>
            </w:r>
            <w:r w:rsidR="00E212F8" w:rsidRPr="00DD46A1">
              <w:rPr>
                <w:i/>
                <w:sz w:val="20"/>
                <w:szCs w:val="20"/>
              </w:rPr>
              <w:t xml:space="preserve">creening and </w:t>
            </w:r>
            <w:r w:rsidR="00E212F8">
              <w:rPr>
                <w:i/>
                <w:sz w:val="20"/>
                <w:szCs w:val="20"/>
              </w:rPr>
              <w:t>R</w:t>
            </w:r>
            <w:r w:rsidR="00E212F8" w:rsidRPr="00DD46A1">
              <w:rPr>
                <w:i/>
                <w:sz w:val="20"/>
                <w:szCs w:val="20"/>
              </w:rPr>
              <w:t>isk-</w:t>
            </w:r>
            <w:r w:rsidR="00E212F8">
              <w:rPr>
                <w:i/>
                <w:sz w:val="20"/>
                <w:szCs w:val="20"/>
              </w:rPr>
              <w:t>M</w:t>
            </w:r>
            <w:r w:rsidR="00E212F8" w:rsidRPr="00DD46A1">
              <w:rPr>
                <w:i/>
                <w:sz w:val="20"/>
                <w:szCs w:val="20"/>
              </w:rPr>
              <w:t>anagement</w:t>
            </w:r>
            <w:r w:rsidR="00E212F8" w:rsidRPr="00EB1FA1">
              <w:rPr>
                <w:sz w:val="20"/>
                <w:szCs w:val="20"/>
              </w:rPr>
              <w:t xml:space="preserve">. </w:t>
            </w:r>
            <w:r w:rsidR="00E212F8">
              <w:rPr>
                <w:sz w:val="20"/>
                <w:szCs w:val="20"/>
              </w:rPr>
              <w:t xml:space="preserve">Biomaterials Science 6, </w:t>
            </w:r>
            <w:r w:rsidR="00E212F8" w:rsidRPr="00EB1FA1">
              <w:rPr>
                <w:sz w:val="20"/>
                <w:szCs w:val="20"/>
              </w:rPr>
              <w:t>2025-2053</w:t>
            </w:r>
            <w:r w:rsidR="00E212F8">
              <w:rPr>
                <w:sz w:val="20"/>
                <w:szCs w:val="20"/>
              </w:rPr>
              <w:t>, 2018</w:t>
            </w:r>
            <w:r w:rsidR="00E212F8" w:rsidRPr="00EB1FA1">
              <w:rPr>
                <w:sz w:val="20"/>
                <w:szCs w:val="20"/>
              </w:rPr>
              <w:t xml:space="preserve">. </w:t>
            </w:r>
            <w:r w:rsidR="00E212F8">
              <w:rPr>
                <w:sz w:val="20"/>
                <w:szCs w:val="20"/>
              </w:rPr>
              <w:t>DOI</w:t>
            </w:r>
            <w:r w:rsidR="00E212F8" w:rsidRPr="00EB1FA1">
              <w:rPr>
                <w:sz w:val="20"/>
                <w:szCs w:val="20"/>
              </w:rPr>
              <w:t> 10.1039/c8bm00518</w:t>
            </w:r>
            <w:r w:rsidR="00E212F8">
              <w:rPr>
                <w:sz w:val="20"/>
                <w:szCs w:val="20"/>
              </w:rPr>
              <w:t>.</w:t>
            </w:r>
          </w:p>
          <w:p w14:paraId="70C04561" w14:textId="01E205EE" w:rsidR="00366C77" w:rsidRPr="009008E6" w:rsidRDefault="005758A7" w:rsidP="008E1243">
            <w:pPr>
              <w:pStyle w:val="TableParagraph"/>
              <w:ind w:left="0"/>
              <w:jc w:val="both"/>
              <w:rPr>
                <w:sz w:val="20"/>
                <w:szCs w:val="20"/>
              </w:rPr>
            </w:pPr>
            <w:hyperlink r:id="rId37">
              <w:r w:rsidR="00366C77" w:rsidRPr="009008E6">
                <w:rPr>
                  <w:sz w:val="20"/>
                  <w:szCs w:val="20"/>
                </w:rPr>
                <w:t>RATNER,</w:t>
              </w:r>
            </w:hyperlink>
            <w:r w:rsidR="00366C77" w:rsidRPr="009008E6">
              <w:rPr>
                <w:sz w:val="20"/>
                <w:szCs w:val="20"/>
              </w:rPr>
              <w:t xml:space="preserve"> B.D., HOFFMAN, A.S., SCHOEN, J.S., LE</w:t>
            </w:r>
            <w:r w:rsidR="00DD46A1">
              <w:rPr>
                <w:sz w:val="20"/>
                <w:szCs w:val="20"/>
              </w:rPr>
              <w:t xml:space="preserve">MONS, J.E. </w:t>
            </w:r>
            <w:r w:rsidR="00366C77" w:rsidRPr="00DD46A1">
              <w:rPr>
                <w:i/>
                <w:sz w:val="20"/>
                <w:szCs w:val="20"/>
              </w:rPr>
              <w:t>Biomaterials Science: An</w:t>
            </w:r>
            <w:r w:rsidR="008E1243" w:rsidRPr="00DD46A1">
              <w:rPr>
                <w:i/>
                <w:sz w:val="20"/>
                <w:szCs w:val="20"/>
              </w:rPr>
              <w:t xml:space="preserve"> </w:t>
            </w:r>
            <w:r w:rsidR="00366C77" w:rsidRPr="00DD46A1">
              <w:rPr>
                <w:i/>
                <w:sz w:val="20"/>
                <w:szCs w:val="20"/>
              </w:rPr>
              <w:t>Introduction to Materials in Medicine</w:t>
            </w:r>
            <w:r w:rsidR="00366C77" w:rsidRPr="009008E6">
              <w:rPr>
                <w:sz w:val="20"/>
                <w:szCs w:val="20"/>
              </w:rPr>
              <w:t>. 3rd Ed. Academic Press, 2012.</w:t>
            </w:r>
          </w:p>
          <w:p w14:paraId="7B4B219C" w14:textId="73CFE0AD" w:rsidR="00366C77" w:rsidRPr="009008E6" w:rsidRDefault="00366C77" w:rsidP="008E1243">
            <w:pPr>
              <w:pStyle w:val="TableParagraph"/>
              <w:ind w:left="0"/>
              <w:jc w:val="both"/>
              <w:rPr>
                <w:sz w:val="20"/>
                <w:szCs w:val="20"/>
              </w:rPr>
            </w:pPr>
            <w:r w:rsidRPr="009008E6">
              <w:rPr>
                <w:sz w:val="20"/>
                <w:szCs w:val="20"/>
              </w:rPr>
              <w:t>CELIS, E.J., CARTER, N., SIMONS, K., SMALL,</w:t>
            </w:r>
            <w:r w:rsidR="00DD46A1">
              <w:rPr>
                <w:sz w:val="20"/>
                <w:szCs w:val="20"/>
              </w:rPr>
              <w:t xml:space="preserve"> J.V., HUNTER, T., SHOTTON, D. </w:t>
            </w:r>
            <w:r w:rsidRPr="00DD46A1">
              <w:rPr>
                <w:i/>
                <w:sz w:val="20"/>
                <w:szCs w:val="20"/>
              </w:rPr>
              <w:t>Cell</w:t>
            </w:r>
            <w:r w:rsidR="008E1243" w:rsidRPr="00DD46A1">
              <w:rPr>
                <w:i/>
                <w:sz w:val="20"/>
                <w:szCs w:val="20"/>
              </w:rPr>
              <w:t xml:space="preserve"> </w:t>
            </w:r>
            <w:r w:rsidRPr="00DD46A1">
              <w:rPr>
                <w:i/>
                <w:sz w:val="20"/>
                <w:szCs w:val="20"/>
              </w:rPr>
              <w:t>Biology: A Laboratory Handbook</w:t>
            </w:r>
            <w:r w:rsidRPr="009008E6">
              <w:rPr>
                <w:sz w:val="20"/>
                <w:szCs w:val="20"/>
              </w:rPr>
              <w:t xml:space="preserve">. 3rd Ed. </w:t>
            </w:r>
            <w:r w:rsidR="00DD46A1" w:rsidRPr="009008E6">
              <w:rPr>
                <w:sz w:val="20"/>
                <w:szCs w:val="20"/>
              </w:rPr>
              <w:t xml:space="preserve">Four Volume Set. </w:t>
            </w:r>
            <w:r w:rsidRPr="009008E6">
              <w:rPr>
                <w:sz w:val="20"/>
                <w:szCs w:val="20"/>
              </w:rPr>
              <w:t xml:space="preserve">Academic Press, 2005. </w:t>
            </w:r>
          </w:p>
          <w:p w14:paraId="3965FCA7" w14:textId="004AD436" w:rsidR="00366C77" w:rsidRPr="002B4358" w:rsidRDefault="00DD46A1" w:rsidP="00EB1FA1">
            <w:pPr>
              <w:jc w:val="both"/>
            </w:pPr>
            <w:r>
              <w:t xml:space="preserve">BARILE, </w:t>
            </w:r>
            <w:proofErr w:type="gramStart"/>
            <w:r>
              <w:t>A.F.</w:t>
            </w:r>
            <w:proofErr w:type="gramEnd"/>
            <w:r>
              <w:t xml:space="preserve"> </w:t>
            </w:r>
            <w:r w:rsidR="00366C77" w:rsidRPr="00DD46A1">
              <w:rPr>
                <w:i/>
              </w:rPr>
              <w:t>Clinical Toxicology: Principles and Mechanisms</w:t>
            </w:r>
            <w:r w:rsidR="00366C77" w:rsidRPr="009008E6">
              <w:t>. 2nd Ed. CRC Press, 2010.</w:t>
            </w:r>
          </w:p>
        </w:tc>
      </w:tr>
      <w:tr w:rsidR="00366C77" w14:paraId="44438F1F" w14:textId="77777777" w:rsidTr="001A54CF">
        <w:tc>
          <w:tcPr>
            <w:tcW w:w="10065" w:type="dxa"/>
            <w:gridSpan w:val="26"/>
            <w:tcBorders>
              <w:top w:val="single" w:sz="12" w:space="0" w:color="auto"/>
              <w:left w:val="single" w:sz="2" w:space="0" w:color="auto"/>
              <w:bottom w:val="single" w:sz="2" w:space="0" w:color="auto"/>
              <w:right w:val="single" w:sz="2" w:space="0" w:color="auto"/>
            </w:tcBorders>
            <w:shd w:val="clear" w:color="auto" w:fill="F7CAAC"/>
          </w:tcPr>
          <w:p w14:paraId="74282C97" w14:textId="77777777" w:rsidR="00366C77" w:rsidRPr="002B4358" w:rsidRDefault="00366C77" w:rsidP="00366C77">
            <w:pPr>
              <w:jc w:val="center"/>
              <w:rPr>
                <w:b/>
              </w:rPr>
            </w:pPr>
            <w:r w:rsidRPr="002B4358">
              <w:rPr>
                <w:b/>
              </w:rPr>
              <w:t>Informace ke kombinované nebo distanční formě</w:t>
            </w:r>
          </w:p>
        </w:tc>
      </w:tr>
      <w:tr w:rsidR="00366C77" w14:paraId="53886683" w14:textId="77777777" w:rsidTr="001A54CF">
        <w:tc>
          <w:tcPr>
            <w:tcW w:w="4821" w:type="dxa"/>
            <w:gridSpan w:val="12"/>
            <w:tcBorders>
              <w:top w:val="single" w:sz="2" w:space="0" w:color="auto"/>
            </w:tcBorders>
            <w:shd w:val="clear" w:color="auto" w:fill="F7CAAC"/>
          </w:tcPr>
          <w:p w14:paraId="6ED67240" w14:textId="77777777" w:rsidR="00366C77" w:rsidRPr="00866204" w:rsidRDefault="00366C77" w:rsidP="00366C77">
            <w:pPr>
              <w:jc w:val="both"/>
            </w:pPr>
            <w:r w:rsidRPr="00866204">
              <w:rPr>
                <w:b/>
              </w:rPr>
              <w:t>Rozsah konzultací (soustředění)</w:t>
            </w:r>
          </w:p>
        </w:tc>
        <w:tc>
          <w:tcPr>
            <w:tcW w:w="889" w:type="dxa"/>
            <w:gridSpan w:val="2"/>
            <w:tcBorders>
              <w:top w:val="single" w:sz="2" w:space="0" w:color="auto"/>
            </w:tcBorders>
          </w:tcPr>
          <w:p w14:paraId="33E9E0DC" w14:textId="77777777" w:rsidR="00366C77" w:rsidRPr="00866204" w:rsidRDefault="00366C77" w:rsidP="00366C77">
            <w:pPr>
              <w:jc w:val="both"/>
            </w:pPr>
          </w:p>
        </w:tc>
        <w:tc>
          <w:tcPr>
            <w:tcW w:w="4355" w:type="dxa"/>
            <w:gridSpan w:val="12"/>
            <w:tcBorders>
              <w:top w:val="single" w:sz="2" w:space="0" w:color="auto"/>
            </w:tcBorders>
            <w:shd w:val="clear" w:color="auto" w:fill="F7CAAC"/>
          </w:tcPr>
          <w:p w14:paraId="2E642912" w14:textId="77777777" w:rsidR="00366C77" w:rsidRPr="00866204" w:rsidRDefault="00366C77" w:rsidP="00366C77">
            <w:pPr>
              <w:jc w:val="both"/>
              <w:rPr>
                <w:b/>
              </w:rPr>
            </w:pPr>
            <w:r w:rsidRPr="00866204">
              <w:rPr>
                <w:b/>
              </w:rPr>
              <w:t xml:space="preserve">hodin </w:t>
            </w:r>
          </w:p>
        </w:tc>
      </w:tr>
      <w:tr w:rsidR="00366C77" w14:paraId="2E2734E4" w14:textId="77777777" w:rsidTr="001A54CF">
        <w:tc>
          <w:tcPr>
            <w:tcW w:w="10065" w:type="dxa"/>
            <w:gridSpan w:val="26"/>
            <w:shd w:val="clear" w:color="auto" w:fill="F7CAAC"/>
          </w:tcPr>
          <w:p w14:paraId="32D19AAA" w14:textId="77777777" w:rsidR="00366C77" w:rsidRPr="00866204" w:rsidRDefault="00366C77" w:rsidP="00366C77">
            <w:pPr>
              <w:jc w:val="both"/>
              <w:rPr>
                <w:b/>
              </w:rPr>
            </w:pPr>
            <w:r w:rsidRPr="00866204">
              <w:rPr>
                <w:b/>
              </w:rPr>
              <w:t>Informace o způsobu kontaktu s vyučujícím</w:t>
            </w:r>
          </w:p>
        </w:tc>
      </w:tr>
      <w:tr w:rsidR="00366C77" w14:paraId="6168C4A2" w14:textId="77777777" w:rsidTr="001A54CF">
        <w:trPr>
          <w:trHeight w:val="1373"/>
        </w:trPr>
        <w:tc>
          <w:tcPr>
            <w:tcW w:w="10065" w:type="dxa"/>
            <w:gridSpan w:val="26"/>
          </w:tcPr>
          <w:p w14:paraId="559F0496" w14:textId="77777777" w:rsidR="00BE260C" w:rsidRPr="00BE260C" w:rsidRDefault="00BE260C" w:rsidP="00BE260C">
            <w:pPr>
              <w:pStyle w:val="xxmsonormal"/>
              <w:shd w:val="clear" w:color="auto" w:fill="FFFFFF"/>
              <w:spacing w:before="0" w:beforeAutospacing="0" w:after="0" w:afterAutospacing="0"/>
              <w:jc w:val="both"/>
              <w:rPr>
                <w:color w:val="000000"/>
                <w:sz w:val="18"/>
                <w:szCs w:val="18"/>
              </w:rPr>
            </w:pPr>
            <w:ins w:id="13" w:author="Ivo Kuřitka" w:date="2019-11-27T22:34:00Z">
              <w:r w:rsidRPr="00BE260C">
                <w:rPr>
                  <w:sz w:val="18"/>
                  <w:szCs w:val="18"/>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ins>
            <w:r w:rsidRPr="00BE260C">
              <w:rPr>
                <w:color w:val="000000"/>
                <w:sz w:val="18"/>
                <w:szCs w:val="18"/>
                <w:highlight w:val="yellow"/>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r w:rsidRPr="00BE260C">
              <w:rPr>
                <w:color w:val="000000"/>
                <w:sz w:val="18"/>
                <w:szCs w:val="18"/>
              </w:rPr>
              <w:t>.</w:t>
            </w:r>
          </w:p>
          <w:p w14:paraId="6BDCE962" w14:textId="77777777" w:rsidR="00366C77" w:rsidRPr="00BE260C" w:rsidRDefault="00366C77" w:rsidP="00366C77">
            <w:pPr>
              <w:jc w:val="both"/>
              <w:rPr>
                <w:sz w:val="18"/>
                <w:szCs w:val="18"/>
              </w:rPr>
            </w:pPr>
          </w:p>
          <w:p w14:paraId="19014961" w14:textId="633ADB80" w:rsidR="004D34DF" w:rsidRPr="00866204" w:rsidRDefault="00366C77" w:rsidP="005C76C0">
            <w:pPr>
              <w:jc w:val="both"/>
            </w:pPr>
            <w:r w:rsidRPr="00BE260C">
              <w:rPr>
                <w:color w:val="000000"/>
                <w:sz w:val="18"/>
                <w:szCs w:val="18"/>
              </w:rPr>
              <w:t>Možnosti komunikace s vyučujícím: </w:t>
            </w:r>
            <w:hyperlink r:id="rId38" w:history="1">
              <w:r w:rsidRPr="00BE260C">
                <w:rPr>
                  <w:rStyle w:val="Hypertextovodkaz"/>
                  <w:sz w:val="18"/>
                  <w:szCs w:val="18"/>
                </w:rPr>
                <w:t>humpolicek@utb.cz</w:t>
              </w:r>
            </w:hyperlink>
            <w:r w:rsidRPr="00BE260C">
              <w:rPr>
                <w:color w:val="000000"/>
                <w:sz w:val="18"/>
                <w:szCs w:val="18"/>
              </w:rPr>
              <w:t>, 576 031 307, 576 038</w:t>
            </w:r>
            <w:r w:rsidR="004D34DF" w:rsidRPr="00BE260C">
              <w:rPr>
                <w:color w:val="000000"/>
                <w:sz w:val="18"/>
                <w:szCs w:val="18"/>
              </w:rPr>
              <w:t> </w:t>
            </w:r>
            <w:r w:rsidRPr="00BE260C">
              <w:rPr>
                <w:color w:val="000000"/>
                <w:sz w:val="18"/>
                <w:szCs w:val="18"/>
              </w:rPr>
              <w:t>035.</w:t>
            </w:r>
          </w:p>
        </w:tc>
      </w:tr>
      <w:tr w:rsidR="00366C77" w14:paraId="0F5BE24C" w14:textId="77777777" w:rsidTr="001A54CF">
        <w:trPr>
          <w:trHeight w:val="283"/>
        </w:trPr>
        <w:tc>
          <w:tcPr>
            <w:tcW w:w="10065" w:type="dxa"/>
            <w:gridSpan w:val="26"/>
            <w:tcBorders>
              <w:top w:val="single" w:sz="4" w:space="0" w:color="auto"/>
              <w:left w:val="single" w:sz="4" w:space="0" w:color="auto"/>
              <w:bottom w:val="single" w:sz="4" w:space="0" w:color="auto"/>
              <w:right w:val="single" w:sz="4" w:space="0" w:color="auto"/>
            </w:tcBorders>
            <w:shd w:val="clear" w:color="auto" w:fill="BDD6EE"/>
          </w:tcPr>
          <w:p w14:paraId="0B4C761D" w14:textId="2F4955EF" w:rsidR="00366C77" w:rsidRPr="00866204" w:rsidRDefault="00366C77" w:rsidP="00366C77">
            <w:pPr>
              <w:jc w:val="both"/>
              <w:rPr>
                <w:b/>
                <w:color w:val="000000"/>
                <w:sz w:val="28"/>
                <w:szCs w:val="28"/>
              </w:rPr>
            </w:pPr>
            <w:r w:rsidRPr="00866204">
              <w:rPr>
                <w:color w:val="000000"/>
              </w:rPr>
              <w:lastRenderedPageBreak/>
              <w:br w:type="page"/>
            </w:r>
            <w:r w:rsidRPr="00866204">
              <w:rPr>
                <w:b/>
                <w:color w:val="000000"/>
                <w:sz w:val="28"/>
                <w:szCs w:val="28"/>
              </w:rPr>
              <w:t>B-III – Charakteristika studijního předmětu</w:t>
            </w:r>
          </w:p>
        </w:tc>
      </w:tr>
      <w:tr w:rsidR="00366C77" w:rsidRPr="00866204" w14:paraId="228FE0C7" w14:textId="77777777" w:rsidTr="001A54CF">
        <w:tc>
          <w:tcPr>
            <w:tcW w:w="3120" w:type="dxa"/>
            <w:gridSpan w:val="5"/>
            <w:tcBorders>
              <w:top w:val="double" w:sz="4" w:space="0" w:color="auto"/>
            </w:tcBorders>
            <w:shd w:val="clear" w:color="auto" w:fill="F7CAAC"/>
          </w:tcPr>
          <w:p w14:paraId="53053415" w14:textId="77777777" w:rsidR="00366C77" w:rsidRPr="0063254A" w:rsidRDefault="00366C77" w:rsidP="00366C77">
            <w:pPr>
              <w:jc w:val="both"/>
              <w:rPr>
                <w:b/>
              </w:rPr>
            </w:pPr>
            <w:r w:rsidRPr="0063254A">
              <w:rPr>
                <w:b/>
              </w:rPr>
              <w:t>Název studijního předmětu</w:t>
            </w:r>
          </w:p>
        </w:tc>
        <w:tc>
          <w:tcPr>
            <w:tcW w:w="6945" w:type="dxa"/>
            <w:gridSpan w:val="21"/>
            <w:tcBorders>
              <w:top w:val="double" w:sz="4" w:space="0" w:color="auto"/>
            </w:tcBorders>
          </w:tcPr>
          <w:p w14:paraId="09ABE57F" w14:textId="21F68123" w:rsidR="00366C77" w:rsidRPr="001A54CF" w:rsidRDefault="001A54CF" w:rsidP="00366C77">
            <w:pPr>
              <w:jc w:val="both"/>
              <w:rPr>
                <w:b/>
              </w:rPr>
            </w:pPr>
            <w:bookmarkStart w:id="14" w:name="Chem_a_fyz_pov_a_fáz_rozhr"/>
            <w:bookmarkEnd w:id="14"/>
            <w:r w:rsidRPr="001A54CF">
              <w:rPr>
                <w:b/>
              </w:rPr>
              <w:t>Chemistry and Physics of Surfaces and Phase Interfaces</w:t>
            </w:r>
          </w:p>
        </w:tc>
      </w:tr>
      <w:tr w:rsidR="00366C77" w:rsidRPr="00866204" w14:paraId="0EF60323" w14:textId="77777777" w:rsidTr="001A54CF">
        <w:tc>
          <w:tcPr>
            <w:tcW w:w="3120" w:type="dxa"/>
            <w:gridSpan w:val="5"/>
            <w:shd w:val="clear" w:color="auto" w:fill="F7CAAC"/>
          </w:tcPr>
          <w:p w14:paraId="04AEE925" w14:textId="77777777" w:rsidR="00366C77" w:rsidRPr="0063254A" w:rsidRDefault="00366C77" w:rsidP="00366C77">
            <w:pPr>
              <w:jc w:val="both"/>
              <w:rPr>
                <w:b/>
              </w:rPr>
            </w:pPr>
            <w:r w:rsidRPr="0063254A">
              <w:rPr>
                <w:b/>
              </w:rPr>
              <w:t>Typ předmětu</w:t>
            </w:r>
          </w:p>
        </w:tc>
        <w:tc>
          <w:tcPr>
            <w:tcW w:w="3406" w:type="dxa"/>
            <w:gridSpan w:val="12"/>
          </w:tcPr>
          <w:p w14:paraId="4532E26B" w14:textId="77777777" w:rsidR="00366C77" w:rsidRPr="0063254A" w:rsidRDefault="00366C77" w:rsidP="00366C77">
            <w:pPr>
              <w:jc w:val="both"/>
            </w:pPr>
          </w:p>
        </w:tc>
        <w:tc>
          <w:tcPr>
            <w:tcW w:w="2695" w:type="dxa"/>
            <w:gridSpan w:val="5"/>
            <w:shd w:val="clear" w:color="auto" w:fill="F7CAAC"/>
          </w:tcPr>
          <w:p w14:paraId="4C2502A1" w14:textId="77777777" w:rsidR="00366C77" w:rsidRPr="0063254A" w:rsidRDefault="00366C77" w:rsidP="00366C77">
            <w:pPr>
              <w:jc w:val="both"/>
            </w:pPr>
            <w:r w:rsidRPr="0063254A">
              <w:rPr>
                <w:b/>
              </w:rPr>
              <w:t>doporučený ročník / semestr</w:t>
            </w:r>
          </w:p>
        </w:tc>
        <w:tc>
          <w:tcPr>
            <w:tcW w:w="844" w:type="dxa"/>
            <w:gridSpan w:val="4"/>
          </w:tcPr>
          <w:p w14:paraId="42E2B993" w14:textId="77777777" w:rsidR="00366C77" w:rsidRPr="0063254A" w:rsidRDefault="00366C77" w:rsidP="00366C77">
            <w:pPr>
              <w:jc w:val="both"/>
            </w:pPr>
          </w:p>
        </w:tc>
      </w:tr>
      <w:tr w:rsidR="00366C77" w:rsidRPr="00866204" w14:paraId="4D62C2F8" w14:textId="77777777" w:rsidTr="001A54CF">
        <w:tc>
          <w:tcPr>
            <w:tcW w:w="3120" w:type="dxa"/>
            <w:gridSpan w:val="5"/>
            <w:shd w:val="clear" w:color="auto" w:fill="F7CAAC"/>
          </w:tcPr>
          <w:p w14:paraId="0EE31B2D" w14:textId="77777777" w:rsidR="00366C77" w:rsidRPr="0063254A" w:rsidRDefault="00366C77" w:rsidP="00366C77">
            <w:pPr>
              <w:jc w:val="both"/>
              <w:rPr>
                <w:b/>
              </w:rPr>
            </w:pPr>
            <w:r w:rsidRPr="0063254A">
              <w:rPr>
                <w:b/>
              </w:rPr>
              <w:t>Rozsah studijního předmětu</w:t>
            </w:r>
          </w:p>
        </w:tc>
        <w:tc>
          <w:tcPr>
            <w:tcW w:w="1701" w:type="dxa"/>
            <w:gridSpan w:val="7"/>
          </w:tcPr>
          <w:p w14:paraId="39964F6F" w14:textId="77777777" w:rsidR="00366C77" w:rsidRPr="0063254A" w:rsidRDefault="00366C77" w:rsidP="00366C77">
            <w:pPr>
              <w:jc w:val="both"/>
            </w:pPr>
          </w:p>
        </w:tc>
        <w:tc>
          <w:tcPr>
            <w:tcW w:w="889" w:type="dxa"/>
            <w:gridSpan w:val="2"/>
            <w:shd w:val="clear" w:color="auto" w:fill="F7CAAC"/>
          </w:tcPr>
          <w:p w14:paraId="5672371B" w14:textId="77777777" w:rsidR="00366C77" w:rsidRPr="0063254A" w:rsidRDefault="00366C77" w:rsidP="00366C77">
            <w:pPr>
              <w:jc w:val="both"/>
              <w:rPr>
                <w:b/>
              </w:rPr>
            </w:pPr>
            <w:r w:rsidRPr="0063254A">
              <w:rPr>
                <w:b/>
              </w:rPr>
              <w:t xml:space="preserve">hod. </w:t>
            </w:r>
          </w:p>
        </w:tc>
        <w:tc>
          <w:tcPr>
            <w:tcW w:w="816" w:type="dxa"/>
            <w:gridSpan w:val="3"/>
          </w:tcPr>
          <w:p w14:paraId="76B8E238" w14:textId="77777777" w:rsidR="00366C77" w:rsidRPr="0063254A" w:rsidRDefault="00366C77" w:rsidP="00366C77">
            <w:pPr>
              <w:jc w:val="both"/>
            </w:pPr>
          </w:p>
        </w:tc>
        <w:tc>
          <w:tcPr>
            <w:tcW w:w="2156" w:type="dxa"/>
            <w:gridSpan w:val="3"/>
            <w:shd w:val="clear" w:color="auto" w:fill="F7CAAC"/>
          </w:tcPr>
          <w:p w14:paraId="2DCB6F43" w14:textId="77777777" w:rsidR="00366C77" w:rsidRPr="0063254A" w:rsidRDefault="00366C77" w:rsidP="00366C77">
            <w:pPr>
              <w:jc w:val="both"/>
              <w:rPr>
                <w:b/>
              </w:rPr>
            </w:pPr>
            <w:r w:rsidRPr="0063254A">
              <w:rPr>
                <w:b/>
              </w:rPr>
              <w:t>kreditů</w:t>
            </w:r>
          </w:p>
        </w:tc>
        <w:tc>
          <w:tcPr>
            <w:tcW w:w="1383" w:type="dxa"/>
            <w:gridSpan w:val="6"/>
          </w:tcPr>
          <w:p w14:paraId="70782CFC" w14:textId="77777777" w:rsidR="00366C77" w:rsidRPr="0063254A" w:rsidRDefault="00366C77" w:rsidP="00366C77">
            <w:pPr>
              <w:jc w:val="both"/>
            </w:pPr>
          </w:p>
        </w:tc>
      </w:tr>
      <w:tr w:rsidR="00366C77" w:rsidRPr="00866204" w14:paraId="748746D9" w14:textId="77777777" w:rsidTr="001A54CF">
        <w:tc>
          <w:tcPr>
            <w:tcW w:w="3120" w:type="dxa"/>
            <w:gridSpan w:val="5"/>
            <w:shd w:val="clear" w:color="auto" w:fill="F7CAAC"/>
          </w:tcPr>
          <w:p w14:paraId="60DE9502" w14:textId="77777777" w:rsidR="00366C77" w:rsidRPr="0063254A" w:rsidRDefault="00366C77" w:rsidP="00366C77">
            <w:pPr>
              <w:jc w:val="both"/>
              <w:rPr>
                <w:b/>
              </w:rPr>
            </w:pPr>
            <w:r w:rsidRPr="0063254A">
              <w:rPr>
                <w:b/>
              </w:rPr>
              <w:t>Prerekvizity, korekvizity, ekvivalence</w:t>
            </w:r>
          </w:p>
        </w:tc>
        <w:tc>
          <w:tcPr>
            <w:tcW w:w="6945" w:type="dxa"/>
            <w:gridSpan w:val="21"/>
          </w:tcPr>
          <w:p w14:paraId="560763AA" w14:textId="77777777" w:rsidR="00366C77" w:rsidRPr="0063254A" w:rsidRDefault="00366C77" w:rsidP="00366C77">
            <w:pPr>
              <w:jc w:val="both"/>
            </w:pPr>
          </w:p>
        </w:tc>
      </w:tr>
      <w:tr w:rsidR="00366C77" w:rsidRPr="00866204" w14:paraId="02694F55" w14:textId="77777777" w:rsidTr="001A54CF">
        <w:tc>
          <w:tcPr>
            <w:tcW w:w="3120" w:type="dxa"/>
            <w:gridSpan w:val="5"/>
            <w:shd w:val="clear" w:color="auto" w:fill="F7CAAC"/>
          </w:tcPr>
          <w:p w14:paraId="04B5E7B9" w14:textId="77777777" w:rsidR="00366C77" w:rsidRPr="0063254A" w:rsidRDefault="00366C77" w:rsidP="00366C77">
            <w:pPr>
              <w:jc w:val="both"/>
              <w:rPr>
                <w:b/>
              </w:rPr>
            </w:pPr>
            <w:r w:rsidRPr="0063254A">
              <w:rPr>
                <w:b/>
              </w:rPr>
              <w:t>Způsob ověření studijních výsledků</w:t>
            </w:r>
          </w:p>
        </w:tc>
        <w:tc>
          <w:tcPr>
            <w:tcW w:w="3406" w:type="dxa"/>
            <w:gridSpan w:val="12"/>
          </w:tcPr>
          <w:p w14:paraId="51876578" w14:textId="77777777" w:rsidR="00366C77" w:rsidRPr="0063254A" w:rsidRDefault="00366C77" w:rsidP="00366C77">
            <w:pPr>
              <w:jc w:val="both"/>
            </w:pPr>
            <w:r w:rsidRPr="0063254A">
              <w:t>zkouška</w:t>
            </w:r>
          </w:p>
        </w:tc>
        <w:tc>
          <w:tcPr>
            <w:tcW w:w="2156" w:type="dxa"/>
            <w:gridSpan w:val="3"/>
            <w:shd w:val="clear" w:color="auto" w:fill="F7CAAC"/>
          </w:tcPr>
          <w:p w14:paraId="524C8E73" w14:textId="77777777" w:rsidR="00366C77" w:rsidRPr="0063254A" w:rsidRDefault="00366C77" w:rsidP="00366C77">
            <w:pPr>
              <w:jc w:val="both"/>
              <w:rPr>
                <w:b/>
              </w:rPr>
            </w:pPr>
            <w:r w:rsidRPr="0063254A">
              <w:rPr>
                <w:b/>
              </w:rPr>
              <w:t>Forma výuky</w:t>
            </w:r>
          </w:p>
        </w:tc>
        <w:tc>
          <w:tcPr>
            <w:tcW w:w="1383" w:type="dxa"/>
            <w:gridSpan w:val="6"/>
          </w:tcPr>
          <w:p w14:paraId="5E01B428" w14:textId="77777777" w:rsidR="00366C77" w:rsidRPr="0063254A" w:rsidRDefault="00366C77" w:rsidP="00366C77">
            <w:pPr>
              <w:jc w:val="both"/>
            </w:pPr>
          </w:p>
        </w:tc>
      </w:tr>
      <w:tr w:rsidR="00366C77" w:rsidRPr="00866204" w14:paraId="235021E9" w14:textId="77777777" w:rsidTr="001A54CF">
        <w:tc>
          <w:tcPr>
            <w:tcW w:w="3120" w:type="dxa"/>
            <w:gridSpan w:val="5"/>
            <w:shd w:val="clear" w:color="auto" w:fill="F7CAAC"/>
          </w:tcPr>
          <w:p w14:paraId="1D151977" w14:textId="77777777" w:rsidR="00366C77" w:rsidRPr="0063254A" w:rsidRDefault="00366C77" w:rsidP="00366C77">
            <w:pPr>
              <w:jc w:val="both"/>
              <w:rPr>
                <w:b/>
              </w:rPr>
            </w:pPr>
            <w:r w:rsidRPr="0063254A">
              <w:rPr>
                <w:b/>
              </w:rPr>
              <w:t>Forma způsobu ověření studijních výsledků a další požadavky na studenta</w:t>
            </w:r>
          </w:p>
        </w:tc>
        <w:tc>
          <w:tcPr>
            <w:tcW w:w="6945" w:type="dxa"/>
            <w:gridSpan w:val="21"/>
            <w:tcBorders>
              <w:bottom w:val="single" w:sz="4" w:space="0" w:color="auto"/>
            </w:tcBorders>
          </w:tcPr>
          <w:p w14:paraId="4D7EBCCE" w14:textId="77777777" w:rsidR="00366C77" w:rsidRPr="0063254A" w:rsidRDefault="00366C77" w:rsidP="00366C77">
            <w:pPr>
              <w:pStyle w:val="TableParagraph"/>
              <w:spacing w:before="51"/>
              <w:ind w:left="0"/>
              <w:rPr>
                <w:sz w:val="20"/>
                <w:szCs w:val="20"/>
                <w:lang w:val="cs-CZ"/>
              </w:rPr>
            </w:pPr>
            <w:r w:rsidRPr="0063254A">
              <w:rPr>
                <w:sz w:val="20"/>
                <w:szCs w:val="20"/>
                <w:lang w:val="cs-CZ"/>
              </w:rPr>
              <w:t>Zkouška: prokázání znalosti probíraných tematických okruhů, ústní zkouška.</w:t>
            </w:r>
          </w:p>
          <w:p w14:paraId="121DFBC3" w14:textId="77777777" w:rsidR="00366C77" w:rsidRPr="0063254A" w:rsidRDefault="00366C77" w:rsidP="00366C77">
            <w:pPr>
              <w:jc w:val="both"/>
            </w:pPr>
            <w:r w:rsidRPr="0063254A">
              <w:t>Ve spojitosti s řešeným tématem disertační práce musí student prokázat hlubší znalosti. Kapitoly určené k podrobnému studiu budou uloženy studentovi examinátorem v dostatečném časovém předstihu.</w:t>
            </w:r>
          </w:p>
        </w:tc>
      </w:tr>
      <w:tr w:rsidR="00366C77" w:rsidRPr="00866204" w14:paraId="0E139E07" w14:textId="77777777" w:rsidTr="001A54CF">
        <w:trPr>
          <w:trHeight w:val="197"/>
        </w:trPr>
        <w:tc>
          <w:tcPr>
            <w:tcW w:w="3120" w:type="dxa"/>
            <w:gridSpan w:val="5"/>
            <w:tcBorders>
              <w:top w:val="nil"/>
            </w:tcBorders>
            <w:shd w:val="clear" w:color="auto" w:fill="F7CAAC"/>
          </w:tcPr>
          <w:p w14:paraId="5431B8B7" w14:textId="77777777" w:rsidR="00366C77" w:rsidRPr="0063254A" w:rsidRDefault="00366C77" w:rsidP="00366C77">
            <w:pPr>
              <w:jc w:val="both"/>
              <w:rPr>
                <w:b/>
              </w:rPr>
            </w:pPr>
            <w:r w:rsidRPr="0063254A">
              <w:rPr>
                <w:b/>
              </w:rPr>
              <w:t>Garant předmětu</w:t>
            </w:r>
          </w:p>
        </w:tc>
        <w:tc>
          <w:tcPr>
            <w:tcW w:w="6945" w:type="dxa"/>
            <w:gridSpan w:val="21"/>
            <w:tcBorders>
              <w:top w:val="single" w:sz="4" w:space="0" w:color="auto"/>
            </w:tcBorders>
          </w:tcPr>
          <w:p w14:paraId="128832DA" w14:textId="77777777" w:rsidR="00366C77" w:rsidRPr="0063254A" w:rsidRDefault="00366C77" w:rsidP="00366C77">
            <w:pPr>
              <w:jc w:val="both"/>
            </w:pPr>
            <w:r w:rsidRPr="0063254A">
              <w:t>doc. Ing. Marián Lehocký, Ph.D.</w:t>
            </w:r>
          </w:p>
        </w:tc>
      </w:tr>
      <w:tr w:rsidR="00366C77" w:rsidRPr="00866204" w14:paraId="410E90C0" w14:textId="77777777" w:rsidTr="001A54CF">
        <w:trPr>
          <w:trHeight w:val="243"/>
        </w:trPr>
        <w:tc>
          <w:tcPr>
            <w:tcW w:w="3120" w:type="dxa"/>
            <w:gridSpan w:val="5"/>
            <w:tcBorders>
              <w:top w:val="nil"/>
            </w:tcBorders>
            <w:shd w:val="clear" w:color="auto" w:fill="F7CAAC"/>
          </w:tcPr>
          <w:p w14:paraId="21A23B4D" w14:textId="77777777" w:rsidR="00366C77" w:rsidRPr="0063254A" w:rsidRDefault="00366C77" w:rsidP="00366C77">
            <w:pPr>
              <w:jc w:val="both"/>
              <w:rPr>
                <w:b/>
              </w:rPr>
            </w:pPr>
            <w:r w:rsidRPr="0063254A">
              <w:rPr>
                <w:b/>
              </w:rPr>
              <w:t>Zapojení garanta do výuky předmětu</w:t>
            </w:r>
          </w:p>
        </w:tc>
        <w:tc>
          <w:tcPr>
            <w:tcW w:w="6945" w:type="dxa"/>
            <w:gridSpan w:val="21"/>
            <w:tcBorders>
              <w:top w:val="nil"/>
            </w:tcBorders>
          </w:tcPr>
          <w:p w14:paraId="67C9BAC2" w14:textId="77777777" w:rsidR="00366C77" w:rsidRPr="0063254A" w:rsidRDefault="00366C77" w:rsidP="00366C77">
            <w:pPr>
              <w:jc w:val="both"/>
            </w:pPr>
            <w:r w:rsidRPr="0063254A">
              <w:t>100%</w:t>
            </w:r>
          </w:p>
        </w:tc>
      </w:tr>
      <w:tr w:rsidR="00366C77" w:rsidRPr="00866204" w14:paraId="023D0D11" w14:textId="77777777" w:rsidTr="001A54CF">
        <w:tc>
          <w:tcPr>
            <w:tcW w:w="3120" w:type="dxa"/>
            <w:gridSpan w:val="5"/>
            <w:shd w:val="clear" w:color="auto" w:fill="F7CAAC"/>
          </w:tcPr>
          <w:p w14:paraId="66D3DB48" w14:textId="77777777" w:rsidR="00366C77" w:rsidRPr="0063254A" w:rsidRDefault="00366C77" w:rsidP="00366C77">
            <w:pPr>
              <w:jc w:val="both"/>
              <w:rPr>
                <w:b/>
              </w:rPr>
            </w:pPr>
            <w:r w:rsidRPr="0063254A">
              <w:rPr>
                <w:b/>
              </w:rPr>
              <w:t>Vyučující</w:t>
            </w:r>
          </w:p>
        </w:tc>
        <w:tc>
          <w:tcPr>
            <w:tcW w:w="6945" w:type="dxa"/>
            <w:gridSpan w:val="21"/>
            <w:tcBorders>
              <w:bottom w:val="nil"/>
            </w:tcBorders>
          </w:tcPr>
          <w:p w14:paraId="68904893" w14:textId="77777777" w:rsidR="00366C77" w:rsidRPr="0063254A" w:rsidRDefault="00366C77" w:rsidP="00366C77">
            <w:pPr>
              <w:jc w:val="both"/>
            </w:pPr>
          </w:p>
        </w:tc>
      </w:tr>
      <w:tr w:rsidR="00366C77" w:rsidRPr="00866204" w14:paraId="3ADCACFB" w14:textId="77777777" w:rsidTr="001A54CF">
        <w:trPr>
          <w:trHeight w:val="220"/>
        </w:trPr>
        <w:tc>
          <w:tcPr>
            <w:tcW w:w="10065" w:type="dxa"/>
            <w:gridSpan w:val="26"/>
            <w:tcBorders>
              <w:top w:val="nil"/>
            </w:tcBorders>
          </w:tcPr>
          <w:p w14:paraId="7B2AFA99" w14:textId="77777777" w:rsidR="00366C77" w:rsidRPr="0063254A" w:rsidRDefault="00366C77" w:rsidP="00366C77">
            <w:pPr>
              <w:jc w:val="both"/>
            </w:pPr>
            <w:r w:rsidRPr="0063254A">
              <w:t>doc. Ing. Marián Lehocký, Ph.D.</w:t>
            </w:r>
          </w:p>
        </w:tc>
      </w:tr>
      <w:tr w:rsidR="00366C77" w:rsidRPr="00866204" w14:paraId="61E1C5F4" w14:textId="77777777" w:rsidTr="001A54CF">
        <w:tc>
          <w:tcPr>
            <w:tcW w:w="3120" w:type="dxa"/>
            <w:gridSpan w:val="5"/>
            <w:shd w:val="clear" w:color="auto" w:fill="F7CAAC"/>
          </w:tcPr>
          <w:p w14:paraId="3EE4EB3B" w14:textId="77777777" w:rsidR="00366C77" w:rsidRPr="0063254A" w:rsidRDefault="00366C77" w:rsidP="00366C77">
            <w:pPr>
              <w:jc w:val="both"/>
              <w:rPr>
                <w:b/>
              </w:rPr>
            </w:pPr>
            <w:r w:rsidRPr="002B4358">
              <w:rPr>
                <w:b/>
              </w:rPr>
              <w:t>Stručná</w:t>
            </w:r>
            <w:r w:rsidRPr="0063254A">
              <w:rPr>
                <w:b/>
              </w:rPr>
              <w:t xml:space="preserve"> anotace předmětu</w:t>
            </w:r>
          </w:p>
        </w:tc>
        <w:tc>
          <w:tcPr>
            <w:tcW w:w="6945" w:type="dxa"/>
            <w:gridSpan w:val="21"/>
            <w:tcBorders>
              <w:bottom w:val="nil"/>
            </w:tcBorders>
          </w:tcPr>
          <w:p w14:paraId="6F210C4D" w14:textId="77777777" w:rsidR="00366C77" w:rsidRPr="0063254A" w:rsidRDefault="00366C77" w:rsidP="00366C77">
            <w:pPr>
              <w:jc w:val="both"/>
            </w:pPr>
          </w:p>
        </w:tc>
      </w:tr>
      <w:tr w:rsidR="00366C77" w:rsidRPr="00866204" w14:paraId="763F47F4" w14:textId="77777777" w:rsidTr="001A54CF">
        <w:trPr>
          <w:trHeight w:val="2234"/>
        </w:trPr>
        <w:tc>
          <w:tcPr>
            <w:tcW w:w="10065" w:type="dxa"/>
            <w:gridSpan w:val="26"/>
            <w:tcBorders>
              <w:top w:val="nil"/>
              <w:bottom w:val="single" w:sz="12" w:space="0" w:color="auto"/>
            </w:tcBorders>
          </w:tcPr>
          <w:p w14:paraId="7FE7BE14" w14:textId="1DC69908" w:rsidR="00C64553" w:rsidRPr="0063254A" w:rsidRDefault="00C64553" w:rsidP="00C64553">
            <w:pPr>
              <w:jc w:val="both"/>
            </w:pPr>
            <w:r>
              <w:t xml:space="preserve">Cílem předmětu je prohloubení znalostí studenta </w:t>
            </w:r>
            <w:r w:rsidRPr="0063254A">
              <w:t xml:space="preserve">v oblasti </w:t>
            </w:r>
            <w:del w:id="15" w:author="Ivo Kuřitka" w:date="2019-11-27T22:34:00Z">
              <w:r w:rsidR="00366C77" w:rsidRPr="0063254A">
                <w:delText>analýzy</w:delText>
              </w:r>
            </w:del>
            <w:ins w:id="16" w:author="Ivo Kuřitka" w:date="2019-11-27T22:34:00Z">
              <w:r w:rsidRPr="00383873">
                <w:rPr>
                  <w:highlight w:val="yellow"/>
                </w:rPr>
                <w:t>chemie</w:t>
              </w:r>
            </w:ins>
            <w:r w:rsidRPr="00383873">
              <w:rPr>
                <w:highlight w:val="yellow"/>
              </w:rPr>
              <w:t xml:space="preserve"> a </w:t>
            </w:r>
            <w:del w:id="17" w:author="Ivo Kuřitka" w:date="2019-11-27T22:34:00Z">
              <w:r w:rsidR="00366C77" w:rsidRPr="0063254A">
                <w:delText>vlastností</w:delText>
              </w:r>
            </w:del>
            <w:ins w:id="18" w:author="Ivo Kuřitka" w:date="2019-11-27T22:34:00Z">
              <w:r w:rsidRPr="00383873">
                <w:rPr>
                  <w:highlight w:val="yellow"/>
                </w:rPr>
                <w:t xml:space="preserve">fyziky </w:t>
              </w:r>
              <w:r>
                <w:rPr>
                  <w:highlight w:val="yellow"/>
                </w:rPr>
                <w:t xml:space="preserve">povrchů a fázových rozhraní </w:t>
              </w:r>
              <w:r w:rsidRPr="00383873">
                <w:rPr>
                  <w:highlight w:val="yellow"/>
                </w:rPr>
                <w:t>s hlavním důrazem na analýzu a vlastnosti</w:t>
              </w:r>
            </w:ins>
            <w:r w:rsidRPr="0063254A">
              <w:t xml:space="preserve"> povrchů a fázových rozhraní</w:t>
            </w:r>
            <w:r>
              <w:t xml:space="preserve">. </w:t>
            </w:r>
            <w:r w:rsidRPr="0063254A">
              <w:t>Předmět se zaměřuje především na povrchové a mezifázové jevy biologických systémů. Ucelený přehled o dané problematice vyústí v</w:t>
            </w:r>
            <w:r>
              <w:t> </w:t>
            </w:r>
            <w:r w:rsidRPr="0063254A">
              <w:t>důkladný popis aplikací. Obsah výuky bude zohledňovat konkrétní problematiku řešené disertační</w:t>
            </w:r>
            <w:r w:rsidRPr="0063254A">
              <w:rPr>
                <w:spacing w:val="-3"/>
              </w:rPr>
              <w:t xml:space="preserve"> </w:t>
            </w:r>
            <w:r w:rsidRPr="0063254A">
              <w:t>práce.</w:t>
            </w:r>
          </w:p>
          <w:p w14:paraId="66E99980" w14:textId="77777777" w:rsidR="00366C77" w:rsidRPr="0063254A" w:rsidRDefault="00366C77" w:rsidP="00366C77">
            <w:pPr>
              <w:jc w:val="both"/>
              <w:rPr>
                <w:del w:id="19" w:author="Ivo Kuřitka" w:date="2019-11-27T22:34:00Z"/>
              </w:rPr>
            </w:pPr>
          </w:p>
          <w:p w14:paraId="7874101B" w14:textId="77777777" w:rsidR="00C64553" w:rsidRPr="0063254A" w:rsidRDefault="00C64553" w:rsidP="00C64553">
            <w:pPr>
              <w:jc w:val="both"/>
              <w:rPr>
                <w:u w:val="single"/>
              </w:rPr>
            </w:pPr>
            <w:r w:rsidRPr="0063254A">
              <w:rPr>
                <w:u w:val="single"/>
              </w:rPr>
              <w:t>Základní témata:</w:t>
            </w:r>
          </w:p>
          <w:p w14:paraId="179ACBFB" w14:textId="77777777" w:rsidR="00C64553" w:rsidRPr="00991AC9" w:rsidRDefault="00C64553" w:rsidP="00C64553">
            <w:pPr>
              <w:pStyle w:val="Odstavecseseznamem"/>
              <w:numPr>
                <w:ilvl w:val="0"/>
                <w:numId w:val="10"/>
              </w:numPr>
              <w:ind w:left="113" w:hanging="113"/>
              <w:rPr>
                <w:ins w:id="20" w:author="Ivo Kuřitka" w:date="2019-11-27T22:34:00Z"/>
                <w:highlight w:val="yellow"/>
              </w:rPr>
            </w:pPr>
            <w:ins w:id="21" w:author="Ivo Kuřitka" w:date="2019-11-27T22:34:00Z">
              <w:r w:rsidRPr="00991AC9">
                <w:rPr>
                  <w:highlight w:val="yellow"/>
                </w:rPr>
                <w:t>Povrch kondenzované fáze (pevná, kapalná), fázová rozhraní, jejich vlastnosti.</w:t>
              </w:r>
              <w:r>
                <w:rPr>
                  <w:highlight w:val="yellow"/>
                </w:rPr>
                <w:t xml:space="preserve"> Povrchová energie, povrchové napětí. </w:t>
              </w:r>
            </w:ins>
          </w:p>
          <w:p w14:paraId="28900C84" w14:textId="77777777" w:rsidR="00C64553" w:rsidRDefault="00C64553" w:rsidP="00C64553">
            <w:pPr>
              <w:pStyle w:val="Odstavecseseznamem"/>
              <w:numPr>
                <w:ilvl w:val="0"/>
                <w:numId w:val="10"/>
              </w:numPr>
              <w:ind w:left="113" w:hanging="113"/>
              <w:rPr>
                <w:ins w:id="22" w:author="Ivo Kuřitka" w:date="2019-11-27T22:34:00Z"/>
              </w:rPr>
            </w:pPr>
            <w:ins w:id="23" w:author="Ivo Kuřitka" w:date="2019-11-27T22:34:00Z">
              <w:r w:rsidRPr="00991AC9">
                <w:rPr>
                  <w:highlight w:val="yellow"/>
                </w:rPr>
                <w:t>Povrchové a mezifázové jevy</w:t>
              </w:r>
              <w:r>
                <w:t>.</w:t>
              </w:r>
              <w:r>
                <w:rPr>
                  <w:highlight w:val="yellow"/>
                </w:rPr>
                <w:t xml:space="preserve"> Adsorpce</w:t>
              </w:r>
              <w:r w:rsidRPr="002A6831">
                <w:rPr>
                  <w:highlight w:val="yellow"/>
                </w:rPr>
                <w:t>. Elektrické vlastnosti rozhraní.</w:t>
              </w:r>
            </w:ins>
          </w:p>
          <w:p w14:paraId="393CDD80" w14:textId="2AB2BC49" w:rsidR="00C64553" w:rsidRPr="00D0495B" w:rsidRDefault="00C64553" w:rsidP="00C64553">
            <w:pPr>
              <w:pStyle w:val="Odstavecseseznamem"/>
              <w:numPr>
                <w:ilvl w:val="0"/>
                <w:numId w:val="10"/>
              </w:numPr>
              <w:ind w:left="113" w:hanging="113"/>
            </w:pPr>
            <w:r w:rsidRPr="00D0495B">
              <w:t>Analýza povrchů a fázových soustav</w:t>
            </w:r>
            <w:del w:id="24" w:author="Ivo Kuřitka" w:date="2019-11-27T22:34:00Z">
              <w:r w:rsidR="005C6486">
                <w:delText>.</w:delText>
              </w:r>
            </w:del>
            <w:ins w:id="25" w:author="Ivo Kuřitka" w:date="2019-11-27T22:34:00Z">
              <w:r>
                <w:t xml:space="preserve"> </w:t>
              </w:r>
              <w:r w:rsidRPr="00991AC9">
                <w:rPr>
                  <w:highlight w:val="yellow"/>
                </w:rPr>
                <w:t>(vždy</w:t>
              </w:r>
              <w:r>
                <w:rPr>
                  <w:highlight w:val="yellow"/>
                </w:rPr>
                <w:t>:</w:t>
              </w:r>
              <w:r w:rsidRPr="00991AC9">
                <w:rPr>
                  <w:highlight w:val="yellow"/>
                </w:rPr>
                <w:t xml:space="preserve"> princip, instrumentace, typický výsledek, informační hodnota, intepretace)</w:t>
              </w:r>
              <w:r>
                <w:t>.</w:t>
              </w:r>
            </w:ins>
          </w:p>
          <w:p w14:paraId="6F0A3E28" w14:textId="77777777" w:rsidR="00C64553" w:rsidRPr="00D0495B" w:rsidRDefault="00C64553" w:rsidP="00C64553">
            <w:pPr>
              <w:pStyle w:val="Odstavecseseznamem"/>
              <w:numPr>
                <w:ilvl w:val="0"/>
                <w:numId w:val="10"/>
              </w:numPr>
              <w:ind w:left="113" w:hanging="113"/>
            </w:pPr>
            <w:r w:rsidRPr="00D0495B">
              <w:t>Nanostrukturované materiály v biomedicínských aplikacích</w:t>
            </w:r>
            <w:r>
              <w:t>.</w:t>
            </w:r>
            <w:r w:rsidRPr="00D0495B">
              <w:t xml:space="preserve"> </w:t>
            </w:r>
          </w:p>
          <w:p w14:paraId="76FF6962" w14:textId="77777777" w:rsidR="00C64553" w:rsidRPr="00D0495B" w:rsidRDefault="00C64553" w:rsidP="00C64553">
            <w:pPr>
              <w:pStyle w:val="Odstavecseseznamem"/>
              <w:numPr>
                <w:ilvl w:val="0"/>
                <w:numId w:val="10"/>
              </w:numPr>
              <w:ind w:left="113" w:hanging="113"/>
            </w:pPr>
            <w:r w:rsidRPr="00D0495B">
              <w:t>Tenké filmy a vrstvy</w:t>
            </w:r>
            <w:r>
              <w:t>.</w:t>
            </w:r>
            <w:ins w:id="26" w:author="Ivo Kuřitka" w:date="2019-11-27T22:34:00Z">
              <w:r>
                <w:t xml:space="preserve"> </w:t>
              </w:r>
              <w:r w:rsidRPr="00991AC9">
                <w:rPr>
                  <w:highlight w:val="yellow"/>
                </w:rPr>
                <w:t>Vlastnosti, způsoby přípravy, způsoby analýzy, aplikace.</w:t>
              </w:r>
            </w:ins>
          </w:p>
          <w:p w14:paraId="3F7AC153" w14:textId="77777777" w:rsidR="00C64553" w:rsidRPr="00D0495B" w:rsidRDefault="00C64553" w:rsidP="00C64553">
            <w:pPr>
              <w:pStyle w:val="Odstavecseseznamem"/>
              <w:numPr>
                <w:ilvl w:val="0"/>
                <w:numId w:val="10"/>
              </w:numPr>
              <w:ind w:left="113" w:hanging="113"/>
            </w:pPr>
            <w:r w:rsidRPr="00D0495B">
              <w:t>Povrchové úpravy biomateriálů</w:t>
            </w:r>
            <w:r>
              <w:t>.</w:t>
            </w:r>
            <w:ins w:id="27" w:author="Ivo Kuřitka" w:date="2019-11-27T22:34:00Z">
              <w:r>
                <w:t xml:space="preserve"> </w:t>
              </w:r>
              <w:r w:rsidRPr="00991AC9">
                <w:rPr>
                  <w:highlight w:val="yellow"/>
                </w:rPr>
                <w:t>Metody a technologie, způsoby hodnocení efektu, aplikace.</w:t>
              </w:r>
            </w:ins>
          </w:p>
          <w:p w14:paraId="41E12B19" w14:textId="25EE0EDE" w:rsidR="00366C77" w:rsidRPr="0063254A" w:rsidRDefault="00366C77" w:rsidP="00C64553">
            <w:pPr>
              <w:pStyle w:val="Odstavecseseznamem"/>
              <w:numPr>
                <w:ilvl w:val="0"/>
                <w:numId w:val="10"/>
              </w:numPr>
              <w:ind w:left="113" w:hanging="113"/>
            </w:pPr>
            <w:del w:id="28" w:author="Ivo Kuřitka" w:date="2019-11-27T22:34:00Z">
              <w:r w:rsidRPr="00D0495B">
                <w:delText>Biomembrány</w:delText>
              </w:r>
              <w:r w:rsidR="005C6486">
                <w:delText>.</w:delText>
              </w:r>
            </w:del>
            <w:ins w:id="29" w:author="Ivo Kuřitka" w:date="2019-11-27T22:34:00Z">
              <w:r w:rsidR="00C64553" w:rsidRPr="00D0495B">
                <w:t>Biomembrány</w:t>
              </w:r>
              <w:r w:rsidR="00C64553">
                <w:t xml:space="preserve">. </w:t>
              </w:r>
              <w:r w:rsidR="00C64553" w:rsidRPr="00991AC9">
                <w:rPr>
                  <w:highlight w:val="yellow"/>
                </w:rPr>
                <w:t>Složení, struktura, funkce. Transportní jevy. Biologické, umělé. Analýza struktury a vlastností. Aplikace.</w:t>
              </w:r>
            </w:ins>
          </w:p>
        </w:tc>
      </w:tr>
      <w:tr w:rsidR="00366C77" w:rsidRPr="00866204" w14:paraId="7268BEAC" w14:textId="77777777" w:rsidTr="001A54CF">
        <w:trPr>
          <w:trHeight w:val="265"/>
        </w:trPr>
        <w:tc>
          <w:tcPr>
            <w:tcW w:w="3687" w:type="dxa"/>
            <w:gridSpan w:val="9"/>
            <w:tcBorders>
              <w:top w:val="nil"/>
            </w:tcBorders>
            <w:shd w:val="clear" w:color="auto" w:fill="F7CAAC"/>
          </w:tcPr>
          <w:p w14:paraId="74B84EBA" w14:textId="77777777" w:rsidR="00366C77" w:rsidRPr="0063254A" w:rsidRDefault="00366C77" w:rsidP="00366C77">
            <w:pPr>
              <w:jc w:val="both"/>
            </w:pPr>
            <w:r w:rsidRPr="0063254A">
              <w:rPr>
                <w:b/>
              </w:rPr>
              <w:t>Studijní literatura a studijní pomůcky</w:t>
            </w:r>
          </w:p>
        </w:tc>
        <w:tc>
          <w:tcPr>
            <w:tcW w:w="6378" w:type="dxa"/>
            <w:gridSpan w:val="17"/>
            <w:tcBorders>
              <w:top w:val="nil"/>
              <w:bottom w:val="nil"/>
            </w:tcBorders>
          </w:tcPr>
          <w:p w14:paraId="5DB135C5" w14:textId="77777777" w:rsidR="00366C77" w:rsidRPr="0063254A" w:rsidRDefault="00366C77" w:rsidP="00366C77">
            <w:pPr>
              <w:jc w:val="both"/>
            </w:pPr>
          </w:p>
        </w:tc>
      </w:tr>
      <w:tr w:rsidR="00366C77" w:rsidRPr="00866204" w14:paraId="31E8715F" w14:textId="77777777" w:rsidTr="001A54CF">
        <w:trPr>
          <w:trHeight w:val="1497"/>
        </w:trPr>
        <w:tc>
          <w:tcPr>
            <w:tcW w:w="10065" w:type="dxa"/>
            <w:gridSpan w:val="26"/>
            <w:tcBorders>
              <w:top w:val="nil"/>
            </w:tcBorders>
          </w:tcPr>
          <w:p w14:paraId="3767D335" w14:textId="77777777" w:rsidR="00366C77" w:rsidRPr="0063254A" w:rsidRDefault="00366C77" w:rsidP="00366C77">
            <w:pPr>
              <w:jc w:val="both"/>
              <w:rPr>
                <w:u w:val="single"/>
              </w:rPr>
            </w:pPr>
            <w:r w:rsidRPr="0063254A">
              <w:rPr>
                <w:u w:val="single"/>
              </w:rPr>
              <w:t>Povinná literatura:</w:t>
            </w:r>
          </w:p>
          <w:p w14:paraId="251E6283" w14:textId="248498B2" w:rsidR="00366C77" w:rsidRPr="0063254A" w:rsidRDefault="00DD46A1" w:rsidP="00366C77">
            <w:pPr>
              <w:pStyle w:val="TableParagraph"/>
              <w:ind w:left="0"/>
              <w:jc w:val="both"/>
              <w:rPr>
                <w:sz w:val="20"/>
                <w:szCs w:val="20"/>
              </w:rPr>
            </w:pPr>
            <w:r>
              <w:rPr>
                <w:sz w:val="20"/>
                <w:szCs w:val="20"/>
              </w:rPr>
              <w:t xml:space="preserve">VADGAMA, P. </w:t>
            </w:r>
            <w:r w:rsidR="00366C77" w:rsidRPr="00DD46A1">
              <w:rPr>
                <w:i/>
                <w:sz w:val="20"/>
                <w:szCs w:val="20"/>
              </w:rPr>
              <w:t>Surfaces and Interfaces for Biomaterials</w:t>
            </w:r>
            <w:r w:rsidR="00366C77" w:rsidRPr="0063254A">
              <w:rPr>
                <w:sz w:val="20"/>
                <w:szCs w:val="20"/>
              </w:rPr>
              <w:t>. 1st Ed. Woodhead Publishing, 2005. ISBN 978-1-85573-930-7.</w:t>
            </w:r>
          </w:p>
          <w:p w14:paraId="19B5EF4B" w14:textId="19496C05" w:rsidR="00366C77" w:rsidRDefault="00366C77" w:rsidP="00366C77">
            <w:pPr>
              <w:pStyle w:val="TableParagraph"/>
              <w:ind w:left="0"/>
              <w:jc w:val="both"/>
              <w:rPr>
                <w:sz w:val="20"/>
                <w:szCs w:val="20"/>
              </w:rPr>
            </w:pPr>
            <w:r w:rsidRPr="0063254A">
              <w:rPr>
                <w:sz w:val="20"/>
                <w:szCs w:val="20"/>
              </w:rPr>
              <w:t>TAUBERT, A., MANO, J.F., ROD</w:t>
            </w:r>
            <w:r w:rsidR="00DD46A1">
              <w:rPr>
                <w:sz w:val="20"/>
                <w:szCs w:val="20"/>
              </w:rPr>
              <w:t xml:space="preserve">RIGUEZ-CABELO, J.C. </w:t>
            </w:r>
            <w:r w:rsidRPr="00DD46A1">
              <w:rPr>
                <w:i/>
                <w:sz w:val="20"/>
                <w:szCs w:val="20"/>
              </w:rPr>
              <w:t>Biomaterials Surface Science</w:t>
            </w:r>
            <w:r w:rsidRPr="0063254A">
              <w:rPr>
                <w:sz w:val="20"/>
                <w:szCs w:val="20"/>
              </w:rPr>
              <w:t xml:space="preserve">. Wiley, 2013. </w:t>
            </w:r>
            <w:r w:rsidRPr="0063254A">
              <w:rPr>
                <w:color w:val="1D2525"/>
                <w:sz w:val="20"/>
                <w:szCs w:val="20"/>
              </w:rPr>
              <w:t>ISBN</w:t>
            </w:r>
            <w:r w:rsidRPr="0063254A">
              <w:rPr>
                <w:color w:val="1D2525"/>
                <w:spacing w:val="2"/>
                <w:sz w:val="20"/>
                <w:szCs w:val="20"/>
              </w:rPr>
              <w:t xml:space="preserve"> </w:t>
            </w:r>
            <w:r w:rsidRPr="0063254A">
              <w:rPr>
                <w:color w:val="1D2525"/>
                <w:sz w:val="20"/>
                <w:szCs w:val="20"/>
              </w:rPr>
              <w:t>978-3-527-33031-7</w:t>
            </w:r>
            <w:r w:rsidRPr="0063254A">
              <w:rPr>
                <w:sz w:val="20"/>
                <w:szCs w:val="20"/>
              </w:rPr>
              <w:t>.</w:t>
            </w:r>
          </w:p>
          <w:p w14:paraId="6D475954" w14:textId="379995C9" w:rsidR="00CF2B92" w:rsidRPr="00F55C38" w:rsidRDefault="00B54941" w:rsidP="00CF2B92">
            <w:pPr>
              <w:pStyle w:val="TableParagraph"/>
              <w:ind w:left="0"/>
              <w:jc w:val="both"/>
              <w:rPr>
                <w:sz w:val="20"/>
                <w:szCs w:val="20"/>
                <w:lang w:val="de-DE"/>
              </w:rPr>
            </w:pPr>
            <w:r>
              <w:rPr>
                <w:sz w:val="20"/>
                <w:szCs w:val="20"/>
              </w:rPr>
              <w:t xml:space="preserve">GRUMEZESCU, A.M. </w:t>
            </w:r>
            <w:r w:rsidRPr="00E212F8">
              <w:rPr>
                <w:i/>
                <w:sz w:val="20"/>
                <w:szCs w:val="20"/>
              </w:rPr>
              <w:t xml:space="preserve">Surface </w:t>
            </w:r>
            <w:r w:rsidR="00E212F8">
              <w:rPr>
                <w:i/>
                <w:sz w:val="20"/>
                <w:szCs w:val="20"/>
              </w:rPr>
              <w:t>C</w:t>
            </w:r>
            <w:r w:rsidRPr="00E212F8">
              <w:rPr>
                <w:i/>
                <w:sz w:val="20"/>
                <w:szCs w:val="20"/>
              </w:rPr>
              <w:t xml:space="preserve">hemistry of </w:t>
            </w:r>
            <w:r w:rsidR="00E212F8">
              <w:rPr>
                <w:i/>
                <w:sz w:val="20"/>
                <w:szCs w:val="20"/>
              </w:rPr>
              <w:t>N</w:t>
            </w:r>
            <w:r w:rsidRPr="00E212F8">
              <w:rPr>
                <w:i/>
                <w:sz w:val="20"/>
                <w:szCs w:val="20"/>
              </w:rPr>
              <w:t>anomaterials – Applications and Nanobiomaterials</w:t>
            </w:r>
            <w:r w:rsidR="00E212F8">
              <w:rPr>
                <w:sz w:val="20"/>
                <w:szCs w:val="20"/>
              </w:rPr>
              <w:t xml:space="preserve">. </w:t>
            </w:r>
            <w:r w:rsidR="00E212F8" w:rsidRPr="00F55C38">
              <w:rPr>
                <w:sz w:val="20"/>
                <w:szCs w:val="20"/>
                <w:lang w:val="de-DE"/>
              </w:rPr>
              <w:t xml:space="preserve">Elsevier, 2016. </w:t>
            </w:r>
            <w:r w:rsidRPr="00F55C38">
              <w:rPr>
                <w:sz w:val="20"/>
                <w:szCs w:val="20"/>
                <w:lang w:val="de-DE"/>
              </w:rPr>
              <w:t>ISBN 978-0-323-42861-3</w:t>
            </w:r>
            <w:r w:rsidR="00E212F8" w:rsidRPr="00F55C38">
              <w:rPr>
                <w:sz w:val="20"/>
                <w:szCs w:val="20"/>
                <w:lang w:val="de-DE"/>
              </w:rPr>
              <w:t xml:space="preserve">. Dostupné z: </w:t>
            </w:r>
            <w:hyperlink r:id="rId39" w:history="1">
              <w:r w:rsidRPr="00F55C38">
                <w:rPr>
                  <w:rStyle w:val="Hypertextovodkaz"/>
                  <w:sz w:val="20"/>
                  <w:szCs w:val="20"/>
                  <w:lang w:val="de-DE"/>
                </w:rPr>
                <w:t>https://app.knovel.com/hotlink/toc/id:kpSCNAN002/surface-chemistry-nanobiomaterials/surface-chemistry-nanobiomaterials</w:t>
              </w:r>
            </w:hyperlink>
            <w:r w:rsidR="00E212F8" w:rsidRPr="00F55C38">
              <w:rPr>
                <w:rStyle w:val="Hypertextovodkaz"/>
                <w:sz w:val="20"/>
                <w:szCs w:val="20"/>
                <w:lang w:val="de-DE"/>
              </w:rPr>
              <w:t>.</w:t>
            </w:r>
          </w:p>
          <w:p w14:paraId="73A9D075" w14:textId="77777777" w:rsidR="00366C77" w:rsidRPr="0063254A" w:rsidRDefault="00366C77" w:rsidP="00366C77">
            <w:pPr>
              <w:jc w:val="both"/>
              <w:rPr>
                <w:u w:val="single"/>
              </w:rPr>
            </w:pPr>
          </w:p>
          <w:p w14:paraId="54AF0BE4" w14:textId="77777777" w:rsidR="00366C77" w:rsidRPr="0063254A" w:rsidRDefault="00366C77" w:rsidP="00366C77">
            <w:pPr>
              <w:jc w:val="both"/>
              <w:rPr>
                <w:u w:val="single"/>
              </w:rPr>
            </w:pPr>
            <w:r w:rsidRPr="0063254A">
              <w:rPr>
                <w:u w:val="single"/>
              </w:rPr>
              <w:t>Doporučená literatura:</w:t>
            </w:r>
          </w:p>
          <w:p w14:paraId="320E510B" w14:textId="36EA4A0C" w:rsidR="000062D6" w:rsidRDefault="000062D6" w:rsidP="00E212F8">
            <w:pPr>
              <w:jc w:val="both"/>
            </w:pPr>
            <w:r w:rsidRPr="00EB1FA1">
              <w:t>Aktuální časopisecké a knižní zdroje dostupné prostřednictvím Knihovny UTB ve Zlíně (</w:t>
            </w:r>
            <w:hyperlink r:id="rId40" w:history="1">
              <w:r w:rsidRPr="00EB1FA1">
                <w:rPr>
                  <w:rStyle w:val="Hypertextovodkaz"/>
                </w:rPr>
                <w:t>www.knihovna.utb.cz</w:t>
              </w:r>
            </w:hyperlink>
            <w:r w:rsidRPr="00EB1FA1">
              <w:t>).</w:t>
            </w:r>
          </w:p>
          <w:p w14:paraId="6AB8353E" w14:textId="77777777" w:rsidR="0024535B" w:rsidRDefault="0024535B" w:rsidP="0024535B">
            <w:pPr>
              <w:jc w:val="both"/>
            </w:pPr>
            <w:r w:rsidRPr="004C132C">
              <w:t xml:space="preserve">MICHELMORE, </w:t>
            </w:r>
            <w:r>
              <w:t>A., WHITTLE, J., BRADLEY, J., SHORT, R</w:t>
            </w:r>
            <w:r w:rsidRPr="004C132C">
              <w:t xml:space="preserve">. </w:t>
            </w:r>
            <w:r w:rsidRPr="004C132C">
              <w:rPr>
                <w:i/>
              </w:rPr>
              <w:t>Where Physics Meets Chemistry: Thin Film Deposition from Reactive Plasmas</w:t>
            </w:r>
            <w:r w:rsidRPr="004C132C">
              <w:t>. Frontiers of Ch</w:t>
            </w:r>
            <w:r>
              <w:t xml:space="preserve">emical Science and Engineering </w:t>
            </w:r>
            <w:r w:rsidRPr="004C132C">
              <w:t>10</w:t>
            </w:r>
            <w:r>
              <w:t>(</w:t>
            </w:r>
            <w:r w:rsidRPr="004C132C">
              <w:t>4</w:t>
            </w:r>
            <w:r>
              <w:t xml:space="preserve">), </w:t>
            </w:r>
            <w:r w:rsidRPr="004C132C">
              <w:t>441-458</w:t>
            </w:r>
            <w:r>
              <w:t>, 2016</w:t>
            </w:r>
            <w:r w:rsidRPr="004C132C">
              <w:t xml:space="preserve">. </w:t>
            </w:r>
            <w:r>
              <w:t xml:space="preserve">ISSN </w:t>
            </w:r>
            <w:r w:rsidRPr="004C132C">
              <w:t>2095-0179.</w:t>
            </w:r>
          </w:p>
          <w:p w14:paraId="40DCFF28" w14:textId="6A47D814" w:rsidR="00E212F8" w:rsidRDefault="00E212F8" w:rsidP="00E212F8">
            <w:pPr>
              <w:jc w:val="both"/>
            </w:pPr>
            <w:r>
              <w:rPr>
                <w:color w:val="1D2525"/>
              </w:rPr>
              <w:t xml:space="preserve">WILLIAMS, R. </w:t>
            </w:r>
            <w:r w:rsidRPr="00DD46A1">
              <w:rPr>
                <w:i/>
                <w:color w:val="1D2525"/>
              </w:rPr>
              <w:t>Surface Modifications of Biomaterials</w:t>
            </w:r>
            <w:r w:rsidRPr="0063254A">
              <w:rPr>
                <w:color w:val="1D2525"/>
              </w:rPr>
              <w:t xml:space="preserve">. Woodhead Publishing, 2011. </w:t>
            </w:r>
            <w:r w:rsidRPr="0063254A">
              <w:t>ISBN 978- 1-84569-640-5.</w:t>
            </w:r>
          </w:p>
          <w:p w14:paraId="678ED8AE" w14:textId="2101C04F" w:rsidR="00366C77" w:rsidRPr="0063254A" w:rsidRDefault="00DD46A1" w:rsidP="00366C77">
            <w:pPr>
              <w:pStyle w:val="TableParagraph"/>
              <w:ind w:left="0"/>
              <w:jc w:val="both"/>
              <w:rPr>
                <w:sz w:val="20"/>
                <w:szCs w:val="20"/>
              </w:rPr>
            </w:pPr>
            <w:r>
              <w:rPr>
                <w:color w:val="1D2525"/>
                <w:sz w:val="20"/>
                <w:szCs w:val="20"/>
              </w:rPr>
              <w:t xml:space="preserve">HUTMACHER, D., CHRZANOWSKI, W. </w:t>
            </w:r>
            <w:r w:rsidR="00366C77" w:rsidRPr="00DD46A1">
              <w:rPr>
                <w:i/>
                <w:color w:val="1D2525"/>
                <w:sz w:val="20"/>
                <w:szCs w:val="20"/>
              </w:rPr>
              <w:t>Biointe</w:t>
            </w:r>
            <w:r w:rsidR="003D4009">
              <w:rPr>
                <w:i/>
                <w:color w:val="1D2525"/>
                <w:sz w:val="20"/>
                <w:szCs w:val="20"/>
              </w:rPr>
              <w:t xml:space="preserve">rfaces: </w:t>
            </w:r>
            <w:r w:rsidR="00366C77" w:rsidRPr="00DD46A1">
              <w:rPr>
                <w:i/>
                <w:color w:val="1D2525"/>
                <w:sz w:val="20"/>
                <w:szCs w:val="20"/>
              </w:rPr>
              <w:t>Where Materials Meet Biology</w:t>
            </w:r>
            <w:r w:rsidR="00366C77" w:rsidRPr="0063254A">
              <w:rPr>
                <w:color w:val="1D2525"/>
                <w:sz w:val="20"/>
                <w:szCs w:val="20"/>
              </w:rPr>
              <w:t xml:space="preserve">. RSC Publishing, 2014. </w:t>
            </w:r>
            <w:r w:rsidR="00366C77" w:rsidRPr="0063254A">
              <w:rPr>
                <w:sz w:val="20"/>
                <w:szCs w:val="20"/>
              </w:rPr>
              <w:t>978-1-84973-876-7.</w:t>
            </w:r>
          </w:p>
          <w:p w14:paraId="6E1B8C76" w14:textId="2E96653D" w:rsidR="00366C77" w:rsidRPr="0063254A" w:rsidRDefault="00366C77" w:rsidP="00366C77">
            <w:pPr>
              <w:jc w:val="both"/>
            </w:pPr>
            <w:r w:rsidRPr="0063254A">
              <w:t>THOMOPOULO</w:t>
            </w:r>
            <w:r w:rsidR="00DD46A1">
              <w:t xml:space="preserve">S, S., BIRMAN, V., </w:t>
            </w:r>
            <w:proofErr w:type="gramStart"/>
            <w:r w:rsidR="00DD46A1">
              <w:t>GENIN, G.M.</w:t>
            </w:r>
            <w:proofErr w:type="gramEnd"/>
            <w:r w:rsidR="00DD46A1">
              <w:t xml:space="preserve"> </w:t>
            </w:r>
            <w:r w:rsidRPr="00DD46A1">
              <w:rPr>
                <w:i/>
              </w:rPr>
              <w:t>Structural Interfaces and Attachments in Biology</w:t>
            </w:r>
            <w:r w:rsidRPr="0063254A">
              <w:t>. Springer, 2013. ISBN-13 978-1461433163.</w:t>
            </w:r>
          </w:p>
        </w:tc>
      </w:tr>
      <w:tr w:rsidR="00366C77" w:rsidRPr="00866204" w14:paraId="102C2783" w14:textId="77777777" w:rsidTr="001A54CF">
        <w:tc>
          <w:tcPr>
            <w:tcW w:w="10065" w:type="dxa"/>
            <w:gridSpan w:val="26"/>
            <w:tcBorders>
              <w:top w:val="single" w:sz="12" w:space="0" w:color="auto"/>
              <w:left w:val="single" w:sz="2" w:space="0" w:color="auto"/>
              <w:bottom w:val="single" w:sz="2" w:space="0" w:color="auto"/>
              <w:right w:val="single" w:sz="2" w:space="0" w:color="auto"/>
            </w:tcBorders>
            <w:shd w:val="clear" w:color="auto" w:fill="F7CAAC"/>
          </w:tcPr>
          <w:p w14:paraId="3D520F92" w14:textId="77777777" w:rsidR="00366C77" w:rsidRPr="00866204" w:rsidRDefault="00366C77" w:rsidP="00366C77">
            <w:pPr>
              <w:jc w:val="center"/>
              <w:rPr>
                <w:b/>
              </w:rPr>
            </w:pPr>
            <w:r w:rsidRPr="00866204">
              <w:rPr>
                <w:b/>
              </w:rPr>
              <w:t>Informace ke kombinované nebo distanční formě</w:t>
            </w:r>
          </w:p>
        </w:tc>
      </w:tr>
      <w:tr w:rsidR="00366C77" w:rsidRPr="00866204" w14:paraId="2C13C807" w14:textId="77777777" w:rsidTr="001A54CF">
        <w:tc>
          <w:tcPr>
            <w:tcW w:w="4821" w:type="dxa"/>
            <w:gridSpan w:val="12"/>
            <w:tcBorders>
              <w:top w:val="single" w:sz="2" w:space="0" w:color="auto"/>
            </w:tcBorders>
            <w:shd w:val="clear" w:color="auto" w:fill="F7CAAC"/>
          </w:tcPr>
          <w:p w14:paraId="08F48D68" w14:textId="77777777" w:rsidR="00366C77" w:rsidRPr="00866204" w:rsidRDefault="00366C77" w:rsidP="00366C77">
            <w:pPr>
              <w:jc w:val="both"/>
            </w:pPr>
            <w:r w:rsidRPr="00866204">
              <w:rPr>
                <w:b/>
              </w:rPr>
              <w:t>Rozsah konzultací (soustředění)</w:t>
            </w:r>
          </w:p>
        </w:tc>
        <w:tc>
          <w:tcPr>
            <w:tcW w:w="889" w:type="dxa"/>
            <w:gridSpan w:val="2"/>
            <w:tcBorders>
              <w:top w:val="single" w:sz="2" w:space="0" w:color="auto"/>
            </w:tcBorders>
          </w:tcPr>
          <w:p w14:paraId="28E186D4" w14:textId="77777777" w:rsidR="00366C77" w:rsidRPr="00866204" w:rsidRDefault="00366C77" w:rsidP="00366C77">
            <w:pPr>
              <w:jc w:val="both"/>
            </w:pPr>
          </w:p>
        </w:tc>
        <w:tc>
          <w:tcPr>
            <w:tcW w:w="4355" w:type="dxa"/>
            <w:gridSpan w:val="12"/>
            <w:tcBorders>
              <w:top w:val="single" w:sz="2" w:space="0" w:color="auto"/>
            </w:tcBorders>
            <w:shd w:val="clear" w:color="auto" w:fill="F7CAAC"/>
          </w:tcPr>
          <w:p w14:paraId="6EFE47C2" w14:textId="77777777" w:rsidR="00366C77" w:rsidRPr="00866204" w:rsidRDefault="00366C77" w:rsidP="00366C77">
            <w:pPr>
              <w:jc w:val="both"/>
              <w:rPr>
                <w:b/>
              </w:rPr>
            </w:pPr>
            <w:r w:rsidRPr="00866204">
              <w:rPr>
                <w:b/>
              </w:rPr>
              <w:t xml:space="preserve">hodin </w:t>
            </w:r>
          </w:p>
        </w:tc>
      </w:tr>
      <w:tr w:rsidR="00366C77" w:rsidRPr="00866204" w14:paraId="697145D4" w14:textId="77777777" w:rsidTr="001A54CF">
        <w:tc>
          <w:tcPr>
            <w:tcW w:w="10065" w:type="dxa"/>
            <w:gridSpan w:val="26"/>
            <w:shd w:val="clear" w:color="auto" w:fill="F7CAAC"/>
          </w:tcPr>
          <w:p w14:paraId="0DED7369" w14:textId="77777777" w:rsidR="00366C77" w:rsidRPr="00866204" w:rsidRDefault="00366C77" w:rsidP="00366C77">
            <w:pPr>
              <w:jc w:val="both"/>
              <w:rPr>
                <w:b/>
              </w:rPr>
            </w:pPr>
            <w:r w:rsidRPr="00866204">
              <w:rPr>
                <w:b/>
              </w:rPr>
              <w:t>Informace o způsobu kontaktu s vyučujícím</w:t>
            </w:r>
          </w:p>
        </w:tc>
      </w:tr>
      <w:tr w:rsidR="00366C77" w:rsidRPr="00866204" w14:paraId="02B7AA7A" w14:textId="77777777" w:rsidTr="001A54CF">
        <w:trPr>
          <w:trHeight w:val="1373"/>
        </w:trPr>
        <w:tc>
          <w:tcPr>
            <w:tcW w:w="10065" w:type="dxa"/>
            <w:gridSpan w:val="26"/>
          </w:tcPr>
          <w:p w14:paraId="3842B109" w14:textId="77777777" w:rsidR="00F127FF" w:rsidRPr="000E4A77" w:rsidRDefault="00F127FF" w:rsidP="00F127FF">
            <w:pPr>
              <w:pStyle w:val="xxmsonormal"/>
              <w:shd w:val="clear" w:color="auto" w:fill="FFFFFF"/>
              <w:spacing w:before="0" w:beforeAutospacing="0" w:after="0" w:afterAutospacing="0"/>
              <w:jc w:val="both"/>
              <w:rPr>
                <w:color w:val="000000"/>
                <w:sz w:val="19"/>
                <w:szCs w:val="19"/>
              </w:rPr>
            </w:pPr>
            <w:ins w:id="30" w:author="Ivo Kuřitka" w:date="2019-11-27T22:34:00Z">
              <w:r w:rsidRPr="00A37C5B">
                <w:rPr>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ins>
            <w:r w:rsidRPr="00A37C5B">
              <w:rPr>
                <w:color w:val="000000"/>
                <w:sz w:val="19"/>
                <w:szCs w:val="19"/>
                <w:highlight w:val="yellow"/>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r w:rsidRPr="000E4A77">
              <w:rPr>
                <w:color w:val="000000"/>
                <w:sz w:val="19"/>
                <w:szCs w:val="19"/>
              </w:rPr>
              <w:t>.</w:t>
            </w:r>
          </w:p>
          <w:p w14:paraId="0282CA86" w14:textId="77777777" w:rsidR="00366C77" w:rsidRPr="00866204" w:rsidRDefault="00366C77" w:rsidP="00366C77">
            <w:pPr>
              <w:jc w:val="both"/>
            </w:pPr>
          </w:p>
          <w:p w14:paraId="38BD2607" w14:textId="77777777" w:rsidR="00834F86" w:rsidRDefault="00366C77" w:rsidP="00366C77">
            <w:pPr>
              <w:jc w:val="both"/>
              <w:rPr>
                <w:del w:id="31" w:author="Ivo Kuřitka" w:date="2019-11-27T22:34:00Z"/>
                <w:color w:val="000000"/>
              </w:rPr>
            </w:pPr>
            <w:r w:rsidRPr="00866204">
              <w:rPr>
                <w:color w:val="000000"/>
              </w:rPr>
              <w:t>Možnosti komunikace s vyučujícím: </w:t>
            </w:r>
            <w:hyperlink r:id="rId41" w:history="1">
              <w:r w:rsidRPr="00D975EB">
                <w:rPr>
                  <w:rStyle w:val="Hypertextovodkaz"/>
                </w:rPr>
                <w:t>lehocky@utb.cz</w:t>
              </w:r>
            </w:hyperlink>
            <w:r w:rsidRPr="00D975EB">
              <w:rPr>
                <w:color w:val="000000"/>
              </w:rPr>
              <w:t>, 576 031</w:t>
            </w:r>
            <w:r w:rsidR="00EB1FA1">
              <w:rPr>
                <w:color w:val="000000"/>
              </w:rPr>
              <w:t> </w:t>
            </w:r>
            <w:r w:rsidRPr="00D975EB">
              <w:rPr>
                <w:color w:val="000000"/>
              </w:rPr>
              <w:t>215.</w:t>
            </w:r>
          </w:p>
          <w:p w14:paraId="4B68AA0B" w14:textId="77777777" w:rsidR="00E212F8" w:rsidRDefault="00E212F8" w:rsidP="00366C77">
            <w:pPr>
              <w:jc w:val="both"/>
              <w:rPr>
                <w:del w:id="32" w:author="Ivo Kuřitka" w:date="2019-11-27T22:34:00Z"/>
                <w:color w:val="000000"/>
              </w:rPr>
            </w:pPr>
          </w:p>
          <w:p w14:paraId="09503720" w14:textId="77777777" w:rsidR="008E1243" w:rsidRDefault="008E1243" w:rsidP="00366C77">
            <w:pPr>
              <w:jc w:val="both"/>
              <w:rPr>
                <w:del w:id="33" w:author="Ivo Kuřitka" w:date="2019-11-27T22:34:00Z"/>
                <w:color w:val="000000"/>
              </w:rPr>
            </w:pPr>
          </w:p>
          <w:p w14:paraId="655F72E8" w14:textId="77777777" w:rsidR="00D0495B" w:rsidRDefault="00D0495B" w:rsidP="00366C77">
            <w:pPr>
              <w:jc w:val="both"/>
              <w:rPr>
                <w:del w:id="34" w:author="Ivo Kuřitka" w:date="2019-11-27T22:34:00Z"/>
                <w:color w:val="000000"/>
              </w:rPr>
            </w:pPr>
          </w:p>
          <w:p w14:paraId="19C81589" w14:textId="77777777" w:rsidR="0024535B" w:rsidRDefault="0024535B" w:rsidP="00366C77">
            <w:pPr>
              <w:jc w:val="both"/>
              <w:rPr>
                <w:del w:id="35" w:author="Ivo Kuřitka" w:date="2019-11-27T22:34:00Z"/>
                <w:color w:val="000000"/>
              </w:rPr>
            </w:pPr>
          </w:p>
          <w:p w14:paraId="4C15FDD5" w14:textId="3AC891B7" w:rsidR="00F127FF" w:rsidRPr="00866204" w:rsidRDefault="00F127FF" w:rsidP="0053407D">
            <w:pPr>
              <w:jc w:val="both"/>
            </w:pPr>
          </w:p>
        </w:tc>
      </w:tr>
      <w:tr w:rsidR="00366C77" w:rsidRPr="00866204" w14:paraId="1DB30050" w14:textId="77777777" w:rsidTr="001A54CF">
        <w:trPr>
          <w:trHeight w:val="283"/>
        </w:trPr>
        <w:tc>
          <w:tcPr>
            <w:tcW w:w="10065" w:type="dxa"/>
            <w:gridSpan w:val="26"/>
            <w:tcBorders>
              <w:top w:val="single" w:sz="4" w:space="0" w:color="auto"/>
              <w:left w:val="single" w:sz="4" w:space="0" w:color="auto"/>
              <w:bottom w:val="single" w:sz="4" w:space="0" w:color="auto"/>
              <w:right w:val="single" w:sz="4" w:space="0" w:color="auto"/>
            </w:tcBorders>
            <w:shd w:val="clear" w:color="auto" w:fill="BDD6EE"/>
          </w:tcPr>
          <w:p w14:paraId="5B13B27B" w14:textId="77777777" w:rsidR="00366C77" w:rsidRPr="00866204" w:rsidRDefault="00366C77" w:rsidP="00366C77">
            <w:pPr>
              <w:jc w:val="both"/>
              <w:rPr>
                <w:b/>
                <w:color w:val="000000"/>
                <w:sz w:val="28"/>
                <w:szCs w:val="28"/>
              </w:rPr>
            </w:pPr>
            <w:r w:rsidRPr="00866204">
              <w:rPr>
                <w:color w:val="000000"/>
              </w:rPr>
              <w:lastRenderedPageBreak/>
              <w:br w:type="page"/>
            </w:r>
            <w:r w:rsidRPr="00866204">
              <w:rPr>
                <w:b/>
                <w:color w:val="000000"/>
                <w:sz w:val="28"/>
                <w:szCs w:val="28"/>
              </w:rPr>
              <w:t>B-III – Charakteristika studijního předmětu</w:t>
            </w:r>
          </w:p>
        </w:tc>
      </w:tr>
      <w:tr w:rsidR="00366C77" w:rsidRPr="00866204" w14:paraId="01E149F7" w14:textId="77777777" w:rsidTr="001A54CF">
        <w:tc>
          <w:tcPr>
            <w:tcW w:w="3120" w:type="dxa"/>
            <w:gridSpan w:val="5"/>
            <w:tcBorders>
              <w:top w:val="double" w:sz="4" w:space="0" w:color="auto"/>
            </w:tcBorders>
            <w:shd w:val="clear" w:color="auto" w:fill="F7CAAC"/>
          </w:tcPr>
          <w:p w14:paraId="771FCF8E" w14:textId="77777777" w:rsidR="00366C77" w:rsidRPr="004115B5" w:rsidRDefault="00366C77" w:rsidP="00366C77">
            <w:pPr>
              <w:jc w:val="both"/>
              <w:rPr>
                <w:b/>
              </w:rPr>
            </w:pPr>
            <w:r w:rsidRPr="004115B5">
              <w:rPr>
                <w:b/>
              </w:rPr>
              <w:t>Název studijního předmětu</w:t>
            </w:r>
          </w:p>
        </w:tc>
        <w:tc>
          <w:tcPr>
            <w:tcW w:w="6945" w:type="dxa"/>
            <w:gridSpan w:val="21"/>
            <w:tcBorders>
              <w:top w:val="double" w:sz="4" w:space="0" w:color="auto"/>
            </w:tcBorders>
          </w:tcPr>
          <w:p w14:paraId="1A6A7A44" w14:textId="62ECCF9C" w:rsidR="00366C77" w:rsidRPr="001A54CF" w:rsidRDefault="001A54CF" w:rsidP="00366C77">
            <w:pPr>
              <w:jc w:val="both"/>
              <w:rPr>
                <w:b/>
              </w:rPr>
            </w:pPr>
            <w:bookmarkStart w:id="36" w:name="Instr_met_anal_biomat"/>
            <w:bookmarkEnd w:id="36"/>
            <w:r w:rsidRPr="001A54CF">
              <w:rPr>
                <w:b/>
              </w:rPr>
              <w:t>Instrumental Methods of Analysis of Biomaterials</w:t>
            </w:r>
          </w:p>
        </w:tc>
      </w:tr>
      <w:tr w:rsidR="00366C77" w:rsidRPr="00866204" w14:paraId="67CEE153" w14:textId="77777777" w:rsidTr="001A54CF">
        <w:tc>
          <w:tcPr>
            <w:tcW w:w="3120" w:type="dxa"/>
            <w:gridSpan w:val="5"/>
            <w:shd w:val="clear" w:color="auto" w:fill="F7CAAC"/>
          </w:tcPr>
          <w:p w14:paraId="3ADF323E" w14:textId="77777777" w:rsidR="00366C77" w:rsidRPr="004115B5" w:rsidRDefault="00366C77" w:rsidP="00366C77">
            <w:pPr>
              <w:jc w:val="both"/>
              <w:rPr>
                <w:b/>
              </w:rPr>
            </w:pPr>
            <w:r w:rsidRPr="004115B5">
              <w:rPr>
                <w:b/>
              </w:rPr>
              <w:t>Typ předmětu</w:t>
            </w:r>
          </w:p>
        </w:tc>
        <w:tc>
          <w:tcPr>
            <w:tcW w:w="3406" w:type="dxa"/>
            <w:gridSpan w:val="12"/>
          </w:tcPr>
          <w:p w14:paraId="1F974021" w14:textId="77777777" w:rsidR="00366C77" w:rsidRPr="004115B5" w:rsidRDefault="00366C77" w:rsidP="00366C77">
            <w:pPr>
              <w:jc w:val="both"/>
            </w:pPr>
          </w:p>
        </w:tc>
        <w:tc>
          <w:tcPr>
            <w:tcW w:w="2695" w:type="dxa"/>
            <w:gridSpan w:val="5"/>
            <w:shd w:val="clear" w:color="auto" w:fill="F7CAAC"/>
          </w:tcPr>
          <w:p w14:paraId="08840709" w14:textId="77777777" w:rsidR="00366C77" w:rsidRPr="004115B5" w:rsidRDefault="00366C77" w:rsidP="00366C77">
            <w:pPr>
              <w:jc w:val="both"/>
            </w:pPr>
            <w:r w:rsidRPr="004115B5">
              <w:rPr>
                <w:b/>
              </w:rPr>
              <w:t>doporučený ročník / semestr</w:t>
            </w:r>
          </w:p>
        </w:tc>
        <w:tc>
          <w:tcPr>
            <w:tcW w:w="844" w:type="dxa"/>
            <w:gridSpan w:val="4"/>
          </w:tcPr>
          <w:p w14:paraId="4C0E9DF7" w14:textId="77777777" w:rsidR="00366C77" w:rsidRPr="004115B5" w:rsidRDefault="00366C77" w:rsidP="00366C77">
            <w:pPr>
              <w:jc w:val="both"/>
            </w:pPr>
          </w:p>
        </w:tc>
      </w:tr>
      <w:tr w:rsidR="00366C77" w:rsidRPr="00866204" w14:paraId="4A0D46A8" w14:textId="77777777" w:rsidTr="001A54CF">
        <w:tc>
          <w:tcPr>
            <w:tcW w:w="3120" w:type="dxa"/>
            <w:gridSpan w:val="5"/>
            <w:shd w:val="clear" w:color="auto" w:fill="F7CAAC"/>
          </w:tcPr>
          <w:p w14:paraId="06A709C4" w14:textId="77777777" w:rsidR="00366C77" w:rsidRPr="004115B5" w:rsidRDefault="00366C77" w:rsidP="00366C77">
            <w:pPr>
              <w:jc w:val="both"/>
              <w:rPr>
                <w:b/>
              </w:rPr>
            </w:pPr>
            <w:r w:rsidRPr="004115B5">
              <w:rPr>
                <w:b/>
              </w:rPr>
              <w:t>Rozsah studijního předmětu</w:t>
            </w:r>
          </w:p>
        </w:tc>
        <w:tc>
          <w:tcPr>
            <w:tcW w:w="1701" w:type="dxa"/>
            <w:gridSpan w:val="7"/>
          </w:tcPr>
          <w:p w14:paraId="512E6B29" w14:textId="77777777" w:rsidR="00366C77" w:rsidRPr="004115B5" w:rsidRDefault="00366C77" w:rsidP="00366C77">
            <w:pPr>
              <w:jc w:val="both"/>
            </w:pPr>
          </w:p>
        </w:tc>
        <w:tc>
          <w:tcPr>
            <w:tcW w:w="889" w:type="dxa"/>
            <w:gridSpan w:val="2"/>
            <w:shd w:val="clear" w:color="auto" w:fill="F7CAAC"/>
          </w:tcPr>
          <w:p w14:paraId="7CD1DE41" w14:textId="77777777" w:rsidR="00366C77" w:rsidRPr="004115B5" w:rsidRDefault="00366C77" w:rsidP="00366C77">
            <w:pPr>
              <w:jc w:val="both"/>
              <w:rPr>
                <w:b/>
              </w:rPr>
            </w:pPr>
            <w:r w:rsidRPr="004115B5">
              <w:rPr>
                <w:b/>
              </w:rPr>
              <w:t xml:space="preserve">hod. </w:t>
            </w:r>
          </w:p>
        </w:tc>
        <w:tc>
          <w:tcPr>
            <w:tcW w:w="816" w:type="dxa"/>
            <w:gridSpan w:val="3"/>
          </w:tcPr>
          <w:p w14:paraId="1A486611" w14:textId="77777777" w:rsidR="00366C77" w:rsidRPr="004115B5" w:rsidRDefault="00366C77" w:rsidP="00366C77">
            <w:pPr>
              <w:jc w:val="both"/>
            </w:pPr>
          </w:p>
        </w:tc>
        <w:tc>
          <w:tcPr>
            <w:tcW w:w="2156" w:type="dxa"/>
            <w:gridSpan w:val="3"/>
            <w:shd w:val="clear" w:color="auto" w:fill="F7CAAC"/>
          </w:tcPr>
          <w:p w14:paraId="668056CA" w14:textId="77777777" w:rsidR="00366C77" w:rsidRPr="004115B5" w:rsidRDefault="00366C77" w:rsidP="00366C77">
            <w:pPr>
              <w:jc w:val="both"/>
              <w:rPr>
                <w:b/>
              </w:rPr>
            </w:pPr>
            <w:r w:rsidRPr="004115B5">
              <w:rPr>
                <w:b/>
              </w:rPr>
              <w:t>kreditů</w:t>
            </w:r>
          </w:p>
        </w:tc>
        <w:tc>
          <w:tcPr>
            <w:tcW w:w="1383" w:type="dxa"/>
            <w:gridSpan w:val="6"/>
          </w:tcPr>
          <w:p w14:paraId="648E818F" w14:textId="77777777" w:rsidR="00366C77" w:rsidRPr="004115B5" w:rsidRDefault="00366C77" w:rsidP="00366C77">
            <w:pPr>
              <w:jc w:val="both"/>
            </w:pPr>
          </w:p>
        </w:tc>
      </w:tr>
      <w:tr w:rsidR="00366C77" w:rsidRPr="00866204" w14:paraId="2A685F46" w14:textId="77777777" w:rsidTr="001A54CF">
        <w:tc>
          <w:tcPr>
            <w:tcW w:w="3120" w:type="dxa"/>
            <w:gridSpan w:val="5"/>
            <w:shd w:val="clear" w:color="auto" w:fill="F7CAAC"/>
          </w:tcPr>
          <w:p w14:paraId="7A5C7099" w14:textId="77777777" w:rsidR="00366C77" w:rsidRPr="004115B5" w:rsidRDefault="00366C77" w:rsidP="00366C77">
            <w:pPr>
              <w:jc w:val="both"/>
              <w:rPr>
                <w:b/>
              </w:rPr>
            </w:pPr>
            <w:r w:rsidRPr="004115B5">
              <w:rPr>
                <w:b/>
              </w:rPr>
              <w:t>Prerekvizity, korekvizity, ekvivalence</w:t>
            </w:r>
          </w:p>
        </w:tc>
        <w:tc>
          <w:tcPr>
            <w:tcW w:w="6945" w:type="dxa"/>
            <w:gridSpan w:val="21"/>
          </w:tcPr>
          <w:p w14:paraId="4758880E" w14:textId="77777777" w:rsidR="00366C77" w:rsidRPr="004115B5" w:rsidRDefault="00366C77" w:rsidP="00366C77">
            <w:pPr>
              <w:jc w:val="both"/>
            </w:pPr>
          </w:p>
        </w:tc>
      </w:tr>
      <w:tr w:rsidR="00366C77" w:rsidRPr="00866204" w14:paraId="25B89340" w14:textId="77777777" w:rsidTr="001A54CF">
        <w:tc>
          <w:tcPr>
            <w:tcW w:w="3120" w:type="dxa"/>
            <w:gridSpan w:val="5"/>
            <w:shd w:val="clear" w:color="auto" w:fill="F7CAAC"/>
          </w:tcPr>
          <w:p w14:paraId="011BC046" w14:textId="77777777" w:rsidR="00366C77" w:rsidRPr="004115B5" w:rsidRDefault="00366C77" w:rsidP="00366C77">
            <w:pPr>
              <w:jc w:val="both"/>
              <w:rPr>
                <w:b/>
              </w:rPr>
            </w:pPr>
            <w:r w:rsidRPr="004115B5">
              <w:rPr>
                <w:b/>
              </w:rPr>
              <w:t>Způsob ověření studijních výsledků</w:t>
            </w:r>
          </w:p>
        </w:tc>
        <w:tc>
          <w:tcPr>
            <w:tcW w:w="3406" w:type="dxa"/>
            <w:gridSpan w:val="12"/>
          </w:tcPr>
          <w:p w14:paraId="20ABE79E" w14:textId="77777777" w:rsidR="00366C77" w:rsidRPr="004115B5" w:rsidRDefault="00366C77" w:rsidP="00366C77">
            <w:pPr>
              <w:jc w:val="both"/>
            </w:pPr>
            <w:r w:rsidRPr="004115B5">
              <w:t>zkouška</w:t>
            </w:r>
          </w:p>
        </w:tc>
        <w:tc>
          <w:tcPr>
            <w:tcW w:w="2156" w:type="dxa"/>
            <w:gridSpan w:val="3"/>
            <w:shd w:val="clear" w:color="auto" w:fill="F7CAAC"/>
          </w:tcPr>
          <w:p w14:paraId="7DE155FD" w14:textId="77777777" w:rsidR="00366C77" w:rsidRPr="004115B5" w:rsidRDefault="00366C77" w:rsidP="00366C77">
            <w:pPr>
              <w:jc w:val="both"/>
              <w:rPr>
                <w:b/>
              </w:rPr>
            </w:pPr>
            <w:r w:rsidRPr="004115B5">
              <w:rPr>
                <w:b/>
              </w:rPr>
              <w:t>Forma výuky</w:t>
            </w:r>
          </w:p>
        </w:tc>
        <w:tc>
          <w:tcPr>
            <w:tcW w:w="1383" w:type="dxa"/>
            <w:gridSpan w:val="6"/>
          </w:tcPr>
          <w:p w14:paraId="48ACBC17" w14:textId="77777777" w:rsidR="00366C77" w:rsidRPr="004115B5" w:rsidRDefault="00366C77" w:rsidP="00366C77">
            <w:pPr>
              <w:jc w:val="both"/>
            </w:pPr>
          </w:p>
        </w:tc>
      </w:tr>
      <w:tr w:rsidR="00366C77" w:rsidRPr="00866204" w14:paraId="4B0D272A" w14:textId="77777777" w:rsidTr="001A54CF">
        <w:tc>
          <w:tcPr>
            <w:tcW w:w="3120" w:type="dxa"/>
            <w:gridSpan w:val="5"/>
            <w:shd w:val="clear" w:color="auto" w:fill="F7CAAC"/>
          </w:tcPr>
          <w:p w14:paraId="34F5D05F" w14:textId="77777777" w:rsidR="00366C77" w:rsidRPr="004115B5" w:rsidRDefault="00366C77" w:rsidP="00366C77">
            <w:pPr>
              <w:jc w:val="both"/>
              <w:rPr>
                <w:b/>
              </w:rPr>
            </w:pPr>
            <w:r w:rsidRPr="004115B5">
              <w:rPr>
                <w:b/>
              </w:rPr>
              <w:t>Forma způsobu ověření studijních výsledků a další požadavky na studenta</w:t>
            </w:r>
          </w:p>
        </w:tc>
        <w:tc>
          <w:tcPr>
            <w:tcW w:w="6945" w:type="dxa"/>
            <w:gridSpan w:val="21"/>
            <w:tcBorders>
              <w:bottom w:val="single" w:sz="4" w:space="0" w:color="auto"/>
            </w:tcBorders>
          </w:tcPr>
          <w:p w14:paraId="5547A959" w14:textId="77777777" w:rsidR="00366C77" w:rsidRPr="004115B5" w:rsidRDefault="00366C77" w:rsidP="00366C77">
            <w:pPr>
              <w:pStyle w:val="TableParagraph"/>
              <w:spacing w:before="51"/>
              <w:ind w:left="0"/>
              <w:rPr>
                <w:sz w:val="20"/>
                <w:szCs w:val="20"/>
                <w:lang w:val="cs-CZ"/>
              </w:rPr>
            </w:pPr>
            <w:r w:rsidRPr="004115B5">
              <w:rPr>
                <w:sz w:val="20"/>
                <w:szCs w:val="20"/>
                <w:lang w:val="cs-CZ"/>
              </w:rPr>
              <w:t>Zkouška: prokázání znalosti probíraných tematických okruhů, ústní zkouška.</w:t>
            </w:r>
          </w:p>
          <w:p w14:paraId="39389732" w14:textId="24AC0D33" w:rsidR="00366C77" w:rsidRPr="004115B5" w:rsidRDefault="00366C77" w:rsidP="00366C77">
            <w:pPr>
              <w:jc w:val="both"/>
            </w:pPr>
            <w:r w:rsidRPr="004115B5">
              <w:t>Ve spojitosti s řešeným tématem disertační práce musí student proká</w:t>
            </w:r>
            <w:r w:rsidR="00E212F8">
              <w:t xml:space="preserve">zat hlubší znalosti. </w:t>
            </w:r>
            <w:r w:rsidRPr="004115B5">
              <w:t>Kapitoly určené k podrobnému studiu budou uloženy studentovi examinátorem v dostatečném časovém předstihu.</w:t>
            </w:r>
          </w:p>
        </w:tc>
      </w:tr>
      <w:tr w:rsidR="00366C77" w:rsidRPr="00866204" w14:paraId="2A018296" w14:textId="77777777" w:rsidTr="001A54CF">
        <w:trPr>
          <w:trHeight w:val="197"/>
        </w:trPr>
        <w:tc>
          <w:tcPr>
            <w:tcW w:w="3120" w:type="dxa"/>
            <w:gridSpan w:val="5"/>
            <w:tcBorders>
              <w:top w:val="nil"/>
            </w:tcBorders>
            <w:shd w:val="clear" w:color="auto" w:fill="F7CAAC"/>
          </w:tcPr>
          <w:p w14:paraId="52A45378" w14:textId="77777777" w:rsidR="00366C77" w:rsidRPr="004115B5" w:rsidRDefault="00366C77" w:rsidP="00366C77">
            <w:pPr>
              <w:jc w:val="both"/>
              <w:rPr>
                <w:b/>
              </w:rPr>
            </w:pPr>
            <w:r w:rsidRPr="004115B5">
              <w:rPr>
                <w:b/>
              </w:rPr>
              <w:t>Garant předmětu</w:t>
            </w:r>
          </w:p>
        </w:tc>
        <w:tc>
          <w:tcPr>
            <w:tcW w:w="6945" w:type="dxa"/>
            <w:gridSpan w:val="21"/>
            <w:tcBorders>
              <w:top w:val="single" w:sz="4" w:space="0" w:color="auto"/>
            </w:tcBorders>
          </w:tcPr>
          <w:p w14:paraId="0522FAF0" w14:textId="77777777" w:rsidR="00366C77" w:rsidRPr="004115B5" w:rsidRDefault="00366C77" w:rsidP="00366C77">
            <w:pPr>
              <w:jc w:val="both"/>
            </w:pPr>
            <w:r w:rsidRPr="004115B5">
              <w:t>doc. Ing. Věra Kašpárková, CSc.</w:t>
            </w:r>
          </w:p>
        </w:tc>
      </w:tr>
      <w:tr w:rsidR="00366C77" w:rsidRPr="00866204" w14:paraId="0E443AF1" w14:textId="77777777" w:rsidTr="001A54CF">
        <w:trPr>
          <w:trHeight w:val="243"/>
        </w:trPr>
        <w:tc>
          <w:tcPr>
            <w:tcW w:w="3120" w:type="dxa"/>
            <w:gridSpan w:val="5"/>
            <w:tcBorders>
              <w:top w:val="nil"/>
            </w:tcBorders>
            <w:shd w:val="clear" w:color="auto" w:fill="F7CAAC"/>
          </w:tcPr>
          <w:p w14:paraId="16FB6D37" w14:textId="77777777" w:rsidR="00366C77" w:rsidRPr="004115B5" w:rsidRDefault="00366C77" w:rsidP="00366C77">
            <w:pPr>
              <w:jc w:val="both"/>
              <w:rPr>
                <w:b/>
              </w:rPr>
            </w:pPr>
            <w:r w:rsidRPr="004115B5">
              <w:rPr>
                <w:b/>
              </w:rPr>
              <w:t>Zapojení garanta do výuky předmětu</w:t>
            </w:r>
          </w:p>
        </w:tc>
        <w:tc>
          <w:tcPr>
            <w:tcW w:w="6945" w:type="dxa"/>
            <w:gridSpan w:val="21"/>
            <w:tcBorders>
              <w:top w:val="nil"/>
            </w:tcBorders>
          </w:tcPr>
          <w:p w14:paraId="46999DB6" w14:textId="77777777" w:rsidR="00366C77" w:rsidRPr="004115B5" w:rsidRDefault="00366C77" w:rsidP="00366C77">
            <w:pPr>
              <w:jc w:val="both"/>
            </w:pPr>
            <w:r w:rsidRPr="004115B5">
              <w:t>100%</w:t>
            </w:r>
          </w:p>
        </w:tc>
      </w:tr>
      <w:tr w:rsidR="00366C77" w:rsidRPr="00866204" w14:paraId="32FBA10D" w14:textId="77777777" w:rsidTr="001A54CF">
        <w:tc>
          <w:tcPr>
            <w:tcW w:w="3120" w:type="dxa"/>
            <w:gridSpan w:val="5"/>
            <w:shd w:val="clear" w:color="auto" w:fill="F7CAAC"/>
          </w:tcPr>
          <w:p w14:paraId="6A95F1A3" w14:textId="77777777" w:rsidR="00366C77" w:rsidRPr="004115B5" w:rsidRDefault="00366C77" w:rsidP="00366C77">
            <w:pPr>
              <w:jc w:val="both"/>
              <w:rPr>
                <w:b/>
              </w:rPr>
            </w:pPr>
            <w:r w:rsidRPr="004115B5">
              <w:rPr>
                <w:b/>
              </w:rPr>
              <w:t>Vyučující</w:t>
            </w:r>
          </w:p>
        </w:tc>
        <w:tc>
          <w:tcPr>
            <w:tcW w:w="6945" w:type="dxa"/>
            <w:gridSpan w:val="21"/>
            <w:tcBorders>
              <w:bottom w:val="nil"/>
            </w:tcBorders>
          </w:tcPr>
          <w:p w14:paraId="1563DC00" w14:textId="77777777" w:rsidR="00366C77" w:rsidRPr="004115B5" w:rsidRDefault="00366C77" w:rsidP="00366C77">
            <w:pPr>
              <w:jc w:val="both"/>
            </w:pPr>
          </w:p>
        </w:tc>
      </w:tr>
      <w:tr w:rsidR="00366C77" w:rsidRPr="00866204" w14:paraId="0BEE855F" w14:textId="77777777" w:rsidTr="001A54CF">
        <w:trPr>
          <w:trHeight w:val="220"/>
        </w:trPr>
        <w:tc>
          <w:tcPr>
            <w:tcW w:w="10065" w:type="dxa"/>
            <w:gridSpan w:val="26"/>
            <w:tcBorders>
              <w:top w:val="nil"/>
            </w:tcBorders>
          </w:tcPr>
          <w:p w14:paraId="7A5E3A46" w14:textId="77777777" w:rsidR="00366C77" w:rsidRPr="004115B5" w:rsidRDefault="00366C77" w:rsidP="00366C77">
            <w:pPr>
              <w:jc w:val="both"/>
            </w:pPr>
            <w:r w:rsidRPr="004115B5">
              <w:t>doc. Ing. Věra Kašpárková, CSc.</w:t>
            </w:r>
          </w:p>
        </w:tc>
      </w:tr>
      <w:tr w:rsidR="00366C77" w:rsidRPr="00866204" w14:paraId="054881C5" w14:textId="77777777" w:rsidTr="001A54CF">
        <w:tc>
          <w:tcPr>
            <w:tcW w:w="3120" w:type="dxa"/>
            <w:gridSpan w:val="5"/>
            <w:shd w:val="clear" w:color="auto" w:fill="F7CAAC"/>
          </w:tcPr>
          <w:p w14:paraId="587F3D64" w14:textId="77777777" w:rsidR="00366C77" w:rsidRPr="004115B5" w:rsidRDefault="00366C77" w:rsidP="00366C77">
            <w:pPr>
              <w:jc w:val="both"/>
              <w:rPr>
                <w:b/>
              </w:rPr>
            </w:pPr>
            <w:r w:rsidRPr="002B4358">
              <w:rPr>
                <w:b/>
              </w:rPr>
              <w:t>Stručná</w:t>
            </w:r>
            <w:r w:rsidRPr="004115B5">
              <w:rPr>
                <w:b/>
              </w:rPr>
              <w:t xml:space="preserve"> anotace předmětu</w:t>
            </w:r>
          </w:p>
        </w:tc>
        <w:tc>
          <w:tcPr>
            <w:tcW w:w="6945" w:type="dxa"/>
            <w:gridSpan w:val="21"/>
            <w:tcBorders>
              <w:bottom w:val="nil"/>
            </w:tcBorders>
          </w:tcPr>
          <w:p w14:paraId="246301CB" w14:textId="77777777" w:rsidR="00366C77" w:rsidRPr="004115B5" w:rsidRDefault="00366C77" w:rsidP="00366C77">
            <w:pPr>
              <w:jc w:val="both"/>
            </w:pPr>
          </w:p>
        </w:tc>
      </w:tr>
      <w:tr w:rsidR="00366C77" w:rsidRPr="00866204" w14:paraId="1B10ACE3" w14:textId="77777777" w:rsidTr="001A54CF">
        <w:trPr>
          <w:trHeight w:val="951"/>
        </w:trPr>
        <w:tc>
          <w:tcPr>
            <w:tcW w:w="10065" w:type="dxa"/>
            <w:gridSpan w:val="26"/>
            <w:tcBorders>
              <w:top w:val="nil"/>
              <w:bottom w:val="single" w:sz="12" w:space="0" w:color="auto"/>
            </w:tcBorders>
          </w:tcPr>
          <w:p w14:paraId="3E503614" w14:textId="3E29DD2D" w:rsidR="00957015" w:rsidRDefault="00957015" w:rsidP="00957015">
            <w:pPr>
              <w:jc w:val="both"/>
            </w:pPr>
            <w:r w:rsidRPr="00957015">
              <w:t>Cílem předmětu je rozšíření teoretických znalostí o instrumentálních metodách potřebných pro charakterizaci materiálů přicházejících do kontaktu s biologickými systémy. Studenti se seznámí s principy těchto metod i s konkrétními instrumentálními technikami. Předmětem zájmu budou metody pro charakterizaci povrchových vlastností, vlastností „in bulk“ a chemických vlastností biomateriálů. Obsah výuky bude zohledňovat konkrétní problematiku řešené disertační</w:t>
            </w:r>
            <w:r w:rsidRPr="00957015">
              <w:rPr>
                <w:spacing w:val="-3"/>
              </w:rPr>
              <w:t xml:space="preserve"> </w:t>
            </w:r>
            <w:r w:rsidRPr="00957015">
              <w:t>práce.</w:t>
            </w:r>
          </w:p>
          <w:p w14:paraId="6716EC46" w14:textId="77777777" w:rsidR="00957015" w:rsidRPr="00957015" w:rsidRDefault="00957015" w:rsidP="00957015">
            <w:pPr>
              <w:jc w:val="both"/>
            </w:pPr>
          </w:p>
          <w:p w14:paraId="2637753C" w14:textId="77777777" w:rsidR="00957015" w:rsidRPr="00957015" w:rsidRDefault="00957015" w:rsidP="00957015">
            <w:pPr>
              <w:jc w:val="both"/>
              <w:rPr>
                <w:u w:val="single"/>
              </w:rPr>
            </w:pPr>
            <w:r w:rsidRPr="00957015">
              <w:rPr>
                <w:u w:val="single"/>
              </w:rPr>
              <w:t>Základní témata:</w:t>
            </w:r>
          </w:p>
          <w:p w14:paraId="38993BB7" w14:textId="2BEEE7C9" w:rsidR="00957015" w:rsidRPr="00957015" w:rsidRDefault="00957015" w:rsidP="00957015">
            <w:pPr>
              <w:numPr>
                <w:ilvl w:val="0"/>
                <w:numId w:val="11"/>
              </w:numPr>
              <w:ind w:left="113" w:hanging="113"/>
              <w:contextualSpacing/>
            </w:pPr>
            <w:r w:rsidRPr="00957015">
              <w:t>Spektroskopické techniky</w:t>
            </w:r>
            <w:del w:id="37" w:author="Ivo Kuřitka" w:date="2019-11-27T22:34:00Z">
              <w:r w:rsidR="005C6486">
                <w:delText>.</w:delText>
              </w:r>
            </w:del>
            <w:ins w:id="38" w:author="Ivo Kuřitka" w:date="2019-11-27T22:34:00Z">
              <w:r w:rsidRPr="00957015">
                <w:t xml:space="preserve"> (</w:t>
              </w:r>
              <w:r w:rsidRPr="00957015">
                <w:rPr>
                  <w:highlight w:val="yellow"/>
                </w:rPr>
                <w:t>FTIR, UV-Vis, NMR, Raman, MALDI-MS, EDS, XPS, TOF-SIMS).</w:t>
              </w:r>
            </w:ins>
          </w:p>
          <w:p w14:paraId="6994A8CE" w14:textId="073EDAA5" w:rsidR="00957015" w:rsidRPr="00957015" w:rsidRDefault="00957015" w:rsidP="00957015">
            <w:pPr>
              <w:numPr>
                <w:ilvl w:val="0"/>
                <w:numId w:val="11"/>
              </w:numPr>
              <w:ind w:left="113" w:hanging="113"/>
              <w:contextualSpacing/>
            </w:pPr>
            <w:r w:rsidRPr="00957015">
              <w:t>Mikroskopické techniky</w:t>
            </w:r>
            <w:del w:id="39" w:author="Ivo Kuřitka" w:date="2019-11-27T22:34:00Z">
              <w:r w:rsidR="005C6486">
                <w:delText>.</w:delText>
              </w:r>
            </w:del>
            <w:ins w:id="40" w:author="Ivo Kuřitka" w:date="2019-11-27T22:34:00Z">
              <w:r w:rsidRPr="00957015">
                <w:t xml:space="preserve"> </w:t>
              </w:r>
              <w:r w:rsidRPr="00957015">
                <w:rPr>
                  <w:highlight w:val="yellow"/>
                </w:rPr>
                <w:t>(LM, SEM, TEM, SPM/AFM, microCT)</w:t>
              </w:r>
              <w:r w:rsidRPr="00957015">
                <w:t>.</w:t>
              </w:r>
            </w:ins>
          </w:p>
          <w:p w14:paraId="071CD210" w14:textId="1156B081" w:rsidR="00957015" w:rsidRPr="00957015" w:rsidRDefault="00957015" w:rsidP="00957015">
            <w:pPr>
              <w:numPr>
                <w:ilvl w:val="0"/>
                <w:numId w:val="11"/>
              </w:numPr>
              <w:ind w:left="113" w:hanging="113"/>
              <w:contextualSpacing/>
            </w:pPr>
            <w:r w:rsidRPr="00957015">
              <w:t>Chromatografické techniky</w:t>
            </w:r>
            <w:del w:id="41" w:author="Ivo Kuřitka" w:date="2019-11-27T22:34:00Z">
              <w:r w:rsidR="005C6486">
                <w:delText>.</w:delText>
              </w:r>
            </w:del>
            <w:ins w:id="42" w:author="Ivo Kuřitka" w:date="2019-11-27T22:34:00Z">
              <w:r w:rsidRPr="00957015">
                <w:t xml:space="preserve"> </w:t>
              </w:r>
              <w:r w:rsidRPr="00957015">
                <w:rPr>
                  <w:highlight w:val="yellow"/>
                </w:rPr>
                <w:t>(GPC-SEC, GC, HPLC)</w:t>
              </w:r>
              <w:r w:rsidRPr="00957015">
                <w:t>.</w:t>
              </w:r>
            </w:ins>
          </w:p>
          <w:p w14:paraId="7E026D59" w14:textId="77777777" w:rsidR="00957015" w:rsidRDefault="00957015" w:rsidP="00957015">
            <w:pPr>
              <w:numPr>
                <w:ilvl w:val="0"/>
                <w:numId w:val="11"/>
              </w:numPr>
              <w:ind w:left="113" w:hanging="113"/>
              <w:contextualSpacing/>
            </w:pPr>
            <w:r w:rsidRPr="00957015">
              <w:t>Techniky pro stanovení mechanických vlastností biomateriálů.</w:t>
            </w:r>
            <w:ins w:id="43" w:author="Ivo Kuřitka" w:date="2019-11-27T22:34:00Z">
              <w:r w:rsidRPr="00957015">
                <w:t xml:space="preserve"> </w:t>
              </w:r>
              <w:r w:rsidRPr="00957015">
                <w:rPr>
                  <w:highlight w:val="yellow"/>
                </w:rPr>
                <w:t>(Tahová zkouška, kreep, viskozimetrie, reometrie rotační / oscilační)</w:t>
              </w:r>
              <w:r w:rsidRPr="00957015">
                <w:t>.</w:t>
              </w:r>
            </w:ins>
          </w:p>
          <w:p w14:paraId="64869BB7" w14:textId="45BE000E" w:rsidR="00366C77" w:rsidRPr="004115B5" w:rsidRDefault="00957015" w:rsidP="00957015">
            <w:pPr>
              <w:numPr>
                <w:ilvl w:val="0"/>
                <w:numId w:val="11"/>
              </w:numPr>
              <w:ind w:left="113" w:hanging="113"/>
              <w:contextualSpacing/>
            </w:pPr>
            <w:r w:rsidRPr="00957015">
              <w:t>Techniky pro stanovení termických vlastností biomateriálů</w:t>
            </w:r>
            <w:del w:id="44" w:author="Ivo Kuřitka" w:date="2019-11-27T22:34:00Z">
              <w:r w:rsidR="005C6486">
                <w:delText>.</w:delText>
              </w:r>
            </w:del>
            <w:ins w:id="45" w:author="Ivo Kuřitka" w:date="2019-11-27T22:34:00Z">
              <w:r w:rsidRPr="00957015">
                <w:t xml:space="preserve"> </w:t>
              </w:r>
              <w:r w:rsidRPr="00957015">
                <w:rPr>
                  <w:highlight w:val="yellow"/>
                </w:rPr>
                <w:t>(DSC, TGA, DTA, DMA, TMA)</w:t>
              </w:r>
              <w:r w:rsidRPr="00957015">
                <w:t>.</w:t>
              </w:r>
            </w:ins>
          </w:p>
        </w:tc>
      </w:tr>
      <w:tr w:rsidR="00366C77" w:rsidRPr="00866204" w14:paraId="52DB8907" w14:textId="77777777" w:rsidTr="001A54CF">
        <w:trPr>
          <w:trHeight w:val="265"/>
        </w:trPr>
        <w:tc>
          <w:tcPr>
            <w:tcW w:w="3687" w:type="dxa"/>
            <w:gridSpan w:val="9"/>
            <w:tcBorders>
              <w:top w:val="nil"/>
            </w:tcBorders>
            <w:shd w:val="clear" w:color="auto" w:fill="F7CAAC"/>
          </w:tcPr>
          <w:p w14:paraId="69C543C0" w14:textId="77777777" w:rsidR="00366C77" w:rsidRPr="004115B5" w:rsidRDefault="00366C77" w:rsidP="00366C77">
            <w:pPr>
              <w:jc w:val="both"/>
            </w:pPr>
            <w:r w:rsidRPr="004115B5">
              <w:rPr>
                <w:b/>
              </w:rPr>
              <w:t>Studijní literatura a studijní pomůcky</w:t>
            </w:r>
          </w:p>
        </w:tc>
        <w:tc>
          <w:tcPr>
            <w:tcW w:w="6378" w:type="dxa"/>
            <w:gridSpan w:val="17"/>
            <w:tcBorders>
              <w:top w:val="nil"/>
              <w:bottom w:val="nil"/>
            </w:tcBorders>
          </w:tcPr>
          <w:p w14:paraId="4FC4FAEF" w14:textId="77777777" w:rsidR="00366C77" w:rsidRPr="004115B5" w:rsidRDefault="00366C77" w:rsidP="00366C77">
            <w:pPr>
              <w:jc w:val="both"/>
            </w:pPr>
          </w:p>
        </w:tc>
      </w:tr>
      <w:tr w:rsidR="00366C77" w:rsidRPr="00866204" w14:paraId="7F072893" w14:textId="77777777" w:rsidTr="001A54CF">
        <w:trPr>
          <w:trHeight w:val="1497"/>
        </w:trPr>
        <w:tc>
          <w:tcPr>
            <w:tcW w:w="10065" w:type="dxa"/>
            <w:gridSpan w:val="26"/>
            <w:tcBorders>
              <w:top w:val="nil"/>
            </w:tcBorders>
          </w:tcPr>
          <w:p w14:paraId="0CC4E652" w14:textId="77777777" w:rsidR="00366C77" w:rsidRPr="004115B5" w:rsidRDefault="00366C77" w:rsidP="00366C77">
            <w:pPr>
              <w:jc w:val="both"/>
              <w:rPr>
                <w:u w:val="single"/>
              </w:rPr>
            </w:pPr>
            <w:r w:rsidRPr="004115B5">
              <w:rPr>
                <w:u w:val="single"/>
              </w:rPr>
              <w:t>Povinná literatura:</w:t>
            </w:r>
          </w:p>
          <w:p w14:paraId="78C49C0C" w14:textId="19B0CA3C" w:rsidR="00366C77" w:rsidRPr="004115B5" w:rsidRDefault="00366C77" w:rsidP="00366C77">
            <w:pPr>
              <w:pStyle w:val="TableParagraph"/>
              <w:ind w:left="0"/>
              <w:jc w:val="both"/>
              <w:rPr>
                <w:sz w:val="20"/>
                <w:szCs w:val="20"/>
              </w:rPr>
            </w:pPr>
            <w:r w:rsidRPr="004115B5">
              <w:rPr>
                <w:sz w:val="20"/>
                <w:szCs w:val="20"/>
              </w:rPr>
              <w:t>BANDYOPADHYAY, A., BOSE, S. (E</w:t>
            </w:r>
            <w:r w:rsidR="00DD46A1">
              <w:rPr>
                <w:sz w:val="20"/>
                <w:szCs w:val="20"/>
              </w:rPr>
              <w:t xml:space="preserve">ds.) </w:t>
            </w:r>
            <w:r w:rsidRPr="00DD46A1">
              <w:rPr>
                <w:i/>
                <w:sz w:val="20"/>
                <w:szCs w:val="20"/>
              </w:rPr>
              <w:t>Characterization of Biomaterials</w:t>
            </w:r>
            <w:r w:rsidRPr="004115B5">
              <w:rPr>
                <w:sz w:val="20"/>
                <w:szCs w:val="20"/>
              </w:rPr>
              <w:t>. Oxford: Elsevier, 2013.</w:t>
            </w:r>
          </w:p>
          <w:p w14:paraId="29A36468" w14:textId="11CC5625" w:rsidR="00366C77" w:rsidRPr="004115B5" w:rsidRDefault="00DD46A1" w:rsidP="00366C77">
            <w:pPr>
              <w:pStyle w:val="TableParagraph"/>
              <w:ind w:left="0"/>
              <w:jc w:val="both"/>
              <w:rPr>
                <w:sz w:val="20"/>
                <w:szCs w:val="20"/>
              </w:rPr>
            </w:pPr>
            <w:r>
              <w:rPr>
                <w:sz w:val="20"/>
                <w:szCs w:val="20"/>
              </w:rPr>
              <w:t xml:space="preserve">SKOOG, D.A., LEARY, J.J. </w:t>
            </w:r>
            <w:r w:rsidR="00366C77" w:rsidRPr="00DD46A1">
              <w:rPr>
                <w:i/>
                <w:sz w:val="20"/>
                <w:szCs w:val="20"/>
              </w:rPr>
              <w:t>Principles of Instrumental Analysis</w:t>
            </w:r>
            <w:r w:rsidR="00366C77" w:rsidRPr="004115B5">
              <w:rPr>
                <w:i/>
                <w:sz w:val="20"/>
                <w:szCs w:val="20"/>
              </w:rPr>
              <w:t xml:space="preserve">. </w:t>
            </w:r>
            <w:r w:rsidR="00366C77" w:rsidRPr="004115B5">
              <w:rPr>
                <w:sz w:val="20"/>
                <w:szCs w:val="20"/>
              </w:rPr>
              <w:t>4</w:t>
            </w:r>
            <w:r w:rsidR="003D4009" w:rsidRPr="003D4009">
              <w:rPr>
                <w:sz w:val="20"/>
                <w:szCs w:val="20"/>
              </w:rPr>
              <w:t>th</w:t>
            </w:r>
            <w:r w:rsidR="00366C77" w:rsidRPr="004115B5">
              <w:rPr>
                <w:sz w:val="20"/>
                <w:szCs w:val="20"/>
              </w:rPr>
              <w:t xml:space="preserve"> Ed. Philadelphia: Sanders Coll. Publ., 1992.</w:t>
            </w:r>
          </w:p>
          <w:p w14:paraId="7C4FC0EB" w14:textId="3342A364" w:rsidR="00366C77" w:rsidRDefault="00EB1FA1" w:rsidP="00366C77">
            <w:pPr>
              <w:jc w:val="both"/>
              <w:rPr>
                <w:u w:val="single"/>
              </w:rPr>
            </w:pPr>
            <w:r>
              <w:rPr>
                <w:caps/>
              </w:rPr>
              <w:t xml:space="preserve">Tanzi, </w:t>
            </w:r>
            <w:proofErr w:type="gramStart"/>
            <w:r>
              <w:rPr>
                <w:caps/>
              </w:rPr>
              <w:t>M.C.</w:t>
            </w:r>
            <w:proofErr w:type="gramEnd"/>
            <w:r>
              <w:rPr>
                <w:caps/>
              </w:rPr>
              <w:t xml:space="preserve">, </w:t>
            </w:r>
            <w:r w:rsidR="00366C77" w:rsidRPr="00D0495B">
              <w:rPr>
                <w:caps/>
              </w:rPr>
              <w:t>Farè</w:t>
            </w:r>
            <w:r w:rsidR="00D0495B">
              <w:rPr>
                <w:caps/>
              </w:rPr>
              <w:t>,</w:t>
            </w:r>
            <w:r w:rsidR="00366C77" w:rsidRPr="00D0495B">
              <w:rPr>
                <w:caps/>
              </w:rPr>
              <w:t xml:space="preserve"> S.</w:t>
            </w:r>
            <w:r w:rsidR="00DD46A1">
              <w:t xml:space="preserve"> (Eds.) </w:t>
            </w:r>
            <w:r w:rsidR="00366C77" w:rsidRPr="00DD46A1">
              <w:rPr>
                <w:i/>
              </w:rPr>
              <w:t>Characterization of Polymeric Biomaterials</w:t>
            </w:r>
            <w:r w:rsidR="00366C77" w:rsidRPr="00D0495B">
              <w:t>. 1st Ed. Woodhead Publishing</w:t>
            </w:r>
            <w:r w:rsidR="00D0495B">
              <w:t xml:space="preserve">, </w:t>
            </w:r>
            <w:r w:rsidR="00366C77" w:rsidRPr="00D0495B">
              <w:t>201</w:t>
            </w:r>
            <w:r w:rsidR="00D0495B" w:rsidRPr="00D0495B">
              <w:t>7.</w:t>
            </w:r>
            <w:r w:rsidR="00D0495B">
              <w:t xml:space="preserve"> </w:t>
            </w:r>
            <w:r w:rsidR="00366C77" w:rsidRPr="00D0495B">
              <w:t xml:space="preserve">Dostupné z: </w:t>
            </w:r>
            <w:hyperlink r:id="rId42" w:history="1">
              <w:r w:rsidR="00366C77" w:rsidRPr="00273C28">
                <w:rPr>
                  <w:rStyle w:val="Hypertextovodkaz"/>
                </w:rPr>
                <w:t>https://www.sciencedirect.com/book/9780081007372/characterization-of-polymeric-biomaterials</w:t>
              </w:r>
            </w:hyperlink>
            <w:r w:rsidR="00D0495B" w:rsidRPr="00D0495B">
              <w:rPr>
                <w:rStyle w:val="Hypertextovodkaz"/>
                <w:u w:val="none"/>
              </w:rPr>
              <w:t>.</w:t>
            </w:r>
            <w:r w:rsidR="00366C77">
              <w:rPr>
                <w:u w:val="single"/>
              </w:rPr>
              <w:t xml:space="preserve"> </w:t>
            </w:r>
            <w:r w:rsidR="00366C77" w:rsidRPr="009C624E">
              <w:rPr>
                <w:u w:val="single"/>
              </w:rPr>
              <w:t xml:space="preserve"> </w:t>
            </w:r>
            <w:r w:rsidR="00366C77">
              <w:rPr>
                <w:u w:val="single"/>
              </w:rPr>
              <w:t xml:space="preserve"> </w:t>
            </w:r>
          </w:p>
          <w:p w14:paraId="1AA90118" w14:textId="77777777" w:rsidR="00366C77" w:rsidRPr="004115B5" w:rsidRDefault="00366C77" w:rsidP="00366C77">
            <w:pPr>
              <w:jc w:val="both"/>
              <w:rPr>
                <w:u w:val="single"/>
              </w:rPr>
            </w:pPr>
          </w:p>
          <w:p w14:paraId="609BA3CC" w14:textId="77777777" w:rsidR="00366C77" w:rsidRPr="004115B5" w:rsidRDefault="00366C77" w:rsidP="00366C77">
            <w:pPr>
              <w:jc w:val="both"/>
              <w:rPr>
                <w:u w:val="single"/>
              </w:rPr>
            </w:pPr>
            <w:r w:rsidRPr="004115B5">
              <w:rPr>
                <w:u w:val="single"/>
              </w:rPr>
              <w:t>Doporučená literatura:</w:t>
            </w:r>
          </w:p>
          <w:p w14:paraId="69569AC4" w14:textId="76BDE733" w:rsidR="000062D6" w:rsidRDefault="000062D6" w:rsidP="000062D6">
            <w:pPr>
              <w:jc w:val="both"/>
            </w:pPr>
            <w:r w:rsidRPr="00EB1FA1">
              <w:t>Aktuální časopisecké a knižní zdroje dostupné prostřednictvím Knihovny UTB ve Zlíně (</w:t>
            </w:r>
            <w:hyperlink r:id="rId43" w:history="1">
              <w:r w:rsidRPr="00EB1FA1">
                <w:rPr>
                  <w:rStyle w:val="Hypertextovodkaz"/>
                </w:rPr>
                <w:t>www.knihovna.utb.cz</w:t>
              </w:r>
            </w:hyperlink>
            <w:r w:rsidRPr="00EB1FA1">
              <w:t>).</w:t>
            </w:r>
          </w:p>
          <w:p w14:paraId="1F57179E" w14:textId="77777777" w:rsidR="0024535B" w:rsidRPr="00F55C38" w:rsidRDefault="0024535B" w:rsidP="0024535B">
            <w:pPr>
              <w:jc w:val="both"/>
            </w:pPr>
            <w:proofErr w:type="gramStart"/>
            <w:r>
              <w:t>CASTNER, D.</w:t>
            </w:r>
            <w:r w:rsidRPr="004C132C">
              <w:t>G.</w:t>
            </w:r>
            <w:proofErr w:type="gramEnd"/>
            <w:r w:rsidRPr="004C132C">
              <w:t xml:space="preserve"> </w:t>
            </w:r>
            <w:r w:rsidRPr="004C132C">
              <w:rPr>
                <w:i/>
              </w:rPr>
              <w:t>Biomedical Surface Analysis: Evolution and Future Directions (Review).</w:t>
            </w:r>
            <w:r w:rsidRPr="004C132C">
              <w:t xml:space="preserve"> Biointerphases 12</w:t>
            </w:r>
            <w:r>
              <w:t>(</w:t>
            </w:r>
            <w:r w:rsidRPr="004C132C">
              <w:t>2</w:t>
            </w:r>
            <w:r>
              <w:t xml:space="preserve">), 02C301-02C312, 2017. ISSN </w:t>
            </w:r>
            <w:r w:rsidRPr="004C132C">
              <w:t>1934-8630.</w:t>
            </w:r>
          </w:p>
          <w:p w14:paraId="56E7D63F" w14:textId="77777777" w:rsidR="001D76D4" w:rsidRPr="004115B5" w:rsidRDefault="001D76D4" w:rsidP="001D76D4">
            <w:pPr>
              <w:pStyle w:val="TableParagraph"/>
              <w:ind w:left="0"/>
              <w:jc w:val="both"/>
              <w:rPr>
                <w:sz w:val="20"/>
                <w:szCs w:val="20"/>
              </w:rPr>
            </w:pPr>
            <w:r w:rsidRPr="00C02BD9">
              <w:rPr>
                <w:sz w:val="20"/>
                <w:szCs w:val="20"/>
                <w:lang w:val="cs-CZ"/>
              </w:rPr>
              <w:t xml:space="preserve">TAUBERT, A., MANO, J.F., RODRÍGUEZ-CABELLO, </w:t>
            </w:r>
            <w:proofErr w:type="gramStart"/>
            <w:r w:rsidRPr="00C02BD9">
              <w:rPr>
                <w:sz w:val="20"/>
                <w:szCs w:val="20"/>
                <w:lang w:val="cs-CZ"/>
              </w:rPr>
              <w:t>J.C.</w:t>
            </w:r>
            <w:proofErr w:type="gramEnd"/>
            <w:r w:rsidRPr="00C02BD9">
              <w:rPr>
                <w:sz w:val="20"/>
                <w:szCs w:val="20"/>
                <w:lang w:val="cs-CZ"/>
              </w:rPr>
              <w:t xml:space="preserve"> (Eds.) </w:t>
            </w:r>
            <w:r w:rsidRPr="00DD46A1">
              <w:rPr>
                <w:i/>
                <w:sz w:val="20"/>
                <w:szCs w:val="20"/>
              </w:rPr>
              <w:t>Biomaterials Surface Science</w:t>
            </w:r>
            <w:r w:rsidRPr="004115B5">
              <w:rPr>
                <w:sz w:val="20"/>
                <w:szCs w:val="20"/>
              </w:rPr>
              <w:t>. Wiley-VCH Verlag GmbH &amp; Co., 2013.</w:t>
            </w:r>
          </w:p>
          <w:p w14:paraId="34260AFB" w14:textId="6789A872" w:rsidR="00366C77" w:rsidRPr="004115B5" w:rsidRDefault="00DD46A1" w:rsidP="00366C77">
            <w:pPr>
              <w:pStyle w:val="TableParagraph"/>
              <w:ind w:left="0"/>
              <w:jc w:val="both"/>
              <w:rPr>
                <w:sz w:val="20"/>
                <w:szCs w:val="20"/>
              </w:rPr>
            </w:pPr>
            <w:r>
              <w:rPr>
                <w:sz w:val="20"/>
                <w:szCs w:val="20"/>
              </w:rPr>
              <w:t xml:space="preserve">BARBUCCI, R. (Ed.) </w:t>
            </w:r>
            <w:r w:rsidR="00366C77" w:rsidRPr="00DD46A1">
              <w:rPr>
                <w:i/>
                <w:sz w:val="20"/>
                <w:szCs w:val="20"/>
              </w:rPr>
              <w:t>Integrated Biomaterials</w:t>
            </w:r>
            <w:r w:rsidR="00366C77" w:rsidRPr="004115B5">
              <w:rPr>
                <w:sz w:val="20"/>
                <w:szCs w:val="20"/>
              </w:rPr>
              <w:t>. New York: Science Kluwer Academic Publishers, 2002.</w:t>
            </w:r>
          </w:p>
          <w:p w14:paraId="46C7EE20" w14:textId="1469EC8F" w:rsidR="00366C77" w:rsidRPr="004115B5" w:rsidRDefault="00366C77" w:rsidP="00366C77">
            <w:pPr>
              <w:jc w:val="both"/>
            </w:pPr>
            <w:proofErr w:type="gramStart"/>
            <w:r w:rsidRPr="004115B5">
              <w:t>SKOOG, D.A.</w:t>
            </w:r>
            <w:proofErr w:type="gramEnd"/>
            <w:r w:rsidRPr="004115B5">
              <w:t>, W</w:t>
            </w:r>
            <w:r w:rsidR="00DD46A1">
              <w:t xml:space="preserve">EST, D.M. </w:t>
            </w:r>
            <w:r w:rsidRPr="00DD46A1">
              <w:rPr>
                <w:i/>
              </w:rPr>
              <w:t>Fundamentals of Analytical Chemistry</w:t>
            </w:r>
            <w:r w:rsidRPr="004115B5">
              <w:rPr>
                <w:i/>
              </w:rPr>
              <w:t xml:space="preserve">. </w:t>
            </w:r>
            <w:r w:rsidRPr="004115B5">
              <w:t>Philadelphia: Sounders College Publ., 1996.</w:t>
            </w:r>
          </w:p>
        </w:tc>
      </w:tr>
      <w:tr w:rsidR="00366C77" w:rsidRPr="00866204" w14:paraId="049B5B41" w14:textId="77777777" w:rsidTr="001A54CF">
        <w:tc>
          <w:tcPr>
            <w:tcW w:w="10065" w:type="dxa"/>
            <w:gridSpan w:val="26"/>
            <w:tcBorders>
              <w:top w:val="single" w:sz="12" w:space="0" w:color="auto"/>
              <w:left w:val="single" w:sz="2" w:space="0" w:color="auto"/>
              <w:bottom w:val="single" w:sz="2" w:space="0" w:color="auto"/>
              <w:right w:val="single" w:sz="2" w:space="0" w:color="auto"/>
            </w:tcBorders>
            <w:shd w:val="clear" w:color="auto" w:fill="F7CAAC"/>
          </w:tcPr>
          <w:p w14:paraId="50AC7F45" w14:textId="77777777" w:rsidR="00366C77" w:rsidRPr="006B03AD" w:rsidRDefault="00366C77" w:rsidP="00366C77">
            <w:pPr>
              <w:jc w:val="center"/>
              <w:rPr>
                <w:b/>
                <w:sz w:val="19"/>
                <w:szCs w:val="19"/>
              </w:rPr>
            </w:pPr>
            <w:r w:rsidRPr="006B03AD">
              <w:rPr>
                <w:b/>
                <w:sz w:val="19"/>
                <w:szCs w:val="19"/>
              </w:rPr>
              <w:t>Informace ke kombinované nebo distanční formě</w:t>
            </w:r>
          </w:p>
        </w:tc>
      </w:tr>
      <w:tr w:rsidR="00366C77" w:rsidRPr="00866204" w14:paraId="1C78996B" w14:textId="77777777" w:rsidTr="001A54CF">
        <w:tc>
          <w:tcPr>
            <w:tcW w:w="4821" w:type="dxa"/>
            <w:gridSpan w:val="12"/>
            <w:tcBorders>
              <w:top w:val="single" w:sz="2" w:space="0" w:color="auto"/>
            </w:tcBorders>
            <w:shd w:val="clear" w:color="auto" w:fill="F7CAAC"/>
          </w:tcPr>
          <w:p w14:paraId="57087047" w14:textId="77777777" w:rsidR="00366C77" w:rsidRPr="006B03AD" w:rsidRDefault="00366C77" w:rsidP="00366C77">
            <w:pPr>
              <w:jc w:val="both"/>
              <w:rPr>
                <w:sz w:val="19"/>
                <w:szCs w:val="19"/>
              </w:rPr>
            </w:pPr>
            <w:r w:rsidRPr="006B03AD">
              <w:rPr>
                <w:b/>
                <w:sz w:val="19"/>
                <w:szCs w:val="19"/>
              </w:rPr>
              <w:t>Rozsah konzultací (soustředění)</w:t>
            </w:r>
          </w:p>
        </w:tc>
        <w:tc>
          <w:tcPr>
            <w:tcW w:w="889" w:type="dxa"/>
            <w:gridSpan w:val="2"/>
            <w:tcBorders>
              <w:top w:val="single" w:sz="2" w:space="0" w:color="auto"/>
            </w:tcBorders>
          </w:tcPr>
          <w:p w14:paraId="79C83F50" w14:textId="77777777" w:rsidR="00366C77" w:rsidRPr="006B03AD" w:rsidRDefault="00366C77" w:rsidP="00366C77">
            <w:pPr>
              <w:jc w:val="both"/>
              <w:rPr>
                <w:sz w:val="19"/>
                <w:szCs w:val="19"/>
              </w:rPr>
            </w:pPr>
          </w:p>
        </w:tc>
        <w:tc>
          <w:tcPr>
            <w:tcW w:w="4355" w:type="dxa"/>
            <w:gridSpan w:val="12"/>
            <w:tcBorders>
              <w:top w:val="single" w:sz="2" w:space="0" w:color="auto"/>
            </w:tcBorders>
            <w:shd w:val="clear" w:color="auto" w:fill="F7CAAC"/>
          </w:tcPr>
          <w:p w14:paraId="1231D301" w14:textId="77777777" w:rsidR="00366C77" w:rsidRPr="006B03AD" w:rsidRDefault="00366C77" w:rsidP="00366C77">
            <w:pPr>
              <w:jc w:val="both"/>
              <w:rPr>
                <w:b/>
                <w:sz w:val="19"/>
                <w:szCs w:val="19"/>
              </w:rPr>
            </w:pPr>
            <w:r w:rsidRPr="006B03AD">
              <w:rPr>
                <w:b/>
                <w:sz w:val="19"/>
                <w:szCs w:val="19"/>
              </w:rPr>
              <w:t xml:space="preserve">hodin </w:t>
            </w:r>
          </w:p>
        </w:tc>
      </w:tr>
      <w:tr w:rsidR="00366C77" w:rsidRPr="00866204" w14:paraId="45311CD2" w14:textId="77777777" w:rsidTr="001A54CF">
        <w:tc>
          <w:tcPr>
            <w:tcW w:w="10065" w:type="dxa"/>
            <w:gridSpan w:val="26"/>
            <w:shd w:val="clear" w:color="auto" w:fill="F7CAAC"/>
          </w:tcPr>
          <w:p w14:paraId="59A25F5B" w14:textId="77777777" w:rsidR="00366C77" w:rsidRPr="006B03AD" w:rsidRDefault="00366C77" w:rsidP="00366C77">
            <w:pPr>
              <w:jc w:val="both"/>
              <w:rPr>
                <w:b/>
                <w:sz w:val="19"/>
                <w:szCs w:val="19"/>
              </w:rPr>
            </w:pPr>
            <w:r w:rsidRPr="006B03AD">
              <w:rPr>
                <w:b/>
                <w:sz w:val="19"/>
                <w:szCs w:val="19"/>
              </w:rPr>
              <w:t>Informace o způsobu kontaktu s</w:t>
            </w:r>
            <w:r>
              <w:rPr>
                <w:b/>
                <w:sz w:val="19"/>
                <w:szCs w:val="19"/>
              </w:rPr>
              <w:t> </w:t>
            </w:r>
            <w:r w:rsidRPr="006B03AD">
              <w:rPr>
                <w:b/>
                <w:sz w:val="19"/>
                <w:szCs w:val="19"/>
              </w:rPr>
              <w:t>vyučujícím</w:t>
            </w:r>
          </w:p>
        </w:tc>
      </w:tr>
      <w:tr w:rsidR="00366C77" w:rsidRPr="00866204" w14:paraId="2A909E0F" w14:textId="77777777" w:rsidTr="001A54CF">
        <w:trPr>
          <w:trHeight w:val="1373"/>
        </w:trPr>
        <w:tc>
          <w:tcPr>
            <w:tcW w:w="10065" w:type="dxa"/>
            <w:gridSpan w:val="26"/>
          </w:tcPr>
          <w:p w14:paraId="1F030C9C" w14:textId="251505F5" w:rsidR="00F127FF" w:rsidRPr="000E4A77" w:rsidRDefault="00F127FF" w:rsidP="00F127FF">
            <w:pPr>
              <w:pStyle w:val="xxmsonormal"/>
              <w:shd w:val="clear" w:color="auto" w:fill="FFFFFF"/>
              <w:spacing w:before="0" w:beforeAutospacing="0" w:after="0" w:afterAutospacing="0"/>
              <w:jc w:val="both"/>
              <w:rPr>
                <w:color w:val="000000"/>
                <w:sz w:val="19"/>
                <w:szCs w:val="19"/>
              </w:rPr>
            </w:pPr>
            <w:ins w:id="46" w:author="Ivo Kuřitka" w:date="2019-11-27T22:34:00Z">
              <w:r w:rsidRPr="00A37C5B">
                <w:rPr>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ins>
            <w:r w:rsidRPr="00A37C5B">
              <w:rPr>
                <w:color w:val="000000"/>
                <w:sz w:val="19"/>
                <w:szCs w:val="19"/>
                <w:highlight w:val="yellow"/>
              </w:rPr>
              <w:t>Rozsah konzultací k jednotlivým předmětům doktorského studia je individuální; doktorand si sjedná s</w:t>
            </w:r>
            <w:del w:id="47" w:author="Ivo Kuřitka" w:date="2019-11-27T22:34:00Z">
              <w:r w:rsidR="00366C77">
                <w:rPr>
                  <w:color w:val="000000"/>
                </w:rPr>
                <w:delText> </w:delText>
              </w:r>
            </w:del>
            <w:ins w:id="48" w:author="Ivo Kuřitka" w:date="2019-11-27T22:34:00Z">
              <w:r w:rsidRPr="00A37C5B">
                <w:rPr>
                  <w:color w:val="000000"/>
                  <w:sz w:val="19"/>
                  <w:szCs w:val="19"/>
                  <w:highlight w:val="yellow"/>
                </w:rPr>
                <w:t xml:space="preserve"> </w:t>
              </w:r>
            </w:ins>
            <w:r w:rsidRPr="00A37C5B">
              <w:rPr>
                <w:color w:val="000000"/>
                <w:sz w:val="19"/>
                <w:szCs w:val="19"/>
                <w:highlight w:val="yellow"/>
              </w:rPr>
              <w:t>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r w:rsidRPr="000E4A77">
              <w:rPr>
                <w:color w:val="000000"/>
                <w:sz w:val="19"/>
                <w:szCs w:val="19"/>
              </w:rPr>
              <w:t>.</w:t>
            </w:r>
          </w:p>
          <w:p w14:paraId="06FFF042" w14:textId="77777777" w:rsidR="00366C77" w:rsidRPr="004115B5" w:rsidRDefault="00366C77" w:rsidP="00366C77">
            <w:pPr>
              <w:jc w:val="both"/>
            </w:pPr>
          </w:p>
          <w:p w14:paraId="12F26515" w14:textId="6FF57B8B" w:rsidR="00D0495B" w:rsidRDefault="00366C77" w:rsidP="00366C77">
            <w:pPr>
              <w:jc w:val="both"/>
              <w:rPr>
                <w:color w:val="000000"/>
              </w:rPr>
            </w:pPr>
            <w:r w:rsidRPr="00E3487E">
              <w:rPr>
                <w:color w:val="000000"/>
              </w:rPr>
              <w:t>Možnosti komunikace s</w:t>
            </w:r>
            <w:r>
              <w:rPr>
                <w:color w:val="000000"/>
              </w:rPr>
              <w:t> </w:t>
            </w:r>
            <w:r w:rsidRPr="00E3487E">
              <w:rPr>
                <w:color w:val="000000"/>
              </w:rPr>
              <w:t>vyučujícím: </w:t>
            </w:r>
            <w:hyperlink r:id="rId44" w:history="1">
              <w:r w:rsidRPr="00E3487E">
                <w:rPr>
                  <w:rStyle w:val="Hypertextovodkaz"/>
                </w:rPr>
                <w:t>vkasparkova@utb.cz</w:t>
              </w:r>
            </w:hyperlink>
            <w:r w:rsidRPr="00E3487E">
              <w:rPr>
                <w:color w:val="000000"/>
              </w:rPr>
              <w:t>, 576 031</w:t>
            </w:r>
            <w:r w:rsidR="008E1243">
              <w:rPr>
                <w:color w:val="000000"/>
              </w:rPr>
              <w:t> </w:t>
            </w:r>
            <w:r w:rsidRPr="00E3487E">
              <w:rPr>
                <w:color w:val="000000"/>
              </w:rPr>
              <w:t>232.</w:t>
            </w:r>
          </w:p>
          <w:p w14:paraId="781C8202" w14:textId="77777777" w:rsidR="00D0495B" w:rsidRDefault="00D0495B" w:rsidP="00366C77">
            <w:pPr>
              <w:jc w:val="both"/>
              <w:rPr>
                <w:color w:val="000000"/>
              </w:rPr>
            </w:pPr>
          </w:p>
          <w:p w14:paraId="38127A2D" w14:textId="77777777" w:rsidR="00D0495B" w:rsidRDefault="00D0495B" w:rsidP="00366C77">
            <w:pPr>
              <w:jc w:val="both"/>
              <w:rPr>
                <w:color w:val="000000"/>
              </w:rPr>
            </w:pPr>
          </w:p>
          <w:p w14:paraId="32925EEC" w14:textId="77777777" w:rsidR="00D0495B" w:rsidRDefault="00D0495B" w:rsidP="00366C77">
            <w:pPr>
              <w:jc w:val="both"/>
              <w:rPr>
                <w:del w:id="49" w:author="Ivo Kuřitka" w:date="2019-11-27T22:34:00Z"/>
                <w:color w:val="000000"/>
              </w:rPr>
            </w:pPr>
          </w:p>
          <w:p w14:paraId="3450522F" w14:textId="77777777" w:rsidR="0024535B" w:rsidRDefault="0024535B" w:rsidP="00366C77">
            <w:pPr>
              <w:jc w:val="both"/>
              <w:rPr>
                <w:del w:id="50" w:author="Ivo Kuřitka" w:date="2019-11-27T22:34:00Z"/>
                <w:color w:val="000000"/>
              </w:rPr>
            </w:pPr>
          </w:p>
          <w:p w14:paraId="086DB5BC" w14:textId="77777777" w:rsidR="00D0495B" w:rsidRDefault="00D0495B" w:rsidP="00366C77">
            <w:pPr>
              <w:jc w:val="both"/>
              <w:rPr>
                <w:del w:id="51" w:author="Ivo Kuřitka" w:date="2019-11-27T22:34:00Z"/>
                <w:color w:val="000000"/>
              </w:rPr>
            </w:pPr>
          </w:p>
          <w:p w14:paraId="369FC68B" w14:textId="77777777" w:rsidR="00366C77" w:rsidRPr="006B03AD" w:rsidRDefault="00366C77" w:rsidP="00366C77">
            <w:pPr>
              <w:jc w:val="both"/>
              <w:rPr>
                <w:sz w:val="19"/>
                <w:szCs w:val="19"/>
              </w:rPr>
            </w:pPr>
          </w:p>
        </w:tc>
      </w:tr>
      <w:tr w:rsidR="00366C77" w:rsidRPr="00866204" w14:paraId="33E2E797" w14:textId="77777777" w:rsidTr="001A54CF">
        <w:trPr>
          <w:trHeight w:val="283"/>
        </w:trPr>
        <w:tc>
          <w:tcPr>
            <w:tcW w:w="10065" w:type="dxa"/>
            <w:gridSpan w:val="26"/>
            <w:tcBorders>
              <w:top w:val="single" w:sz="4" w:space="0" w:color="auto"/>
              <w:left w:val="single" w:sz="4" w:space="0" w:color="auto"/>
              <w:bottom w:val="single" w:sz="4" w:space="0" w:color="auto"/>
              <w:right w:val="single" w:sz="4" w:space="0" w:color="auto"/>
            </w:tcBorders>
            <w:shd w:val="clear" w:color="auto" w:fill="BDD6EE"/>
          </w:tcPr>
          <w:p w14:paraId="6E830850" w14:textId="77777777" w:rsidR="00366C77" w:rsidRPr="00AB2841" w:rsidRDefault="00366C77" w:rsidP="00366C77">
            <w:pPr>
              <w:jc w:val="both"/>
              <w:rPr>
                <w:b/>
                <w:color w:val="000000"/>
                <w:sz w:val="28"/>
                <w:szCs w:val="28"/>
              </w:rPr>
            </w:pPr>
            <w:r w:rsidRPr="00866204">
              <w:rPr>
                <w:color w:val="000000"/>
              </w:rPr>
              <w:lastRenderedPageBreak/>
              <w:br w:type="page"/>
            </w:r>
            <w:r w:rsidRPr="00AB2841">
              <w:rPr>
                <w:b/>
                <w:color w:val="000000"/>
                <w:sz w:val="28"/>
                <w:szCs w:val="28"/>
              </w:rPr>
              <w:t>B-III – Charakteristika studijního předmětu</w:t>
            </w:r>
          </w:p>
        </w:tc>
      </w:tr>
      <w:tr w:rsidR="00366C77" w:rsidRPr="00AB2841" w14:paraId="068F6000" w14:textId="77777777" w:rsidTr="001A54CF">
        <w:tc>
          <w:tcPr>
            <w:tcW w:w="3120" w:type="dxa"/>
            <w:gridSpan w:val="5"/>
            <w:tcBorders>
              <w:top w:val="double" w:sz="4" w:space="0" w:color="auto"/>
            </w:tcBorders>
            <w:shd w:val="clear" w:color="auto" w:fill="F7CAAC"/>
          </w:tcPr>
          <w:p w14:paraId="22DB4F85" w14:textId="77777777" w:rsidR="00366C77" w:rsidRPr="0015631A" w:rsidRDefault="00366C77" w:rsidP="00366C77">
            <w:pPr>
              <w:jc w:val="both"/>
              <w:rPr>
                <w:b/>
              </w:rPr>
            </w:pPr>
            <w:r w:rsidRPr="0015631A">
              <w:rPr>
                <w:b/>
              </w:rPr>
              <w:t>Název studijního předmětu</w:t>
            </w:r>
          </w:p>
        </w:tc>
        <w:tc>
          <w:tcPr>
            <w:tcW w:w="6945" w:type="dxa"/>
            <w:gridSpan w:val="21"/>
            <w:tcBorders>
              <w:top w:val="double" w:sz="4" w:space="0" w:color="auto"/>
            </w:tcBorders>
          </w:tcPr>
          <w:p w14:paraId="5286559E" w14:textId="218BE0A1" w:rsidR="00366C77" w:rsidRPr="001A54CF" w:rsidRDefault="001A54CF" w:rsidP="00366C77">
            <w:pPr>
              <w:jc w:val="both"/>
              <w:rPr>
                <w:b/>
              </w:rPr>
            </w:pPr>
            <w:bookmarkStart w:id="52" w:name="Medic_apl_biomat"/>
            <w:bookmarkEnd w:id="52"/>
            <w:r w:rsidRPr="001A54CF">
              <w:rPr>
                <w:b/>
                <w:lang w:val="de-DE"/>
              </w:rPr>
              <w:t>Medical Applications of Biomaterials</w:t>
            </w:r>
          </w:p>
        </w:tc>
      </w:tr>
      <w:tr w:rsidR="00366C77" w:rsidRPr="00AB2841" w14:paraId="7B374182" w14:textId="77777777" w:rsidTr="001A54CF">
        <w:tc>
          <w:tcPr>
            <w:tcW w:w="3120" w:type="dxa"/>
            <w:gridSpan w:val="5"/>
            <w:shd w:val="clear" w:color="auto" w:fill="F7CAAC"/>
          </w:tcPr>
          <w:p w14:paraId="45628C0F" w14:textId="77777777" w:rsidR="00366C77" w:rsidRPr="0015631A" w:rsidRDefault="00366C77" w:rsidP="00366C77">
            <w:pPr>
              <w:jc w:val="both"/>
              <w:rPr>
                <w:b/>
              </w:rPr>
            </w:pPr>
            <w:r w:rsidRPr="0015631A">
              <w:rPr>
                <w:b/>
              </w:rPr>
              <w:t>Typ předmětu</w:t>
            </w:r>
          </w:p>
        </w:tc>
        <w:tc>
          <w:tcPr>
            <w:tcW w:w="3406" w:type="dxa"/>
            <w:gridSpan w:val="12"/>
          </w:tcPr>
          <w:p w14:paraId="70A3EDCB" w14:textId="77777777" w:rsidR="00366C77" w:rsidRPr="0015631A" w:rsidRDefault="00366C77" w:rsidP="00366C77">
            <w:pPr>
              <w:jc w:val="both"/>
            </w:pPr>
          </w:p>
        </w:tc>
        <w:tc>
          <w:tcPr>
            <w:tcW w:w="2695" w:type="dxa"/>
            <w:gridSpan w:val="5"/>
            <w:shd w:val="clear" w:color="auto" w:fill="F7CAAC"/>
          </w:tcPr>
          <w:p w14:paraId="5BE6767C" w14:textId="77777777" w:rsidR="00366C77" w:rsidRPr="0015631A" w:rsidRDefault="00366C77" w:rsidP="00366C77">
            <w:pPr>
              <w:jc w:val="both"/>
            </w:pPr>
            <w:r w:rsidRPr="0015631A">
              <w:rPr>
                <w:b/>
              </w:rPr>
              <w:t>doporučený ročník / semestr</w:t>
            </w:r>
          </w:p>
        </w:tc>
        <w:tc>
          <w:tcPr>
            <w:tcW w:w="844" w:type="dxa"/>
            <w:gridSpan w:val="4"/>
          </w:tcPr>
          <w:p w14:paraId="335C690F" w14:textId="77777777" w:rsidR="00366C77" w:rsidRPr="0015631A" w:rsidRDefault="00366C77" w:rsidP="00366C77">
            <w:pPr>
              <w:jc w:val="both"/>
            </w:pPr>
          </w:p>
        </w:tc>
      </w:tr>
      <w:tr w:rsidR="00366C77" w:rsidRPr="00AB2841" w14:paraId="64B96E13" w14:textId="77777777" w:rsidTr="001A54CF">
        <w:tc>
          <w:tcPr>
            <w:tcW w:w="3120" w:type="dxa"/>
            <w:gridSpan w:val="5"/>
            <w:shd w:val="clear" w:color="auto" w:fill="F7CAAC"/>
          </w:tcPr>
          <w:p w14:paraId="11D908FF" w14:textId="77777777" w:rsidR="00366C77" w:rsidRPr="0015631A" w:rsidRDefault="00366C77" w:rsidP="00366C77">
            <w:pPr>
              <w:jc w:val="both"/>
              <w:rPr>
                <w:b/>
              </w:rPr>
            </w:pPr>
            <w:r w:rsidRPr="0015631A">
              <w:rPr>
                <w:b/>
              </w:rPr>
              <w:t>Rozsah studijního předmětu</w:t>
            </w:r>
          </w:p>
        </w:tc>
        <w:tc>
          <w:tcPr>
            <w:tcW w:w="1701" w:type="dxa"/>
            <w:gridSpan w:val="7"/>
          </w:tcPr>
          <w:p w14:paraId="4E3AE059" w14:textId="77777777" w:rsidR="00366C77" w:rsidRPr="0015631A" w:rsidRDefault="00366C77" w:rsidP="00366C77">
            <w:pPr>
              <w:jc w:val="both"/>
            </w:pPr>
          </w:p>
        </w:tc>
        <w:tc>
          <w:tcPr>
            <w:tcW w:w="889" w:type="dxa"/>
            <w:gridSpan w:val="2"/>
            <w:shd w:val="clear" w:color="auto" w:fill="F7CAAC"/>
          </w:tcPr>
          <w:p w14:paraId="43BD9BA3" w14:textId="77777777" w:rsidR="00366C77" w:rsidRPr="0015631A" w:rsidRDefault="00366C77" w:rsidP="00366C77">
            <w:pPr>
              <w:jc w:val="both"/>
              <w:rPr>
                <w:b/>
              </w:rPr>
            </w:pPr>
            <w:r w:rsidRPr="0015631A">
              <w:rPr>
                <w:b/>
              </w:rPr>
              <w:t xml:space="preserve">hod. </w:t>
            </w:r>
          </w:p>
        </w:tc>
        <w:tc>
          <w:tcPr>
            <w:tcW w:w="816" w:type="dxa"/>
            <w:gridSpan w:val="3"/>
          </w:tcPr>
          <w:p w14:paraId="5C0885DE" w14:textId="77777777" w:rsidR="00366C77" w:rsidRPr="0015631A" w:rsidRDefault="00366C77" w:rsidP="00366C77">
            <w:pPr>
              <w:jc w:val="both"/>
            </w:pPr>
          </w:p>
        </w:tc>
        <w:tc>
          <w:tcPr>
            <w:tcW w:w="2156" w:type="dxa"/>
            <w:gridSpan w:val="3"/>
            <w:shd w:val="clear" w:color="auto" w:fill="F7CAAC"/>
          </w:tcPr>
          <w:p w14:paraId="4E0484B1" w14:textId="77777777" w:rsidR="00366C77" w:rsidRPr="0015631A" w:rsidRDefault="00366C77" w:rsidP="00366C77">
            <w:pPr>
              <w:jc w:val="both"/>
              <w:rPr>
                <w:b/>
              </w:rPr>
            </w:pPr>
            <w:r w:rsidRPr="0015631A">
              <w:rPr>
                <w:b/>
              </w:rPr>
              <w:t>kreditů</w:t>
            </w:r>
          </w:p>
        </w:tc>
        <w:tc>
          <w:tcPr>
            <w:tcW w:w="1383" w:type="dxa"/>
            <w:gridSpan w:val="6"/>
          </w:tcPr>
          <w:p w14:paraId="1E635B7C" w14:textId="77777777" w:rsidR="00366C77" w:rsidRPr="0015631A" w:rsidRDefault="00366C77" w:rsidP="00366C77">
            <w:pPr>
              <w:jc w:val="both"/>
            </w:pPr>
          </w:p>
        </w:tc>
      </w:tr>
      <w:tr w:rsidR="00366C77" w:rsidRPr="00AB2841" w14:paraId="6658EE3F" w14:textId="77777777" w:rsidTr="001A54CF">
        <w:tc>
          <w:tcPr>
            <w:tcW w:w="3120" w:type="dxa"/>
            <w:gridSpan w:val="5"/>
            <w:shd w:val="clear" w:color="auto" w:fill="F7CAAC"/>
          </w:tcPr>
          <w:p w14:paraId="38C0BA6D" w14:textId="77777777" w:rsidR="00366C77" w:rsidRPr="0015631A" w:rsidRDefault="00366C77" w:rsidP="00366C77">
            <w:pPr>
              <w:jc w:val="both"/>
              <w:rPr>
                <w:b/>
              </w:rPr>
            </w:pPr>
            <w:r w:rsidRPr="0015631A">
              <w:rPr>
                <w:b/>
              </w:rPr>
              <w:t>Prerekvizity, korekvizity, ekvivalence</w:t>
            </w:r>
          </w:p>
        </w:tc>
        <w:tc>
          <w:tcPr>
            <w:tcW w:w="6945" w:type="dxa"/>
            <w:gridSpan w:val="21"/>
          </w:tcPr>
          <w:p w14:paraId="54BCB42C" w14:textId="77777777" w:rsidR="00366C77" w:rsidRPr="0015631A" w:rsidRDefault="00366C77" w:rsidP="00366C77">
            <w:pPr>
              <w:jc w:val="both"/>
            </w:pPr>
          </w:p>
        </w:tc>
      </w:tr>
      <w:tr w:rsidR="00366C77" w:rsidRPr="00AB2841" w14:paraId="638A7ABC" w14:textId="77777777" w:rsidTr="001A54CF">
        <w:tc>
          <w:tcPr>
            <w:tcW w:w="3120" w:type="dxa"/>
            <w:gridSpan w:val="5"/>
            <w:shd w:val="clear" w:color="auto" w:fill="F7CAAC"/>
          </w:tcPr>
          <w:p w14:paraId="7CB8E729" w14:textId="77777777" w:rsidR="00366C77" w:rsidRPr="0015631A" w:rsidRDefault="00366C77" w:rsidP="00366C77">
            <w:pPr>
              <w:jc w:val="both"/>
              <w:rPr>
                <w:b/>
              </w:rPr>
            </w:pPr>
            <w:r w:rsidRPr="0015631A">
              <w:rPr>
                <w:b/>
              </w:rPr>
              <w:t>Způsob ověření studijních výsledků</w:t>
            </w:r>
          </w:p>
        </w:tc>
        <w:tc>
          <w:tcPr>
            <w:tcW w:w="3406" w:type="dxa"/>
            <w:gridSpan w:val="12"/>
          </w:tcPr>
          <w:p w14:paraId="5C890EE6" w14:textId="77777777" w:rsidR="00366C77" w:rsidRPr="0015631A" w:rsidRDefault="00366C77" w:rsidP="00366C77">
            <w:pPr>
              <w:jc w:val="both"/>
            </w:pPr>
            <w:r w:rsidRPr="0015631A">
              <w:t>zkouška</w:t>
            </w:r>
          </w:p>
        </w:tc>
        <w:tc>
          <w:tcPr>
            <w:tcW w:w="2156" w:type="dxa"/>
            <w:gridSpan w:val="3"/>
            <w:shd w:val="clear" w:color="auto" w:fill="F7CAAC"/>
          </w:tcPr>
          <w:p w14:paraId="110D62E7" w14:textId="77777777" w:rsidR="00366C77" w:rsidRPr="0015631A" w:rsidRDefault="00366C77" w:rsidP="00366C77">
            <w:pPr>
              <w:jc w:val="both"/>
              <w:rPr>
                <w:b/>
              </w:rPr>
            </w:pPr>
            <w:r w:rsidRPr="0015631A">
              <w:rPr>
                <w:b/>
              </w:rPr>
              <w:t>Forma výuky</w:t>
            </w:r>
          </w:p>
        </w:tc>
        <w:tc>
          <w:tcPr>
            <w:tcW w:w="1383" w:type="dxa"/>
            <w:gridSpan w:val="6"/>
          </w:tcPr>
          <w:p w14:paraId="4997E71F" w14:textId="77777777" w:rsidR="00366C77" w:rsidRPr="0015631A" w:rsidRDefault="00366C77" w:rsidP="00366C77">
            <w:pPr>
              <w:jc w:val="both"/>
            </w:pPr>
          </w:p>
        </w:tc>
      </w:tr>
      <w:tr w:rsidR="00366C77" w:rsidRPr="00AB2841" w14:paraId="14C027FF" w14:textId="77777777" w:rsidTr="001A54CF">
        <w:tc>
          <w:tcPr>
            <w:tcW w:w="3120" w:type="dxa"/>
            <w:gridSpan w:val="5"/>
            <w:shd w:val="clear" w:color="auto" w:fill="F7CAAC"/>
          </w:tcPr>
          <w:p w14:paraId="52935C68" w14:textId="77777777" w:rsidR="00366C77" w:rsidRPr="0015631A" w:rsidRDefault="00366C77" w:rsidP="00366C77">
            <w:pPr>
              <w:jc w:val="both"/>
              <w:rPr>
                <w:b/>
              </w:rPr>
            </w:pPr>
            <w:r w:rsidRPr="0015631A">
              <w:rPr>
                <w:b/>
              </w:rPr>
              <w:t>Forma způsobu ověření studijních výsledků a další požadavky na studenta</w:t>
            </w:r>
          </w:p>
        </w:tc>
        <w:tc>
          <w:tcPr>
            <w:tcW w:w="6945" w:type="dxa"/>
            <w:gridSpan w:val="21"/>
            <w:tcBorders>
              <w:bottom w:val="single" w:sz="4" w:space="0" w:color="auto"/>
            </w:tcBorders>
          </w:tcPr>
          <w:p w14:paraId="7A4CE103" w14:textId="77777777" w:rsidR="00366C77" w:rsidRPr="00F127FF" w:rsidRDefault="00366C77" w:rsidP="00366C77">
            <w:pPr>
              <w:pStyle w:val="TableParagraph"/>
              <w:spacing w:before="54"/>
              <w:ind w:left="0"/>
              <w:rPr>
                <w:sz w:val="19"/>
                <w:szCs w:val="19"/>
                <w:lang w:val="cs-CZ"/>
              </w:rPr>
            </w:pPr>
            <w:r w:rsidRPr="00F127FF">
              <w:rPr>
                <w:sz w:val="19"/>
                <w:szCs w:val="19"/>
                <w:lang w:val="cs-CZ"/>
              </w:rPr>
              <w:t>Zkouška: prokázání znalosti probíraných tematických okruhů, ústní zkouška.</w:t>
            </w:r>
          </w:p>
          <w:p w14:paraId="72612B1F" w14:textId="77777777" w:rsidR="00366C77" w:rsidRPr="0015631A" w:rsidRDefault="00366C77" w:rsidP="00366C77">
            <w:pPr>
              <w:jc w:val="both"/>
            </w:pPr>
            <w:r w:rsidRPr="00F127FF">
              <w:rPr>
                <w:sz w:val="19"/>
                <w:szCs w:val="19"/>
              </w:rPr>
              <w:t>Ve spojitosti s řešeným tématem disertační práce musí student prokázat hlubší znalosti. Kapitoly určené k podrobnému studiu budou uloženy studentovi examinátorem v dostatečném časovém předstihu.</w:t>
            </w:r>
          </w:p>
        </w:tc>
      </w:tr>
      <w:tr w:rsidR="00366C77" w:rsidRPr="00AB2841" w14:paraId="7E7FE6C3" w14:textId="77777777" w:rsidTr="001A54CF">
        <w:trPr>
          <w:trHeight w:val="197"/>
        </w:trPr>
        <w:tc>
          <w:tcPr>
            <w:tcW w:w="3120" w:type="dxa"/>
            <w:gridSpan w:val="5"/>
            <w:tcBorders>
              <w:top w:val="nil"/>
            </w:tcBorders>
            <w:shd w:val="clear" w:color="auto" w:fill="F7CAAC"/>
          </w:tcPr>
          <w:p w14:paraId="2ACB0C1F" w14:textId="77777777" w:rsidR="00366C77" w:rsidRPr="0015631A" w:rsidRDefault="00366C77" w:rsidP="00366C77">
            <w:pPr>
              <w:jc w:val="both"/>
              <w:rPr>
                <w:b/>
              </w:rPr>
            </w:pPr>
            <w:r w:rsidRPr="0015631A">
              <w:rPr>
                <w:b/>
              </w:rPr>
              <w:t>Garant předmětu</w:t>
            </w:r>
          </w:p>
        </w:tc>
        <w:tc>
          <w:tcPr>
            <w:tcW w:w="6945" w:type="dxa"/>
            <w:gridSpan w:val="21"/>
            <w:tcBorders>
              <w:top w:val="single" w:sz="4" w:space="0" w:color="auto"/>
            </w:tcBorders>
          </w:tcPr>
          <w:p w14:paraId="4A9CDABA" w14:textId="77777777" w:rsidR="00366C77" w:rsidRPr="0015631A" w:rsidRDefault="00366C77" w:rsidP="00366C77">
            <w:pPr>
              <w:jc w:val="both"/>
            </w:pPr>
            <w:r w:rsidRPr="0015631A">
              <w:t>prof. Ing. Vladimír Sedlařík, Ph.D.</w:t>
            </w:r>
          </w:p>
        </w:tc>
      </w:tr>
      <w:tr w:rsidR="00366C77" w:rsidRPr="00AB2841" w14:paraId="65A67014" w14:textId="77777777" w:rsidTr="001A54CF">
        <w:trPr>
          <w:trHeight w:val="243"/>
        </w:trPr>
        <w:tc>
          <w:tcPr>
            <w:tcW w:w="3120" w:type="dxa"/>
            <w:gridSpan w:val="5"/>
            <w:tcBorders>
              <w:top w:val="nil"/>
            </w:tcBorders>
            <w:shd w:val="clear" w:color="auto" w:fill="F7CAAC"/>
          </w:tcPr>
          <w:p w14:paraId="0BC4B4D7" w14:textId="77777777" w:rsidR="00366C77" w:rsidRPr="0015631A" w:rsidRDefault="00366C77" w:rsidP="00366C77">
            <w:pPr>
              <w:jc w:val="both"/>
              <w:rPr>
                <w:b/>
              </w:rPr>
            </w:pPr>
            <w:r w:rsidRPr="0015631A">
              <w:rPr>
                <w:b/>
              </w:rPr>
              <w:t>Zapojení garanta do výuky předmětu</w:t>
            </w:r>
          </w:p>
        </w:tc>
        <w:tc>
          <w:tcPr>
            <w:tcW w:w="6945" w:type="dxa"/>
            <w:gridSpan w:val="21"/>
            <w:tcBorders>
              <w:top w:val="nil"/>
            </w:tcBorders>
          </w:tcPr>
          <w:p w14:paraId="145A4219" w14:textId="77777777" w:rsidR="00366C77" w:rsidRPr="0015631A" w:rsidRDefault="00366C77" w:rsidP="00366C77">
            <w:pPr>
              <w:jc w:val="both"/>
            </w:pPr>
            <w:r w:rsidRPr="0015631A">
              <w:t>100%</w:t>
            </w:r>
          </w:p>
        </w:tc>
      </w:tr>
      <w:tr w:rsidR="00366C77" w:rsidRPr="00AB2841" w14:paraId="201CCBED" w14:textId="77777777" w:rsidTr="001A54CF">
        <w:tc>
          <w:tcPr>
            <w:tcW w:w="3120" w:type="dxa"/>
            <w:gridSpan w:val="5"/>
            <w:shd w:val="clear" w:color="auto" w:fill="F7CAAC"/>
          </w:tcPr>
          <w:p w14:paraId="3D26958B" w14:textId="77777777" w:rsidR="00366C77" w:rsidRPr="0015631A" w:rsidRDefault="00366C77" w:rsidP="00366C77">
            <w:pPr>
              <w:jc w:val="both"/>
              <w:rPr>
                <w:b/>
              </w:rPr>
            </w:pPr>
            <w:r w:rsidRPr="0015631A">
              <w:rPr>
                <w:b/>
              </w:rPr>
              <w:t>Vyučující</w:t>
            </w:r>
          </w:p>
        </w:tc>
        <w:tc>
          <w:tcPr>
            <w:tcW w:w="6945" w:type="dxa"/>
            <w:gridSpan w:val="21"/>
            <w:tcBorders>
              <w:bottom w:val="nil"/>
            </w:tcBorders>
          </w:tcPr>
          <w:p w14:paraId="0C43CD04" w14:textId="77777777" w:rsidR="00366C77" w:rsidRPr="0015631A" w:rsidRDefault="00366C77" w:rsidP="00366C77">
            <w:pPr>
              <w:jc w:val="both"/>
            </w:pPr>
          </w:p>
        </w:tc>
      </w:tr>
      <w:tr w:rsidR="00366C77" w:rsidRPr="00AB2841" w14:paraId="131FC1FF" w14:textId="77777777" w:rsidTr="001A54CF">
        <w:trPr>
          <w:trHeight w:val="220"/>
        </w:trPr>
        <w:tc>
          <w:tcPr>
            <w:tcW w:w="10065" w:type="dxa"/>
            <w:gridSpan w:val="26"/>
            <w:tcBorders>
              <w:top w:val="nil"/>
            </w:tcBorders>
          </w:tcPr>
          <w:p w14:paraId="0BC802CA" w14:textId="77777777" w:rsidR="00366C77" w:rsidRPr="0015631A" w:rsidRDefault="00366C77" w:rsidP="00366C77">
            <w:pPr>
              <w:jc w:val="both"/>
            </w:pPr>
            <w:r w:rsidRPr="0015631A">
              <w:t>prof. Ing. Vladimír Sedlařík, Ph.D.</w:t>
            </w:r>
          </w:p>
        </w:tc>
      </w:tr>
      <w:tr w:rsidR="00366C77" w:rsidRPr="00AB2841" w14:paraId="4F12E2DB" w14:textId="77777777" w:rsidTr="001A54CF">
        <w:tc>
          <w:tcPr>
            <w:tcW w:w="3120" w:type="dxa"/>
            <w:gridSpan w:val="5"/>
            <w:shd w:val="clear" w:color="auto" w:fill="F7CAAC"/>
          </w:tcPr>
          <w:p w14:paraId="44621978" w14:textId="77777777" w:rsidR="00366C77" w:rsidRPr="0015631A" w:rsidRDefault="00366C77" w:rsidP="00366C77">
            <w:pPr>
              <w:jc w:val="both"/>
              <w:rPr>
                <w:b/>
              </w:rPr>
            </w:pPr>
            <w:r w:rsidRPr="0015631A">
              <w:rPr>
                <w:b/>
              </w:rPr>
              <w:t>Stručná anotace předmětu</w:t>
            </w:r>
          </w:p>
        </w:tc>
        <w:tc>
          <w:tcPr>
            <w:tcW w:w="6945" w:type="dxa"/>
            <w:gridSpan w:val="21"/>
            <w:tcBorders>
              <w:bottom w:val="nil"/>
            </w:tcBorders>
          </w:tcPr>
          <w:p w14:paraId="0277F587" w14:textId="77777777" w:rsidR="00366C77" w:rsidRPr="0015631A" w:rsidRDefault="00366C77" w:rsidP="00366C77">
            <w:pPr>
              <w:jc w:val="both"/>
            </w:pPr>
          </w:p>
        </w:tc>
      </w:tr>
      <w:tr w:rsidR="00366C77" w:rsidRPr="00AB2841" w14:paraId="086D4190" w14:textId="77777777" w:rsidTr="001A54CF">
        <w:trPr>
          <w:trHeight w:val="951"/>
        </w:trPr>
        <w:tc>
          <w:tcPr>
            <w:tcW w:w="10065" w:type="dxa"/>
            <w:gridSpan w:val="26"/>
            <w:tcBorders>
              <w:top w:val="nil"/>
              <w:bottom w:val="single" w:sz="12" w:space="0" w:color="auto"/>
            </w:tcBorders>
          </w:tcPr>
          <w:p w14:paraId="44EA7303" w14:textId="77777777" w:rsidR="00A57C28" w:rsidRPr="00A57C28" w:rsidRDefault="00A57C28" w:rsidP="00A57C28">
            <w:pPr>
              <w:pStyle w:val="TableParagraph"/>
              <w:ind w:left="0"/>
              <w:jc w:val="both"/>
              <w:rPr>
                <w:sz w:val="8"/>
                <w:szCs w:val="10"/>
                <w:lang w:val="cs-CZ"/>
              </w:rPr>
            </w:pPr>
            <w:r w:rsidRPr="00A57C28">
              <w:rPr>
                <w:sz w:val="18"/>
                <w:szCs w:val="20"/>
                <w:lang w:val="cs-CZ"/>
              </w:rPr>
              <w:t>Cílem předmětu je prohloubení a rozšíření znalostí studenta v oblasti medicinálních aplikací biomateriálů s ohledem na jejich složení a formu. Vedle roviny materiálové bude kladen důraz i na oblasti legislativní, etické a ekonomické, které bezprostředně souvisí s aplikovatelností vyvíjených materiálů v medicínské</w:t>
            </w:r>
            <w:r w:rsidRPr="00A57C28">
              <w:rPr>
                <w:spacing w:val="2"/>
                <w:sz w:val="18"/>
                <w:szCs w:val="20"/>
                <w:lang w:val="cs-CZ"/>
              </w:rPr>
              <w:t xml:space="preserve"> </w:t>
            </w:r>
            <w:r w:rsidRPr="00A57C28">
              <w:rPr>
                <w:sz w:val="18"/>
                <w:szCs w:val="20"/>
                <w:lang w:val="cs-CZ"/>
              </w:rPr>
              <w:t>praxi. Obsah výuky bude zohledňovat konkrétní problematiku řešené disertační práce.</w:t>
            </w:r>
          </w:p>
          <w:p w14:paraId="73E1ACE8" w14:textId="77777777" w:rsidR="00366C77" w:rsidRPr="00D064E0" w:rsidRDefault="00366C77" w:rsidP="00366C77">
            <w:pPr>
              <w:pStyle w:val="TableParagraph"/>
              <w:ind w:left="0"/>
              <w:jc w:val="both"/>
              <w:rPr>
                <w:del w:id="53" w:author="Ivo Kuřitka" w:date="2019-11-27T22:34:00Z"/>
                <w:sz w:val="10"/>
                <w:szCs w:val="10"/>
                <w:lang w:val="cs-CZ"/>
              </w:rPr>
            </w:pPr>
          </w:p>
          <w:p w14:paraId="714B0192" w14:textId="77777777" w:rsidR="00A57C28" w:rsidRPr="00A57C28" w:rsidRDefault="00A57C28" w:rsidP="00A57C28">
            <w:pPr>
              <w:pStyle w:val="TableParagraph"/>
              <w:ind w:left="0"/>
              <w:jc w:val="both"/>
              <w:rPr>
                <w:sz w:val="18"/>
                <w:szCs w:val="20"/>
                <w:u w:val="single"/>
                <w:lang w:val="cs-CZ"/>
              </w:rPr>
            </w:pPr>
            <w:r w:rsidRPr="00A57C28">
              <w:rPr>
                <w:sz w:val="18"/>
                <w:szCs w:val="20"/>
                <w:u w:val="single"/>
                <w:lang w:val="cs-CZ"/>
              </w:rPr>
              <w:t>Základní témata:</w:t>
            </w:r>
          </w:p>
          <w:p w14:paraId="658822D1" w14:textId="77777777" w:rsidR="00A57C28" w:rsidRPr="00A57C28" w:rsidRDefault="00A57C28" w:rsidP="00A57C28">
            <w:pPr>
              <w:pStyle w:val="Odstavecseseznamem"/>
              <w:numPr>
                <w:ilvl w:val="0"/>
                <w:numId w:val="13"/>
              </w:numPr>
              <w:ind w:left="113" w:hanging="113"/>
              <w:jc w:val="both"/>
              <w:rPr>
                <w:sz w:val="18"/>
                <w:highlight w:val="yellow"/>
              </w:rPr>
            </w:pPr>
            <w:r w:rsidRPr="00A57C28">
              <w:rPr>
                <w:sz w:val="18"/>
              </w:rPr>
              <w:t>Zdravotnické prostředky.</w:t>
            </w:r>
            <w:ins w:id="54" w:author="Ivo Kuřitka" w:date="2019-11-27T22:34:00Z">
              <w:r w:rsidRPr="00A57C28">
                <w:rPr>
                  <w:sz w:val="18"/>
                </w:rPr>
                <w:t xml:space="preserve"> </w:t>
              </w:r>
              <w:r w:rsidRPr="00A57C28">
                <w:rPr>
                  <w:sz w:val="18"/>
                  <w:highlight w:val="yellow"/>
                </w:rPr>
                <w:t>Legislativa, normy, etika, ekonomika. Vztah účelu a třídy prostředku k materiálovému a konstrukčnímu řešení.</w:t>
              </w:r>
            </w:ins>
          </w:p>
          <w:p w14:paraId="32AC919B" w14:textId="77777777" w:rsidR="00A57C28" w:rsidRPr="00A57C28" w:rsidRDefault="00A57C28" w:rsidP="00A57C28">
            <w:pPr>
              <w:pStyle w:val="Odstavecseseznamem"/>
              <w:numPr>
                <w:ilvl w:val="0"/>
                <w:numId w:val="13"/>
              </w:numPr>
              <w:ind w:left="113" w:hanging="113"/>
              <w:jc w:val="both"/>
              <w:rPr>
                <w:sz w:val="18"/>
              </w:rPr>
            </w:pPr>
            <w:r w:rsidRPr="00A57C28">
              <w:rPr>
                <w:sz w:val="18"/>
              </w:rPr>
              <w:t>Medicínské aplikace biomateriálů.</w:t>
            </w:r>
            <w:ins w:id="55" w:author="Ivo Kuřitka" w:date="2019-11-27T22:34:00Z">
              <w:r w:rsidRPr="00A57C28">
                <w:rPr>
                  <w:sz w:val="18"/>
                </w:rPr>
                <w:t xml:space="preserve"> </w:t>
              </w:r>
            </w:ins>
          </w:p>
          <w:p w14:paraId="215AAD72" w14:textId="77777777" w:rsidR="00A57C28" w:rsidRPr="00A57C28" w:rsidRDefault="00A57C28" w:rsidP="00A57C28">
            <w:pPr>
              <w:pStyle w:val="Odstavecseseznamem"/>
              <w:numPr>
                <w:ilvl w:val="0"/>
                <w:numId w:val="13"/>
              </w:numPr>
              <w:ind w:left="113" w:hanging="113"/>
              <w:jc w:val="both"/>
              <w:rPr>
                <w:sz w:val="18"/>
              </w:rPr>
            </w:pPr>
            <w:r w:rsidRPr="00A57C28">
              <w:rPr>
                <w:sz w:val="18"/>
              </w:rPr>
              <w:t>Transport biologicky aktivní látky v organismu.</w:t>
            </w:r>
          </w:p>
          <w:p w14:paraId="2EBCA27E" w14:textId="77777777" w:rsidR="00A57C28" w:rsidRPr="00A57C28" w:rsidRDefault="00A57C28" w:rsidP="00A57C28">
            <w:pPr>
              <w:pStyle w:val="Odstavecseseznamem"/>
              <w:numPr>
                <w:ilvl w:val="0"/>
                <w:numId w:val="13"/>
              </w:numPr>
              <w:ind w:left="113" w:hanging="113"/>
              <w:jc w:val="both"/>
              <w:rPr>
                <w:sz w:val="18"/>
              </w:rPr>
            </w:pPr>
            <w:r w:rsidRPr="00A57C28">
              <w:rPr>
                <w:sz w:val="18"/>
              </w:rPr>
              <w:t>Metody stanovení lékových hladin.</w:t>
            </w:r>
            <w:ins w:id="56" w:author="Ivo Kuřitka" w:date="2019-11-27T22:34:00Z">
              <w:r w:rsidRPr="00A57C28">
                <w:rPr>
                  <w:sz w:val="18"/>
                </w:rPr>
                <w:t xml:space="preserve"> </w:t>
              </w:r>
              <w:r w:rsidRPr="00A57C28">
                <w:rPr>
                  <w:sz w:val="18"/>
                  <w:highlight w:val="yellow"/>
                </w:rPr>
                <w:t>Terapeutické monitorování léčiv.</w:t>
              </w:r>
            </w:ins>
          </w:p>
          <w:p w14:paraId="33B348A7" w14:textId="77777777" w:rsidR="00366C77" w:rsidRDefault="005C6486" w:rsidP="00AC036F">
            <w:pPr>
              <w:pStyle w:val="Odstavecseseznamem"/>
              <w:numPr>
                <w:ilvl w:val="0"/>
                <w:numId w:val="13"/>
              </w:numPr>
              <w:ind w:left="113" w:hanging="113"/>
              <w:jc w:val="both"/>
              <w:rPr>
                <w:del w:id="57" w:author="Ivo Kuřitka" w:date="2019-11-27T22:34:00Z"/>
              </w:rPr>
            </w:pPr>
            <w:del w:id="58" w:author="Ivo Kuřitka" w:date="2019-11-27T22:34:00Z">
              <w:r>
                <w:delText>Farmakokinetika.</w:delText>
              </w:r>
            </w:del>
          </w:p>
          <w:p w14:paraId="15B27878" w14:textId="77777777" w:rsidR="00A57C28" w:rsidRPr="00A57C28" w:rsidRDefault="00A57C28" w:rsidP="00A57C28">
            <w:pPr>
              <w:pStyle w:val="Odstavecseseznamem"/>
              <w:numPr>
                <w:ilvl w:val="0"/>
                <w:numId w:val="13"/>
              </w:numPr>
              <w:ind w:left="113" w:hanging="113"/>
              <w:jc w:val="both"/>
              <w:rPr>
                <w:ins w:id="59" w:author="Ivo Kuřitka" w:date="2019-11-27T22:34:00Z"/>
                <w:sz w:val="18"/>
                <w:highlight w:val="yellow"/>
              </w:rPr>
            </w:pPr>
            <w:ins w:id="60" w:author="Ivo Kuřitka" w:date="2019-11-27T22:34:00Z">
              <w:r w:rsidRPr="00A57C28">
                <w:rPr>
                  <w:sz w:val="18"/>
                </w:rPr>
                <w:t xml:space="preserve">Farmakokinetika. </w:t>
              </w:r>
              <w:r w:rsidRPr="00A57C28">
                <w:rPr>
                  <w:sz w:val="18"/>
                  <w:highlight w:val="yellow"/>
                </w:rPr>
                <w:t>(Osud léčiva v organismu, farmakokinetická analýza, modely). Biotransformace a vybrané části farmakodynamiky.</w:t>
              </w:r>
            </w:ins>
          </w:p>
          <w:p w14:paraId="64436457" w14:textId="7FF6F89E" w:rsidR="00366C77" w:rsidRPr="0015631A" w:rsidRDefault="00A57C28" w:rsidP="00A57C28">
            <w:pPr>
              <w:pStyle w:val="Odstavecseseznamem"/>
              <w:numPr>
                <w:ilvl w:val="0"/>
                <w:numId w:val="13"/>
              </w:numPr>
              <w:ind w:left="113" w:hanging="113"/>
              <w:jc w:val="both"/>
            </w:pPr>
            <w:r w:rsidRPr="00A57C28">
              <w:rPr>
                <w:sz w:val="18"/>
              </w:rPr>
              <w:t>Degradace materiálů</w:t>
            </w:r>
            <w:del w:id="61" w:author="Ivo Kuřitka" w:date="2019-11-27T22:34:00Z">
              <w:r w:rsidR="005C6486">
                <w:delText>.</w:delText>
              </w:r>
            </w:del>
            <w:ins w:id="62" w:author="Ivo Kuřitka" w:date="2019-11-27T22:34:00Z">
              <w:r w:rsidRPr="00A57C28">
                <w:rPr>
                  <w:sz w:val="18"/>
                </w:rPr>
                <w:t xml:space="preserve"> </w:t>
              </w:r>
              <w:r w:rsidRPr="00A57C28">
                <w:rPr>
                  <w:sz w:val="18"/>
                  <w:highlight w:val="yellow"/>
                </w:rPr>
                <w:t xml:space="preserve">(fyzikální a chemická degradace, </w:t>
              </w:r>
              <w:r w:rsidR="006D6121" w:rsidRPr="006D6121">
                <w:rPr>
                  <w:sz w:val="18"/>
                  <w:highlight w:val="yellow"/>
                </w:rPr>
                <w:t>biodegradace vs degradace a bioresorpce materiálů v organismu, testování</w:t>
              </w:r>
              <w:r w:rsidRPr="00A57C28">
                <w:rPr>
                  <w:sz w:val="18"/>
                  <w:highlight w:val="yellow"/>
                </w:rPr>
                <w:t>)</w:t>
              </w:r>
              <w:r w:rsidRPr="00A57C28">
                <w:rPr>
                  <w:sz w:val="18"/>
                </w:rPr>
                <w:t>.</w:t>
              </w:r>
            </w:ins>
          </w:p>
        </w:tc>
      </w:tr>
      <w:tr w:rsidR="00366C77" w:rsidRPr="00AB2841" w14:paraId="1BD4AC34" w14:textId="77777777" w:rsidTr="001A54CF">
        <w:trPr>
          <w:trHeight w:val="265"/>
        </w:trPr>
        <w:tc>
          <w:tcPr>
            <w:tcW w:w="3687" w:type="dxa"/>
            <w:gridSpan w:val="9"/>
            <w:tcBorders>
              <w:top w:val="nil"/>
            </w:tcBorders>
            <w:shd w:val="clear" w:color="auto" w:fill="F7CAAC"/>
          </w:tcPr>
          <w:p w14:paraId="6278F0A0" w14:textId="77777777" w:rsidR="00366C77" w:rsidRPr="0015631A" w:rsidRDefault="00366C77" w:rsidP="00366C77">
            <w:pPr>
              <w:jc w:val="both"/>
            </w:pPr>
            <w:r w:rsidRPr="0015631A">
              <w:rPr>
                <w:b/>
              </w:rPr>
              <w:t>Studijní literatura a studijní pomůcky</w:t>
            </w:r>
          </w:p>
        </w:tc>
        <w:tc>
          <w:tcPr>
            <w:tcW w:w="6378" w:type="dxa"/>
            <w:gridSpan w:val="17"/>
            <w:tcBorders>
              <w:top w:val="nil"/>
              <w:bottom w:val="nil"/>
            </w:tcBorders>
          </w:tcPr>
          <w:p w14:paraId="54B4169F" w14:textId="77777777" w:rsidR="00366C77" w:rsidRPr="0015631A" w:rsidRDefault="00366C77" w:rsidP="00366C77">
            <w:pPr>
              <w:jc w:val="both"/>
            </w:pPr>
          </w:p>
        </w:tc>
      </w:tr>
      <w:tr w:rsidR="00366C77" w:rsidRPr="00AB2841" w14:paraId="7105CEA8" w14:textId="77777777" w:rsidTr="001A54CF">
        <w:trPr>
          <w:trHeight w:val="1497"/>
        </w:trPr>
        <w:tc>
          <w:tcPr>
            <w:tcW w:w="10065" w:type="dxa"/>
            <w:gridSpan w:val="26"/>
            <w:tcBorders>
              <w:top w:val="nil"/>
            </w:tcBorders>
          </w:tcPr>
          <w:p w14:paraId="48DF0395" w14:textId="77777777" w:rsidR="00366C77" w:rsidRPr="00F127FF" w:rsidRDefault="00366C77" w:rsidP="00366C77">
            <w:pPr>
              <w:jc w:val="both"/>
              <w:rPr>
                <w:sz w:val="19"/>
                <w:szCs w:val="19"/>
                <w:u w:val="single"/>
              </w:rPr>
            </w:pPr>
            <w:r w:rsidRPr="00F127FF">
              <w:rPr>
                <w:sz w:val="19"/>
                <w:szCs w:val="19"/>
                <w:u w:val="single"/>
              </w:rPr>
              <w:t>Povinná literatura:</w:t>
            </w:r>
          </w:p>
          <w:p w14:paraId="4F2201D3" w14:textId="120BD11E" w:rsidR="00366C77" w:rsidRPr="00F127FF" w:rsidRDefault="00366C77" w:rsidP="00366C77">
            <w:pPr>
              <w:jc w:val="both"/>
              <w:rPr>
                <w:sz w:val="19"/>
                <w:szCs w:val="19"/>
              </w:rPr>
            </w:pPr>
            <w:r w:rsidRPr="00F127FF">
              <w:rPr>
                <w:sz w:val="19"/>
                <w:szCs w:val="19"/>
              </w:rPr>
              <w:t>ZHANG, X.</w:t>
            </w:r>
            <w:r w:rsidR="00DD46A1" w:rsidRPr="00F127FF">
              <w:rPr>
                <w:sz w:val="19"/>
                <w:szCs w:val="19"/>
              </w:rPr>
              <w:t xml:space="preserve"> </w:t>
            </w:r>
            <w:r w:rsidRPr="00F127FF">
              <w:rPr>
                <w:i/>
                <w:sz w:val="19"/>
                <w:szCs w:val="19"/>
              </w:rPr>
              <w:t>Science and Principles of Biodegradable and Bioresorbable Medical Poly</w:t>
            </w:r>
            <w:r w:rsidR="008E1243" w:rsidRPr="00F127FF">
              <w:rPr>
                <w:i/>
                <w:sz w:val="19"/>
                <w:szCs w:val="19"/>
              </w:rPr>
              <w:t>mers - Materials and Properties</w:t>
            </w:r>
            <w:r w:rsidR="00DD46A1" w:rsidRPr="00F127FF">
              <w:rPr>
                <w:sz w:val="19"/>
                <w:szCs w:val="19"/>
              </w:rPr>
              <w:t xml:space="preserve">. </w:t>
            </w:r>
            <w:r w:rsidR="00EB1FA1" w:rsidRPr="00F127FF">
              <w:rPr>
                <w:sz w:val="19"/>
                <w:szCs w:val="19"/>
              </w:rPr>
              <w:t xml:space="preserve">Elsevier, </w:t>
            </w:r>
            <w:r w:rsidR="003D4009" w:rsidRPr="00F127FF">
              <w:rPr>
                <w:sz w:val="19"/>
                <w:szCs w:val="19"/>
              </w:rPr>
              <w:t xml:space="preserve">2017. </w:t>
            </w:r>
            <w:r w:rsidR="00EB1FA1" w:rsidRPr="00F127FF">
              <w:rPr>
                <w:sz w:val="19"/>
                <w:szCs w:val="19"/>
              </w:rPr>
              <w:t>ISBN</w:t>
            </w:r>
            <w:r w:rsidR="00DD46A1" w:rsidRPr="00F127FF">
              <w:rPr>
                <w:sz w:val="19"/>
                <w:szCs w:val="19"/>
              </w:rPr>
              <w:t xml:space="preserve"> </w:t>
            </w:r>
            <w:r w:rsidRPr="00F127FF">
              <w:rPr>
                <w:sz w:val="19"/>
                <w:szCs w:val="19"/>
              </w:rPr>
              <w:t>978-0-08-100393-0</w:t>
            </w:r>
            <w:r w:rsidR="00EB1FA1" w:rsidRPr="00F127FF">
              <w:rPr>
                <w:sz w:val="19"/>
                <w:szCs w:val="19"/>
              </w:rPr>
              <w:t xml:space="preserve">. </w:t>
            </w:r>
            <w:r w:rsidR="008E1243" w:rsidRPr="00F127FF">
              <w:rPr>
                <w:sz w:val="19"/>
                <w:szCs w:val="19"/>
              </w:rPr>
              <w:t xml:space="preserve">Dostupné z: </w:t>
            </w:r>
            <w:hyperlink r:id="rId45" w:history="1">
              <w:r w:rsidRPr="00F127FF">
                <w:rPr>
                  <w:rStyle w:val="Hypertextovodkaz"/>
                  <w:sz w:val="19"/>
                  <w:szCs w:val="19"/>
                </w:rPr>
                <w:t>https://app.knovel.com/hotlink/pdf/id:kt00CRHJR2/science-principles-biodegradable/applicatio-medical-applications</w:t>
              </w:r>
            </w:hyperlink>
            <w:r w:rsidR="003D4009" w:rsidRPr="00F127FF">
              <w:rPr>
                <w:sz w:val="19"/>
                <w:szCs w:val="19"/>
              </w:rPr>
              <w:t>.</w:t>
            </w:r>
          </w:p>
          <w:p w14:paraId="6AFA6E6E" w14:textId="246B735D" w:rsidR="00FA5448" w:rsidRPr="00F127FF" w:rsidRDefault="00366C77" w:rsidP="00FA5448">
            <w:pPr>
              <w:jc w:val="both"/>
              <w:rPr>
                <w:sz w:val="19"/>
                <w:szCs w:val="19"/>
              </w:rPr>
            </w:pPr>
            <w:r w:rsidRPr="00F127FF">
              <w:rPr>
                <w:sz w:val="19"/>
                <w:szCs w:val="19"/>
              </w:rPr>
              <w:t xml:space="preserve">FINK, </w:t>
            </w:r>
            <w:proofErr w:type="gramStart"/>
            <w:r w:rsidRPr="00F127FF">
              <w:rPr>
                <w:sz w:val="19"/>
                <w:szCs w:val="19"/>
              </w:rPr>
              <w:t>J.</w:t>
            </w:r>
            <w:r w:rsidR="003D4009" w:rsidRPr="00F127FF">
              <w:rPr>
                <w:sz w:val="19"/>
                <w:szCs w:val="19"/>
              </w:rPr>
              <w:t>K.</w:t>
            </w:r>
            <w:proofErr w:type="gramEnd"/>
            <w:r w:rsidR="003D4009" w:rsidRPr="00F127FF">
              <w:rPr>
                <w:sz w:val="19"/>
                <w:szCs w:val="19"/>
              </w:rPr>
              <w:t xml:space="preserve"> </w:t>
            </w:r>
            <w:r w:rsidRPr="00F127FF">
              <w:rPr>
                <w:i/>
                <w:sz w:val="19"/>
                <w:szCs w:val="19"/>
              </w:rPr>
              <w:t>Reactive Polymers - Fundamentals and Applications - A Concise Guide to Industrial Polymers</w:t>
            </w:r>
            <w:r w:rsidR="003D4009" w:rsidRPr="00F127FF">
              <w:rPr>
                <w:i/>
                <w:sz w:val="19"/>
                <w:szCs w:val="19"/>
              </w:rPr>
              <w:t>.</w:t>
            </w:r>
            <w:r w:rsidR="003D4009" w:rsidRPr="00F127FF">
              <w:rPr>
                <w:sz w:val="19"/>
                <w:szCs w:val="19"/>
              </w:rPr>
              <w:t xml:space="preserve"> 3rd Ed</w:t>
            </w:r>
            <w:r w:rsidR="009A015F" w:rsidRPr="00F127FF">
              <w:rPr>
                <w:sz w:val="19"/>
                <w:szCs w:val="19"/>
              </w:rPr>
              <w:t xml:space="preserve">. </w:t>
            </w:r>
            <w:r w:rsidR="003D4009" w:rsidRPr="00F127FF">
              <w:rPr>
                <w:sz w:val="19"/>
                <w:szCs w:val="19"/>
              </w:rPr>
              <w:t>Elsevier, 2018. ISBN 978-0-12-814509-8. Dostupné z:</w:t>
            </w:r>
            <w:r w:rsidR="00FA5448" w:rsidRPr="00F127FF">
              <w:rPr>
                <w:sz w:val="19"/>
                <w:szCs w:val="19"/>
              </w:rPr>
              <w:t xml:space="preserve"> </w:t>
            </w:r>
            <w:hyperlink r:id="rId46" w:history="1">
              <w:r w:rsidR="00FA5448" w:rsidRPr="00F127FF">
                <w:rPr>
                  <w:rStyle w:val="Hypertextovodkaz"/>
                  <w:sz w:val="19"/>
                  <w:szCs w:val="19"/>
                </w:rPr>
                <w:t>https://app.knovel.com/hotlink/pdf/id:kt011FWAA1/reactive-polymers-fundamentals/front-matter</w:t>
              </w:r>
            </w:hyperlink>
            <w:r w:rsidR="00FA5448" w:rsidRPr="00F127FF">
              <w:rPr>
                <w:sz w:val="19"/>
                <w:szCs w:val="19"/>
              </w:rPr>
              <w:t>.</w:t>
            </w:r>
          </w:p>
          <w:p w14:paraId="40ACD051" w14:textId="77777777" w:rsidR="003D4009" w:rsidRDefault="00366C77" w:rsidP="00366C77">
            <w:pPr>
              <w:jc w:val="both"/>
              <w:rPr>
                <w:del w:id="63" w:author="Ivo Kuřitka" w:date="2019-11-27T22:34:00Z"/>
                <w:sz w:val="19"/>
                <w:szCs w:val="19"/>
              </w:rPr>
            </w:pPr>
            <w:del w:id="64" w:author="Ivo Kuřitka" w:date="2019-11-27T22:34:00Z">
              <w:r w:rsidRPr="00D0495B">
                <w:rPr>
                  <w:caps/>
                  <w:sz w:val="19"/>
                  <w:szCs w:val="19"/>
                </w:rPr>
                <w:delText xml:space="preserve">Modjarrad, K., </w:delText>
              </w:r>
              <w:r w:rsidRPr="00D0495B">
                <w:rPr>
                  <w:sz w:val="19"/>
                  <w:szCs w:val="19"/>
                </w:rPr>
                <w:delText>E</w:delText>
              </w:r>
              <w:r w:rsidRPr="00D0495B">
                <w:rPr>
                  <w:caps/>
                  <w:sz w:val="19"/>
                  <w:szCs w:val="19"/>
                </w:rPr>
                <w:delText>bnesajjad</w:delText>
              </w:r>
              <w:r w:rsidRPr="00D0495B">
                <w:rPr>
                  <w:sz w:val="19"/>
                  <w:szCs w:val="19"/>
                </w:rPr>
                <w:delText>, S.</w:delText>
              </w:r>
              <w:r w:rsidR="00DD46A1">
                <w:rPr>
                  <w:sz w:val="19"/>
                  <w:szCs w:val="19"/>
                </w:rPr>
                <w:delText xml:space="preserve"> </w:delText>
              </w:r>
              <w:r w:rsidRPr="00DD46A1">
                <w:rPr>
                  <w:i/>
                  <w:sz w:val="19"/>
                  <w:szCs w:val="19"/>
                </w:rPr>
                <w:delText>Handbook of Polymer Applications in Medicine and Medical Devices</w:delText>
              </w:r>
              <w:r w:rsidRPr="00D0495B">
                <w:rPr>
                  <w:sz w:val="19"/>
                  <w:szCs w:val="19"/>
                </w:rPr>
                <w:delText xml:space="preserve">. </w:delText>
              </w:r>
              <w:r w:rsidR="008E1243" w:rsidRPr="00D0495B">
                <w:rPr>
                  <w:sz w:val="19"/>
                  <w:szCs w:val="19"/>
                </w:rPr>
                <w:delText xml:space="preserve">Oxford: </w:delText>
              </w:r>
              <w:r w:rsidRPr="00D0495B">
                <w:rPr>
                  <w:sz w:val="19"/>
                  <w:szCs w:val="19"/>
                </w:rPr>
                <w:delText>Elsevier/William Andrew,</w:delText>
              </w:r>
              <w:r w:rsidR="00B06701">
                <w:rPr>
                  <w:sz w:val="19"/>
                  <w:szCs w:val="19"/>
                </w:rPr>
                <w:delText xml:space="preserve"> 2014. </w:delText>
              </w:r>
              <w:r w:rsidRPr="00D0495B">
                <w:rPr>
                  <w:sz w:val="19"/>
                  <w:szCs w:val="19"/>
                </w:rPr>
                <w:delText>ISBN 978-0-323-22805-3</w:delText>
              </w:r>
              <w:r w:rsidR="003D4009">
                <w:rPr>
                  <w:sz w:val="19"/>
                  <w:szCs w:val="19"/>
                </w:rPr>
                <w:delText xml:space="preserve">. </w:delText>
              </w:r>
              <w:r w:rsidRPr="00D0495B">
                <w:rPr>
                  <w:sz w:val="19"/>
                  <w:szCs w:val="19"/>
                </w:rPr>
                <w:delText>Dostupné z:</w:delText>
              </w:r>
              <w:r w:rsidR="00FA5448">
                <w:delText xml:space="preserve"> </w:delText>
              </w:r>
              <w:r w:rsidR="005758A7">
                <w:fldChar w:fldCharType="begin"/>
              </w:r>
              <w:r w:rsidR="005758A7">
                <w:delInstrText xml:space="preserve"> HYPERLINK "https://www.sciencedirect.com/book/9780323228053/handbook-of-polymer-applications-in-medicine-and-medical-devices" </w:delInstrText>
              </w:r>
              <w:r w:rsidR="005758A7">
                <w:fldChar w:fldCharType="separate"/>
              </w:r>
              <w:r w:rsidR="00FA5448" w:rsidRPr="0085433D">
                <w:rPr>
                  <w:rStyle w:val="Hypertextovodkaz"/>
                  <w:sz w:val="18"/>
                  <w:szCs w:val="18"/>
                </w:rPr>
                <w:delText>https://www.sciencedirect.com/book/9780323228053/handbook-of-polymer-applications-in-medicine-and-medical-devices</w:delText>
              </w:r>
              <w:r w:rsidR="005758A7">
                <w:rPr>
                  <w:rStyle w:val="Hypertextovodkaz"/>
                  <w:sz w:val="18"/>
                  <w:szCs w:val="18"/>
                </w:rPr>
                <w:fldChar w:fldCharType="end"/>
              </w:r>
              <w:r w:rsidR="00FA5448">
                <w:rPr>
                  <w:sz w:val="18"/>
                  <w:szCs w:val="18"/>
                </w:rPr>
                <w:delText>.</w:delText>
              </w:r>
            </w:del>
          </w:p>
          <w:p w14:paraId="40C08446" w14:textId="77777777" w:rsidR="00366C77" w:rsidRPr="00D0495B" w:rsidRDefault="00366C77" w:rsidP="00366C77">
            <w:pPr>
              <w:jc w:val="both"/>
              <w:rPr>
                <w:del w:id="65" w:author="Ivo Kuřitka" w:date="2019-11-27T22:34:00Z"/>
                <w:sz w:val="19"/>
                <w:szCs w:val="19"/>
              </w:rPr>
            </w:pPr>
          </w:p>
          <w:p w14:paraId="349F4AE5" w14:textId="77777777" w:rsidR="00366C77" w:rsidRPr="00D064E0" w:rsidRDefault="00366C77" w:rsidP="00366C77">
            <w:pPr>
              <w:jc w:val="both"/>
              <w:rPr>
                <w:del w:id="66" w:author="Ivo Kuřitka" w:date="2019-11-27T22:34:00Z"/>
                <w:sz w:val="10"/>
                <w:szCs w:val="10"/>
              </w:rPr>
            </w:pPr>
          </w:p>
          <w:p w14:paraId="19DB550B" w14:textId="5E090862" w:rsidR="00B060F7" w:rsidRPr="00E601D3" w:rsidRDefault="00366C77" w:rsidP="00DF6713">
            <w:pPr>
              <w:jc w:val="both"/>
              <w:rPr>
                <w:ins w:id="67" w:author="Ivo Kuřitka" w:date="2019-11-27T22:34:00Z"/>
                <w:sz w:val="18"/>
                <w:szCs w:val="18"/>
              </w:rPr>
            </w:pPr>
            <w:del w:id="68" w:author="Ivo Kuřitka" w:date="2019-11-27T22:34:00Z">
              <w:r w:rsidRPr="005C6486">
                <w:rPr>
                  <w:sz w:val="19"/>
                  <w:szCs w:val="19"/>
                  <w:u w:val="single"/>
                </w:rPr>
                <w:delText>Doporučná</w:delText>
              </w:r>
            </w:del>
            <w:ins w:id="69" w:author="Ivo Kuřitka" w:date="2019-11-27T22:34:00Z">
              <w:r w:rsidR="00DF6713" w:rsidRPr="00496305">
                <w:rPr>
                  <w:sz w:val="18"/>
                  <w:szCs w:val="18"/>
                  <w:highlight w:val="yellow"/>
                </w:rPr>
                <w:t xml:space="preserve">HOMAS, S., BALAKRISHNAN, P., SREEKALA, </w:t>
              </w:r>
              <w:proofErr w:type="gramStart"/>
              <w:r w:rsidR="00DF6713" w:rsidRPr="00496305">
                <w:rPr>
                  <w:sz w:val="18"/>
                  <w:szCs w:val="18"/>
                  <w:highlight w:val="yellow"/>
                </w:rPr>
                <w:t>M.S.</w:t>
              </w:r>
              <w:proofErr w:type="gramEnd"/>
              <w:r w:rsidR="00DF6713" w:rsidRPr="00496305">
                <w:rPr>
                  <w:sz w:val="18"/>
                  <w:szCs w:val="18"/>
                  <w:highlight w:val="yellow"/>
                </w:rPr>
                <w:t xml:space="preserve"> </w:t>
              </w:r>
              <w:r w:rsidR="00DF6713" w:rsidRPr="00B060F7">
                <w:rPr>
                  <w:i/>
                  <w:sz w:val="18"/>
                  <w:szCs w:val="18"/>
                  <w:highlight w:val="yellow"/>
                </w:rPr>
                <w:t>Fundamental biomaterials: polymers</w:t>
              </w:r>
              <w:r w:rsidR="00DF6713" w:rsidRPr="00496305">
                <w:rPr>
                  <w:sz w:val="18"/>
                  <w:szCs w:val="18"/>
                  <w:highlight w:val="yellow"/>
                </w:rPr>
                <w:t>. Duxford, UK: Woodhead Publishing, 2018. ISBN 9780081021958. Dostupné z</w:t>
              </w:r>
              <w:r w:rsidR="00DF6713" w:rsidRPr="00B060F7">
                <w:rPr>
                  <w:sz w:val="18"/>
                  <w:szCs w:val="18"/>
                  <w:highlight w:val="yellow"/>
                </w:rPr>
                <w:t xml:space="preserve">: </w:t>
              </w:r>
              <w:r w:rsidR="005758A7">
                <w:fldChar w:fldCharType="begin"/>
              </w:r>
              <w:r w:rsidR="005758A7">
                <w:instrText xml:space="preserve"> HYPERLINK "https://www.sciencedirect.com/science/book/9780081021941" </w:instrText>
              </w:r>
              <w:r w:rsidR="005758A7">
                <w:fldChar w:fldCharType="separate"/>
              </w:r>
              <w:r w:rsidR="00B060F7" w:rsidRPr="00B060F7">
                <w:rPr>
                  <w:rStyle w:val="Hypertextovodkaz"/>
                  <w:sz w:val="18"/>
                  <w:szCs w:val="18"/>
                  <w:highlight w:val="yellow"/>
                </w:rPr>
                <w:t>https://www.sciencedirect.com/science/book/9780081021941</w:t>
              </w:r>
              <w:r w:rsidR="005758A7">
                <w:rPr>
                  <w:rStyle w:val="Hypertextovodkaz"/>
                  <w:sz w:val="18"/>
                  <w:szCs w:val="18"/>
                  <w:highlight w:val="yellow"/>
                </w:rPr>
                <w:fldChar w:fldCharType="end"/>
              </w:r>
            </w:ins>
          </w:p>
          <w:p w14:paraId="66ACEB85" w14:textId="33E1F83C" w:rsidR="00366C77" w:rsidRPr="00F127FF" w:rsidRDefault="00366C77" w:rsidP="00A57C28">
            <w:pPr>
              <w:spacing w:before="40"/>
              <w:jc w:val="both"/>
              <w:rPr>
                <w:sz w:val="19"/>
                <w:szCs w:val="19"/>
                <w:u w:val="single"/>
              </w:rPr>
            </w:pPr>
            <w:ins w:id="70" w:author="Ivo Kuřitka" w:date="2019-11-27T22:34:00Z">
              <w:r w:rsidRPr="00F127FF">
                <w:rPr>
                  <w:sz w:val="19"/>
                  <w:szCs w:val="19"/>
                  <w:u w:val="single"/>
                </w:rPr>
                <w:t>Doporuč</w:t>
              </w:r>
              <w:r w:rsidR="00A57C28">
                <w:rPr>
                  <w:sz w:val="19"/>
                  <w:szCs w:val="19"/>
                  <w:u w:val="single"/>
                </w:rPr>
                <w:t>e</w:t>
              </w:r>
              <w:r w:rsidRPr="00F127FF">
                <w:rPr>
                  <w:sz w:val="19"/>
                  <w:szCs w:val="19"/>
                  <w:u w:val="single"/>
                </w:rPr>
                <w:t>ná</w:t>
              </w:r>
            </w:ins>
            <w:r w:rsidRPr="00F127FF">
              <w:rPr>
                <w:sz w:val="19"/>
                <w:szCs w:val="19"/>
                <w:u w:val="single"/>
              </w:rPr>
              <w:t xml:space="preserve"> literatura:</w:t>
            </w:r>
          </w:p>
          <w:p w14:paraId="6460BAC6" w14:textId="77777777" w:rsidR="000062D6" w:rsidRPr="00F127FF" w:rsidRDefault="000062D6" w:rsidP="000062D6">
            <w:pPr>
              <w:pStyle w:val="TableParagraph"/>
              <w:ind w:left="0"/>
              <w:jc w:val="both"/>
              <w:rPr>
                <w:sz w:val="19"/>
                <w:szCs w:val="19"/>
                <w:lang w:val="cs-CZ"/>
              </w:rPr>
            </w:pPr>
            <w:r w:rsidRPr="00F127FF">
              <w:rPr>
                <w:sz w:val="19"/>
                <w:szCs w:val="19"/>
                <w:lang w:val="cs-CZ"/>
              </w:rPr>
              <w:t>Aktuální časopisecké a knižní zdroje dostupné prostřednictvím Knihovny UTB ve Zlíně (</w:t>
            </w:r>
            <w:hyperlink r:id="rId47" w:history="1">
              <w:r w:rsidRPr="00F127FF">
                <w:rPr>
                  <w:rStyle w:val="Hypertextovodkaz"/>
                  <w:sz w:val="19"/>
                  <w:szCs w:val="19"/>
                  <w:lang w:val="cs-CZ"/>
                </w:rPr>
                <w:t>www.knihovna.utb.cz</w:t>
              </w:r>
            </w:hyperlink>
            <w:r w:rsidRPr="00F127FF">
              <w:rPr>
                <w:sz w:val="19"/>
                <w:szCs w:val="19"/>
                <w:lang w:val="cs-CZ"/>
              </w:rPr>
              <w:t>).</w:t>
            </w:r>
          </w:p>
          <w:p w14:paraId="3C73B353" w14:textId="77777777" w:rsidR="00E212F8" w:rsidRPr="00F127FF" w:rsidRDefault="00E212F8" w:rsidP="00E212F8">
            <w:pPr>
              <w:pStyle w:val="TableParagraph"/>
              <w:ind w:left="0"/>
              <w:jc w:val="both"/>
              <w:rPr>
                <w:sz w:val="19"/>
                <w:szCs w:val="19"/>
              </w:rPr>
            </w:pPr>
            <w:r w:rsidRPr="00F127FF">
              <w:rPr>
                <w:sz w:val="19"/>
                <w:szCs w:val="19"/>
              </w:rPr>
              <w:t xml:space="preserve">ZHAO, W., LIU, L.W., ZHANG, F.H., LENG, J.S., LIU, Y. </w:t>
            </w:r>
            <w:r w:rsidRPr="00F127FF">
              <w:rPr>
                <w:i/>
                <w:sz w:val="19"/>
                <w:szCs w:val="19"/>
              </w:rPr>
              <w:t xml:space="preserve">Shape Memory Polymers and their Composites in Biomedical Application. </w:t>
            </w:r>
            <w:r w:rsidRPr="00F127FF">
              <w:rPr>
                <w:sz w:val="19"/>
                <w:szCs w:val="19"/>
              </w:rPr>
              <w:t xml:space="preserve">Materials Science Engineering C </w:t>
            </w:r>
            <w:r w:rsidRPr="00F127FF">
              <w:rPr>
                <w:i/>
                <w:sz w:val="19"/>
                <w:szCs w:val="19"/>
              </w:rPr>
              <w:t>-</w:t>
            </w:r>
            <w:r w:rsidRPr="00F127FF">
              <w:rPr>
                <w:sz w:val="19"/>
                <w:szCs w:val="19"/>
              </w:rPr>
              <w:t xml:space="preserve"> Materials for Biological Applications</w:t>
            </w:r>
            <w:r w:rsidRPr="00F127FF">
              <w:rPr>
                <w:i/>
                <w:sz w:val="19"/>
                <w:szCs w:val="19"/>
              </w:rPr>
              <w:t xml:space="preserve"> </w:t>
            </w:r>
            <w:r w:rsidRPr="00F127FF">
              <w:rPr>
                <w:sz w:val="19"/>
                <w:szCs w:val="19"/>
              </w:rPr>
              <w:t>97, 864-883, 2019.</w:t>
            </w:r>
          </w:p>
          <w:p w14:paraId="702D0983" w14:textId="23B96307" w:rsidR="00366C77" w:rsidRPr="00F127FF" w:rsidRDefault="00DD46A1" w:rsidP="00366C77">
            <w:pPr>
              <w:pStyle w:val="TableParagraph"/>
              <w:ind w:left="0"/>
              <w:jc w:val="both"/>
              <w:rPr>
                <w:sz w:val="19"/>
                <w:szCs w:val="19"/>
              </w:rPr>
            </w:pPr>
            <w:r w:rsidRPr="00F127FF">
              <w:rPr>
                <w:sz w:val="19"/>
                <w:szCs w:val="19"/>
              </w:rPr>
              <w:t xml:space="preserve">WEBSTER, T.J. </w:t>
            </w:r>
            <w:r w:rsidR="00366C77" w:rsidRPr="00F127FF">
              <w:rPr>
                <w:i/>
                <w:sz w:val="19"/>
                <w:szCs w:val="19"/>
              </w:rPr>
              <w:t>Nanomedicine: Technologies and Applications</w:t>
            </w:r>
            <w:r w:rsidR="003D4009" w:rsidRPr="00F127FF">
              <w:rPr>
                <w:sz w:val="19"/>
                <w:szCs w:val="19"/>
              </w:rPr>
              <w:t xml:space="preserve">. Woodhead Publishing Series in Biomaterials, No. 49. Philadelphia: </w:t>
            </w:r>
            <w:r w:rsidR="00366C77" w:rsidRPr="00F127FF">
              <w:rPr>
                <w:sz w:val="19"/>
                <w:szCs w:val="19"/>
              </w:rPr>
              <w:t xml:space="preserve">Woodhead Pub., 2012. ISBN 0857092332. </w:t>
            </w:r>
          </w:p>
          <w:p w14:paraId="5FC9AC9D" w14:textId="545E1907" w:rsidR="00366C77" w:rsidRPr="00F127FF" w:rsidRDefault="00366C77" w:rsidP="00366C77">
            <w:pPr>
              <w:pStyle w:val="TableParagraph"/>
              <w:ind w:left="0"/>
              <w:jc w:val="both"/>
              <w:rPr>
                <w:sz w:val="19"/>
                <w:szCs w:val="19"/>
              </w:rPr>
            </w:pPr>
            <w:r w:rsidRPr="00F127FF">
              <w:rPr>
                <w:sz w:val="19"/>
                <w:szCs w:val="19"/>
              </w:rPr>
              <w:t>B</w:t>
            </w:r>
            <w:r w:rsidR="00DD46A1" w:rsidRPr="00F127FF">
              <w:rPr>
                <w:sz w:val="19"/>
                <w:szCs w:val="19"/>
              </w:rPr>
              <w:t xml:space="preserve">EAUCHAMP, T.L., CHILDRESS, J.F. </w:t>
            </w:r>
            <w:r w:rsidRPr="00F127FF">
              <w:rPr>
                <w:i/>
                <w:sz w:val="19"/>
                <w:szCs w:val="19"/>
              </w:rPr>
              <w:t>Principles of Biomedical Ethics</w:t>
            </w:r>
            <w:r w:rsidRPr="00F127FF">
              <w:rPr>
                <w:sz w:val="19"/>
                <w:szCs w:val="19"/>
              </w:rPr>
              <w:t>. 7th Ed. New York: Oxford University Press, 2013. ISBN 978-0-19-992458-5.</w:t>
            </w:r>
          </w:p>
          <w:p w14:paraId="12D42E6D" w14:textId="7EE21E6C" w:rsidR="00366C77" w:rsidRPr="00F127FF" w:rsidRDefault="00D0495B" w:rsidP="00FA5448">
            <w:pPr>
              <w:jc w:val="both"/>
              <w:rPr>
                <w:sz w:val="19"/>
                <w:szCs w:val="19"/>
              </w:rPr>
            </w:pPr>
            <w:r w:rsidRPr="00F127FF">
              <w:rPr>
                <w:sz w:val="19"/>
                <w:szCs w:val="19"/>
              </w:rPr>
              <w:t xml:space="preserve">BORETOS, </w:t>
            </w:r>
            <w:proofErr w:type="gramStart"/>
            <w:r w:rsidRPr="00F127FF">
              <w:rPr>
                <w:sz w:val="19"/>
                <w:szCs w:val="19"/>
              </w:rPr>
              <w:t>J.</w:t>
            </w:r>
            <w:r w:rsidR="00B06701" w:rsidRPr="00F127FF">
              <w:rPr>
                <w:sz w:val="19"/>
                <w:szCs w:val="19"/>
              </w:rPr>
              <w:t>W.</w:t>
            </w:r>
            <w:r w:rsidRPr="00F127FF">
              <w:rPr>
                <w:sz w:val="19"/>
                <w:szCs w:val="19"/>
              </w:rPr>
              <w:t>, EDEN</w:t>
            </w:r>
            <w:proofErr w:type="gramEnd"/>
            <w:r w:rsidR="00B06701" w:rsidRPr="00F127FF">
              <w:rPr>
                <w:sz w:val="19"/>
                <w:szCs w:val="19"/>
              </w:rPr>
              <w:t xml:space="preserve">, </w:t>
            </w:r>
            <w:r w:rsidR="00DD46A1" w:rsidRPr="00F127FF">
              <w:rPr>
                <w:sz w:val="19"/>
                <w:szCs w:val="19"/>
              </w:rPr>
              <w:t xml:space="preserve">M. (Eds.) </w:t>
            </w:r>
            <w:r w:rsidR="00366C77" w:rsidRPr="00F127FF">
              <w:rPr>
                <w:i/>
                <w:sz w:val="19"/>
                <w:szCs w:val="19"/>
              </w:rPr>
              <w:t>Contemporary Biomaterials - Material and Host Response, Clinical Applications, New Technology and Legal Aspects.</w:t>
            </w:r>
            <w:r w:rsidR="00366C77" w:rsidRPr="00F127FF">
              <w:rPr>
                <w:sz w:val="19"/>
                <w:szCs w:val="19"/>
              </w:rPr>
              <w:t xml:space="preserve"> W</w:t>
            </w:r>
            <w:r w:rsidR="00B06701" w:rsidRPr="00F127FF">
              <w:rPr>
                <w:sz w:val="19"/>
                <w:szCs w:val="19"/>
              </w:rPr>
              <w:t xml:space="preserve">illiam Andrew Publishing/Noyes, 1984. </w:t>
            </w:r>
            <w:r w:rsidR="00366C77" w:rsidRPr="00F127FF">
              <w:rPr>
                <w:sz w:val="19"/>
                <w:szCs w:val="19"/>
              </w:rPr>
              <w:t>Dostupné z:</w:t>
            </w:r>
            <w:r w:rsidR="00FA5448" w:rsidRPr="00F127FF">
              <w:rPr>
                <w:sz w:val="19"/>
                <w:szCs w:val="19"/>
              </w:rPr>
              <w:t xml:space="preserve"> </w:t>
            </w:r>
            <w:hyperlink r:id="rId48" w:history="1">
              <w:r w:rsidR="00FA5448" w:rsidRPr="00F127FF">
                <w:rPr>
                  <w:rStyle w:val="Hypertextovodkaz"/>
                  <w:sz w:val="19"/>
                  <w:szCs w:val="19"/>
                </w:rPr>
                <w:t>https://app.knovel.com/hotlink/pdf/id:kt003DO3L8/contemporary-biomaterials/front-matter</w:t>
              </w:r>
            </w:hyperlink>
            <w:r w:rsidR="00FA5448" w:rsidRPr="00F127FF">
              <w:rPr>
                <w:sz w:val="19"/>
                <w:szCs w:val="19"/>
              </w:rPr>
              <w:t>.</w:t>
            </w:r>
          </w:p>
        </w:tc>
      </w:tr>
      <w:tr w:rsidR="00366C77" w:rsidRPr="00AB2841" w14:paraId="58CBA333" w14:textId="77777777" w:rsidTr="001A54CF">
        <w:tc>
          <w:tcPr>
            <w:tcW w:w="10065" w:type="dxa"/>
            <w:gridSpan w:val="26"/>
            <w:tcBorders>
              <w:top w:val="single" w:sz="12" w:space="0" w:color="auto"/>
              <w:left w:val="single" w:sz="2" w:space="0" w:color="auto"/>
              <w:bottom w:val="single" w:sz="2" w:space="0" w:color="auto"/>
              <w:right w:val="single" w:sz="2" w:space="0" w:color="auto"/>
            </w:tcBorders>
            <w:shd w:val="clear" w:color="auto" w:fill="F7CAAC"/>
          </w:tcPr>
          <w:p w14:paraId="06D5F2AE" w14:textId="77777777" w:rsidR="00366C77" w:rsidRPr="00AB2841" w:rsidRDefault="00366C77" w:rsidP="00366C77">
            <w:pPr>
              <w:jc w:val="center"/>
              <w:rPr>
                <w:b/>
              </w:rPr>
            </w:pPr>
            <w:r w:rsidRPr="00AB2841">
              <w:rPr>
                <w:b/>
              </w:rPr>
              <w:t>Informace ke kombinované nebo distanční formě</w:t>
            </w:r>
          </w:p>
        </w:tc>
      </w:tr>
      <w:tr w:rsidR="00366C77" w:rsidRPr="00AB2841" w14:paraId="579EEFF7" w14:textId="77777777" w:rsidTr="001A54CF">
        <w:tc>
          <w:tcPr>
            <w:tcW w:w="4821" w:type="dxa"/>
            <w:gridSpan w:val="12"/>
            <w:tcBorders>
              <w:top w:val="single" w:sz="2" w:space="0" w:color="auto"/>
            </w:tcBorders>
            <w:shd w:val="clear" w:color="auto" w:fill="F7CAAC"/>
          </w:tcPr>
          <w:p w14:paraId="1740B8E4" w14:textId="77777777" w:rsidR="00366C77" w:rsidRPr="00AB2841" w:rsidRDefault="00366C77" w:rsidP="00366C77">
            <w:pPr>
              <w:jc w:val="both"/>
            </w:pPr>
            <w:r w:rsidRPr="00AB2841">
              <w:rPr>
                <w:b/>
              </w:rPr>
              <w:t>Rozsah konzultací (soustředění)</w:t>
            </w:r>
          </w:p>
        </w:tc>
        <w:tc>
          <w:tcPr>
            <w:tcW w:w="889" w:type="dxa"/>
            <w:gridSpan w:val="2"/>
            <w:tcBorders>
              <w:top w:val="single" w:sz="2" w:space="0" w:color="auto"/>
            </w:tcBorders>
          </w:tcPr>
          <w:p w14:paraId="2901C2BE" w14:textId="77777777" w:rsidR="00366C77" w:rsidRPr="00AB2841" w:rsidRDefault="00366C77" w:rsidP="00366C77">
            <w:pPr>
              <w:jc w:val="both"/>
            </w:pPr>
          </w:p>
        </w:tc>
        <w:tc>
          <w:tcPr>
            <w:tcW w:w="4355" w:type="dxa"/>
            <w:gridSpan w:val="12"/>
            <w:tcBorders>
              <w:top w:val="single" w:sz="2" w:space="0" w:color="auto"/>
            </w:tcBorders>
            <w:shd w:val="clear" w:color="auto" w:fill="F7CAAC"/>
          </w:tcPr>
          <w:p w14:paraId="4398CA8A" w14:textId="77777777" w:rsidR="00366C77" w:rsidRPr="00AB2841" w:rsidRDefault="00366C77" w:rsidP="00366C77">
            <w:pPr>
              <w:jc w:val="both"/>
              <w:rPr>
                <w:b/>
              </w:rPr>
            </w:pPr>
            <w:r w:rsidRPr="00AB2841">
              <w:rPr>
                <w:b/>
              </w:rPr>
              <w:t xml:space="preserve">hodin </w:t>
            </w:r>
          </w:p>
        </w:tc>
      </w:tr>
      <w:tr w:rsidR="00366C77" w:rsidRPr="00AB2841" w14:paraId="581F2DA1" w14:textId="77777777" w:rsidTr="001A54CF">
        <w:tc>
          <w:tcPr>
            <w:tcW w:w="10065" w:type="dxa"/>
            <w:gridSpan w:val="26"/>
            <w:shd w:val="clear" w:color="auto" w:fill="F7CAAC"/>
          </w:tcPr>
          <w:p w14:paraId="0768BCC9" w14:textId="77777777" w:rsidR="00366C77" w:rsidRPr="00AB2841" w:rsidRDefault="00366C77" w:rsidP="00366C77">
            <w:pPr>
              <w:jc w:val="both"/>
              <w:rPr>
                <w:b/>
              </w:rPr>
            </w:pPr>
            <w:r w:rsidRPr="00AB2841">
              <w:rPr>
                <w:b/>
              </w:rPr>
              <w:t>Informace o způsobu kontaktu s vyučujícím</w:t>
            </w:r>
          </w:p>
        </w:tc>
      </w:tr>
      <w:tr w:rsidR="00366C77" w:rsidRPr="00AB2841" w14:paraId="5EBF3D6C" w14:textId="77777777" w:rsidTr="001A54CF">
        <w:trPr>
          <w:trHeight w:val="286"/>
        </w:trPr>
        <w:tc>
          <w:tcPr>
            <w:tcW w:w="10065" w:type="dxa"/>
            <w:gridSpan w:val="26"/>
          </w:tcPr>
          <w:p w14:paraId="53076CA1" w14:textId="77777777" w:rsidR="00F127FF" w:rsidRPr="00F127FF" w:rsidRDefault="00F127FF" w:rsidP="00F127FF">
            <w:pPr>
              <w:pStyle w:val="xxmsonormal"/>
              <w:shd w:val="clear" w:color="auto" w:fill="FFFFFF"/>
              <w:spacing w:before="0" w:beforeAutospacing="0" w:after="0" w:afterAutospacing="0"/>
              <w:jc w:val="both"/>
              <w:rPr>
                <w:color w:val="000000"/>
                <w:sz w:val="18"/>
                <w:szCs w:val="19"/>
              </w:rPr>
            </w:pPr>
            <w:ins w:id="71" w:author="Ivo Kuřitka" w:date="2019-11-27T22:34:00Z">
              <w:r w:rsidRPr="00F127FF">
                <w:rPr>
                  <w:sz w:val="18"/>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ins>
            <w:r w:rsidRPr="00F127FF">
              <w:rPr>
                <w:color w:val="000000"/>
                <w:sz w:val="18"/>
                <w:szCs w:val="19"/>
                <w:highlight w:val="yellow"/>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r w:rsidRPr="00F127FF">
              <w:rPr>
                <w:color w:val="000000"/>
                <w:sz w:val="18"/>
                <w:szCs w:val="19"/>
              </w:rPr>
              <w:t>.</w:t>
            </w:r>
          </w:p>
          <w:p w14:paraId="15B90558" w14:textId="77777777" w:rsidR="00D064E0" w:rsidRPr="00D064E0" w:rsidRDefault="00D064E0" w:rsidP="00366C77">
            <w:pPr>
              <w:jc w:val="both"/>
              <w:rPr>
                <w:sz w:val="10"/>
                <w:szCs w:val="10"/>
              </w:rPr>
            </w:pPr>
          </w:p>
          <w:p w14:paraId="1CBECCB0" w14:textId="3D5784B7" w:rsidR="00366C77" w:rsidRPr="00AB2841" w:rsidRDefault="00366C77" w:rsidP="008E1243">
            <w:pPr>
              <w:jc w:val="both"/>
            </w:pPr>
            <w:r w:rsidRPr="00AB2841">
              <w:rPr>
                <w:color w:val="000000"/>
              </w:rPr>
              <w:t>Možnosti komunikace s vyučujícím: </w:t>
            </w:r>
            <w:hyperlink r:id="rId49" w:history="1">
              <w:r w:rsidRPr="008D3F36">
                <w:rPr>
                  <w:rStyle w:val="Hypertextovodkaz"/>
                </w:rPr>
                <w:t>sedlarik@utb.cz</w:t>
              </w:r>
            </w:hyperlink>
            <w:r w:rsidRPr="008D3F36">
              <w:rPr>
                <w:color w:val="000000"/>
              </w:rPr>
              <w:t>, 576 038 0</w:t>
            </w:r>
            <w:r>
              <w:rPr>
                <w:color w:val="000000"/>
              </w:rPr>
              <w:t>1</w:t>
            </w:r>
            <w:r w:rsidRPr="008D3F36">
              <w:rPr>
                <w:color w:val="000000"/>
              </w:rPr>
              <w:t>3.</w:t>
            </w:r>
          </w:p>
        </w:tc>
      </w:tr>
      <w:tr w:rsidR="00366C77" w:rsidRPr="00E51C83" w14:paraId="5F7762A7" w14:textId="77777777" w:rsidTr="001A54CF">
        <w:trPr>
          <w:trHeight w:val="286"/>
        </w:trPr>
        <w:tc>
          <w:tcPr>
            <w:tcW w:w="10065" w:type="dxa"/>
            <w:gridSpan w:val="26"/>
            <w:tcBorders>
              <w:top w:val="single" w:sz="4" w:space="0" w:color="auto"/>
              <w:left w:val="single" w:sz="4" w:space="0" w:color="auto"/>
              <w:bottom w:val="single" w:sz="4" w:space="0" w:color="auto"/>
              <w:right w:val="single" w:sz="4" w:space="0" w:color="auto"/>
            </w:tcBorders>
            <w:shd w:val="clear" w:color="auto" w:fill="BDD6EE"/>
          </w:tcPr>
          <w:p w14:paraId="69A44EFE" w14:textId="77777777" w:rsidR="00366C77" w:rsidRPr="00A762E1" w:rsidRDefault="00366C77" w:rsidP="00366C77">
            <w:pPr>
              <w:jc w:val="both"/>
              <w:rPr>
                <w:b/>
                <w:color w:val="000000"/>
                <w:sz w:val="28"/>
                <w:szCs w:val="28"/>
              </w:rPr>
            </w:pPr>
            <w:r w:rsidRPr="00E51C83">
              <w:rPr>
                <w:color w:val="000000"/>
              </w:rPr>
              <w:lastRenderedPageBreak/>
              <w:br w:type="page"/>
            </w:r>
            <w:r w:rsidRPr="00A762E1">
              <w:rPr>
                <w:b/>
                <w:color w:val="000000"/>
                <w:sz w:val="28"/>
                <w:szCs w:val="28"/>
              </w:rPr>
              <w:t>B-III – Charakteristika studijního předmětu</w:t>
            </w:r>
          </w:p>
        </w:tc>
      </w:tr>
      <w:tr w:rsidR="00366C77" w:rsidRPr="00E51C83" w14:paraId="01EB91A6" w14:textId="77777777" w:rsidTr="001A54CF">
        <w:trPr>
          <w:trHeight w:hRule="exact" w:val="284"/>
        </w:trPr>
        <w:tc>
          <w:tcPr>
            <w:tcW w:w="2825"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02108E98" w14:textId="77777777" w:rsidR="00366C77" w:rsidRPr="00E51C83" w:rsidRDefault="00366C77" w:rsidP="00366C77">
            <w:pPr>
              <w:jc w:val="both"/>
              <w:rPr>
                <w:b/>
              </w:rPr>
            </w:pPr>
            <w:r w:rsidRPr="00E51C83">
              <w:rPr>
                <w:b/>
              </w:rPr>
              <w:t>Název studijního předmětu</w:t>
            </w:r>
          </w:p>
        </w:tc>
        <w:tc>
          <w:tcPr>
            <w:tcW w:w="7240" w:type="dxa"/>
            <w:gridSpan w:val="24"/>
            <w:tcBorders>
              <w:top w:val="double" w:sz="4" w:space="0" w:color="auto"/>
              <w:left w:val="single" w:sz="4" w:space="0" w:color="auto"/>
              <w:bottom w:val="single" w:sz="4" w:space="0" w:color="auto"/>
              <w:right w:val="single" w:sz="4" w:space="0" w:color="auto"/>
            </w:tcBorders>
          </w:tcPr>
          <w:p w14:paraId="503AFC3D" w14:textId="1D9E0FBD" w:rsidR="00366C77" w:rsidRPr="001A54CF" w:rsidRDefault="001A54CF" w:rsidP="00366C77">
            <w:pPr>
              <w:jc w:val="both"/>
              <w:rPr>
                <w:b/>
              </w:rPr>
            </w:pPr>
            <w:bookmarkStart w:id="72" w:name="Odb_komun_v_angl"/>
            <w:bookmarkEnd w:id="72"/>
            <w:r w:rsidRPr="001A54CF">
              <w:rPr>
                <w:b/>
                <w:spacing w:val="-2"/>
              </w:rPr>
              <w:t>Technical Communication in English</w:t>
            </w:r>
          </w:p>
        </w:tc>
      </w:tr>
      <w:tr w:rsidR="00366C77" w:rsidRPr="000E4A77" w14:paraId="73D4A22D" w14:textId="77777777" w:rsidTr="001A54CF">
        <w:trPr>
          <w:trHeight w:hRule="exact" w:val="284"/>
        </w:trPr>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53F3D7C" w14:textId="77777777" w:rsidR="00366C77" w:rsidRPr="000E4A77" w:rsidRDefault="00366C77" w:rsidP="00366C77">
            <w:pPr>
              <w:jc w:val="both"/>
              <w:rPr>
                <w:b/>
                <w:sz w:val="19"/>
                <w:szCs w:val="19"/>
              </w:rPr>
            </w:pPr>
            <w:r w:rsidRPr="000E4A77">
              <w:rPr>
                <w:b/>
                <w:sz w:val="19"/>
                <w:szCs w:val="19"/>
              </w:rPr>
              <w:t>Typ předmětu</w:t>
            </w:r>
          </w:p>
        </w:tc>
        <w:tc>
          <w:tcPr>
            <w:tcW w:w="3434" w:type="dxa"/>
            <w:gridSpan w:val="14"/>
            <w:tcBorders>
              <w:top w:val="single" w:sz="4" w:space="0" w:color="auto"/>
              <w:left w:val="single" w:sz="4" w:space="0" w:color="auto"/>
              <w:bottom w:val="single" w:sz="4" w:space="0" w:color="auto"/>
              <w:right w:val="single" w:sz="4" w:space="0" w:color="auto"/>
            </w:tcBorders>
          </w:tcPr>
          <w:p w14:paraId="26269006" w14:textId="77777777" w:rsidR="00366C77" w:rsidRPr="000E4A77" w:rsidRDefault="00366C77" w:rsidP="00366C77">
            <w:pPr>
              <w:jc w:val="both"/>
              <w:rPr>
                <w:sz w:val="19"/>
                <w:szCs w:val="19"/>
              </w:rPr>
            </w:pPr>
          </w:p>
        </w:tc>
        <w:tc>
          <w:tcPr>
            <w:tcW w:w="271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06FF5B8" w14:textId="77777777" w:rsidR="00366C77" w:rsidRPr="000E4A77" w:rsidRDefault="00366C77" w:rsidP="00366C77">
            <w:pPr>
              <w:jc w:val="both"/>
              <w:rPr>
                <w:sz w:val="19"/>
                <w:szCs w:val="19"/>
              </w:rPr>
            </w:pPr>
            <w:r w:rsidRPr="000E4A77">
              <w:rPr>
                <w:b/>
                <w:sz w:val="19"/>
                <w:szCs w:val="19"/>
              </w:rPr>
              <w:t>doporučený ročník / semestr</w:t>
            </w:r>
          </w:p>
        </w:tc>
        <w:tc>
          <w:tcPr>
            <w:tcW w:w="1090" w:type="dxa"/>
            <w:gridSpan w:val="5"/>
            <w:tcBorders>
              <w:top w:val="single" w:sz="4" w:space="0" w:color="auto"/>
              <w:left w:val="single" w:sz="4" w:space="0" w:color="auto"/>
              <w:bottom w:val="single" w:sz="4" w:space="0" w:color="auto"/>
              <w:right w:val="single" w:sz="4" w:space="0" w:color="auto"/>
            </w:tcBorders>
          </w:tcPr>
          <w:p w14:paraId="52326EE1" w14:textId="77777777" w:rsidR="00366C77" w:rsidRPr="000E4A77" w:rsidRDefault="00366C77" w:rsidP="00366C77">
            <w:pPr>
              <w:jc w:val="both"/>
              <w:rPr>
                <w:sz w:val="19"/>
                <w:szCs w:val="19"/>
              </w:rPr>
            </w:pPr>
          </w:p>
        </w:tc>
      </w:tr>
      <w:tr w:rsidR="00366C77" w:rsidRPr="000E4A77" w14:paraId="4D5EC6E5" w14:textId="77777777" w:rsidTr="001A54CF">
        <w:trPr>
          <w:trHeight w:hRule="exact" w:val="284"/>
        </w:trPr>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F5E7C87" w14:textId="77777777" w:rsidR="00366C77" w:rsidRPr="000E4A77" w:rsidRDefault="00366C77" w:rsidP="00366C77">
            <w:pPr>
              <w:jc w:val="both"/>
              <w:rPr>
                <w:b/>
                <w:sz w:val="19"/>
                <w:szCs w:val="19"/>
              </w:rPr>
            </w:pPr>
            <w:r w:rsidRPr="000E4A77">
              <w:rPr>
                <w:b/>
                <w:sz w:val="19"/>
                <w:szCs w:val="19"/>
              </w:rPr>
              <w:t>Rozsah studijního předmětu</w:t>
            </w:r>
          </w:p>
        </w:tc>
        <w:tc>
          <w:tcPr>
            <w:tcW w:w="1715" w:type="dxa"/>
            <w:gridSpan w:val="8"/>
            <w:tcBorders>
              <w:top w:val="single" w:sz="4" w:space="0" w:color="auto"/>
              <w:left w:val="single" w:sz="4" w:space="0" w:color="auto"/>
              <w:bottom w:val="single" w:sz="4" w:space="0" w:color="auto"/>
              <w:right w:val="single" w:sz="4" w:space="0" w:color="auto"/>
            </w:tcBorders>
          </w:tcPr>
          <w:p w14:paraId="26DC1B57" w14:textId="77777777" w:rsidR="00366C77" w:rsidRPr="000E4A77" w:rsidRDefault="00366C77" w:rsidP="00366C77">
            <w:pPr>
              <w:jc w:val="both"/>
              <w:rPr>
                <w:sz w:val="19"/>
                <w:szCs w:val="19"/>
              </w:rPr>
            </w:pPr>
          </w:p>
        </w:tc>
        <w:tc>
          <w:tcPr>
            <w:tcW w:w="89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5119957" w14:textId="77777777" w:rsidR="00366C77" w:rsidRPr="000E4A77" w:rsidRDefault="00366C77" w:rsidP="00366C77">
            <w:pPr>
              <w:jc w:val="both"/>
              <w:rPr>
                <w:b/>
                <w:sz w:val="19"/>
                <w:szCs w:val="19"/>
              </w:rPr>
            </w:pPr>
            <w:r w:rsidRPr="000E4A77">
              <w:rPr>
                <w:b/>
                <w:sz w:val="19"/>
                <w:szCs w:val="19"/>
              </w:rPr>
              <w:t xml:space="preserve">hod. </w:t>
            </w:r>
          </w:p>
        </w:tc>
        <w:tc>
          <w:tcPr>
            <w:tcW w:w="823" w:type="dxa"/>
            <w:gridSpan w:val="3"/>
            <w:tcBorders>
              <w:top w:val="single" w:sz="4" w:space="0" w:color="auto"/>
              <w:left w:val="single" w:sz="4" w:space="0" w:color="auto"/>
              <w:bottom w:val="single" w:sz="4" w:space="0" w:color="auto"/>
              <w:right w:val="single" w:sz="4" w:space="0" w:color="auto"/>
            </w:tcBorders>
          </w:tcPr>
          <w:p w14:paraId="6F349C68" w14:textId="77777777" w:rsidR="00366C77" w:rsidRPr="000E4A77" w:rsidRDefault="00366C77" w:rsidP="00366C77">
            <w:pPr>
              <w:jc w:val="both"/>
              <w:rPr>
                <w:sz w:val="19"/>
                <w:szCs w:val="19"/>
              </w:rPr>
            </w:pPr>
          </w:p>
        </w:tc>
        <w:tc>
          <w:tcPr>
            <w:tcW w:w="21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0614102" w14:textId="77777777" w:rsidR="00366C77" w:rsidRPr="000E4A77" w:rsidRDefault="00366C77" w:rsidP="00366C77">
            <w:pPr>
              <w:jc w:val="both"/>
              <w:rPr>
                <w:b/>
                <w:sz w:val="19"/>
                <w:szCs w:val="19"/>
              </w:rPr>
            </w:pPr>
            <w:r w:rsidRPr="000E4A77">
              <w:rPr>
                <w:b/>
                <w:sz w:val="19"/>
                <w:szCs w:val="19"/>
              </w:rPr>
              <w:t>kreditů</w:t>
            </w:r>
          </w:p>
        </w:tc>
        <w:tc>
          <w:tcPr>
            <w:tcW w:w="1631" w:type="dxa"/>
            <w:gridSpan w:val="7"/>
            <w:tcBorders>
              <w:top w:val="single" w:sz="4" w:space="0" w:color="auto"/>
              <w:left w:val="single" w:sz="4" w:space="0" w:color="auto"/>
              <w:bottom w:val="single" w:sz="4" w:space="0" w:color="auto"/>
              <w:right w:val="single" w:sz="4" w:space="0" w:color="auto"/>
            </w:tcBorders>
          </w:tcPr>
          <w:p w14:paraId="3E07D40D" w14:textId="77777777" w:rsidR="00366C77" w:rsidRPr="000E4A77" w:rsidRDefault="00366C77" w:rsidP="00366C77">
            <w:pPr>
              <w:jc w:val="both"/>
              <w:rPr>
                <w:sz w:val="19"/>
                <w:szCs w:val="19"/>
              </w:rPr>
            </w:pPr>
          </w:p>
        </w:tc>
      </w:tr>
      <w:tr w:rsidR="00366C77" w:rsidRPr="000E4A77" w14:paraId="69336441" w14:textId="77777777" w:rsidTr="001A54CF">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0126AB" w14:textId="77777777" w:rsidR="00366C77" w:rsidRPr="000E4A77" w:rsidRDefault="00366C77" w:rsidP="00366C77">
            <w:pPr>
              <w:jc w:val="both"/>
              <w:rPr>
                <w:b/>
                <w:sz w:val="19"/>
                <w:szCs w:val="19"/>
              </w:rPr>
            </w:pPr>
            <w:r w:rsidRPr="000E4A77">
              <w:rPr>
                <w:b/>
                <w:sz w:val="19"/>
                <w:szCs w:val="19"/>
              </w:rPr>
              <w:t>Prerekvizity, korekvizity, ekvivalence</w:t>
            </w:r>
          </w:p>
        </w:tc>
        <w:tc>
          <w:tcPr>
            <w:tcW w:w="7240" w:type="dxa"/>
            <w:gridSpan w:val="24"/>
            <w:tcBorders>
              <w:top w:val="single" w:sz="4" w:space="0" w:color="auto"/>
              <w:left w:val="single" w:sz="4" w:space="0" w:color="auto"/>
              <w:bottom w:val="single" w:sz="4" w:space="0" w:color="auto"/>
              <w:right w:val="single" w:sz="4" w:space="0" w:color="auto"/>
            </w:tcBorders>
          </w:tcPr>
          <w:p w14:paraId="6F35420A" w14:textId="77777777" w:rsidR="00366C77" w:rsidRPr="000E4A77" w:rsidRDefault="00366C77" w:rsidP="00366C77">
            <w:pPr>
              <w:jc w:val="both"/>
              <w:rPr>
                <w:sz w:val="19"/>
                <w:szCs w:val="19"/>
              </w:rPr>
            </w:pPr>
          </w:p>
        </w:tc>
      </w:tr>
      <w:tr w:rsidR="00366C77" w:rsidRPr="000E4A77" w14:paraId="25162E17" w14:textId="77777777" w:rsidTr="001A54CF">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399FDBB" w14:textId="77777777" w:rsidR="00366C77" w:rsidRPr="000E4A77" w:rsidRDefault="00366C77" w:rsidP="00366C77">
            <w:pPr>
              <w:jc w:val="both"/>
              <w:rPr>
                <w:b/>
                <w:sz w:val="19"/>
                <w:szCs w:val="19"/>
              </w:rPr>
            </w:pPr>
            <w:r w:rsidRPr="000E4A77">
              <w:rPr>
                <w:b/>
                <w:sz w:val="19"/>
                <w:szCs w:val="19"/>
              </w:rPr>
              <w:t>Způsob ověření studijních výsledků</w:t>
            </w:r>
          </w:p>
        </w:tc>
        <w:tc>
          <w:tcPr>
            <w:tcW w:w="3434" w:type="dxa"/>
            <w:gridSpan w:val="14"/>
            <w:tcBorders>
              <w:top w:val="single" w:sz="4" w:space="0" w:color="auto"/>
              <w:left w:val="single" w:sz="4" w:space="0" w:color="auto"/>
              <w:bottom w:val="single" w:sz="4" w:space="0" w:color="auto"/>
              <w:right w:val="single" w:sz="4" w:space="0" w:color="auto"/>
            </w:tcBorders>
          </w:tcPr>
          <w:p w14:paraId="75A7F341" w14:textId="77777777" w:rsidR="00366C77" w:rsidRPr="000E4A77" w:rsidRDefault="00366C77" w:rsidP="00366C77">
            <w:pPr>
              <w:jc w:val="both"/>
              <w:rPr>
                <w:sz w:val="19"/>
                <w:szCs w:val="19"/>
              </w:rPr>
            </w:pPr>
            <w:r w:rsidRPr="000E4A77">
              <w:rPr>
                <w:sz w:val="19"/>
                <w:szCs w:val="19"/>
              </w:rPr>
              <w:t>zkouška</w:t>
            </w:r>
          </w:p>
        </w:tc>
        <w:tc>
          <w:tcPr>
            <w:tcW w:w="21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72BFC6C" w14:textId="77777777" w:rsidR="00366C77" w:rsidRPr="000E4A77" w:rsidRDefault="00366C77" w:rsidP="00366C77">
            <w:pPr>
              <w:jc w:val="both"/>
              <w:rPr>
                <w:b/>
                <w:sz w:val="19"/>
                <w:szCs w:val="19"/>
              </w:rPr>
            </w:pPr>
            <w:r w:rsidRPr="000E4A77">
              <w:rPr>
                <w:b/>
                <w:sz w:val="19"/>
                <w:szCs w:val="19"/>
              </w:rPr>
              <w:t>Forma výuky</w:t>
            </w:r>
          </w:p>
        </w:tc>
        <w:tc>
          <w:tcPr>
            <w:tcW w:w="1631" w:type="dxa"/>
            <w:gridSpan w:val="7"/>
            <w:tcBorders>
              <w:top w:val="single" w:sz="4" w:space="0" w:color="auto"/>
              <w:left w:val="single" w:sz="4" w:space="0" w:color="auto"/>
              <w:bottom w:val="single" w:sz="4" w:space="0" w:color="auto"/>
              <w:right w:val="single" w:sz="4" w:space="0" w:color="auto"/>
            </w:tcBorders>
          </w:tcPr>
          <w:p w14:paraId="7D7FA627" w14:textId="77777777" w:rsidR="00366C77" w:rsidRPr="000E4A77" w:rsidRDefault="00366C77" w:rsidP="00366C77">
            <w:pPr>
              <w:jc w:val="both"/>
              <w:rPr>
                <w:sz w:val="19"/>
                <w:szCs w:val="19"/>
              </w:rPr>
            </w:pPr>
          </w:p>
        </w:tc>
      </w:tr>
      <w:tr w:rsidR="00BE260C" w:rsidRPr="000E4A77" w14:paraId="22244C20" w14:textId="77777777" w:rsidTr="001A54CF">
        <w:trPr>
          <w:trHeight w:hRule="exact" w:val="701"/>
        </w:trPr>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EF2EF03" w14:textId="52192102" w:rsidR="00BE260C" w:rsidRPr="000E4A77" w:rsidRDefault="00BE260C" w:rsidP="00BE260C">
            <w:pPr>
              <w:jc w:val="both"/>
              <w:rPr>
                <w:b/>
                <w:sz w:val="19"/>
                <w:szCs w:val="19"/>
              </w:rPr>
            </w:pPr>
            <w:r w:rsidRPr="00EB1146">
              <w:rPr>
                <w:b/>
                <w:sz w:val="18"/>
                <w:szCs w:val="19"/>
              </w:rPr>
              <w:t>Forma způsobu ověření studijních výsledků a další požadavky na studenta</w:t>
            </w:r>
          </w:p>
        </w:tc>
        <w:tc>
          <w:tcPr>
            <w:tcW w:w="7240" w:type="dxa"/>
            <w:gridSpan w:val="24"/>
            <w:tcBorders>
              <w:top w:val="single" w:sz="4" w:space="0" w:color="auto"/>
              <w:left w:val="single" w:sz="4" w:space="0" w:color="auto"/>
              <w:bottom w:val="nil"/>
              <w:right w:val="single" w:sz="4" w:space="0" w:color="auto"/>
            </w:tcBorders>
          </w:tcPr>
          <w:p w14:paraId="28C82AF2" w14:textId="06C48AE9" w:rsidR="00BE260C" w:rsidRPr="00C02BD9" w:rsidRDefault="00BE260C" w:rsidP="00BE260C">
            <w:pPr>
              <w:pStyle w:val="TableParagraph"/>
              <w:ind w:left="0"/>
              <w:jc w:val="both"/>
              <w:rPr>
                <w:sz w:val="19"/>
                <w:szCs w:val="19"/>
                <w:lang w:val="cs-CZ"/>
              </w:rPr>
            </w:pPr>
            <w:r w:rsidRPr="00EB1146">
              <w:rPr>
                <w:sz w:val="18"/>
                <w:szCs w:val="19"/>
                <w:lang w:val="cs-CZ"/>
              </w:rPr>
              <w:t>U studenta je očekávána aktivní participace formou samostudia při osvojování odborné slovní zásoby, její pochopení a následná aplikace v kontextu (čtení, poslech, mluvení), dále samostatná domácí práce při tvorbě odborného článku založeného na výsledcích vlastního</w:t>
            </w:r>
          </w:p>
        </w:tc>
      </w:tr>
      <w:tr w:rsidR="00BE260C" w:rsidRPr="000E4A77" w14:paraId="03AACD40" w14:textId="77777777" w:rsidTr="001A54CF">
        <w:trPr>
          <w:trHeight w:val="152"/>
        </w:trPr>
        <w:tc>
          <w:tcPr>
            <w:tcW w:w="10065" w:type="dxa"/>
            <w:gridSpan w:val="26"/>
            <w:tcBorders>
              <w:top w:val="nil"/>
              <w:left w:val="single" w:sz="4" w:space="0" w:color="auto"/>
              <w:bottom w:val="single" w:sz="4" w:space="0" w:color="auto"/>
              <w:right w:val="single" w:sz="4" w:space="0" w:color="auto"/>
            </w:tcBorders>
          </w:tcPr>
          <w:p w14:paraId="6B356BC1" w14:textId="77777777" w:rsidR="00BE260C" w:rsidRPr="00EB1146" w:rsidRDefault="00BE260C" w:rsidP="00BE260C">
            <w:pPr>
              <w:pStyle w:val="TableParagraph"/>
              <w:ind w:left="0"/>
              <w:jc w:val="both"/>
              <w:rPr>
                <w:b/>
                <w:sz w:val="18"/>
                <w:szCs w:val="19"/>
                <w:lang w:val="cs-CZ"/>
              </w:rPr>
            </w:pPr>
            <w:r w:rsidRPr="00EB1146">
              <w:rPr>
                <w:sz w:val="18"/>
                <w:szCs w:val="19"/>
                <w:lang w:val="cs-CZ"/>
              </w:rPr>
              <w:t>výzkumu, příprava ústních prezentací těchto výsledků, a příprava a prezentace posteru pro odbornou konferenci v</w:t>
            </w:r>
            <w:r w:rsidRPr="00EB1146">
              <w:rPr>
                <w:spacing w:val="-4"/>
                <w:sz w:val="18"/>
                <w:szCs w:val="19"/>
                <w:lang w:val="cs-CZ"/>
              </w:rPr>
              <w:t xml:space="preserve"> </w:t>
            </w:r>
            <w:r w:rsidRPr="00EB1146">
              <w:rPr>
                <w:sz w:val="18"/>
                <w:szCs w:val="19"/>
                <w:lang w:val="cs-CZ"/>
              </w:rPr>
              <w:t>oboru.</w:t>
            </w:r>
          </w:p>
          <w:p w14:paraId="5903D90E" w14:textId="7B73AFD0" w:rsidR="00BE260C" w:rsidRPr="00C02BD9" w:rsidRDefault="00BE260C" w:rsidP="00BE260C">
            <w:pPr>
              <w:pStyle w:val="TableParagraph"/>
              <w:ind w:left="0"/>
              <w:jc w:val="both"/>
              <w:rPr>
                <w:sz w:val="19"/>
                <w:szCs w:val="19"/>
                <w:lang w:val="cs-CZ"/>
              </w:rPr>
            </w:pPr>
            <w:r w:rsidRPr="00EB1146">
              <w:rPr>
                <w:b/>
                <w:sz w:val="18"/>
                <w:szCs w:val="19"/>
                <w:lang w:val="cs-CZ"/>
              </w:rPr>
              <w:t>Požadavky na zkoušku</w:t>
            </w:r>
            <w:r w:rsidRPr="00EB1146">
              <w:rPr>
                <w:sz w:val="18"/>
                <w:szCs w:val="19"/>
                <w:lang w:val="cs-CZ"/>
              </w:rPr>
              <w:t>: Znalost angličtiny na úrovni advanced -</w:t>
            </w:r>
            <w:r w:rsidRPr="00EB1146">
              <w:rPr>
                <w:spacing w:val="-7"/>
                <w:sz w:val="18"/>
                <w:szCs w:val="19"/>
                <w:lang w:val="cs-CZ"/>
              </w:rPr>
              <w:t xml:space="preserve"> </w:t>
            </w:r>
            <w:r w:rsidRPr="00EB1146">
              <w:rPr>
                <w:sz w:val="18"/>
                <w:szCs w:val="19"/>
                <w:lang w:val="cs-CZ"/>
              </w:rPr>
              <w:t xml:space="preserve">C1; </w:t>
            </w:r>
            <w:r w:rsidRPr="00EB1146">
              <w:rPr>
                <w:b/>
                <w:sz w:val="18"/>
                <w:szCs w:val="19"/>
                <w:lang w:val="cs-CZ"/>
              </w:rPr>
              <w:t>Psaní odborného článku</w:t>
            </w:r>
            <w:r w:rsidRPr="00EB1146">
              <w:rPr>
                <w:sz w:val="18"/>
                <w:szCs w:val="19"/>
                <w:lang w:val="cs-CZ"/>
              </w:rPr>
              <w:t>, části a jejich typické rysy, ověření praktických dovedností v akademickém</w:t>
            </w:r>
            <w:r w:rsidRPr="00EB1146">
              <w:rPr>
                <w:spacing w:val="-22"/>
                <w:sz w:val="18"/>
                <w:szCs w:val="19"/>
                <w:lang w:val="cs-CZ"/>
              </w:rPr>
              <w:t xml:space="preserve"> </w:t>
            </w:r>
            <w:r w:rsidRPr="00EB1146">
              <w:rPr>
                <w:sz w:val="18"/>
                <w:szCs w:val="19"/>
                <w:lang w:val="cs-CZ"/>
              </w:rPr>
              <w:t xml:space="preserve">psaní; </w:t>
            </w:r>
            <w:r w:rsidRPr="00EB1146">
              <w:rPr>
                <w:b/>
                <w:sz w:val="18"/>
                <w:szCs w:val="19"/>
                <w:lang w:val="cs-CZ"/>
              </w:rPr>
              <w:t>Porozumění odbornému textu</w:t>
            </w:r>
            <w:r w:rsidRPr="00EB1146">
              <w:rPr>
                <w:sz w:val="18"/>
                <w:szCs w:val="19"/>
                <w:lang w:val="cs-CZ"/>
              </w:rPr>
              <w:t>, schopnost zpracovat získané informace a prezentovat je</w:t>
            </w:r>
            <w:r w:rsidRPr="00EB1146">
              <w:rPr>
                <w:spacing w:val="-13"/>
                <w:sz w:val="18"/>
                <w:szCs w:val="19"/>
                <w:lang w:val="cs-CZ"/>
              </w:rPr>
              <w:t xml:space="preserve"> </w:t>
            </w:r>
            <w:r w:rsidRPr="00EB1146">
              <w:rPr>
                <w:sz w:val="18"/>
                <w:szCs w:val="19"/>
                <w:lang w:val="cs-CZ"/>
              </w:rPr>
              <w:t xml:space="preserve">ústně. </w:t>
            </w:r>
            <w:r w:rsidRPr="00EB1146">
              <w:rPr>
                <w:b/>
                <w:sz w:val="18"/>
                <w:szCs w:val="19"/>
                <w:lang w:val="cs-CZ"/>
              </w:rPr>
              <w:t>Přečteno min. 200 stran</w:t>
            </w:r>
            <w:r w:rsidRPr="00EB1146">
              <w:rPr>
                <w:sz w:val="18"/>
                <w:szCs w:val="19"/>
                <w:lang w:val="cs-CZ"/>
              </w:rPr>
              <w:t xml:space="preserve"> odborného anglického textu z oboru. </w:t>
            </w:r>
            <w:r w:rsidRPr="00EB1146">
              <w:rPr>
                <w:b/>
                <w:sz w:val="18"/>
                <w:szCs w:val="19"/>
                <w:lang w:val="cs-CZ"/>
              </w:rPr>
              <w:t xml:space="preserve">Prezentace </w:t>
            </w:r>
            <w:r w:rsidRPr="00EB1146">
              <w:rPr>
                <w:sz w:val="18"/>
                <w:szCs w:val="19"/>
                <w:lang w:val="cs-CZ"/>
              </w:rPr>
              <w:t>na základě zadané části přečteného odborného textu. Použití prostředků typických pro tento žánr - struktura, spojovací fráze, neverbální komunikace, vizuální pomůcky atd. Jazyk potřebný pro situace, do nichž se dostává vědecký pracovník.</w:t>
            </w:r>
          </w:p>
        </w:tc>
      </w:tr>
      <w:tr w:rsidR="00BE260C" w:rsidRPr="000E4A77" w14:paraId="233589A1" w14:textId="77777777" w:rsidTr="001A54CF">
        <w:trPr>
          <w:trHeight w:val="288"/>
        </w:trPr>
        <w:tc>
          <w:tcPr>
            <w:tcW w:w="2825" w:type="dxa"/>
            <w:gridSpan w:val="2"/>
            <w:tcBorders>
              <w:top w:val="nil"/>
              <w:left w:val="single" w:sz="4" w:space="0" w:color="auto"/>
              <w:bottom w:val="single" w:sz="4" w:space="0" w:color="auto"/>
              <w:right w:val="single" w:sz="4" w:space="0" w:color="auto"/>
            </w:tcBorders>
            <w:shd w:val="clear" w:color="auto" w:fill="F7CAAC"/>
            <w:vAlign w:val="center"/>
            <w:hideMark/>
          </w:tcPr>
          <w:p w14:paraId="4A90B796" w14:textId="70572EAC" w:rsidR="00BE260C" w:rsidRPr="000E4A77" w:rsidRDefault="00BE260C" w:rsidP="00BE260C">
            <w:pPr>
              <w:rPr>
                <w:b/>
                <w:sz w:val="19"/>
                <w:szCs w:val="19"/>
              </w:rPr>
            </w:pPr>
            <w:r w:rsidRPr="000E4A77">
              <w:rPr>
                <w:b/>
                <w:sz w:val="19"/>
                <w:szCs w:val="19"/>
              </w:rPr>
              <w:t>Garant předmětu</w:t>
            </w:r>
          </w:p>
        </w:tc>
        <w:tc>
          <w:tcPr>
            <w:tcW w:w="7240" w:type="dxa"/>
            <w:gridSpan w:val="24"/>
            <w:tcBorders>
              <w:top w:val="nil"/>
              <w:left w:val="single" w:sz="4" w:space="0" w:color="auto"/>
              <w:bottom w:val="single" w:sz="4" w:space="0" w:color="auto"/>
              <w:right w:val="single" w:sz="4" w:space="0" w:color="auto"/>
            </w:tcBorders>
            <w:vAlign w:val="center"/>
          </w:tcPr>
          <w:p w14:paraId="2CDFDD32" w14:textId="18FC8C73" w:rsidR="00BE260C" w:rsidRPr="000E4A77" w:rsidRDefault="00BE260C" w:rsidP="00BE260C">
            <w:pPr>
              <w:rPr>
                <w:sz w:val="19"/>
                <w:szCs w:val="19"/>
              </w:rPr>
            </w:pPr>
            <w:r w:rsidRPr="000E4A77">
              <w:rPr>
                <w:spacing w:val="-2"/>
                <w:sz w:val="19"/>
                <w:szCs w:val="19"/>
              </w:rPr>
              <w:t>doc. Ing. Anežka Lengálová, Ph.D.</w:t>
            </w:r>
          </w:p>
        </w:tc>
      </w:tr>
      <w:tr w:rsidR="00BE260C" w:rsidRPr="000E4A77" w14:paraId="26D3695C" w14:textId="77777777" w:rsidTr="001A54CF">
        <w:trPr>
          <w:trHeight w:val="243"/>
        </w:trPr>
        <w:tc>
          <w:tcPr>
            <w:tcW w:w="2825" w:type="dxa"/>
            <w:gridSpan w:val="2"/>
            <w:tcBorders>
              <w:top w:val="nil"/>
              <w:left w:val="single" w:sz="4" w:space="0" w:color="auto"/>
              <w:bottom w:val="single" w:sz="4" w:space="0" w:color="auto"/>
              <w:right w:val="single" w:sz="4" w:space="0" w:color="auto"/>
            </w:tcBorders>
            <w:shd w:val="clear" w:color="auto" w:fill="F7CAAC"/>
            <w:hideMark/>
          </w:tcPr>
          <w:p w14:paraId="57ED9D62" w14:textId="6CD6E59E" w:rsidR="00BE260C" w:rsidRPr="000E4A77" w:rsidRDefault="00BE260C" w:rsidP="00BE260C">
            <w:pPr>
              <w:jc w:val="both"/>
              <w:rPr>
                <w:b/>
                <w:sz w:val="19"/>
                <w:szCs w:val="19"/>
              </w:rPr>
            </w:pPr>
            <w:r w:rsidRPr="000E4A77">
              <w:rPr>
                <w:b/>
                <w:sz w:val="19"/>
                <w:szCs w:val="19"/>
              </w:rPr>
              <w:t>Zapojení garanta do výuky předmětu</w:t>
            </w:r>
          </w:p>
        </w:tc>
        <w:tc>
          <w:tcPr>
            <w:tcW w:w="7240" w:type="dxa"/>
            <w:gridSpan w:val="24"/>
            <w:tcBorders>
              <w:top w:val="nil"/>
              <w:left w:val="single" w:sz="4" w:space="0" w:color="auto"/>
              <w:bottom w:val="single" w:sz="4" w:space="0" w:color="auto"/>
              <w:right w:val="single" w:sz="4" w:space="0" w:color="auto"/>
            </w:tcBorders>
          </w:tcPr>
          <w:p w14:paraId="51BBA5C5" w14:textId="5EBBF974" w:rsidR="00BE260C" w:rsidRPr="000E4A77" w:rsidRDefault="00BE260C" w:rsidP="00BE260C">
            <w:pPr>
              <w:jc w:val="both"/>
              <w:rPr>
                <w:sz w:val="19"/>
                <w:szCs w:val="19"/>
              </w:rPr>
            </w:pPr>
            <w:r w:rsidRPr="000E4A77">
              <w:rPr>
                <w:sz w:val="19"/>
                <w:szCs w:val="19"/>
              </w:rPr>
              <w:t>100%</w:t>
            </w:r>
          </w:p>
        </w:tc>
      </w:tr>
      <w:tr w:rsidR="00BE260C" w:rsidRPr="000E4A77" w14:paraId="1F1B6128" w14:textId="77777777" w:rsidTr="001A54CF">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77DAC64" w14:textId="64215EE9" w:rsidR="00BE260C" w:rsidRPr="000E4A77" w:rsidRDefault="00BE260C" w:rsidP="00BE260C">
            <w:pPr>
              <w:jc w:val="both"/>
              <w:rPr>
                <w:b/>
                <w:sz w:val="19"/>
                <w:szCs w:val="19"/>
              </w:rPr>
            </w:pPr>
            <w:r w:rsidRPr="000E4A77">
              <w:rPr>
                <w:b/>
                <w:sz w:val="19"/>
                <w:szCs w:val="19"/>
              </w:rPr>
              <w:t>Vyučující</w:t>
            </w:r>
          </w:p>
        </w:tc>
        <w:tc>
          <w:tcPr>
            <w:tcW w:w="7240" w:type="dxa"/>
            <w:gridSpan w:val="24"/>
            <w:tcBorders>
              <w:top w:val="single" w:sz="4" w:space="0" w:color="auto"/>
              <w:left w:val="single" w:sz="4" w:space="0" w:color="auto"/>
              <w:bottom w:val="nil"/>
              <w:right w:val="single" w:sz="4" w:space="0" w:color="auto"/>
            </w:tcBorders>
          </w:tcPr>
          <w:p w14:paraId="4B4B341F" w14:textId="77777777" w:rsidR="00BE260C" w:rsidRPr="000E4A77" w:rsidRDefault="00BE260C" w:rsidP="00BE260C">
            <w:pPr>
              <w:jc w:val="both"/>
              <w:rPr>
                <w:sz w:val="19"/>
                <w:szCs w:val="19"/>
              </w:rPr>
            </w:pPr>
          </w:p>
        </w:tc>
      </w:tr>
      <w:tr w:rsidR="00BE260C" w:rsidRPr="000E4A77" w14:paraId="39BECD22" w14:textId="77777777" w:rsidTr="001A54CF">
        <w:trPr>
          <w:trHeight w:val="148"/>
        </w:trPr>
        <w:tc>
          <w:tcPr>
            <w:tcW w:w="10065" w:type="dxa"/>
            <w:gridSpan w:val="26"/>
            <w:tcBorders>
              <w:top w:val="nil"/>
              <w:left w:val="single" w:sz="4" w:space="0" w:color="auto"/>
              <w:bottom w:val="single" w:sz="4" w:space="0" w:color="auto"/>
              <w:right w:val="single" w:sz="4" w:space="0" w:color="auto"/>
            </w:tcBorders>
            <w:vAlign w:val="center"/>
          </w:tcPr>
          <w:p w14:paraId="786AF17A" w14:textId="77CB0A74" w:rsidR="00BE260C" w:rsidRPr="000E4A77" w:rsidRDefault="00BE260C" w:rsidP="00BE260C">
            <w:pPr>
              <w:spacing w:before="20" w:after="20"/>
              <w:rPr>
                <w:sz w:val="19"/>
                <w:szCs w:val="19"/>
              </w:rPr>
            </w:pPr>
            <w:r w:rsidRPr="000E4A77">
              <w:rPr>
                <w:spacing w:val="-2"/>
                <w:sz w:val="19"/>
                <w:szCs w:val="19"/>
              </w:rPr>
              <w:t>doc. Ing. Anežka Lengálová, Ph.D.</w:t>
            </w:r>
          </w:p>
        </w:tc>
      </w:tr>
      <w:tr w:rsidR="00BE260C" w:rsidRPr="000E4A77" w14:paraId="500D6A66" w14:textId="77777777" w:rsidTr="001A54CF">
        <w:tc>
          <w:tcPr>
            <w:tcW w:w="28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7D055E9" w14:textId="61A1FF8B" w:rsidR="00BE260C" w:rsidRPr="000E4A77" w:rsidRDefault="00BE260C" w:rsidP="00BE260C">
            <w:pPr>
              <w:jc w:val="both"/>
              <w:rPr>
                <w:b/>
                <w:sz w:val="19"/>
                <w:szCs w:val="19"/>
              </w:rPr>
            </w:pPr>
            <w:r w:rsidRPr="000E4A77">
              <w:rPr>
                <w:b/>
                <w:sz w:val="19"/>
                <w:szCs w:val="19"/>
              </w:rPr>
              <w:t>Stručná anotace předmětu</w:t>
            </w:r>
          </w:p>
        </w:tc>
        <w:tc>
          <w:tcPr>
            <w:tcW w:w="7240" w:type="dxa"/>
            <w:gridSpan w:val="24"/>
            <w:tcBorders>
              <w:top w:val="single" w:sz="4" w:space="0" w:color="auto"/>
              <w:left w:val="single" w:sz="4" w:space="0" w:color="auto"/>
              <w:bottom w:val="nil"/>
              <w:right w:val="single" w:sz="4" w:space="0" w:color="auto"/>
            </w:tcBorders>
          </w:tcPr>
          <w:p w14:paraId="3E7CAD34" w14:textId="77777777" w:rsidR="00BE260C" w:rsidRPr="000E4A77" w:rsidRDefault="00BE260C" w:rsidP="00BE260C">
            <w:pPr>
              <w:jc w:val="both"/>
              <w:rPr>
                <w:sz w:val="19"/>
                <w:szCs w:val="19"/>
              </w:rPr>
            </w:pPr>
          </w:p>
        </w:tc>
      </w:tr>
      <w:tr w:rsidR="00BE260C" w:rsidRPr="000E4A77" w14:paraId="1B168272" w14:textId="77777777" w:rsidTr="001A54CF">
        <w:trPr>
          <w:trHeight w:val="1945"/>
        </w:trPr>
        <w:tc>
          <w:tcPr>
            <w:tcW w:w="10065" w:type="dxa"/>
            <w:gridSpan w:val="26"/>
            <w:tcBorders>
              <w:top w:val="nil"/>
              <w:left w:val="single" w:sz="4" w:space="0" w:color="auto"/>
              <w:bottom w:val="single" w:sz="12" w:space="0" w:color="auto"/>
              <w:right w:val="single" w:sz="4" w:space="0" w:color="auto"/>
            </w:tcBorders>
          </w:tcPr>
          <w:p w14:paraId="7A89ABCC" w14:textId="77777777" w:rsidR="00BE260C" w:rsidRPr="00EB1146" w:rsidRDefault="00BE260C" w:rsidP="00BE260C">
            <w:pPr>
              <w:pStyle w:val="TableParagraph"/>
              <w:ind w:left="0"/>
              <w:jc w:val="both"/>
              <w:rPr>
                <w:sz w:val="18"/>
                <w:szCs w:val="19"/>
                <w:lang w:val="cs-CZ"/>
              </w:rPr>
            </w:pPr>
            <w:r w:rsidRPr="00EB1146">
              <w:rPr>
                <w:sz w:val="18"/>
                <w:szCs w:val="19"/>
                <w:lang w:val="cs-CZ"/>
              </w:rPr>
              <w:t>Cílem předmětu je seznámit studenty se čtyřmi základními oblastmi komunikačních a prezentačních dovedností v angličtině: porozumění textu, psaní odborného článku, ústní prezentace výsledků výzkumu a profesní komunikace.</w:t>
            </w:r>
          </w:p>
          <w:p w14:paraId="0E90A2B4" w14:textId="77777777" w:rsidR="00BE260C" w:rsidRPr="00EB1146" w:rsidRDefault="00BE260C" w:rsidP="00BE260C">
            <w:pPr>
              <w:pStyle w:val="TableParagraph"/>
              <w:numPr>
                <w:ilvl w:val="1"/>
                <w:numId w:val="7"/>
              </w:numPr>
              <w:ind w:left="113" w:hanging="113"/>
              <w:jc w:val="both"/>
              <w:rPr>
                <w:sz w:val="18"/>
                <w:szCs w:val="19"/>
                <w:lang w:val="cs-CZ"/>
              </w:rPr>
            </w:pPr>
            <w:r w:rsidRPr="00EB1146">
              <w:rPr>
                <w:sz w:val="18"/>
                <w:szCs w:val="19"/>
                <w:lang w:val="cs-CZ"/>
              </w:rPr>
              <w:t xml:space="preserve">Odborná terminologie potřebná v praxi vědecko-výzkumného pracovníka působícího v dané oblasti a její následné použití v kontextu (čtení, porozumění a práce s autentickým odborným textem z příslušné oblasti - abstrakce, dedukce, sumarizace, argumentace, apod.). </w:t>
            </w:r>
          </w:p>
          <w:p w14:paraId="5DBE94F4" w14:textId="77777777" w:rsidR="00BE260C" w:rsidRPr="00EB1146" w:rsidRDefault="00BE260C" w:rsidP="00BE260C">
            <w:pPr>
              <w:pStyle w:val="TableParagraph"/>
              <w:numPr>
                <w:ilvl w:val="1"/>
                <w:numId w:val="7"/>
              </w:numPr>
              <w:ind w:left="113" w:hanging="113"/>
              <w:jc w:val="both"/>
              <w:rPr>
                <w:sz w:val="18"/>
                <w:szCs w:val="19"/>
                <w:lang w:val="cs-CZ"/>
              </w:rPr>
            </w:pPr>
            <w:r w:rsidRPr="00EB1146">
              <w:rPr>
                <w:sz w:val="18"/>
                <w:szCs w:val="19"/>
                <w:lang w:val="cs-CZ"/>
              </w:rPr>
              <w:t>Psaní odborných textů v praxi vědecko-výzkumného pracovníka - různé typy textů (od obecného ke konkrétnímu, problém - řešení, popis procesu, komentář k tabulkám/grafům, psaní souhrnu); psaní článku do odborného časopisu na základě vlastních výsledků výzkumu.</w:t>
            </w:r>
          </w:p>
          <w:p w14:paraId="73652C01" w14:textId="77777777" w:rsidR="00BE260C" w:rsidRPr="00EB1146" w:rsidRDefault="00BE260C" w:rsidP="00BE260C">
            <w:pPr>
              <w:pStyle w:val="Odstavecseseznamem"/>
              <w:numPr>
                <w:ilvl w:val="1"/>
                <w:numId w:val="7"/>
              </w:numPr>
              <w:ind w:left="113" w:hanging="113"/>
              <w:jc w:val="both"/>
              <w:rPr>
                <w:sz w:val="18"/>
                <w:szCs w:val="19"/>
              </w:rPr>
            </w:pPr>
            <w:r w:rsidRPr="00EB1146">
              <w:rPr>
                <w:sz w:val="18"/>
                <w:szCs w:val="19"/>
              </w:rPr>
              <w:t>Příprava a přednes odborných prezentací v dané oblasti, tvorba a prezentace posteru – dovednosti pro mezinárodní konference; zpětná vazba od vyučujícího a peer feedback.</w:t>
            </w:r>
          </w:p>
          <w:p w14:paraId="5B3F0102" w14:textId="0B561AA0" w:rsidR="00BE260C" w:rsidRPr="000E4A77" w:rsidRDefault="00BE260C" w:rsidP="00BE260C">
            <w:pPr>
              <w:pStyle w:val="Odstavecseseznamem"/>
              <w:numPr>
                <w:ilvl w:val="1"/>
                <w:numId w:val="7"/>
              </w:numPr>
              <w:ind w:left="113" w:hanging="113"/>
              <w:jc w:val="both"/>
              <w:rPr>
                <w:sz w:val="19"/>
                <w:szCs w:val="19"/>
                <w:u w:val="single"/>
              </w:rPr>
            </w:pPr>
            <w:r w:rsidRPr="00EB1146">
              <w:rPr>
                <w:sz w:val="18"/>
                <w:szCs w:val="19"/>
              </w:rPr>
              <w:t>Další typy ústní komunikace (v oblasti odborné i profesní), s nimiž se vědecko-výzkumný pracovník setkává.</w:t>
            </w:r>
          </w:p>
        </w:tc>
      </w:tr>
      <w:tr w:rsidR="00BE260C" w:rsidRPr="000E4A77" w14:paraId="7F716263" w14:textId="77777777" w:rsidTr="001A54CF">
        <w:trPr>
          <w:trHeight w:val="265"/>
        </w:trPr>
        <w:tc>
          <w:tcPr>
            <w:tcW w:w="3397" w:type="dxa"/>
            <w:gridSpan w:val="7"/>
            <w:tcBorders>
              <w:top w:val="nil"/>
              <w:left w:val="single" w:sz="4" w:space="0" w:color="auto"/>
              <w:bottom w:val="single" w:sz="4" w:space="0" w:color="auto"/>
              <w:right w:val="single" w:sz="4" w:space="0" w:color="auto"/>
            </w:tcBorders>
            <w:shd w:val="clear" w:color="auto" w:fill="F7CAAC"/>
            <w:hideMark/>
          </w:tcPr>
          <w:p w14:paraId="4997054A" w14:textId="4A04C52E" w:rsidR="00BE260C" w:rsidRPr="000E4A77" w:rsidRDefault="00BE260C" w:rsidP="00BE260C">
            <w:pPr>
              <w:jc w:val="both"/>
              <w:rPr>
                <w:sz w:val="19"/>
                <w:szCs w:val="19"/>
              </w:rPr>
            </w:pPr>
            <w:r w:rsidRPr="000E4A77">
              <w:rPr>
                <w:b/>
                <w:sz w:val="19"/>
                <w:szCs w:val="19"/>
              </w:rPr>
              <w:t>Studijní literatura a studijní pomůcky</w:t>
            </w:r>
          </w:p>
        </w:tc>
        <w:tc>
          <w:tcPr>
            <w:tcW w:w="6668" w:type="dxa"/>
            <w:gridSpan w:val="19"/>
            <w:tcBorders>
              <w:top w:val="nil"/>
              <w:left w:val="single" w:sz="4" w:space="0" w:color="auto"/>
              <w:bottom w:val="nil"/>
              <w:right w:val="single" w:sz="4" w:space="0" w:color="auto"/>
            </w:tcBorders>
          </w:tcPr>
          <w:p w14:paraId="41B2B25D" w14:textId="77777777" w:rsidR="00BE260C" w:rsidRPr="000E4A77" w:rsidRDefault="00BE260C" w:rsidP="00BE260C">
            <w:pPr>
              <w:jc w:val="both"/>
              <w:rPr>
                <w:sz w:val="19"/>
                <w:szCs w:val="19"/>
              </w:rPr>
            </w:pPr>
          </w:p>
        </w:tc>
      </w:tr>
      <w:tr w:rsidR="00BE260C" w:rsidRPr="000E4A77" w14:paraId="1B9FDBC3" w14:textId="77777777" w:rsidTr="001A54CF">
        <w:trPr>
          <w:trHeight w:val="1497"/>
        </w:trPr>
        <w:tc>
          <w:tcPr>
            <w:tcW w:w="10065" w:type="dxa"/>
            <w:gridSpan w:val="26"/>
            <w:tcBorders>
              <w:top w:val="nil"/>
              <w:left w:val="single" w:sz="4" w:space="0" w:color="auto"/>
              <w:bottom w:val="single" w:sz="4" w:space="0" w:color="auto"/>
              <w:right w:val="single" w:sz="4" w:space="0" w:color="auto"/>
            </w:tcBorders>
          </w:tcPr>
          <w:p w14:paraId="00E20CA2" w14:textId="77777777" w:rsidR="00BE260C" w:rsidRPr="00EB1146" w:rsidRDefault="00BE260C" w:rsidP="00BE260C">
            <w:pPr>
              <w:pStyle w:val="TableParagraph"/>
              <w:ind w:left="0"/>
              <w:jc w:val="both"/>
              <w:rPr>
                <w:sz w:val="18"/>
                <w:szCs w:val="18"/>
              </w:rPr>
            </w:pPr>
            <w:r w:rsidRPr="00EB1146">
              <w:rPr>
                <w:sz w:val="18"/>
                <w:szCs w:val="18"/>
                <w:u w:val="single"/>
              </w:rPr>
              <w:t>Povinná literatura:</w:t>
            </w:r>
          </w:p>
          <w:p w14:paraId="7B0B60BD" w14:textId="77777777" w:rsidR="00BE260C" w:rsidRPr="00EB1146" w:rsidRDefault="00BE260C" w:rsidP="00BE260C">
            <w:pPr>
              <w:pStyle w:val="TableParagraph"/>
              <w:ind w:left="0"/>
              <w:jc w:val="both"/>
              <w:rPr>
                <w:sz w:val="18"/>
                <w:szCs w:val="18"/>
              </w:rPr>
            </w:pPr>
            <w:r w:rsidRPr="00EB1146">
              <w:rPr>
                <w:sz w:val="18"/>
                <w:szCs w:val="18"/>
              </w:rPr>
              <w:t xml:space="preserve">CHAZAL, E., McCARTER, S. </w:t>
            </w:r>
            <w:r w:rsidRPr="00EB1146">
              <w:rPr>
                <w:i/>
                <w:sz w:val="18"/>
                <w:szCs w:val="18"/>
              </w:rPr>
              <w:t>Oxford EAP: A Course in English for Academic Purposes</w:t>
            </w:r>
            <w:r w:rsidRPr="00EB1146">
              <w:rPr>
                <w:sz w:val="18"/>
                <w:szCs w:val="18"/>
              </w:rPr>
              <w:t>. 1st Ed. Oxford: Oxford University Press, 2012, 152 s. ISBN 978-0-19-400183-0.</w:t>
            </w:r>
          </w:p>
          <w:p w14:paraId="7E8B3435" w14:textId="77777777" w:rsidR="00BE260C" w:rsidRPr="00EB1146" w:rsidRDefault="00BE260C" w:rsidP="00BE260C">
            <w:pPr>
              <w:pStyle w:val="TableParagraph"/>
              <w:ind w:left="0"/>
              <w:jc w:val="both"/>
              <w:rPr>
                <w:sz w:val="18"/>
                <w:szCs w:val="18"/>
              </w:rPr>
            </w:pPr>
            <w:r w:rsidRPr="00EB1146">
              <w:rPr>
                <w:sz w:val="18"/>
                <w:szCs w:val="18"/>
              </w:rPr>
              <w:t xml:space="preserve">SWALES, J.M., FEAK, CH.B. </w:t>
            </w:r>
            <w:r w:rsidRPr="00EB1146">
              <w:rPr>
                <w:i/>
                <w:sz w:val="18"/>
                <w:szCs w:val="18"/>
              </w:rPr>
              <w:t>Academic Writing for Graduate Students: Essential Tasks and Skills</w:t>
            </w:r>
            <w:r w:rsidRPr="00EB1146">
              <w:rPr>
                <w:sz w:val="18"/>
                <w:szCs w:val="18"/>
              </w:rPr>
              <w:t>. 3rd Ed. Ann Arbor: University of Michigan Press, 2012, vi, 117 s. ISBN 978-0-472-034758.</w:t>
            </w:r>
          </w:p>
          <w:p w14:paraId="3D5EE33E" w14:textId="77777777" w:rsidR="00BE260C" w:rsidRPr="00EB1146" w:rsidRDefault="00BE260C" w:rsidP="00BE260C">
            <w:pPr>
              <w:pStyle w:val="TableParagraph"/>
              <w:ind w:left="0"/>
              <w:jc w:val="both"/>
              <w:rPr>
                <w:sz w:val="18"/>
                <w:szCs w:val="18"/>
              </w:rPr>
            </w:pPr>
            <w:r w:rsidRPr="00EB1146">
              <w:rPr>
                <w:sz w:val="18"/>
                <w:szCs w:val="18"/>
              </w:rPr>
              <w:t xml:space="preserve">LENGÁLOVÁ, A. </w:t>
            </w:r>
            <w:r w:rsidRPr="00EB1146">
              <w:rPr>
                <w:i/>
                <w:sz w:val="18"/>
                <w:szCs w:val="18"/>
              </w:rPr>
              <w:t>Communication Skills for International Conferences</w:t>
            </w:r>
            <w:r w:rsidRPr="00EB1146">
              <w:rPr>
                <w:sz w:val="18"/>
                <w:szCs w:val="18"/>
              </w:rPr>
              <w:t>. 2nd Ed. Zlín: UTB, 2008, 120 s. ISBN 9788073187514.</w:t>
            </w:r>
          </w:p>
          <w:p w14:paraId="7C40A374" w14:textId="77777777" w:rsidR="00BE260C" w:rsidRPr="00EB1146" w:rsidRDefault="00BE260C" w:rsidP="00BE260C">
            <w:pPr>
              <w:pStyle w:val="TableParagraph"/>
              <w:ind w:left="0"/>
              <w:jc w:val="both"/>
              <w:rPr>
                <w:sz w:val="18"/>
                <w:szCs w:val="18"/>
                <w:lang w:val="de-DE"/>
              </w:rPr>
            </w:pPr>
            <w:r w:rsidRPr="00EB1146">
              <w:rPr>
                <w:sz w:val="18"/>
                <w:szCs w:val="18"/>
              </w:rPr>
              <w:t xml:space="preserve">CARTER, M. </w:t>
            </w:r>
            <w:r w:rsidRPr="00EB1146">
              <w:rPr>
                <w:i/>
                <w:sz w:val="18"/>
                <w:szCs w:val="18"/>
              </w:rPr>
              <w:t xml:space="preserve">Designing Science Presentations. </w:t>
            </w:r>
            <w:r w:rsidRPr="00EB1146">
              <w:rPr>
                <w:sz w:val="18"/>
                <w:szCs w:val="18"/>
                <w:lang w:val="de-DE"/>
              </w:rPr>
              <w:t xml:space="preserve">Elsevier, 2013. ISBN 978-0-12-385969-3. Dostupné z: </w:t>
            </w:r>
            <w:hyperlink r:id="rId50" w:history="1">
              <w:r w:rsidRPr="00EB1146">
                <w:rPr>
                  <w:rStyle w:val="Hypertextovodkaz"/>
                  <w:sz w:val="18"/>
                  <w:szCs w:val="18"/>
                  <w:lang w:val="de-DE"/>
                </w:rPr>
                <w:t>https://www.sciencedirect.com/book/9780123859693/designing-science-presentations</w:t>
              </w:r>
            </w:hyperlink>
            <w:r w:rsidRPr="00EB1146">
              <w:rPr>
                <w:sz w:val="18"/>
                <w:szCs w:val="18"/>
                <w:lang w:val="de-DE"/>
              </w:rPr>
              <w:t>.</w:t>
            </w:r>
          </w:p>
          <w:p w14:paraId="56CB827D" w14:textId="77777777" w:rsidR="00BE260C" w:rsidRPr="00EB1146" w:rsidRDefault="00BE260C" w:rsidP="00BE260C">
            <w:pPr>
              <w:pStyle w:val="TableParagraph"/>
              <w:spacing w:after="40"/>
              <w:ind w:left="0"/>
              <w:jc w:val="both"/>
              <w:rPr>
                <w:sz w:val="18"/>
                <w:szCs w:val="18"/>
                <w:lang w:val="de-DE"/>
              </w:rPr>
            </w:pPr>
            <w:r w:rsidRPr="00EB1146">
              <w:rPr>
                <w:sz w:val="18"/>
                <w:szCs w:val="18"/>
                <w:lang w:val="de-DE"/>
              </w:rPr>
              <w:t xml:space="preserve">Odborná anglická literatura pro přípravu prezentací doporučená školitelem. </w:t>
            </w:r>
          </w:p>
          <w:p w14:paraId="1B938599" w14:textId="77777777" w:rsidR="00366C77" w:rsidRPr="00C02BD9" w:rsidRDefault="00366C77" w:rsidP="00366C77">
            <w:pPr>
              <w:pStyle w:val="TableParagraph"/>
              <w:ind w:left="0"/>
              <w:jc w:val="both"/>
              <w:rPr>
                <w:del w:id="73" w:author="Ivo Kuřitka" w:date="2019-11-27T22:34:00Z"/>
                <w:sz w:val="10"/>
                <w:szCs w:val="10"/>
                <w:lang w:val="de-DE"/>
              </w:rPr>
            </w:pPr>
          </w:p>
          <w:p w14:paraId="5859DE3C" w14:textId="77777777" w:rsidR="00BE260C" w:rsidRPr="00EB1146" w:rsidRDefault="00BE260C" w:rsidP="00BE260C">
            <w:pPr>
              <w:pStyle w:val="TableParagraph"/>
              <w:ind w:left="0"/>
              <w:jc w:val="both"/>
              <w:rPr>
                <w:sz w:val="18"/>
                <w:szCs w:val="18"/>
              </w:rPr>
            </w:pPr>
            <w:r w:rsidRPr="00EB1146">
              <w:rPr>
                <w:sz w:val="18"/>
                <w:szCs w:val="18"/>
                <w:u w:val="single"/>
              </w:rPr>
              <w:t>Doporučená literatura</w:t>
            </w:r>
            <w:r w:rsidRPr="00EB1146">
              <w:rPr>
                <w:sz w:val="18"/>
                <w:szCs w:val="18"/>
              </w:rPr>
              <w:t>:</w:t>
            </w:r>
          </w:p>
          <w:p w14:paraId="0AAF820F" w14:textId="77777777" w:rsidR="00BE260C" w:rsidRPr="00EB1146" w:rsidRDefault="00BE260C" w:rsidP="00BE260C">
            <w:pPr>
              <w:pStyle w:val="TableParagraph"/>
              <w:ind w:left="0"/>
              <w:jc w:val="both"/>
              <w:rPr>
                <w:sz w:val="18"/>
                <w:szCs w:val="18"/>
              </w:rPr>
            </w:pPr>
            <w:r w:rsidRPr="00EB1146">
              <w:rPr>
                <w:sz w:val="18"/>
                <w:szCs w:val="18"/>
              </w:rPr>
              <w:t xml:space="preserve">STEPHENS, B. </w:t>
            </w:r>
            <w:r w:rsidRPr="00EB1146">
              <w:rPr>
                <w:i/>
                <w:sz w:val="18"/>
                <w:szCs w:val="18"/>
              </w:rPr>
              <w:t>Meetings in English: Be Effective in International Meetings</w:t>
            </w:r>
            <w:r w:rsidRPr="00EB1146">
              <w:rPr>
                <w:sz w:val="18"/>
                <w:szCs w:val="18"/>
              </w:rPr>
              <w:t>. 1st Ed. Oxford: Macmillan, 2011, 112 s. ISBN</w:t>
            </w:r>
            <w:r w:rsidRPr="00EB1146">
              <w:rPr>
                <w:spacing w:val="-7"/>
                <w:sz w:val="18"/>
                <w:szCs w:val="18"/>
              </w:rPr>
              <w:t xml:space="preserve"> </w:t>
            </w:r>
            <w:r w:rsidRPr="00EB1146">
              <w:rPr>
                <w:sz w:val="18"/>
                <w:szCs w:val="18"/>
              </w:rPr>
              <w:t>978-0-2304-0192-1.</w:t>
            </w:r>
          </w:p>
          <w:p w14:paraId="0A1D4043" w14:textId="77777777" w:rsidR="00BE260C" w:rsidRPr="00EB1146" w:rsidRDefault="00BE260C" w:rsidP="00BE260C">
            <w:pPr>
              <w:pStyle w:val="TableParagraph"/>
              <w:ind w:left="0"/>
              <w:jc w:val="both"/>
              <w:rPr>
                <w:sz w:val="18"/>
                <w:szCs w:val="18"/>
              </w:rPr>
            </w:pPr>
            <w:r w:rsidRPr="00EB1146">
              <w:rPr>
                <w:sz w:val="18"/>
                <w:szCs w:val="18"/>
              </w:rPr>
              <w:t xml:space="preserve">FEAK, CH.B., REINHART, S.M., ROHLCK, T.N. </w:t>
            </w:r>
            <w:r w:rsidRPr="00EB1146">
              <w:rPr>
                <w:i/>
                <w:sz w:val="18"/>
                <w:szCs w:val="18"/>
              </w:rPr>
              <w:t>Academic Interactions: Communicating on Campus</w:t>
            </w:r>
            <w:r w:rsidRPr="00EB1146">
              <w:rPr>
                <w:sz w:val="18"/>
                <w:szCs w:val="18"/>
              </w:rPr>
              <w:t>. Ann Arbor: University of Michigan Press, 2009, xii, 204 s. ISBN 978-0-472-03332-4.</w:t>
            </w:r>
          </w:p>
          <w:p w14:paraId="1F36F068" w14:textId="77777777" w:rsidR="00BE260C" w:rsidRPr="00EB1146" w:rsidRDefault="00BE260C" w:rsidP="00BE260C">
            <w:pPr>
              <w:pStyle w:val="TableParagraph"/>
              <w:ind w:left="0"/>
              <w:jc w:val="both"/>
              <w:rPr>
                <w:sz w:val="18"/>
                <w:szCs w:val="18"/>
              </w:rPr>
            </w:pPr>
            <w:r w:rsidRPr="00EB1146">
              <w:rPr>
                <w:sz w:val="18"/>
                <w:szCs w:val="18"/>
              </w:rPr>
              <w:t xml:space="preserve">REINHART, S. </w:t>
            </w:r>
            <w:r w:rsidRPr="00EB1146">
              <w:rPr>
                <w:i/>
                <w:sz w:val="18"/>
                <w:szCs w:val="18"/>
              </w:rPr>
              <w:t>Giving Academic Presentations</w:t>
            </w:r>
            <w:r w:rsidRPr="00EB1146">
              <w:rPr>
                <w:sz w:val="18"/>
                <w:szCs w:val="18"/>
              </w:rPr>
              <w:t>. 2nd Ed. Ann Arbor: University of Michigan Press, 2002, xiii, 116 s. ISBN 9780472088843.</w:t>
            </w:r>
          </w:p>
          <w:p w14:paraId="19B183C0" w14:textId="77777777" w:rsidR="00BE260C" w:rsidRPr="00EB1146" w:rsidRDefault="00BE260C" w:rsidP="00BE260C">
            <w:pPr>
              <w:pStyle w:val="TableParagraph"/>
              <w:ind w:left="0"/>
              <w:jc w:val="both"/>
              <w:rPr>
                <w:sz w:val="18"/>
                <w:szCs w:val="18"/>
              </w:rPr>
            </w:pPr>
            <w:r w:rsidRPr="00EB1146">
              <w:rPr>
                <w:sz w:val="18"/>
                <w:szCs w:val="18"/>
              </w:rPr>
              <w:t xml:space="preserve">ALLEY, M. </w:t>
            </w:r>
            <w:r w:rsidRPr="00EB1146">
              <w:rPr>
                <w:i/>
                <w:sz w:val="18"/>
                <w:szCs w:val="18"/>
              </w:rPr>
              <w:t xml:space="preserve">The Craft of Scientific Writing. </w:t>
            </w:r>
            <w:r w:rsidRPr="00EB1146">
              <w:rPr>
                <w:sz w:val="18"/>
                <w:szCs w:val="18"/>
              </w:rPr>
              <w:t>4th Ed. Springer, 2018, 295 s. ISBN 978-1-4419-8287-2.</w:t>
            </w:r>
          </w:p>
          <w:p w14:paraId="2C92ED21" w14:textId="4A18188B" w:rsidR="00BE260C" w:rsidRPr="000E4A77" w:rsidRDefault="00BE260C" w:rsidP="00BE260C">
            <w:pPr>
              <w:jc w:val="both"/>
              <w:rPr>
                <w:sz w:val="19"/>
                <w:szCs w:val="19"/>
              </w:rPr>
            </w:pPr>
            <w:r w:rsidRPr="00EB1146">
              <w:rPr>
                <w:sz w:val="18"/>
                <w:szCs w:val="18"/>
              </w:rPr>
              <w:t>Učebnice anglické gramatiky a slovní zásoby pro samostudium.</w:t>
            </w:r>
          </w:p>
        </w:tc>
      </w:tr>
      <w:tr w:rsidR="00BE260C" w:rsidRPr="000E4A77" w14:paraId="5133AE8E" w14:textId="77777777" w:rsidTr="001A54CF">
        <w:tc>
          <w:tcPr>
            <w:tcW w:w="10065" w:type="dxa"/>
            <w:gridSpan w:val="26"/>
            <w:tcBorders>
              <w:top w:val="single" w:sz="12" w:space="0" w:color="auto"/>
              <w:left w:val="single" w:sz="2" w:space="0" w:color="auto"/>
              <w:bottom w:val="single" w:sz="2" w:space="0" w:color="auto"/>
              <w:right w:val="single" w:sz="2" w:space="0" w:color="auto"/>
            </w:tcBorders>
            <w:shd w:val="clear" w:color="auto" w:fill="F7CAAC"/>
            <w:hideMark/>
          </w:tcPr>
          <w:p w14:paraId="5EBE9A56" w14:textId="54820647" w:rsidR="00BE260C" w:rsidRPr="000E4A77" w:rsidRDefault="00BE260C" w:rsidP="00BE260C">
            <w:pPr>
              <w:jc w:val="center"/>
              <w:rPr>
                <w:b/>
                <w:sz w:val="19"/>
                <w:szCs w:val="19"/>
              </w:rPr>
            </w:pPr>
            <w:r w:rsidRPr="000E4A77">
              <w:rPr>
                <w:b/>
                <w:sz w:val="19"/>
                <w:szCs w:val="19"/>
              </w:rPr>
              <w:t>Informace ke kombinované nebo distanční formě</w:t>
            </w:r>
          </w:p>
        </w:tc>
      </w:tr>
      <w:tr w:rsidR="00BE260C" w:rsidRPr="000E4A77" w14:paraId="6DB1CE42" w14:textId="77777777" w:rsidTr="001A54CF">
        <w:tc>
          <w:tcPr>
            <w:tcW w:w="4540" w:type="dxa"/>
            <w:gridSpan w:val="10"/>
            <w:tcBorders>
              <w:top w:val="single" w:sz="2" w:space="0" w:color="auto"/>
              <w:left w:val="single" w:sz="4" w:space="0" w:color="auto"/>
              <w:bottom w:val="single" w:sz="4" w:space="0" w:color="auto"/>
              <w:right w:val="single" w:sz="4" w:space="0" w:color="auto"/>
            </w:tcBorders>
            <w:shd w:val="clear" w:color="auto" w:fill="F7CAAC"/>
            <w:hideMark/>
          </w:tcPr>
          <w:p w14:paraId="46BC6B35" w14:textId="407E4602" w:rsidR="00BE260C" w:rsidRPr="000E4A77" w:rsidRDefault="00BE260C" w:rsidP="00BE260C">
            <w:pPr>
              <w:jc w:val="both"/>
              <w:rPr>
                <w:sz w:val="19"/>
                <w:szCs w:val="19"/>
              </w:rPr>
            </w:pPr>
            <w:r w:rsidRPr="000E4A77">
              <w:rPr>
                <w:b/>
                <w:sz w:val="19"/>
                <w:szCs w:val="19"/>
              </w:rPr>
              <w:t>Rozsah konzultací (soustředění)</w:t>
            </w:r>
          </w:p>
        </w:tc>
        <w:tc>
          <w:tcPr>
            <w:tcW w:w="896" w:type="dxa"/>
            <w:gridSpan w:val="3"/>
            <w:tcBorders>
              <w:top w:val="single" w:sz="2" w:space="0" w:color="auto"/>
              <w:left w:val="single" w:sz="4" w:space="0" w:color="auto"/>
              <w:bottom w:val="single" w:sz="4" w:space="0" w:color="auto"/>
              <w:right w:val="single" w:sz="4" w:space="0" w:color="auto"/>
            </w:tcBorders>
          </w:tcPr>
          <w:p w14:paraId="4569A021" w14:textId="77777777" w:rsidR="00BE260C" w:rsidRPr="000E4A77" w:rsidRDefault="00BE260C" w:rsidP="00BE260C">
            <w:pPr>
              <w:jc w:val="both"/>
              <w:rPr>
                <w:sz w:val="19"/>
                <w:szCs w:val="19"/>
              </w:rPr>
            </w:pPr>
          </w:p>
        </w:tc>
        <w:tc>
          <w:tcPr>
            <w:tcW w:w="4629"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0030DD98" w14:textId="05790AF0" w:rsidR="00BE260C" w:rsidRPr="000E4A77" w:rsidRDefault="00366C77" w:rsidP="00BE260C">
            <w:pPr>
              <w:jc w:val="both"/>
              <w:rPr>
                <w:b/>
                <w:sz w:val="19"/>
                <w:szCs w:val="19"/>
              </w:rPr>
            </w:pPr>
            <w:del w:id="74" w:author="Ivo Kuřitka" w:date="2019-11-27T22:34:00Z">
              <w:r w:rsidRPr="000E4A77">
                <w:rPr>
                  <w:b/>
                  <w:sz w:val="19"/>
                  <w:szCs w:val="19"/>
                </w:rPr>
                <w:delText xml:space="preserve">hodin </w:delText>
              </w:r>
            </w:del>
            <w:ins w:id="75" w:author="Ivo Kuřitka" w:date="2019-11-27T22:34:00Z">
              <w:r w:rsidR="00BE260C" w:rsidRPr="000E4A77">
                <w:rPr>
                  <w:b/>
                  <w:sz w:val="19"/>
                  <w:szCs w:val="19"/>
                </w:rPr>
                <w:t>Rozsah konzultací (soustředění)</w:t>
              </w:r>
            </w:ins>
          </w:p>
        </w:tc>
      </w:tr>
      <w:tr w:rsidR="00BE260C" w:rsidRPr="000E4A77" w14:paraId="6C77FEAD" w14:textId="77777777" w:rsidTr="001A54CF">
        <w:tc>
          <w:tcPr>
            <w:tcW w:w="10065"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5942A31A" w14:textId="797D0F0D" w:rsidR="00BE260C" w:rsidRPr="000E4A77" w:rsidRDefault="00BE260C" w:rsidP="00BE260C">
            <w:pPr>
              <w:jc w:val="both"/>
              <w:rPr>
                <w:b/>
                <w:sz w:val="19"/>
                <w:szCs w:val="19"/>
              </w:rPr>
            </w:pPr>
            <w:r w:rsidRPr="000E4A77">
              <w:rPr>
                <w:b/>
                <w:sz w:val="19"/>
                <w:szCs w:val="19"/>
              </w:rPr>
              <w:t>Informace o způsobu kontaktu s vyučujícím</w:t>
            </w:r>
          </w:p>
        </w:tc>
      </w:tr>
      <w:tr w:rsidR="00BE260C" w:rsidRPr="000E4A77" w14:paraId="7AE6CC8D" w14:textId="77777777" w:rsidTr="001A54CF">
        <w:trPr>
          <w:trHeight w:val="144"/>
        </w:trPr>
        <w:tc>
          <w:tcPr>
            <w:tcW w:w="10065" w:type="dxa"/>
            <w:gridSpan w:val="26"/>
            <w:tcBorders>
              <w:top w:val="single" w:sz="4" w:space="0" w:color="auto"/>
              <w:left w:val="single" w:sz="4" w:space="0" w:color="auto"/>
              <w:bottom w:val="single" w:sz="4" w:space="0" w:color="auto"/>
              <w:right w:val="single" w:sz="4" w:space="0" w:color="auto"/>
            </w:tcBorders>
          </w:tcPr>
          <w:p w14:paraId="0F4F8C8A" w14:textId="77777777" w:rsidR="00BE260C" w:rsidRPr="00BE260C" w:rsidRDefault="00BE260C" w:rsidP="00BE260C">
            <w:pPr>
              <w:pStyle w:val="TableParagraph"/>
              <w:ind w:left="0"/>
              <w:jc w:val="both"/>
              <w:rPr>
                <w:color w:val="000000"/>
                <w:sz w:val="18"/>
                <w:szCs w:val="18"/>
                <w:lang w:val="cs-CZ"/>
              </w:rPr>
            </w:pPr>
            <w:ins w:id="76" w:author="Ivo Kuřitka" w:date="2019-11-27T22:34:00Z">
              <w:r w:rsidRPr="003548D1">
                <w:rPr>
                  <w:sz w:val="18"/>
                  <w:szCs w:val="18"/>
                  <w:highlight w:val="yellow"/>
                  <w:lang w:val="cs-CZ"/>
                </w:rPr>
                <w:t xml:space="preserve">Předmět je koncipován jako povinný a dvousemestrální se zaměřením na akademické psaní a technickou presentaci, který je realizován v denním typu studia výhradně kontaktní formou výuky (seminář), v kombinovaném typu studia pak formou konzultací se specifickým důrazem na individuální práci studentů a práci s textem (časopisecké publikace, učebnice, knihy). Celkový rozsah seminární výuky předmětu ve vyučovacích hodinách je za oba semestry 112h. Předpokládaná celková časová náročnost studia tohoto předmětu (zahrnující domácí přípravu, účast na výuce, přípravu na zkoušku a konzultace) je 262h. </w:t>
              </w:r>
            </w:ins>
            <w:r w:rsidRPr="003548D1">
              <w:rPr>
                <w:color w:val="000000"/>
                <w:sz w:val="18"/>
                <w:szCs w:val="18"/>
                <w:highlight w:val="yellow"/>
                <w:lang w:val="cs-CZ"/>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r w:rsidRPr="00EB1146">
              <w:rPr>
                <w:color w:val="000000"/>
                <w:sz w:val="18"/>
                <w:szCs w:val="18"/>
                <w:lang w:val="cs-CZ"/>
              </w:rPr>
              <w:t> </w:t>
            </w:r>
          </w:p>
          <w:p w14:paraId="0FA55030" w14:textId="77777777" w:rsidR="00366C77" w:rsidRPr="000E4A77" w:rsidRDefault="00366C77" w:rsidP="00366C77">
            <w:pPr>
              <w:pStyle w:val="xxmsonormal"/>
              <w:shd w:val="clear" w:color="auto" w:fill="FFFFFF"/>
              <w:spacing w:before="0" w:beforeAutospacing="0" w:after="0" w:afterAutospacing="0"/>
              <w:rPr>
                <w:del w:id="77" w:author="Ivo Kuřitka" w:date="2019-11-27T22:34:00Z"/>
                <w:color w:val="000000"/>
                <w:sz w:val="10"/>
                <w:szCs w:val="10"/>
              </w:rPr>
            </w:pPr>
          </w:p>
          <w:p w14:paraId="0881E97B" w14:textId="79CF39A2" w:rsidR="00BE260C" w:rsidRPr="000E4A77" w:rsidRDefault="00BE260C" w:rsidP="00BE260C">
            <w:pPr>
              <w:pStyle w:val="xxmsonormal"/>
              <w:shd w:val="clear" w:color="auto" w:fill="FFFFFF"/>
              <w:spacing w:before="0" w:beforeAutospacing="0" w:after="0" w:afterAutospacing="0"/>
              <w:rPr>
                <w:sz w:val="19"/>
                <w:szCs w:val="19"/>
              </w:rPr>
            </w:pPr>
            <w:r w:rsidRPr="00EB1146">
              <w:rPr>
                <w:color w:val="000000"/>
                <w:sz w:val="18"/>
                <w:szCs w:val="18"/>
              </w:rPr>
              <w:t>Možnosti komunikace s vyučujícím: </w:t>
            </w:r>
            <w:hyperlink r:id="rId51" w:history="1">
              <w:r w:rsidRPr="00EB1146">
                <w:rPr>
                  <w:rStyle w:val="Hypertextovodkaz"/>
                  <w:sz w:val="18"/>
                  <w:szCs w:val="18"/>
                </w:rPr>
                <w:t>lengalova@utb.cz</w:t>
              </w:r>
            </w:hyperlink>
            <w:r w:rsidRPr="00EB1146">
              <w:rPr>
                <w:color w:val="000000"/>
                <w:sz w:val="18"/>
                <w:szCs w:val="18"/>
              </w:rPr>
              <w:t>, 576 037 367</w:t>
            </w:r>
            <w:ins w:id="78" w:author="Ivo Kuřitka" w:date="2019-11-27T22:34:00Z">
              <w:r w:rsidRPr="00EB1146">
                <w:rPr>
                  <w:color w:val="000000"/>
                  <w:sz w:val="18"/>
                  <w:szCs w:val="18"/>
                </w:rPr>
                <w:t>.</w:t>
              </w:r>
            </w:ins>
          </w:p>
        </w:tc>
      </w:tr>
      <w:tr w:rsidR="00366C77" w:rsidRPr="00866204" w14:paraId="1E74F958" w14:textId="77777777" w:rsidTr="001A54CF">
        <w:trPr>
          <w:trHeight w:val="283"/>
        </w:trPr>
        <w:tc>
          <w:tcPr>
            <w:tcW w:w="10065" w:type="dxa"/>
            <w:gridSpan w:val="26"/>
            <w:tcBorders>
              <w:top w:val="single" w:sz="4" w:space="0" w:color="auto"/>
              <w:left w:val="single" w:sz="4" w:space="0" w:color="auto"/>
              <w:bottom w:val="single" w:sz="4" w:space="0" w:color="auto"/>
              <w:right w:val="single" w:sz="4" w:space="0" w:color="auto"/>
            </w:tcBorders>
            <w:shd w:val="clear" w:color="auto" w:fill="BDD6EE"/>
          </w:tcPr>
          <w:p w14:paraId="03423842" w14:textId="77777777" w:rsidR="00366C77" w:rsidRPr="00AB2841" w:rsidRDefault="00366C77" w:rsidP="00366C77">
            <w:pPr>
              <w:jc w:val="both"/>
              <w:rPr>
                <w:b/>
                <w:color w:val="000000"/>
                <w:sz w:val="28"/>
                <w:szCs w:val="28"/>
              </w:rPr>
            </w:pPr>
            <w:r w:rsidRPr="00866204">
              <w:rPr>
                <w:color w:val="000000"/>
              </w:rPr>
              <w:lastRenderedPageBreak/>
              <w:br w:type="page"/>
            </w:r>
            <w:r w:rsidRPr="00AB2841">
              <w:rPr>
                <w:b/>
                <w:color w:val="000000"/>
                <w:sz w:val="28"/>
                <w:szCs w:val="28"/>
              </w:rPr>
              <w:t>B-III – Charakteristika studijního předmětu</w:t>
            </w:r>
          </w:p>
        </w:tc>
      </w:tr>
      <w:tr w:rsidR="00366C77" w:rsidRPr="00AB2841" w14:paraId="4CF05BED" w14:textId="77777777" w:rsidTr="001A54CF">
        <w:tc>
          <w:tcPr>
            <w:tcW w:w="3120" w:type="dxa"/>
            <w:gridSpan w:val="5"/>
            <w:tcBorders>
              <w:top w:val="double" w:sz="4" w:space="0" w:color="auto"/>
            </w:tcBorders>
            <w:shd w:val="clear" w:color="auto" w:fill="F7CAAC"/>
          </w:tcPr>
          <w:p w14:paraId="088E75BF" w14:textId="77777777" w:rsidR="00366C77" w:rsidRPr="009B437D" w:rsidRDefault="00366C77" w:rsidP="00366C77">
            <w:pPr>
              <w:jc w:val="both"/>
              <w:rPr>
                <w:b/>
              </w:rPr>
            </w:pPr>
            <w:r w:rsidRPr="009B437D">
              <w:rPr>
                <w:b/>
              </w:rPr>
              <w:t>Název studijního předmětu</w:t>
            </w:r>
          </w:p>
        </w:tc>
        <w:tc>
          <w:tcPr>
            <w:tcW w:w="6945" w:type="dxa"/>
            <w:gridSpan w:val="21"/>
            <w:tcBorders>
              <w:top w:val="double" w:sz="4" w:space="0" w:color="auto"/>
            </w:tcBorders>
          </w:tcPr>
          <w:p w14:paraId="5C47E385" w14:textId="7F595B83" w:rsidR="00366C77" w:rsidRPr="001A54CF" w:rsidRDefault="001A54CF" w:rsidP="00366C77">
            <w:pPr>
              <w:jc w:val="both"/>
              <w:rPr>
                <w:b/>
              </w:rPr>
            </w:pPr>
            <w:bookmarkStart w:id="79" w:name="Technol_biokompoz"/>
            <w:bookmarkEnd w:id="79"/>
            <w:r w:rsidRPr="001A54CF">
              <w:rPr>
                <w:b/>
                <w:lang w:val="de-DE"/>
              </w:rPr>
              <w:t>Technology of Biocomposites</w:t>
            </w:r>
          </w:p>
        </w:tc>
      </w:tr>
      <w:tr w:rsidR="00366C77" w:rsidRPr="00AB2841" w14:paraId="34BC291C" w14:textId="77777777" w:rsidTr="001A54CF">
        <w:tc>
          <w:tcPr>
            <w:tcW w:w="3120" w:type="dxa"/>
            <w:gridSpan w:val="5"/>
            <w:shd w:val="clear" w:color="auto" w:fill="F7CAAC"/>
          </w:tcPr>
          <w:p w14:paraId="3C03818B" w14:textId="77777777" w:rsidR="00366C77" w:rsidRPr="009B437D" w:rsidRDefault="00366C77" w:rsidP="00366C77">
            <w:pPr>
              <w:jc w:val="both"/>
              <w:rPr>
                <w:b/>
              </w:rPr>
            </w:pPr>
            <w:r w:rsidRPr="009B437D">
              <w:rPr>
                <w:b/>
              </w:rPr>
              <w:t>Typ předmětu</w:t>
            </w:r>
          </w:p>
        </w:tc>
        <w:tc>
          <w:tcPr>
            <w:tcW w:w="3406" w:type="dxa"/>
            <w:gridSpan w:val="12"/>
          </w:tcPr>
          <w:p w14:paraId="6D8D814B" w14:textId="77777777" w:rsidR="00366C77" w:rsidRPr="009B437D" w:rsidRDefault="00366C77" w:rsidP="00366C77">
            <w:pPr>
              <w:jc w:val="both"/>
            </w:pPr>
          </w:p>
        </w:tc>
        <w:tc>
          <w:tcPr>
            <w:tcW w:w="2695" w:type="dxa"/>
            <w:gridSpan w:val="5"/>
            <w:shd w:val="clear" w:color="auto" w:fill="F7CAAC"/>
          </w:tcPr>
          <w:p w14:paraId="68A6053E" w14:textId="77777777" w:rsidR="00366C77" w:rsidRPr="009B437D" w:rsidRDefault="00366C77" w:rsidP="00366C77">
            <w:pPr>
              <w:jc w:val="both"/>
            </w:pPr>
            <w:r w:rsidRPr="009B437D">
              <w:rPr>
                <w:b/>
              </w:rPr>
              <w:t>doporučený ročník / semestr</w:t>
            </w:r>
          </w:p>
        </w:tc>
        <w:tc>
          <w:tcPr>
            <w:tcW w:w="844" w:type="dxa"/>
            <w:gridSpan w:val="4"/>
          </w:tcPr>
          <w:p w14:paraId="4424040C" w14:textId="77777777" w:rsidR="00366C77" w:rsidRPr="009B437D" w:rsidRDefault="00366C77" w:rsidP="00366C77">
            <w:pPr>
              <w:jc w:val="both"/>
            </w:pPr>
          </w:p>
        </w:tc>
      </w:tr>
      <w:tr w:rsidR="00366C77" w:rsidRPr="00AB2841" w14:paraId="57237C49" w14:textId="77777777" w:rsidTr="001A54CF">
        <w:tc>
          <w:tcPr>
            <w:tcW w:w="3120" w:type="dxa"/>
            <w:gridSpan w:val="5"/>
            <w:shd w:val="clear" w:color="auto" w:fill="F7CAAC"/>
          </w:tcPr>
          <w:p w14:paraId="3181EE77" w14:textId="77777777" w:rsidR="00366C77" w:rsidRPr="009B437D" w:rsidRDefault="00366C77" w:rsidP="00366C77">
            <w:pPr>
              <w:jc w:val="both"/>
              <w:rPr>
                <w:b/>
              </w:rPr>
            </w:pPr>
            <w:r w:rsidRPr="009B437D">
              <w:rPr>
                <w:b/>
              </w:rPr>
              <w:t>Rozsah studijního předmětu</w:t>
            </w:r>
          </w:p>
        </w:tc>
        <w:tc>
          <w:tcPr>
            <w:tcW w:w="1701" w:type="dxa"/>
            <w:gridSpan w:val="7"/>
          </w:tcPr>
          <w:p w14:paraId="60A61628" w14:textId="77777777" w:rsidR="00366C77" w:rsidRPr="009B437D" w:rsidRDefault="00366C77" w:rsidP="00366C77">
            <w:pPr>
              <w:jc w:val="both"/>
            </w:pPr>
          </w:p>
        </w:tc>
        <w:tc>
          <w:tcPr>
            <w:tcW w:w="889" w:type="dxa"/>
            <w:gridSpan w:val="2"/>
            <w:shd w:val="clear" w:color="auto" w:fill="F7CAAC"/>
          </w:tcPr>
          <w:p w14:paraId="5EACEEF2" w14:textId="77777777" w:rsidR="00366C77" w:rsidRPr="009B437D" w:rsidRDefault="00366C77" w:rsidP="00366C77">
            <w:pPr>
              <w:jc w:val="both"/>
              <w:rPr>
                <w:b/>
              </w:rPr>
            </w:pPr>
            <w:r w:rsidRPr="009B437D">
              <w:rPr>
                <w:b/>
              </w:rPr>
              <w:t xml:space="preserve">hod. </w:t>
            </w:r>
          </w:p>
        </w:tc>
        <w:tc>
          <w:tcPr>
            <w:tcW w:w="816" w:type="dxa"/>
            <w:gridSpan w:val="3"/>
          </w:tcPr>
          <w:p w14:paraId="2B57A1C4" w14:textId="77777777" w:rsidR="00366C77" w:rsidRPr="009B437D" w:rsidRDefault="00366C77" w:rsidP="00366C77">
            <w:pPr>
              <w:jc w:val="both"/>
            </w:pPr>
          </w:p>
        </w:tc>
        <w:tc>
          <w:tcPr>
            <w:tcW w:w="2156" w:type="dxa"/>
            <w:gridSpan w:val="3"/>
            <w:shd w:val="clear" w:color="auto" w:fill="F7CAAC"/>
          </w:tcPr>
          <w:p w14:paraId="5BE5AC9A" w14:textId="77777777" w:rsidR="00366C77" w:rsidRPr="009B437D" w:rsidRDefault="00366C77" w:rsidP="00366C77">
            <w:pPr>
              <w:jc w:val="both"/>
              <w:rPr>
                <w:b/>
              </w:rPr>
            </w:pPr>
            <w:r w:rsidRPr="009B437D">
              <w:rPr>
                <w:b/>
              </w:rPr>
              <w:t>kreditů</w:t>
            </w:r>
          </w:p>
        </w:tc>
        <w:tc>
          <w:tcPr>
            <w:tcW w:w="1383" w:type="dxa"/>
            <w:gridSpan w:val="6"/>
          </w:tcPr>
          <w:p w14:paraId="151B65F7" w14:textId="77777777" w:rsidR="00366C77" w:rsidRPr="009B437D" w:rsidRDefault="00366C77" w:rsidP="00366C77">
            <w:pPr>
              <w:jc w:val="both"/>
            </w:pPr>
          </w:p>
        </w:tc>
      </w:tr>
      <w:tr w:rsidR="00366C77" w:rsidRPr="00AB2841" w14:paraId="06DAA2FB" w14:textId="77777777" w:rsidTr="001A54CF">
        <w:tc>
          <w:tcPr>
            <w:tcW w:w="3120" w:type="dxa"/>
            <w:gridSpan w:val="5"/>
            <w:shd w:val="clear" w:color="auto" w:fill="F7CAAC"/>
          </w:tcPr>
          <w:p w14:paraId="0763E845" w14:textId="77777777" w:rsidR="00366C77" w:rsidRPr="009B437D" w:rsidRDefault="00366C77" w:rsidP="00366C77">
            <w:pPr>
              <w:jc w:val="both"/>
              <w:rPr>
                <w:b/>
              </w:rPr>
            </w:pPr>
            <w:r w:rsidRPr="009B437D">
              <w:rPr>
                <w:b/>
              </w:rPr>
              <w:t>Prerekvizity, korekvizity, ekvivalence</w:t>
            </w:r>
          </w:p>
        </w:tc>
        <w:tc>
          <w:tcPr>
            <w:tcW w:w="6945" w:type="dxa"/>
            <w:gridSpan w:val="21"/>
          </w:tcPr>
          <w:p w14:paraId="1ED25A30" w14:textId="77777777" w:rsidR="00366C77" w:rsidRPr="009B437D" w:rsidRDefault="00366C77" w:rsidP="00366C77">
            <w:pPr>
              <w:jc w:val="both"/>
            </w:pPr>
          </w:p>
        </w:tc>
      </w:tr>
      <w:tr w:rsidR="00366C77" w:rsidRPr="00AB2841" w14:paraId="41E99793" w14:textId="77777777" w:rsidTr="001A54CF">
        <w:tc>
          <w:tcPr>
            <w:tcW w:w="3120" w:type="dxa"/>
            <w:gridSpan w:val="5"/>
            <w:shd w:val="clear" w:color="auto" w:fill="F7CAAC"/>
          </w:tcPr>
          <w:p w14:paraId="0CAB2BDD" w14:textId="77777777" w:rsidR="00366C77" w:rsidRPr="009B437D" w:rsidRDefault="00366C77" w:rsidP="00366C77">
            <w:pPr>
              <w:jc w:val="both"/>
              <w:rPr>
                <w:b/>
              </w:rPr>
            </w:pPr>
            <w:r w:rsidRPr="009B437D">
              <w:rPr>
                <w:b/>
              </w:rPr>
              <w:t>Způsob ověření studijních výsledků</w:t>
            </w:r>
          </w:p>
        </w:tc>
        <w:tc>
          <w:tcPr>
            <w:tcW w:w="3406" w:type="dxa"/>
            <w:gridSpan w:val="12"/>
          </w:tcPr>
          <w:p w14:paraId="1DBE6500" w14:textId="77777777" w:rsidR="00366C77" w:rsidRPr="009B437D" w:rsidRDefault="00366C77" w:rsidP="00366C77">
            <w:pPr>
              <w:jc w:val="both"/>
            </w:pPr>
            <w:r w:rsidRPr="009B437D">
              <w:t>zkouška</w:t>
            </w:r>
          </w:p>
        </w:tc>
        <w:tc>
          <w:tcPr>
            <w:tcW w:w="2156" w:type="dxa"/>
            <w:gridSpan w:val="3"/>
            <w:shd w:val="clear" w:color="auto" w:fill="F7CAAC"/>
          </w:tcPr>
          <w:p w14:paraId="2C356ED1" w14:textId="77777777" w:rsidR="00366C77" w:rsidRPr="009B437D" w:rsidRDefault="00366C77" w:rsidP="00366C77">
            <w:pPr>
              <w:jc w:val="both"/>
              <w:rPr>
                <w:b/>
              </w:rPr>
            </w:pPr>
            <w:r w:rsidRPr="009B437D">
              <w:rPr>
                <w:b/>
              </w:rPr>
              <w:t>Forma výuky</w:t>
            </w:r>
          </w:p>
        </w:tc>
        <w:tc>
          <w:tcPr>
            <w:tcW w:w="1383" w:type="dxa"/>
            <w:gridSpan w:val="6"/>
          </w:tcPr>
          <w:p w14:paraId="18E91C26" w14:textId="77777777" w:rsidR="00366C77" w:rsidRPr="009B437D" w:rsidRDefault="00366C77" w:rsidP="00366C77">
            <w:pPr>
              <w:jc w:val="both"/>
            </w:pPr>
          </w:p>
        </w:tc>
      </w:tr>
      <w:tr w:rsidR="00366C77" w:rsidRPr="00AB2841" w14:paraId="233E8D7B" w14:textId="77777777" w:rsidTr="001A54CF">
        <w:tc>
          <w:tcPr>
            <w:tcW w:w="3120" w:type="dxa"/>
            <w:gridSpan w:val="5"/>
            <w:shd w:val="clear" w:color="auto" w:fill="F7CAAC"/>
          </w:tcPr>
          <w:p w14:paraId="3968BDF7" w14:textId="77777777" w:rsidR="00366C77" w:rsidRPr="009B437D" w:rsidRDefault="00366C77" w:rsidP="00366C77">
            <w:pPr>
              <w:jc w:val="both"/>
              <w:rPr>
                <w:b/>
              </w:rPr>
            </w:pPr>
            <w:r w:rsidRPr="009B437D">
              <w:rPr>
                <w:b/>
              </w:rPr>
              <w:t>Forma způsobu ověření studijních výsledků a další požadavky na studenta</w:t>
            </w:r>
          </w:p>
        </w:tc>
        <w:tc>
          <w:tcPr>
            <w:tcW w:w="6945" w:type="dxa"/>
            <w:gridSpan w:val="21"/>
            <w:tcBorders>
              <w:bottom w:val="single" w:sz="4" w:space="0" w:color="auto"/>
            </w:tcBorders>
          </w:tcPr>
          <w:p w14:paraId="024C853A" w14:textId="77777777" w:rsidR="00366C77" w:rsidRPr="009B437D" w:rsidRDefault="00366C77" w:rsidP="00366C77">
            <w:pPr>
              <w:pStyle w:val="TableParagraph"/>
              <w:ind w:left="0"/>
              <w:jc w:val="both"/>
              <w:rPr>
                <w:sz w:val="20"/>
                <w:szCs w:val="20"/>
                <w:lang w:val="cs-CZ"/>
              </w:rPr>
            </w:pPr>
            <w:r w:rsidRPr="009B437D">
              <w:rPr>
                <w:sz w:val="20"/>
                <w:szCs w:val="20"/>
                <w:lang w:val="cs-CZ"/>
              </w:rPr>
              <w:t>Zkouška: prokázání znalosti probíraných tematických okruhů, ústní zkouška.</w:t>
            </w:r>
          </w:p>
          <w:p w14:paraId="4C9FA30A" w14:textId="77777777" w:rsidR="00366C77" w:rsidRPr="009B437D" w:rsidRDefault="00366C77" w:rsidP="00366C77">
            <w:pPr>
              <w:jc w:val="both"/>
            </w:pPr>
            <w:r w:rsidRPr="009B437D">
              <w:t>Ve spojitosti s řešeným tématem disertační práce musí student prokázat hlubší znalosti. Kapitoly určené k podrobnému studiu budou uloženy studentovi examinátorem v dostatečném časovém předstihu.</w:t>
            </w:r>
          </w:p>
        </w:tc>
      </w:tr>
      <w:tr w:rsidR="00366C77" w:rsidRPr="00AB2841" w14:paraId="61840A49" w14:textId="77777777" w:rsidTr="001A54CF">
        <w:trPr>
          <w:trHeight w:val="197"/>
        </w:trPr>
        <w:tc>
          <w:tcPr>
            <w:tcW w:w="3120" w:type="dxa"/>
            <w:gridSpan w:val="5"/>
            <w:tcBorders>
              <w:top w:val="nil"/>
            </w:tcBorders>
            <w:shd w:val="clear" w:color="auto" w:fill="F7CAAC"/>
          </w:tcPr>
          <w:p w14:paraId="31C65FCE" w14:textId="77777777" w:rsidR="00366C77" w:rsidRPr="009B437D" w:rsidRDefault="00366C77" w:rsidP="00366C77">
            <w:pPr>
              <w:jc w:val="both"/>
              <w:rPr>
                <w:b/>
              </w:rPr>
            </w:pPr>
            <w:r w:rsidRPr="009B437D">
              <w:rPr>
                <w:b/>
              </w:rPr>
              <w:t>Garant předmětu</w:t>
            </w:r>
          </w:p>
        </w:tc>
        <w:tc>
          <w:tcPr>
            <w:tcW w:w="6945" w:type="dxa"/>
            <w:gridSpan w:val="21"/>
            <w:tcBorders>
              <w:top w:val="single" w:sz="4" w:space="0" w:color="auto"/>
            </w:tcBorders>
          </w:tcPr>
          <w:p w14:paraId="22563D8D" w14:textId="26FB02DA" w:rsidR="00366C77" w:rsidRPr="009B437D" w:rsidRDefault="00366C77" w:rsidP="00366C77">
            <w:pPr>
              <w:jc w:val="both"/>
            </w:pPr>
            <w:r w:rsidRPr="009B437D">
              <w:t xml:space="preserve">doc. Nabanita Saha, </w:t>
            </w:r>
            <w:proofErr w:type="gramStart"/>
            <w:r w:rsidRPr="009B437D">
              <w:t>M</w:t>
            </w:r>
            <w:r w:rsidR="000271DC">
              <w:t>.</w:t>
            </w:r>
            <w:r w:rsidR="00B86977">
              <w:t>Sc</w:t>
            </w:r>
            <w:proofErr w:type="gramEnd"/>
            <w:r w:rsidR="00B86977">
              <w:t>., P</w:t>
            </w:r>
            <w:r w:rsidRPr="009B437D">
              <w:t>h.D.</w:t>
            </w:r>
          </w:p>
        </w:tc>
      </w:tr>
      <w:tr w:rsidR="00366C77" w:rsidRPr="00AB2841" w14:paraId="0492AA2A" w14:textId="77777777" w:rsidTr="001A54CF">
        <w:trPr>
          <w:trHeight w:val="243"/>
        </w:trPr>
        <w:tc>
          <w:tcPr>
            <w:tcW w:w="3120" w:type="dxa"/>
            <w:gridSpan w:val="5"/>
            <w:tcBorders>
              <w:top w:val="nil"/>
            </w:tcBorders>
            <w:shd w:val="clear" w:color="auto" w:fill="F7CAAC"/>
          </w:tcPr>
          <w:p w14:paraId="218B77FA" w14:textId="77777777" w:rsidR="00366C77" w:rsidRPr="009B437D" w:rsidRDefault="00366C77" w:rsidP="00366C77">
            <w:pPr>
              <w:jc w:val="both"/>
              <w:rPr>
                <w:b/>
              </w:rPr>
            </w:pPr>
            <w:r w:rsidRPr="009B437D">
              <w:rPr>
                <w:b/>
              </w:rPr>
              <w:t>Zapojení garanta do výuky předmětu</w:t>
            </w:r>
          </w:p>
        </w:tc>
        <w:tc>
          <w:tcPr>
            <w:tcW w:w="6945" w:type="dxa"/>
            <w:gridSpan w:val="21"/>
            <w:tcBorders>
              <w:top w:val="nil"/>
            </w:tcBorders>
          </w:tcPr>
          <w:p w14:paraId="7E86630B" w14:textId="77777777" w:rsidR="00366C77" w:rsidRPr="009B437D" w:rsidRDefault="00366C77" w:rsidP="00366C77">
            <w:pPr>
              <w:jc w:val="both"/>
            </w:pPr>
            <w:r w:rsidRPr="009B437D">
              <w:t>100%</w:t>
            </w:r>
          </w:p>
        </w:tc>
      </w:tr>
      <w:tr w:rsidR="00366C77" w:rsidRPr="00AB2841" w14:paraId="277558AD" w14:textId="77777777" w:rsidTr="001A54CF">
        <w:tc>
          <w:tcPr>
            <w:tcW w:w="3120" w:type="dxa"/>
            <w:gridSpan w:val="5"/>
            <w:shd w:val="clear" w:color="auto" w:fill="F7CAAC"/>
          </w:tcPr>
          <w:p w14:paraId="0996C8D4" w14:textId="77777777" w:rsidR="00366C77" w:rsidRPr="009B437D" w:rsidRDefault="00366C77" w:rsidP="00366C77">
            <w:pPr>
              <w:jc w:val="both"/>
              <w:rPr>
                <w:b/>
              </w:rPr>
            </w:pPr>
            <w:r w:rsidRPr="009B437D">
              <w:rPr>
                <w:b/>
              </w:rPr>
              <w:t>Vyučující</w:t>
            </w:r>
          </w:p>
        </w:tc>
        <w:tc>
          <w:tcPr>
            <w:tcW w:w="6945" w:type="dxa"/>
            <w:gridSpan w:val="21"/>
            <w:tcBorders>
              <w:bottom w:val="nil"/>
            </w:tcBorders>
          </w:tcPr>
          <w:p w14:paraId="78A33000" w14:textId="77777777" w:rsidR="00366C77" w:rsidRPr="009B437D" w:rsidRDefault="00366C77" w:rsidP="00366C77">
            <w:pPr>
              <w:jc w:val="both"/>
            </w:pPr>
          </w:p>
        </w:tc>
      </w:tr>
      <w:tr w:rsidR="00366C77" w:rsidRPr="00AB2841" w14:paraId="7D5107E7" w14:textId="77777777" w:rsidTr="001A54CF">
        <w:trPr>
          <w:trHeight w:val="165"/>
        </w:trPr>
        <w:tc>
          <w:tcPr>
            <w:tcW w:w="10065" w:type="dxa"/>
            <w:gridSpan w:val="26"/>
            <w:tcBorders>
              <w:top w:val="nil"/>
            </w:tcBorders>
          </w:tcPr>
          <w:p w14:paraId="5BD7B53F" w14:textId="06A92BB5" w:rsidR="00366C77" w:rsidRPr="009B437D" w:rsidRDefault="00366C77" w:rsidP="00366C77">
            <w:pPr>
              <w:jc w:val="both"/>
            </w:pPr>
            <w:r w:rsidRPr="009B437D">
              <w:t xml:space="preserve">doc. Nabanita Saha, </w:t>
            </w:r>
            <w:proofErr w:type="gramStart"/>
            <w:r w:rsidRPr="009B437D">
              <w:t>M</w:t>
            </w:r>
            <w:r w:rsidR="000271DC">
              <w:t>.</w:t>
            </w:r>
            <w:r w:rsidRPr="009B437D">
              <w:t>Sc</w:t>
            </w:r>
            <w:proofErr w:type="gramEnd"/>
            <w:r w:rsidRPr="009B437D">
              <w:t>.</w:t>
            </w:r>
            <w:r w:rsidR="00B86977">
              <w:t>,</w:t>
            </w:r>
            <w:r w:rsidRPr="009B437D">
              <w:t xml:space="preserve"> Ph.D.</w:t>
            </w:r>
          </w:p>
        </w:tc>
      </w:tr>
      <w:tr w:rsidR="00366C77" w:rsidRPr="00AB2841" w14:paraId="5408ABC3" w14:textId="77777777" w:rsidTr="001A54CF">
        <w:tc>
          <w:tcPr>
            <w:tcW w:w="3120" w:type="dxa"/>
            <w:gridSpan w:val="5"/>
            <w:shd w:val="clear" w:color="auto" w:fill="F7CAAC"/>
          </w:tcPr>
          <w:p w14:paraId="28A916D7" w14:textId="77777777" w:rsidR="00366C77" w:rsidRPr="009B437D" w:rsidRDefault="00366C77" w:rsidP="00366C77">
            <w:pPr>
              <w:jc w:val="both"/>
              <w:rPr>
                <w:b/>
              </w:rPr>
            </w:pPr>
            <w:r w:rsidRPr="009B437D">
              <w:rPr>
                <w:b/>
              </w:rPr>
              <w:t>Stručná anotace předmětu</w:t>
            </w:r>
          </w:p>
        </w:tc>
        <w:tc>
          <w:tcPr>
            <w:tcW w:w="6945" w:type="dxa"/>
            <w:gridSpan w:val="21"/>
            <w:tcBorders>
              <w:bottom w:val="nil"/>
            </w:tcBorders>
          </w:tcPr>
          <w:p w14:paraId="79DDFB90" w14:textId="77777777" w:rsidR="00366C77" w:rsidRPr="009B437D" w:rsidRDefault="00366C77" w:rsidP="00366C77">
            <w:pPr>
              <w:jc w:val="both"/>
            </w:pPr>
          </w:p>
        </w:tc>
      </w:tr>
      <w:tr w:rsidR="00366C77" w:rsidRPr="00AB2841" w14:paraId="74753F91" w14:textId="77777777" w:rsidTr="001A54CF">
        <w:trPr>
          <w:trHeight w:val="951"/>
        </w:trPr>
        <w:tc>
          <w:tcPr>
            <w:tcW w:w="10065" w:type="dxa"/>
            <w:gridSpan w:val="26"/>
            <w:tcBorders>
              <w:top w:val="nil"/>
              <w:bottom w:val="single" w:sz="12" w:space="0" w:color="auto"/>
            </w:tcBorders>
          </w:tcPr>
          <w:p w14:paraId="1E995015" w14:textId="77777777" w:rsidR="00972246" w:rsidRDefault="00972246" w:rsidP="00972246">
            <w:pPr>
              <w:pStyle w:val="TableParagraph"/>
              <w:ind w:left="0"/>
              <w:jc w:val="both"/>
              <w:rPr>
                <w:sz w:val="20"/>
                <w:szCs w:val="20"/>
                <w:lang w:val="cs-CZ"/>
              </w:rPr>
            </w:pPr>
            <w:r>
              <w:rPr>
                <w:sz w:val="20"/>
                <w:szCs w:val="20"/>
                <w:lang w:val="cs-CZ"/>
              </w:rPr>
              <w:t>Cílem předmětu je</w:t>
            </w:r>
            <w:r w:rsidRPr="009B437D">
              <w:rPr>
                <w:sz w:val="20"/>
                <w:szCs w:val="20"/>
                <w:lang w:val="cs-CZ"/>
              </w:rPr>
              <w:t xml:space="preserve"> prohloubení a rozšíření znalostí ve specifické oblasti zaměřující se na složení, vlastnosti, přípravu a zpracovatelské postupy biokompozitů.</w:t>
            </w:r>
            <w:r>
              <w:rPr>
                <w:sz w:val="20"/>
                <w:szCs w:val="20"/>
                <w:lang w:val="cs-CZ"/>
              </w:rPr>
              <w:t xml:space="preserve"> </w:t>
            </w:r>
            <w:r w:rsidRPr="009B437D">
              <w:rPr>
                <w:sz w:val="20"/>
                <w:szCs w:val="20"/>
                <w:lang w:val="cs-CZ"/>
              </w:rPr>
              <w:t>V rámci tohoto předmětu bude pozornost věnována problematice složení a vlastností matric a sekundárních</w:t>
            </w:r>
            <w:r>
              <w:rPr>
                <w:sz w:val="20"/>
                <w:szCs w:val="20"/>
                <w:lang w:val="cs-CZ"/>
              </w:rPr>
              <w:t xml:space="preserve"> fází </w:t>
            </w:r>
            <w:r w:rsidRPr="009B437D">
              <w:rPr>
                <w:sz w:val="20"/>
                <w:szCs w:val="20"/>
                <w:lang w:val="cs-CZ"/>
              </w:rPr>
              <w:t>a</w:t>
            </w:r>
            <w:r>
              <w:rPr>
                <w:sz w:val="20"/>
                <w:szCs w:val="20"/>
                <w:lang w:val="cs-CZ"/>
              </w:rPr>
              <w:t xml:space="preserve"> jejich vzájemné interakce. </w:t>
            </w:r>
            <w:r w:rsidRPr="009B437D">
              <w:rPr>
                <w:sz w:val="20"/>
                <w:szCs w:val="20"/>
                <w:lang w:val="cs-CZ"/>
              </w:rPr>
              <w:t>Předmě</w:t>
            </w:r>
            <w:r>
              <w:rPr>
                <w:sz w:val="20"/>
                <w:szCs w:val="20"/>
                <w:lang w:val="cs-CZ"/>
              </w:rPr>
              <w:t xml:space="preserve">t se </w:t>
            </w:r>
            <w:r w:rsidRPr="009B437D">
              <w:rPr>
                <w:sz w:val="20"/>
                <w:szCs w:val="20"/>
                <w:lang w:val="cs-CZ"/>
              </w:rPr>
              <w:t>také</w:t>
            </w:r>
            <w:r>
              <w:rPr>
                <w:sz w:val="20"/>
                <w:szCs w:val="20"/>
                <w:lang w:val="cs-CZ"/>
              </w:rPr>
              <w:t xml:space="preserve"> zaměřuje na materiály </w:t>
            </w:r>
            <w:r w:rsidRPr="009B437D">
              <w:rPr>
                <w:sz w:val="20"/>
                <w:szCs w:val="20"/>
                <w:lang w:val="cs-CZ"/>
              </w:rPr>
              <w:t>z obnovitelných zdrojů včetně jejich technologických aspektů a aplikovatelnosti v</w:t>
            </w:r>
            <w:r w:rsidRPr="009B437D">
              <w:rPr>
                <w:spacing w:val="2"/>
                <w:sz w:val="20"/>
                <w:szCs w:val="20"/>
                <w:lang w:val="cs-CZ"/>
              </w:rPr>
              <w:t xml:space="preserve"> </w:t>
            </w:r>
            <w:r w:rsidRPr="009B437D">
              <w:rPr>
                <w:sz w:val="20"/>
                <w:szCs w:val="20"/>
                <w:lang w:val="cs-CZ"/>
              </w:rPr>
              <w:t>praxi.</w:t>
            </w:r>
            <w:r>
              <w:rPr>
                <w:sz w:val="20"/>
                <w:szCs w:val="20"/>
                <w:lang w:val="cs-CZ"/>
              </w:rPr>
              <w:t xml:space="preserve"> </w:t>
            </w:r>
            <w:r w:rsidRPr="00A762E1">
              <w:rPr>
                <w:sz w:val="20"/>
                <w:szCs w:val="20"/>
                <w:lang w:val="cs-CZ"/>
              </w:rPr>
              <w:t>Obsah výuky bude zohledňovat konkrétní problematiku řešené disertační</w:t>
            </w:r>
            <w:r w:rsidRPr="00A762E1">
              <w:rPr>
                <w:spacing w:val="-3"/>
                <w:sz w:val="20"/>
                <w:szCs w:val="20"/>
                <w:lang w:val="cs-CZ"/>
              </w:rPr>
              <w:t xml:space="preserve"> </w:t>
            </w:r>
            <w:r w:rsidRPr="00A762E1">
              <w:rPr>
                <w:sz w:val="20"/>
                <w:szCs w:val="20"/>
                <w:lang w:val="cs-CZ"/>
              </w:rPr>
              <w:t>práce.</w:t>
            </w:r>
          </w:p>
          <w:p w14:paraId="7AA20221" w14:textId="77777777" w:rsidR="00972246" w:rsidRPr="00A762E1" w:rsidRDefault="00972246" w:rsidP="00972246">
            <w:pPr>
              <w:pStyle w:val="TableParagraph"/>
              <w:ind w:left="0"/>
              <w:jc w:val="both"/>
              <w:rPr>
                <w:sz w:val="20"/>
                <w:szCs w:val="20"/>
                <w:u w:val="single"/>
                <w:lang w:val="cs-CZ"/>
              </w:rPr>
            </w:pPr>
          </w:p>
          <w:p w14:paraId="34389749" w14:textId="77777777" w:rsidR="00972246" w:rsidRPr="009B437D" w:rsidRDefault="00972246" w:rsidP="00972246">
            <w:pPr>
              <w:jc w:val="both"/>
            </w:pPr>
            <w:r w:rsidRPr="009B437D">
              <w:rPr>
                <w:u w:val="single"/>
              </w:rPr>
              <w:t>Základní témata:</w:t>
            </w:r>
          </w:p>
          <w:p w14:paraId="7A10A98D" w14:textId="77777777" w:rsidR="00972246" w:rsidRDefault="00972246" w:rsidP="00972246">
            <w:pPr>
              <w:pStyle w:val="Odstavecseseznamem"/>
              <w:numPr>
                <w:ilvl w:val="0"/>
                <w:numId w:val="14"/>
              </w:numPr>
              <w:ind w:left="113" w:hanging="113"/>
              <w:jc w:val="both"/>
            </w:pPr>
            <w:r>
              <w:t>Vlastnosti a interakce matric a sekundárních fází.</w:t>
            </w:r>
          </w:p>
          <w:p w14:paraId="6C4584D9" w14:textId="77777777" w:rsidR="00972246" w:rsidRDefault="00972246" w:rsidP="00972246">
            <w:pPr>
              <w:pStyle w:val="Odstavecseseznamem"/>
              <w:numPr>
                <w:ilvl w:val="0"/>
                <w:numId w:val="14"/>
              </w:numPr>
              <w:ind w:left="113" w:hanging="113"/>
              <w:jc w:val="both"/>
            </w:pPr>
            <w:r>
              <w:t>Biokompozity.</w:t>
            </w:r>
            <w:ins w:id="80" w:author="Ivo Kuřitka" w:date="2019-11-27T22:34:00Z">
              <w:r>
                <w:t xml:space="preserve"> </w:t>
              </w:r>
              <w:r w:rsidRPr="00306BEE">
                <w:rPr>
                  <w:highlight w:val="yellow"/>
                </w:rPr>
                <w:t>Přírodní (živočišné, rostlinné, mikrobiální), umělé (složky přírodního, syntetického, kombinovaného původu)</w:t>
              </w:r>
              <w:r>
                <w:t xml:space="preserve">. </w:t>
              </w:r>
              <w:r>
                <w:rPr>
                  <w:highlight w:val="yellow"/>
                </w:rPr>
                <w:t>Aplikace</w:t>
              </w:r>
              <w:r w:rsidRPr="00306BEE">
                <w:rPr>
                  <w:highlight w:val="yellow"/>
                </w:rPr>
                <w:t>.</w:t>
              </w:r>
              <w:r>
                <w:t xml:space="preserve"> </w:t>
              </w:r>
            </w:ins>
          </w:p>
          <w:p w14:paraId="42067823" w14:textId="77777777" w:rsidR="00972246" w:rsidRDefault="00972246" w:rsidP="00972246">
            <w:pPr>
              <w:pStyle w:val="Odstavecseseznamem"/>
              <w:numPr>
                <w:ilvl w:val="0"/>
                <w:numId w:val="14"/>
              </w:numPr>
              <w:ind w:left="113" w:hanging="113"/>
              <w:jc w:val="both"/>
            </w:pPr>
            <w:r>
              <w:t>Materiály z obnovitelných zdrojů.</w:t>
            </w:r>
            <w:ins w:id="81" w:author="Ivo Kuřitka" w:date="2019-11-27T22:34:00Z">
              <w:r>
                <w:t xml:space="preserve"> </w:t>
              </w:r>
              <w:r w:rsidRPr="00306BEE">
                <w:rPr>
                  <w:highlight w:val="yellow"/>
                </w:rPr>
                <w:t>Energetická a materiálová bilance, analýza životního cyklu, environmentální aspekty.</w:t>
              </w:r>
            </w:ins>
          </w:p>
          <w:p w14:paraId="0D3BA192" w14:textId="77777777" w:rsidR="00972246" w:rsidRDefault="00972246" w:rsidP="00972246">
            <w:pPr>
              <w:pStyle w:val="Odstavecseseznamem"/>
              <w:numPr>
                <w:ilvl w:val="0"/>
                <w:numId w:val="14"/>
              </w:numPr>
              <w:ind w:left="113" w:hanging="113"/>
              <w:jc w:val="both"/>
            </w:pPr>
            <w:r>
              <w:t>Technologie pro zpracování biokompozitů.</w:t>
            </w:r>
            <w:ins w:id="82" w:author="Ivo Kuřitka" w:date="2019-11-27T22:34:00Z">
              <w:r>
                <w:t xml:space="preserve"> </w:t>
              </w:r>
            </w:ins>
          </w:p>
          <w:p w14:paraId="17BE23EF" w14:textId="78BA3B0E" w:rsidR="00366C77" w:rsidRPr="009B437D" w:rsidRDefault="00972246" w:rsidP="008D0AFD">
            <w:pPr>
              <w:pStyle w:val="Odstavecseseznamem"/>
              <w:numPr>
                <w:ilvl w:val="0"/>
                <w:numId w:val="14"/>
              </w:numPr>
              <w:ind w:left="113" w:hanging="113"/>
              <w:jc w:val="both"/>
            </w:pPr>
            <w:r>
              <w:t>Aplikační specifika a postkonzumní fáze biokompozitů.</w:t>
            </w:r>
            <w:ins w:id="83" w:author="Ivo Kuřitka" w:date="2019-11-27T22:34:00Z">
              <w:r>
                <w:t xml:space="preserve"> </w:t>
              </w:r>
              <w:r w:rsidR="008D0AFD">
                <w:rPr>
                  <w:highlight w:val="yellow"/>
                </w:rPr>
                <w:t>Biodegradace</w:t>
              </w:r>
              <w:r w:rsidRPr="00306BEE">
                <w:rPr>
                  <w:highlight w:val="yellow"/>
                </w:rPr>
                <w:t>.</w:t>
              </w:r>
            </w:ins>
          </w:p>
        </w:tc>
      </w:tr>
      <w:tr w:rsidR="00366C77" w:rsidRPr="00AB2841" w14:paraId="6B434788" w14:textId="77777777" w:rsidTr="001A54CF">
        <w:trPr>
          <w:trHeight w:val="265"/>
        </w:trPr>
        <w:tc>
          <w:tcPr>
            <w:tcW w:w="3687" w:type="dxa"/>
            <w:gridSpan w:val="9"/>
            <w:tcBorders>
              <w:top w:val="nil"/>
            </w:tcBorders>
            <w:shd w:val="clear" w:color="auto" w:fill="F7CAAC"/>
          </w:tcPr>
          <w:p w14:paraId="5114A346" w14:textId="77777777" w:rsidR="00366C77" w:rsidRPr="00AB2841" w:rsidRDefault="00366C77" w:rsidP="00366C77">
            <w:pPr>
              <w:jc w:val="both"/>
            </w:pPr>
            <w:r w:rsidRPr="00AB2841">
              <w:rPr>
                <w:b/>
              </w:rPr>
              <w:t>Studijní literatura a studijní pomůcky</w:t>
            </w:r>
          </w:p>
        </w:tc>
        <w:tc>
          <w:tcPr>
            <w:tcW w:w="6378" w:type="dxa"/>
            <w:gridSpan w:val="17"/>
            <w:tcBorders>
              <w:top w:val="nil"/>
              <w:bottom w:val="nil"/>
            </w:tcBorders>
          </w:tcPr>
          <w:p w14:paraId="1FC8892D" w14:textId="77777777" w:rsidR="00366C77" w:rsidRPr="00AB2841" w:rsidRDefault="00366C77" w:rsidP="00366C77">
            <w:pPr>
              <w:jc w:val="both"/>
            </w:pPr>
          </w:p>
        </w:tc>
      </w:tr>
      <w:tr w:rsidR="00366C77" w:rsidRPr="00AB2841" w14:paraId="43F26E4A" w14:textId="77777777" w:rsidTr="001A54CF">
        <w:trPr>
          <w:trHeight w:val="1497"/>
        </w:trPr>
        <w:tc>
          <w:tcPr>
            <w:tcW w:w="10065" w:type="dxa"/>
            <w:gridSpan w:val="26"/>
            <w:tcBorders>
              <w:top w:val="nil"/>
            </w:tcBorders>
          </w:tcPr>
          <w:p w14:paraId="0F1C117D" w14:textId="77777777" w:rsidR="00366C77" w:rsidRPr="00EB1FA1" w:rsidRDefault="00366C77" w:rsidP="00366C77">
            <w:pPr>
              <w:jc w:val="both"/>
              <w:rPr>
                <w:u w:val="single"/>
              </w:rPr>
            </w:pPr>
            <w:r w:rsidRPr="00EB1FA1">
              <w:rPr>
                <w:u w:val="single"/>
              </w:rPr>
              <w:t>Povinná literatura:</w:t>
            </w:r>
          </w:p>
          <w:p w14:paraId="322A2432" w14:textId="0F0E07E4" w:rsidR="00914934" w:rsidRPr="00EB1FA1" w:rsidRDefault="00366C77" w:rsidP="00366C77">
            <w:pPr>
              <w:pStyle w:val="TableParagraph"/>
              <w:ind w:left="0"/>
              <w:jc w:val="both"/>
              <w:rPr>
                <w:sz w:val="20"/>
                <w:szCs w:val="20"/>
                <w:u w:val="single"/>
              </w:rPr>
            </w:pPr>
            <w:r w:rsidRPr="00EB1FA1">
              <w:rPr>
                <w:sz w:val="20"/>
                <w:szCs w:val="20"/>
              </w:rPr>
              <w:t>MOHANTY, A.K</w:t>
            </w:r>
            <w:r w:rsidR="00B06701">
              <w:rPr>
                <w:sz w:val="20"/>
                <w:szCs w:val="20"/>
              </w:rPr>
              <w:t>.</w:t>
            </w:r>
            <w:r w:rsidR="00DD46A1">
              <w:rPr>
                <w:sz w:val="20"/>
                <w:szCs w:val="20"/>
              </w:rPr>
              <w:t xml:space="preserve">, MISRA, M., DRZAL, L.T. </w:t>
            </w:r>
            <w:r w:rsidRPr="00DD46A1">
              <w:rPr>
                <w:i/>
                <w:sz w:val="20"/>
                <w:szCs w:val="20"/>
              </w:rPr>
              <w:t>Natural Fibers, Biopolymers, and Biocomposites</w:t>
            </w:r>
            <w:r w:rsidRPr="00EB1FA1">
              <w:rPr>
                <w:sz w:val="20"/>
                <w:szCs w:val="20"/>
              </w:rPr>
              <w:t xml:space="preserve">. Boca Raton, FL: Taylor &amp; Francis, 2005. ISBN 9780203508206. Dostupné z: </w:t>
            </w:r>
            <w:hyperlink r:id="rId52" w:history="1">
              <w:r w:rsidR="00914934" w:rsidRPr="00EB1FA1">
                <w:rPr>
                  <w:rStyle w:val="Hypertextovodkaz"/>
                  <w:sz w:val="20"/>
                  <w:szCs w:val="20"/>
                  <w:lang w:val="cs-CZ" w:eastAsia="cs-CZ"/>
                </w:rPr>
                <w:t>http://marc.crcnetbase.com/isbn/9780203508206</w:t>
              </w:r>
            </w:hyperlink>
            <w:r w:rsidR="00914934" w:rsidRPr="00EB1FA1">
              <w:rPr>
                <w:sz w:val="20"/>
                <w:szCs w:val="20"/>
              </w:rPr>
              <w:t>.</w:t>
            </w:r>
          </w:p>
          <w:p w14:paraId="7D84FB22" w14:textId="3B27BE05" w:rsidR="00366C77" w:rsidRPr="00EB1FA1" w:rsidRDefault="00366C77" w:rsidP="00366C77">
            <w:pPr>
              <w:jc w:val="both"/>
            </w:pPr>
            <w:proofErr w:type="gramStart"/>
            <w:r w:rsidRPr="00EB1FA1">
              <w:t>G</w:t>
            </w:r>
            <w:r w:rsidRPr="00EB1FA1">
              <w:rPr>
                <w:caps/>
              </w:rPr>
              <w:t>oodship</w:t>
            </w:r>
            <w:r w:rsidRPr="00EB1FA1">
              <w:t>, V</w:t>
            </w:r>
            <w:r w:rsidR="00B06701">
              <w:t>.M.</w:t>
            </w:r>
            <w:proofErr w:type="gramEnd"/>
            <w:r w:rsidR="00B06701">
              <w:t>, BETHANY, C</w:t>
            </w:r>
            <w:r w:rsidRPr="00EB1FA1">
              <w:t>.</w:t>
            </w:r>
            <w:r w:rsidR="00DD46A1">
              <w:t xml:space="preserve"> </w:t>
            </w:r>
            <w:r w:rsidRPr="00DD46A1">
              <w:rPr>
                <w:i/>
              </w:rPr>
              <w:t>Design and Manufacture of Plastic Components for Multifunctionality - Structural Composites, Inj</w:t>
            </w:r>
            <w:r w:rsidR="00DD46A1">
              <w:rPr>
                <w:i/>
              </w:rPr>
              <w:t xml:space="preserve">ection Molding, and 3D Printing. </w:t>
            </w:r>
            <w:r w:rsidR="003E01BA">
              <w:t>Elsevier, 2016. ISBN</w:t>
            </w:r>
            <w:r w:rsidRPr="00EB1FA1">
              <w:t xml:space="preserve"> 978-0-323-34061-8</w:t>
            </w:r>
            <w:r w:rsidR="00E80FA3" w:rsidRPr="00EB1FA1">
              <w:t>. Dostupné z</w:t>
            </w:r>
            <w:r w:rsidRPr="00EB1FA1">
              <w:t>:</w:t>
            </w:r>
            <w:r w:rsidR="00FA5448">
              <w:t xml:space="preserve"> </w:t>
            </w:r>
            <w:hyperlink r:id="rId53" w:history="1">
              <w:r w:rsidRPr="00EB1FA1">
                <w:rPr>
                  <w:rStyle w:val="Hypertextovodkaz"/>
                </w:rPr>
                <w:t>https://app.knovel.com/hotlink/pdf/id:kt010SMQB3/design-manufacture-plastic/joining</w:t>
              </w:r>
            </w:hyperlink>
            <w:r w:rsidR="00E80FA3" w:rsidRPr="00EB1FA1">
              <w:t>.</w:t>
            </w:r>
          </w:p>
          <w:p w14:paraId="10398B25" w14:textId="5B0FA9AA" w:rsidR="00366C77" w:rsidRPr="00EB1FA1" w:rsidRDefault="00366C77" w:rsidP="00366C77">
            <w:pPr>
              <w:jc w:val="both"/>
            </w:pPr>
            <w:r w:rsidRPr="00EB1FA1">
              <w:t>S</w:t>
            </w:r>
            <w:r w:rsidRPr="00EB1FA1">
              <w:rPr>
                <w:caps/>
              </w:rPr>
              <w:t>hakeel</w:t>
            </w:r>
            <w:r w:rsidRPr="00EB1FA1">
              <w:t xml:space="preserve">, </w:t>
            </w:r>
            <w:r w:rsidR="00B06701">
              <w:t xml:space="preserve">A., SAIQA, I., </w:t>
            </w:r>
            <w:r w:rsidRPr="00EB1FA1">
              <w:t>S</w:t>
            </w:r>
            <w:r w:rsidRPr="00EB1FA1">
              <w:rPr>
                <w:caps/>
              </w:rPr>
              <w:t>uvardhan</w:t>
            </w:r>
            <w:r w:rsidRPr="00EB1FA1">
              <w:t>, K., K</w:t>
            </w:r>
            <w:r w:rsidRPr="00EB1FA1">
              <w:rPr>
                <w:caps/>
              </w:rPr>
              <w:t>rishna</w:t>
            </w:r>
            <w:r w:rsidRPr="00EB1FA1">
              <w:t>, B.</w:t>
            </w:r>
            <w:r w:rsidR="00DD46A1">
              <w:t xml:space="preserve"> </w:t>
            </w:r>
            <w:r w:rsidRPr="00DD46A1">
              <w:rPr>
                <w:i/>
              </w:rPr>
              <w:t>B</w:t>
            </w:r>
            <w:r w:rsidR="00DD46A1" w:rsidRPr="00DD46A1">
              <w:rPr>
                <w:i/>
              </w:rPr>
              <w:t>iocomposites</w:t>
            </w:r>
            <w:r w:rsidRPr="00DD46A1">
              <w:rPr>
                <w:i/>
              </w:rPr>
              <w:t xml:space="preserve">: </w:t>
            </w:r>
            <w:r w:rsidR="00DD46A1" w:rsidRPr="00DD46A1">
              <w:rPr>
                <w:i/>
              </w:rPr>
              <w:t>B</w:t>
            </w:r>
            <w:r w:rsidRPr="00DD46A1">
              <w:rPr>
                <w:i/>
              </w:rPr>
              <w:t xml:space="preserve">iomedical and </w:t>
            </w:r>
            <w:r w:rsidR="00DD46A1" w:rsidRPr="00DD46A1">
              <w:rPr>
                <w:i/>
              </w:rPr>
              <w:t>E</w:t>
            </w:r>
            <w:r w:rsidRPr="00DD46A1">
              <w:rPr>
                <w:i/>
              </w:rPr>
              <w:t xml:space="preserve">nvironmental </w:t>
            </w:r>
            <w:r w:rsidR="00DD46A1" w:rsidRPr="00DD46A1">
              <w:rPr>
                <w:i/>
              </w:rPr>
              <w:t>A</w:t>
            </w:r>
            <w:r w:rsidRPr="00DD46A1">
              <w:rPr>
                <w:i/>
              </w:rPr>
              <w:t>pplications</w:t>
            </w:r>
            <w:r w:rsidRPr="00EB1FA1">
              <w:t>. Pan Stanford Publishing</w:t>
            </w:r>
            <w:r w:rsidR="00806DE2">
              <w:t>, 2018. ISBN</w:t>
            </w:r>
            <w:r w:rsidRPr="00EB1FA1">
              <w:t xml:space="preserve"> 978-981-4774-38-3</w:t>
            </w:r>
            <w:r w:rsidR="00E80FA3" w:rsidRPr="00EB1FA1">
              <w:t>.</w:t>
            </w:r>
          </w:p>
          <w:p w14:paraId="30D9AC2D" w14:textId="77777777" w:rsidR="00366C77" w:rsidRPr="00EB1FA1" w:rsidRDefault="00366C77" w:rsidP="00366C77">
            <w:pPr>
              <w:jc w:val="both"/>
            </w:pPr>
          </w:p>
          <w:p w14:paraId="71A342AE" w14:textId="5B0EE21B" w:rsidR="00366C77" w:rsidRPr="00EB1FA1" w:rsidRDefault="001D76D4" w:rsidP="00366C77">
            <w:pPr>
              <w:jc w:val="both"/>
              <w:rPr>
                <w:u w:val="single"/>
              </w:rPr>
            </w:pPr>
            <w:r w:rsidRPr="00EB1FA1">
              <w:rPr>
                <w:u w:val="single"/>
              </w:rPr>
              <w:t>Doporučená</w:t>
            </w:r>
            <w:r w:rsidR="00366C77" w:rsidRPr="00EB1FA1">
              <w:rPr>
                <w:u w:val="single"/>
              </w:rPr>
              <w:t xml:space="preserve"> literatura:</w:t>
            </w:r>
          </w:p>
          <w:p w14:paraId="26FA8DF9" w14:textId="77777777" w:rsidR="000062D6" w:rsidRPr="00F55C38" w:rsidRDefault="000062D6" w:rsidP="000062D6">
            <w:pPr>
              <w:pStyle w:val="TableParagraph"/>
              <w:ind w:left="0"/>
              <w:jc w:val="both"/>
              <w:rPr>
                <w:sz w:val="20"/>
                <w:szCs w:val="20"/>
                <w:lang w:val="cs-CZ"/>
              </w:rPr>
            </w:pPr>
            <w:r w:rsidRPr="00F55C38">
              <w:rPr>
                <w:sz w:val="20"/>
                <w:szCs w:val="20"/>
                <w:lang w:val="cs-CZ"/>
              </w:rPr>
              <w:t>Aktuální časopisecké a knižní zdroje dostupné prostřednictvím Knihovny UTB ve Zlíně (</w:t>
            </w:r>
            <w:hyperlink r:id="rId54" w:history="1">
              <w:r w:rsidRPr="00F55C38">
                <w:rPr>
                  <w:rStyle w:val="Hypertextovodkaz"/>
                  <w:sz w:val="20"/>
                  <w:szCs w:val="20"/>
                  <w:lang w:val="cs-CZ"/>
                </w:rPr>
                <w:t>www.knihovna.utb.cz</w:t>
              </w:r>
            </w:hyperlink>
            <w:r w:rsidRPr="00F55C38">
              <w:rPr>
                <w:sz w:val="20"/>
                <w:szCs w:val="20"/>
                <w:lang w:val="cs-CZ"/>
              </w:rPr>
              <w:t>).</w:t>
            </w:r>
          </w:p>
          <w:p w14:paraId="31602977" w14:textId="77777777" w:rsidR="001D76D4" w:rsidRDefault="00EB1FA1" w:rsidP="00366C77">
            <w:pPr>
              <w:pStyle w:val="TableParagraph"/>
              <w:ind w:left="0"/>
              <w:jc w:val="both"/>
              <w:rPr>
                <w:sz w:val="20"/>
                <w:szCs w:val="20"/>
              </w:rPr>
            </w:pPr>
            <w:r w:rsidRPr="00EB1FA1">
              <w:rPr>
                <w:sz w:val="20"/>
                <w:szCs w:val="20"/>
              </w:rPr>
              <w:t>B</w:t>
            </w:r>
            <w:r w:rsidRPr="00EB1FA1">
              <w:rPr>
                <w:caps/>
                <w:sz w:val="20"/>
                <w:szCs w:val="20"/>
              </w:rPr>
              <w:t>ourmaud</w:t>
            </w:r>
            <w:r w:rsidRPr="00EB1FA1">
              <w:rPr>
                <w:sz w:val="20"/>
                <w:szCs w:val="20"/>
              </w:rPr>
              <w:t>, A., B</w:t>
            </w:r>
            <w:r w:rsidRPr="00EB1FA1">
              <w:rPr>
                <w:caps/>
                <w:sz w:val="20"/>
                <w:szCs w:val="20"/>
              </w:rPr>
              <w:t>eaugrand</w:t>
            </w:r>
            <w:r w:rsidRPr="00EB1FA1">
              <w:rPr>
                <w:sz w:val="20"/>
                <w:szCs w:val="20"/>
              </w:rPr>
              <w:t>, J., SHAH, D</w:t>
            </w:r>
            <w:r w:rsidR="00B06701">
              <w:rPr>
                <w:sz w:val="20"/>
                <w:szCs w:val="20"/>
              </w:rPr>
              <w:t>.</w:t>
            </w:r>
            <w:r w:rsidRPr="00EB1FA1">
              <w:rPr>
                <w:sz w:val="20"/>
                <w:szCs w:val="20"/>
              </w:rPr>
              <w:t>U</w:t>
            </w:r>
            <w:r w:rsidR="00DD46A1">
              <w:rPr>
                <w:sz w:val="20"/>
                <w:szCs w:val="20"/>
              </w:rPr>
              <w:t>., PLACET, V., BALEY, C.</w:t>
            </w:r>
            <w:r w:rsidR="00DD46A1" w:rsidRPr="00DD46A1">
              <w:rPr>
                <w:i/>
                <w:sz w:val="20"/>
                <w:szCs w:val="20"/>
              </w:rPr>
              <w:t xml:space="preserve"> </w:t>
            </w:r>
            <w:r w:rsidRPr="00DD46A1">
              <w:rPr>
                <w:i/>
                <w:sz w:val="20"/>
                <w:szCs w:val="20"/>
              </w:rPr>
              <w:t xml:space="preserve">Towards the </w:t>
            </w:r>
            <w:r w:rsidR="00DD46A1">
              <w:rPr>
                <w:i/>
                <w:sz w:val="20"/>
                <w:szCs w:val="20"/>
              </w:rPr>
              <w:t>D</w:t>
            </w:r>
            <w:r w:rsidRPr="00DD46A1">
              <w:rPr>
                <w:i/>
                <w:sz w:val="20"/>
                <w:szCs w:val="20"/>
              </w:rPr>
              <w:t xml:space="preserve">esign of </w:t>
            </w:r>
            <w:r w:rsidR="00DD46A1">
              <w:rPr>
                <w:i/>
                <w:sz w:val="20"/>
                <w:szCs w:val="20"/>
              </w:rPr>
              <w:t>H</w:t>
            </w:r>
            <w:r w:rsidRPr="00DD46A1">
              <w:rPr>
                <w:i/>
                <w:sz w:val="20"/>
                <w:szCs w:val="20"/>
              </w:rPr>
              <w:t>igh-</w:t>
            </w:r>
            <w:r w:rsidR="00DD46A1">
              <w:rPr>
                <w:i/>
                <w:sz w:val="20"/>
                <w:szCs w:val="20"/>
              </w:rPr>
              <w:t>P</w:t>
            </w:r>
            <w:r w:rsidRPr="00DD46A1">
              <w:rPr>
                <w:i/>
                <w:sz w:val="20"/>
                <w:szCs w:val="20"/>
              </w:rPr>
              <w:t xml:space="preserve">erformance </w:t>
            </w:r>
            <w:r w:rsidR="00DD46A1">
              <w:rPr>
                <w:i/>
                <w:sz w:val="20"/>
                <w:szCs w:val="20"/>
              </w:rPr>
              <w:t>P</w:t>
            </w:r>
            <w:r w:rsidRPr="00DD46A1">
              <w:rPr>
                <w:i/>
                <w:sz w:val="20"/>
                <w:szCs w:val="20"/>
              </w:rPr>
              <w:t xml:space="preserve">lant </w:t>
            </w:r>
            <w:r w:rsidR="00DD46A1">
              <w:rPr>
                <w:i/>
                <w:sz w:val="20"/>
                <w:szCs w:val="20"/>
              </w:rPr>
              <w:t>F</w:t>
            </w:r>
            <w:r w:rsidRPr="00DD46A1">
              <w:rPr>
                <w:i/>
                <w:sz w:val="20"/>
                <w:szCs w:val="20"/>
              </w:rPr>
              <w:t xml:space="preserve">ibre </w:t>
            </w:r>
            <w:r w:rsidR="00DD46A1">
              <w:rPr>
                <w:i/>
                <w:sz w:val="20"/>
                <w:szCs w:val="20"/>
              </w:rPr>
              <w:t>C</w:t>
            </w:r>
            <w:r w:rsidRPr="00DD46A1">
              <w:rPr>
                <w:i/>
                <w:sz w:val="20"/>
                <w:szCs w:val="20"/>
              </w:rPr>
              <w:t>omposites</w:t>
            </w:r>
            <w:r w:rsidRPr="00EB1FA1">
              <w:rPr>
                <w:sz w:val="20"/>
                <w:szCs w:val="20"/>
              </w:rPr>
              <w:t xml:space="preserve">. </w:t>
            </w:r>
            <w:r w:rsidRPr="00DD46A1">
              <w:rPr>
                <w:sz w:val="20"/>
                <w:szCs w:val="20"/>
              </w:rPr>
              <w:t>Progress in Materials Science</w:t>
            </w:r>
            <w:r w:rsidR="00DD46A1">
              <w:rPr>
                <w:i/>
                <w:sz w:val="20"/>
                <w:szCs w:val="20"/>
              </w:rPr>
              <w:t xml:space="preserve"> </w:t>
            </w:r>
            <w:r w:rsidR="00806DE2">
              <w:rPr>
                <w:sz w:val="20"/>
                <w:szCs w:val="20"/>
              </w:rPr>
              <w:t xml:space="preserve">97, 347-408, 2018. DOI </w:t>
            </w:r>
            <w:r w:rsidRPr="00EB1FA1">
              <w:rPr>
                <w:sz w:val="20"/>
                <w:szCs w:val="20"/>
              </w:rPr>
              <w:t>10.1016/j.pmatsci.2018.05.005.</w:t>
            </w:r>
          </w:p>
          <w:p w14:paraId="7C8C16D6" w14:textId="760EAE5F" w:rsidR="00366C77" w:rsidRPr="00EB1FA1" w:rsidRDefault="00806DE2" w:rsidP="00366C77">
            <w:pPr>
              <w:pStyle w:val="TableParagraph"/>
              <w:ind w:left="0"/>
              <w:jc w:val="both"/>
              <w:rPr>
                <w:sz w:val="20"/>
                <w:szCs w:val="20"/>
              </w:rPr>
            </w:pPr>
            <w:r>
              <w:rPr>
                <w:sz w:val="20"/>
                <w:szCs w:val="20"/>
              </w:rPr>
              <w:t xml:space="preserve">KOHINJIVA, I.Y. </w:t>
            </w:r>
            <w:r w:rsidR="00366C77" w:rsidRPr="00DD46A1">
              <w:rPr>
                <w:i/>
                <w:sz w:val="20"/>
                <w:szCs w:val="20"/>
              </w:rPr>
              <w:t>Chemistry, Manufacture and Applications of Natural Rubber</w:t>
            </w:r>
            <w:r w:rsidR="00366C77" w:rsidRPr="00EB1FA1">
              <w:rPr>
                <w:sz w:val="20"/>
                <w:szCs w:val="20"/>
              </w:rPr>
              <w:t xml:space="preserve">. Elsevier, 2014. ISBN 978-0-85709-691-3. </w:t>
            </w:r>
          </w:p>
          <w:p w14:paraId="7CD806AC" w14:textId="3392A8CF" w:rsidR="00366C77" w:rsidRPr="00EB1FA1" w:rsidRDefault="00DD46A1" w:rsidP="00366C77">
            <w:pPr>
              <w:pStyle w:val="TableParagraph"/>
              <w:ind w:left="0"/>
              <w:jc w:val="both"/>
              <w:rPr>
                <w:sz w:val="20"/>
                <w:szCs w:val="20"/>
              </w:rPr>
            </w:pPr>
            <w:r>
              <w:rPr>
                <w:sz w:val="20"/>
                <w:szCs w:val="20"/>
              </w:rPr>
              <w:t xml:space="preserve">RAMAKRISHNA, S. </w:t>
            </w:r>
            <w:r w:rsidR="00366C77" w:rsidRPr="00DD46A1">
              <w:rPr>
                <w:i/>
                <w:sz w:val="20"/>
                <w:szCs w:val="20"/>
              </w:rPr>
              <w:t>An Introduction to Biocomposites</w:t>
            </w:r>
            <w:r w:rsidR="00366C77" w:rsidRPr="00EB1FA1">
              <w:rPr>
                <w:sz w:val="20"/>
                <w:szCs w:val="20"/>
              </w:rPr>
              <w:t>. London: Imperial College Press, 2004. ISBN 1860944256.</w:t>
            </w:r>
          </w:p>
          <w:p w14:paraId="1F420CD1" w14:textId="566271E9" w:rsidR="00366C77" w:rsidRPr="00EB1FA1" w:rsidRDefault="00366C77" w:rsidP="00DD46A1">
            <w:pPr>
              <w:pStyle w:val="TableParagraph"/>
              <w:ind w:left="0"/>
              <w:jc w:val="both"/>
              <w:rPr>
                <w:sz w:val="20"/>
                <w:szCs w:val="20"/>
              </w:rPr>
            </w:pPr>
            <w:r w:rsidRPr="00EB1FA1">
              <w:rPr>
                <w:sz w:val="20"/>
                <w:szCs w:val="20"/>
              </w:rPr>
              <w:t>M</w:t>
            </w:r>
            <w:r w:rsidRPr="00EB1FA1">
              <w:rPr>
                <w:caps/>
                <w:sz w:val="20"/>
                <w:szCs w:val="20"/>
              </w:rPr>
              <w:t>ohanty</w:t>
            </w:r>
            <w:r w:rsidRPr="00EB1FA1">
              <w:rPr>
                <w:sz w:val="20"/>
                <w:szCs w:val="20"/>
              </w:rPr>
              <w:t>, A</w:t>
            </w:r>
            <w:r w:rsidR="00B06701">
              <w:rPr>
                <w:sz w:val="20"/>
                <w:szCs w:val="20"/>
              </w:rPr>
              <w:t>.</w:t>
            </w:r>
            <w:r w:rsidRPr="00EB1FA1">
              <w:rPr>
                <w:sz w:val="20"/>
                <w:szCs w:val="20"/>
              </w:rPr>
              <w:t>K., MISHRA, M., DRZAL, L</w:t>
            </w:r>
            <w:r w:rsidR="00B06701">
              <w:rPr>
                <w:sz w:val="20"/>
                <w:szCs w:val="20"/>
              </w:rPr>
              <w:t>.</w:t>
            </w:r>
            <w:r w:rsidRPr="00EB1FA1">
              <w:rPr>
                <w:sz w:val="20"/>
                <w:szCs w:val="20"/>
              </w:rPr>
              <w:t>T.</w:t>
            </w:r>
            <w:r w:rsidR="00DD46A1">
              <w:rPr>
                <w:sz w:val="20"/>
                <w:szCs w:val="20"/>
              </w:rPr>
              <w:t xml:space="preserve"> </w:t>
            </w:r>
            <w:r w:rsidRPr="00DD46A1">
              <w:rPr>
                <w:i/>
                <w:sz w:val="20"/>
                <w:szCs w:val="20"/>
              </w:rPr>
              <w:t xml:space="preserve">Natural </w:t>
            </w:r>
            <w:r w:rsidR="00DD46A1">
              <w:rPr>
                <w:i/>
                <w:sz w:val="20"/>
                <w:szCs w:val="20"/>
              </w:rPr>
              <w:t>F</w:t>
            </w:r>
            <w:r w:rsidRPr="00DD46A1">
              <w:rPr>
                <w:i/>
                <w:sz w:val="20"/>
                <w:szCs w:val="20"/>
              </w:rPr>
              <w:t xml:space="preserve">ibers, </w:t>
            </w:r>
            <w:r w:rsidR="00DD46A1">
              <w:rPr>
                <w:i/>
                <w:sz w:val="20"/>
                <w:szCs w:val="20"/>
              </w:rPr>
              <w:t>B</w:t>
            </w:r>
            <w:r w:rsidRPr="00DD46A1">
              <w:rPr>
                <w:i/>
                <w:sz w:val="20"/>
                <w:szCs w:val="20"/>
              </w:rPr>
              <w:t xml:space="preserve">iopolymers, and </w:t>
            </w:r>
            <w:r w:rsidR="00DD46A1">
              <w:rPr>
                <w:i/>
                <w:sz w:val="20"/>
                <w:szCs w:val="20"/>
              </w:rPr>
              <w:t>B</w:t>
            </w:r>
            <w:r w:rsidRPr="00DD46A1">
              <w:rPr>
                <w:i/>
                <w:sz w:val="20"/>
                <w:szCs w:val="20"/>
              </w:rPr>
              <w:t>iocomposites</w:t>
            </w:r>
            <w:r w:rsidRPr="00EB1FA1">
              <w:rPr>
                <w:sz w:val="20"/>
                <w:szCs w:val="20"/>
              </w:rPr>
              <w:t xml:space="preserve">. </w:t>
            </w:r>
            <w:r w:rsidR="00DD46A1">
              <w:rPr>
                <w:sz w:val="20"/>
                <w:szCs w:val="20"/>
              </w:rPr>
              <w:t>Boca Raton, FL</w:t>
            </w:r>
            <w:r w:rsidRPr="00EB1FA1">
              <w:rPr>
                <w:sz w:val="20"/>
                <w:szCs w:val="20"/>
              </w:rPr>
              <w:t>: Taylor &amp; Francis, 2005.</w:t>
            </w:r>
            <w:r w:rsidR="00B06701">
              <w:rPr>
                <w:sz w:val="20"/>
                <w:szCs w:val="20"/>
              </w:rPr>
              <w:t xml:space="preserve"> ISBN </w:t>
            </w:r>
            <w:r w:rsidRPr="00EB1FA1">
              <w:rPr>
                <w:sz w:val="20"/>
                <w:szCs w:val="20"/>
              </w:rPr>
              <w:t>9780203508206</w:t>
            </w:r>
            <w:r w:rsidR="00EB1FA1">
              <w:rPr>
                <w:sz w:val="20"/>
                <w:szCs w:val="20"/>
              </w:rPr>
              <w:t>.</w:t>
            </w:r>
          </w:p>
        </w:tc>
      </w:tr>
      <w:tr w:rsidR="00366C77" w:rsidRPr="00AB2841" w14:paraId="673436F0" w14:textId="77777777" w:rsidTr="001A54CF">
        <w:tc>
          <w:tcPr>
            <w:tcW w:w="10065" w:type="dxa"/>
            <w:gridSpan w:val="26"/>
            <w:tcBorders>
              <w:top w:val="single" w:sz="12" w:space="0" w:color="auto"/>
              <w:left w:val="single" w:sz="2" w:space="0" w:color="auto"/>
              <w:bottom w:val="single" w:sz="2" w:space="0" w:color="auto"/>
              <w:right w:val="single" w:sz="2" w:space="0" w:color="auto"/>
            </w:tcBorders>
            <w:shd w:val="clear" w:color="auto" w:fill="F7CAAC"/>
          </w:tcPr>
          <w:p w14:paraId="467DE7D8" w14:textId="77777777" w:rsidR="00366C77" w:rsidRPr="00AB2841" w:rsidRDefault="00366C77" w:rsidP="00366C77">
            <w:pPr>
              <w:jc w:val="center"/>
              <w:rPr>
                <w:b/>
              </w:rPr>
            </w:pPr>
            <w:r w:rsidRPr="00AB2841">
              <w:rPr>
                <w:b/>
              </w:rPr>
              <w:t>Informace ke kombinované nebo distanční formě</w:t>
            </w:r>
          </w:p>
        </w:tc>
      </w:tr>
      <w:tr w:rsidR="00366C77" w:rsidRPr="00AB2841" w14:paraId="1E1655E0" w14:textId="77777777" w:rsidTr="001A54CF">
        <w:tc>
          <w:tcPr>
            <w:tcW w:w="4821" w:type="dxa"/>
            <w:gridSpan w:val="12"/>
            <w:tcBorders>
              <w:top w:val="single" w:sz="2" w:space="0" w:color="auto"/>
            </w:tcBorders>
            <w:shd w:val="clear" w:color="auto" w:fill="F7CAAC"/>
          </w:tcPr>
          <w:p w14:paraId="592C7D7D" w14:textId="77777777" w:rsidR="00366C77" w:rsidRPr="00AB2841" w:rsidRDefault="00366C77" w:rsidP="00366C77">
            <w:pPr>
              <w:jc w:val="both"/>
            </w:pPr>
            <w:r w:rsidRPr="00AB2841">
              <w:rPr>
                <w:b/>
              </w:rPr>
              <w:t>Rozsah konzultací (soustředění)</w:t>
            </w:r>
          </w:p>
        </w:tc>
        <w:tc>
          <w:tcPr>
            <w:tcW w:w="889" w:type="dxa"/>
            <w:gridSpan w:val="2"/>
            <w:tcBorders>
              <w:top w:val="single" w:sz="2" w:space="0" w:color="auto"/>
            </w:tcBorders>
          </w:tcPr>
          <w:p w14:paraId="1AD6F842" w14:textId="77777777" w:rsidR="00366C77" w:rsidRPr="00AB2841" w:rsidRDefault="00366C77" w:rsidP="00366C77">
            <w:pPr>
              <w:jc w:val="both"/>
            </w:pPr>
          </w:p>
        </w:tc>
        <w:tc>
          <w:tcPr>
            <w:tcW w:w="4355" w:type="dxa"/>
            <w:gridSpan w:val="12"/>
            <w:tcBorders>
              <w:top w:val="single" w:sz="2" w:space="0" w:color="auto"/>
            </w:tcBorders>
            <w:shd w:val="clear" w:color="auto" w:fill="F7CAAC"/>
          </w:tcPr>
          <w:p w14:paraId="43FEB945" w14:textId="77777777" w:rsidR="00366C77" w:rsidRPr="00AB2841" w:rsidRDefault="00366C77" w:rsidP="00366C77">
            <w:pPr>
              <w:jc w:val="both"/>
              <w:rPr>
                <w:b/>
              </w:rPr>
            </w:pPr>
            <w:r w:rsidRPr="00AB2841">
              <w:rPr>
                <w:b/>
              </w:rPr>
              <w:t xml:space="preserve">hodin </w:t>
            </w:r>
          </w:p>
        </w:tc>
      </w:tr>
      <w:tr w:rsidR="00366C77" w:rsidRPr="00AB2841" w14:paraId="5FE2536D" w14:textId="77777777" w:rsidTr="001A54CF">
        <w:tc>
          <w:tcPr>
            <w:tcW w:w="10065" w:type="dxa"/>
            <w:gridSpan w:val="26"/>
            <w:shd w:val="clear" w:color="auto" w:fill="F7CAAC"/>
          </w:tcPr>
          <w:p w14:paraId="59E922A1" w14:textId="77777777" w:rsidR="00366C77" w:rsidRPr="00AB2841" w:rsidRDefault="00366C77" w:rsidP="00366C77">
            <w:pPr>
              <w:jc w:val="both"/>
              <w:rPr>
                <w:b/>
              </w:rPr>
            </w:pPr>
            <w:r w:rsidRPr="00AB2841">
              <w:rPr>
                <w:b/>
              </w:rPr>
              <w:t>Informace o způsobu kontaktu s vyučujícím</w:t>
            </w:r>
          </w:p>
        </w:tc>
      </w:tr>
      <w:tr w:rsidR="00366C77" w:rsidRPr="00AB2841" w14:paraId="4DFB7137" w14:textId="77777777" w:rsidTr="001A54CF">
        <w:trPr>
          <w:trHeight w:val="428"/>
        </w:trPr>
        <w:tc>
          <w:tcPr>
            <w:tcW w:w="10065" w:type="dxa"/>
            <w:gridSpan w:val="26"/>
          </w:tcPr>
          <w:p w14:paraId="3288775F" w14:textId="77777777" w:rsidR="008E65AF" w:rsidRPr="000E4A77" w:rsidRDefault="008E65AF" w:rsidP="008E65AF">
            <w:pPr>
              <w:pStyle w:val="xxmsonormal"/>
              <w:shd w:val="clear" w:color="auto" w:fill="FFFFFF"/>
              <w:spacing w:before="0" w:beforeAutospacing="0" w:after="0" w:afterAutospacing="0"/>
              <w:jc w:val="both"/>
              <w:rPr>
                <w:color w:val="000000"/>
                <w:sz w:val="19"/>
                <w:szCs w:val="19"/>
              </w:rPr>
            </w:pPr>
            <w:ins w:id="84" w:author="Ivo Kuřitka" w:date="2019-11-27T22:34:00Z">
              <w:r w:rsidRPr="00A37C5B">
                <w:rPr>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ins>
            <w:r w:rsidRPr="00A37C5B">
              <w:rPr>
                <w:color w:val="000000"/>
                <w:sz w:val="19"/>
                <w:szCs w:val="19"/>
                <w:highlight w:val="yellow"/>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r w:rsidRPr="000E4A77">
              <w:rPr>
                <w:color w:val="000000"/>
                <w:sz w:val="19"/>
                <w:szCs w:val="19"/>
              </w:rPr>
              <w:t>.</w:t>
            </w:r>
          </w:p>
          <w:p w14:paraId="1A29D024" w14:textId="77777777" w:rsidR="00366C77" w:rsidRPr="00AB2841" w:rsidRDefault="00366C77" w:rsidP="00366C77">
            <w:pPr>
              <w:jc w:val="both"/>
            </w:pPr>
          </w:p>
          <w:p w14:paraId="5402015A" w14:textId="77777777" w:rsidR="00EB1FA1" w:rsidRDefault="00366C77" w:rsidP="00D0495B">
            <w:pPr>
              <w:jc w:val="both"/>
              <w:rPr>
                <w:del w:id="85" w:author="Ivo Kuřitka" w:date="2019-11-27T22:34:00Z"/>
                <w:color w:val="000000"/>
              </w:rPr>
            </w:pPr>
            <w:r w:rsidRPr="00AB2841">
              <w:rPr>
                <w:color w:val="000000"/>
              </w:rPr>
              <w:t>Možnosti komunikace s vyučujícím</w:t>
            </w:r>
            <w:r w:rsidRPr="008D3F36">
              <w:rPr>
                <w:color w:val="000000"/>
              </w:rPr>
              <w:t>: </w:t>
            </w:r>
            <w:hyperlink r:id="rId55" w:history="1">
              <w:r w:rsidRPr="008D3F36">
                <w:rPr>
                  <w:rStyle w:val="Hypertextovodkaz"/>
                </w:rPr>
                <w:t>nabanita@utb.cz</w:t>
              </w:r>
            </w:hyperlink>
            <w:r w:rsidRPr="008D3F36">
              <w:rPr>
                <w:color w:val="000000"/>
              </w:rPr>
              <w:t>, 576 038</w:t>
            </w:r>
            <w:r w:rsidR="00EB1FA1">
              <w:rPr>
                <w:color w:val="000000"/>
              </w:rPr>
              <w:t> </w:t>
            </w:r>
            <w:r w:rsidRPr="008D3F36">
              <w:rPr>
                <w:color w:val="000000"/>
              </w:rPr>
              <w:t>156.</w:t>
            </w:r>
          </w:p>
          <w:p w14:paraId="6BFAB136" w14:textId="77777777" w:rsidR="00806DE2" w:rsidRDefault="00806DE2" w:rsidP="00D0495B">
            <w:pPr>
              <w:jc w:val="both"/>
              <w:rPr>
                <w:del w:id="86" w:author="Ivo Kuřitka" w:date="2019-11-27T22:34:00Z"/>
                <w:color w:val="000000"/>
              </w:rPr>
            </w:pPr>
          </w:p>
          <w:p w14:paraId="0B6D4474" w14:textId="77777777" w:rsidR="00EB1FA1" w:rsidRDefault="00EB1FA1" w:rsidP="00D0495B">
            <w:pPr>
              <w:jc w:val="both"/>
              <w:rPr>
                <w:del w:id="87" w:author="Ivo Kuřitka" w:date="2019-11-27T22:34:00Z"/>
              </w:rPr>
            </w:pPr>
          </w:p>
          <w:p w14:paraId="4601CBFD" w14:textId="2D38F242" w:rsidR="00D064E0" w:rsidRPr="008E65AF" w:rsidRDefault="00D064E0" w:rsidP="00D0495B">
            <w:pPr>
              <w:jc w:val="both"/>
              <w:rPr>
                <w:color w:val="000000"/>
              </w:rPr>
            </w:pPr>
          </w:p>
        </w:tc>
      </w:tr>
      <w:tr w:rsidR="00AB2841" w:rsidRPr="00866204" w14:paraId="1ABB79E8" w14:textId="77777777" w:rsidTr="001A54CF">
        <w:trPr>
          <w:gridAfter w:val="1"/>
          <w:wAfter w:w="142" w:type="dxa"/>
          <w:trHeight w:val="283"/>
        </w:trPr>
        <w:tc>
          <w:tcPr>
            <w:tcW w:w="9923" w:type="dxa"/>
            <w:gridSpan w:val="25"/>
            <w:tcBorders>
              <w:top w:val="single" w:sz="4" w:space="0" w:color="auto"/>
              <w:left w:val="single" w:sz="4" w:space="0" w:color="auto"/>
              <w:bottom w:val="single" w:sz="4" w:space="0" w:color="auto"/>
              <w:right w:val="single" w:sz="4" w:space="0" w:color="auto"/>
            </w:tcBorders>
            <w:shd w:val="clear" w:color="auto" w:fill="BDD6EE"/>
          </w:tcPr>
          <w:p w14:paraId="40B92B35" w14:textId="77777777" w:rsidR="00AB2841" w:rsidRPr="00AB2841" w:rsidRDefault="00AB2841" w:rsidP="00AB2841">
            <w:pPr>
              <w:jc w:val="both"/>
              <w:rPr>
                <w:b/>
                <w:color w:val="000000"/>
                <w:sz w:val="28"/>
                <w:szCs w:val="28"/>
              </w:rPr>
            </w:pPr>
            <w:r w:rsidRPr="00866204">
              <w:rPr>
                <w:color w:val="000000"/>
              </w:rPr>
              <w:lastRenderedPageBreak/>
              <w:br w:type="page"/>
            </w:r>
            <w:r w:rsidRPr="00AB2841">
              <w:rPr>
                <w:b/>
                <w:color w:val="000000"/>
                <w:sz w:val="28"/>
                <w:szCs w:val="28"/>
              </w:rPr>
              <w:t>B-III – Charakteristika studijního předmětu</w:t>
            </w:r>
          </w:p>
        </w:tc>
      </w:tr>
      <w:tr w:rsidR="00AB2841" w:rsidRPr="00AB2841" w14:paraId="106728DB" w14:textId="77777777" w:rsidTr="001A54CF">
        <w:trPr>
          <w:gridAfter w:val="1"/>
          <w:wAfter w:w="142" w:type="dxa"/>
        </w:trPr>
        <w:tc>
          <w:tcPr>
            <w:tcW w:w="3120" w:type="dxa"/>
            <w:gridSpan w:val="5"/>
            <w:tcBorders>
              <w:top w:val="double" w:sz="4" w:space="0" w:color="auto"/>
            </w:tcBorders>
            <w:shd w:val="clear" w:color="auto" w:fill="F7CAAC"/>
          </w:tcPr>
          <w:p w14:paraId="2540711B" w14:textId="77777777" w:rsidR="00AB2841" w:rsidRPr="0097281F" w:rsidRDefault="00AB2841" w:rsidP="00AB2841">
            <w:pPr>
              <w:jc w:val="both"/>
              <w:rPr>
                <w:b/>
              </w:rPr>
            </w:pPr>
            <w:r w:rsidRPr="0097281F">
              <w:rPr>
                <w:b/>
              </w:rPr>
              <w:t>Název studijního předmětu</w:t>
            </w:r>
          </w:p>
        </w:tc>
        <w:tc>
          <w:tcPr>
            <w:tcW w:w="6803" w:type="dxa"/>
            <w:gridSpan w:val="20"/>
            <w:tcBorders>
              <w:top w:val="double" w:sz="4" w:space="0" w:color="auto"/>
            </w:tcBorders>
          </w:tcPr>
          <w:p w14:paraId="343FD8A6" w14:textId="18018110" w:rsidR="00AB2841" w:rsidRPr="001A54CF" w:rsidRDefault="001A54CF" w:rsidP="00AB2841">
            <w:pPr>
              <w:jc w:val="both"/>
              <w:rPr>
                <w:b/>
              </w:rPr>
            </w:pPr>
            <w:bookmarkStart w:id="88" w:name="Technol_biomater"/>
            <w:bookmarkEnd w:id="88"/>
            <w:r w:rsidRPr="001A54CF">
              <w:rPr>
                <w:b/>
                <w:lang w:val="de-DE"/>
              </w:rPr>
              <w:t>Technology of Biomaterials</w:t>
            </w:r>
          </w:p>
        </w:tc>
      </w:tr>
      <w:tr w:rsidR="00AB2841" w:rsidRPr="00AB2841" w14:paraId="3E5624DC" w14:textId="77777777" w:rsidTr="001A54CF">
        <w:trPr>
          <w:gridAfter w:val="1"/>
          <w:wAfter w:w="142" w:type="dxa"/>
        </w:trPr>
        <w:tc>
          <w:tcPr>
            <w:tcW w:w="3120" w:type="dxa"/>
            <w:gridSpan w:val="5"/>
            <w:shd w:val="clear" w:color="auto" w:fill="F7CAAC"/>
          </w:tcPr>
          <w:p w14:paraId="60971726" w14:textId="77777777" w:rsidR="00AB2841" w:rsidRPr="0097281F" w:rsidRDefault="00AB2841" w:rsidP="00AB2841">
            <w:pPr>
              <w:jc w:val="both"/>
              <w:rPr>
                <w:b/>
              </w:rPr>
            </w:pPr>
            <w:r w:rsidRPr="0097281F">
              <w:rPr>
                <w:b/>
              </w:rPr>
              <w:t>Typ předmětu</w:t>
            </w:r>
          </w:p>
        </w:tc>
        <w:tc>
          <w:tcPr>
            <w:tcW w:w="3406" w:type="dxa"/>
            <w:gridSpan w:val="12"/>
          </w:tcPr>
          <w:p w14:paraId="1F5FF27C" w14:textId="77777777" w:rsidR="00AB2841" w:rsidRPr="0097281F" w:rsidRDefault="00AB2841" w:rsidP="00AB2841">
            <w:pPr>
              <w:jc w:val="both"/>
            </w:pPr>
          </w:p>
        </w:tc>
        <w:tc>
          <w:tcPr>
            <w:tcW w:w="2695" w:type="dxa"/>
            <w:gridSpan w:val="5"/>
            <w:shd w:val="clear" w:color="auto" w:fill="F7CAAC"/>
          </w:tcPr>
          <w:p w14:paraId="3EE6452E" w14:textId="77777777" w:rsidR="00AB2841" w:rsidRPr="0097281F" w:rsidRDefault="00AB2841" w:rsidP="00AB2841">
            <w:pPr>
              <w:jc w:val="both"/>
            </w:pPr>
            <w:r w:rsidRPr="0097281F">
              <w:rPr>
                <w:b/>
              </w:rPr>
              <w:t>doporučený ročník / semestr</w:t>
            </w:r>
          </w:p>
        </w:tc>
        <w:tc>
          <w:tcPr>
            <w:tcW w:w="702" w:type="dxa"/>
            <w:gridSpan w:val="3"/>
          </w:tcPr>
          <w:p w14:paraId="22F8D027" w14:textId="77777777" w:rsidR="00AB2841" w:rsidRPr="0097281F" w:rsidRDefault="00AB2841" w:rsidP="00AB2841">
            <w:pPr>
              <w:jc w:val="both"/>
            </w:pPr>
          </w:p>
        </w:tc>
      </w:tr>
      <w:tr w:rsidR="00AB2841" w:rsidRPr="00AB2841" w14:paraId="361D4644" w14:textId="77777777" w:rsidTr="001A54CF">
        <w:trPr>
          <w:gridAfter w:val="1"/>
          <w:wAfter w:w="142" w:type="dxa"/>
        </w:trPr>
        <w:tc>
          <w:tcPr>
            <w:tcW w:w="3120" w:type="dxa"/>
            <w:gridSpan w:val="5"/>
            <w:shd w:val="clear" w:color="auto" w:fill="F7CAAC"/>
          </w:tcPr>
          <w:p w14:paraId="09D0EAB6" w14:textId="77777777" w:rsidR="00AB2841" w:rsidRPr="0097281F" w:rsidRDefault="00AB2841" w:rsidP="00AB2841">
            <w:pPr>
              <w:jc w:val="both"/>
              <w:rPr>
                <w:b/>
              </w:rPr>
            </w:pPr>
            <w:r w:rsidRPr="0097281F">
              <w:rPr>
                <w:b/>
              </w:rPr>
              <w:t>Rozsah studijního předmětu</w:t>
            </w:r>
          </w:p>
        </w:tc>
        <w:tc>
          <w:tcPr>
            <w:tcW w:w="1701" w:type="dxa"/>
            <w:gridSpan w:val="7"/>
          </w:tcPr>
          <w:p w14:paraId="2EC8F2FA" w14:textId="77777777" w:rsidR="00AB2841" w:rsidRPr="0097281F" w:rsidRDefault="00AB2841" w:rsidP="00AB2841">
            <w:pPr>
              <w:jc w:val="both"/>
            </w:pPr>
          </w:p>
        </w:tc>
        <w:tc>
          <w:tcPr>
            <w:tcW w:w="889" w:type="dxa"/>
            <w:gridSpan w:val="2"/>
            <w:shd w:val="clear" w:color="auto" w:fill="F7CAAC"/>
          </w:tcPr>
          <w:p w14:paraId="6E1E36C3" w14:textId="77777777" w:rsidR="00AB2841" w:rsidRPr="0097281F" w:rsidRDefault="00AB2841" w:rsidP="00AB2841">
            <w:pPr>
              <w:jc w:val="both"/>
              <w:rPr>
                <w:b/>
              </w:rPr>
            </w:pPr>
            <w:r w:rsidRPr="0097281F">
              <w:rPr>
                <w:b/>
              </w:rPr>
              <w:t xml:space="preserve">hod. </w:t>
            </w:r>
          </w:p>
        </w:tc>
        <w:tc>
          <w:tcPr>
            <w:tcW w:w="816" w:type="dxa"/>
            <w:gridSpan w:val="3"/>
          </w:tcPr>
          <w:p w14:paraId="1827BDCB" w14:textId="77777777" w:rsidR="00AB2841" w:rsidRPr="0097281F" w:rsidRDefault="00AB2841" w:rsidP="00AB2841">
            <w:pPr>
              <w:jc w:val="both"/>
            </w:pPr>
          </w:p>
        </w:tc>
        <w:tc>
          <w:tcPr>
            <w:tcW w:w="2156" w:type="dxa"/>
            <w:gridSpan w:val="3"/>
            <w:shd w:val="clear" w:color="auto" w:fill="F7CAAC"/>
          </w:tcPr>
          <w:p w14:paraId="47A8DE67" w14:textId="77777777" w:rsidR="00AB2841" w:rsidRPr="0097281F" w:rsidRDefault="00AB2841" w:rsidP="00AB2841">
            <w:pPr>
              <w:jc w:val="both"/>
              <w:rPr>
                <w:b/>
              </w:rPr>
            </w:pPr>
            <w:r w:rsidRPr="0097281F">
              <w:rPr>
                <w:b/>
              </w:rPr>
              <w:t>kreditů</w:t>
            </w:r>
          </w:p>
        </w:tc>
        <w:tc>
          <w:tcPr>
            <w:tcW w:w="1241" w:type="dxa"/>
            <w:gridSpan w:val="5"/>
          </w:tcPr>
          <w:p w14:paraId="3468DE19" w14:textId="77777777" w:rsidR="00AB2841" w:rsidRPr="0097281F" w:rsidRDefault="00AB2841" w:rsidP="00AB2841">
            <w:pPr>
              <w:jc w:val="both"/>
            </w:pPr>
          </w:p>
        </w:tc>
      </w:tr>
      <w:tr w:rsidR="00AB2841" w:rsidRPr="00AB2841" w14:paraId="6DA28A14" w14:textId="77777777" w:rsidTr="001A54CF">
        <w:trPr>
          <w:gridAfter w:val="1"/>
          <w:wAfter w:w="142" w:type="dxa"/>
        </w:trPr>
        <w:tc>
          <w:tcPr>
            <w:tcW w:w="3120" w:type="dxa"/>
            <w:gridSpan w:val="5"/>
            <w:shd w:val="clear" w:color="auto" w:fill="F7CAAC"/>
          </w:tcPr>
          <w:p w14:paraId="1C1D68BC" w14:textId="77777777" w:rsidR="00AB2841" w:rsidRPr="0097281F" w:rsidRDefault="00AB2841" w:rsidP="00AB2841">
            <w:pPr>
              <w:jc w:val="both"/>
              <w:rPr>
                <w:b/>
              </w:rPr>
            </w:pPr>
            <w:r w:rsidRPr="0097281F">
              <w:rPr>
                <w:b/>
              </w:rPr>
              <w:t>Prerekvizity, korekvizity, ekvivalence</w:t>
            </w:r>
          </w:p>
        </w:tc>
        <w:tc>
          <w:tcPr>
            <w:tcW w:w="6803" w:type="dxa"/>
            <w:gridSpan w:val="20"/>
          </w:tcPr>
          <w:p w14:paraId="2F47B975" w14:textId="77777777" w:rsidR="00AB2841" w:rsidRPr="0097281F" w:rsidRDefault="00AB2841" w:rsidP="00AB2841">
            <w:pPr>
              <w:jc w:val="both"/>
            </w:pPr>
          </w:p>
        </w:tc>
      </w:tr>
      <w:tr w:rsidR="00AB2841" w:rsidRPr="00AB2841" w14:paraId="6E6EBF3C" w14:textId="77777777" w:rsidTr="001A54CF">
        <w:trPr>
          <w:gridAfter w:val="1"/>
          <w:wAfter w:w="142" w:type="dxa"/>
        </w:trPr>
        <w:tc>
          <w:tcPr>
            <w:tcW w:w="3120" w:type="dxa"/>
            <w:gridSpan w:val="5"/>
            <w:shd w:val="clear" w:color="auto" w:fill="F7CAAC"/>
          </w:tcPr>
          <w:p w14:paraId="0F981389" w14:textId="77777777" w:rsidR="00AB2841" w:rsidRPr="0097281F" w:rsidRDefault="00AB2841" w:rsidP="00AB2841">
            <w:pPr>
              <w:jc w:val="both"/>
              <w:rPr>
                <w:b/>
              </w:rPr>
            </w:pPr>
            <w:r w:rsidRPr="0097281F">
              <w:rPr>
                <w:b/>
              </w:rPr>
              <w:t>Způsob ověření studijních výsledků</w:t>
            </w:r>
          </w:p>
        </w:tc>
        <w:tc>
          <w:tcPr>
            <w:tcW w:w="3406" w:type="dxa"/>
            <w:gridSpan w:val="12"/>
          </w:tcPr>
          <w:p w14:paraId="58322265" w14:textId="77777777" w:rsidR="00AB2841" w:rsidRPr="0097281F" w:rsidRDefault="00AB2841" w:rsidP="00AB2841">
            <w:pPr>
              <w:jc w:val="both"/>
            </w:pPr>
            <w:r w:rsidRPr="0097281F">
              <w:t>zkouška</w:t>
            </w:r>
          </w:p>
        </w:tc>
        <w:tc>
          <w:tcPr>
            <w:tcW w:w="2156" w:type="dxa"/>
            <w:gridSpan w:val="3"/>
            <w:shd w:val="clear" w:color="auto" w:fill="F7CAAC"/>
          </w:tcPr>
          <w:p w14:paraId="165E5C4E" w14:textId="77777777" w:rsidR="00AB2841" w:rsidRPr="0097281F" w:rsidRDefault="00AB2841" w:rsidP="00AB2841">
            <w:pPr>
              <w:jc w:val="both"/>
              <w:rPr>
                <w:b/>
              </w:rPr>
            </w:pPr>
            <w:r w:rsidRPr="0097281F">
              <w:rPr>
                <w:b/>
              </w:rPr>
              <w:t>Forma výuky</w:t>
            </w:r>
          </w:p>
        </w:tc>
        <w:tc>
          <w:tcPr>
            <w:tcW w:w="1241" w:type="dxa"/>
            <w:gridSpan w:val="5"/>
          </w:tcPr>
          <w:p w14:paraId="3D07C71F" w14:textId="77777777" w:rsidR="00AB2841" w:rsidRPr="0097281F" w:rsidRDefault="00AB2841" w:rsidP="00AB2841">
            <w:pPr>
              <w:jc w:val="both"/>
            </w:pPr>
          </w:p>
        </w:tc>
      </w:tr>
      <w:tr w:rsidR="00AB2841" w:rsidRPr="00AB2841" w14:paraId="4984314F" w14:textId="77777777" w:rsidTr="001A54CF">
        <w:trPr>
          <w:gridAfter w:val="1"/>
          <w:wAfter w:w="142" w:type="dxa"/>
        </w:trPr>
        <w:tc>
          <w:tcPr>
            <w:tcW w:w="3120" w:type="dxa"/>
            <w:gridSpan w:val="5"/>
            <w:shd w:val="clear" w:color="auto" w:fill="F7CAAC"/>
          </w:tcPr>
          <w:p w14:paraId="29AB4BDF" w14:textId="77777777" w:rsidR="00AB2841" w:rsidRPr="0097281F" w:rsidRDefault="00AB2841" w:rsidP="00AB2841">
            <w:pPr>
              <w:jc w:val="both"/>
              <w:rPr>
                <w:b/>
              </w:rPr>
            </w:pPr>
            <w:r w:rsidRPr="0097281F">
              <w:rPr>
                <w:b/>
              </w:rPr>
              <w:t>Forma způsobu ověření studijních výsledků a další požadavky na studenta</w:t>
            </w:r>
          </w:p>
        </w:tc>
        <w:tc>
          <w:tcPr>
            <w:tcW w:w="6803" w:type="dxa"/>
            <w:gridSpan w:val="20"/>
            <w:tcBorders>
              <w:bottom w:val="single" w:sz="4" w:space="0" w:color="auto"/>
            </w:tcBorders>
          </w:tcPr>
          <w:p w14:paraId="2B8A7338" w14:textId="77777777" w:rsidR="0097281F" w:rsidRPr="0097281F" w:rsidRDefault="0097281F" w:rsidP="0097281F">
            <w:pPr>
              <w:pStyle w:val="TableParagraph"/>
              <w:ind w:left="0"/>
              <w:jc w:val="both"/>
              <w:rPr>
                <w:sz w:val="20"/>
                <w:szCs w:val="20"/>
                <w:lang w:val="cs-CZ"/>
              </w:rPr>
            </w:pPr>
            <w:r w:rsidRPr="0097281F">
              <w:rPr>
                <w:sz w:val="20"/>
                <w:szCs w:val="20"/>
                <w:lang w:val="cs-CZ"/>
              </w:rPr>
              <w:t>Zkouška: prokázání znalosti probíraných tematických okruhů, ústní zkouška.</w:t>
            </w:r>
          </w:p>
          <w:p w14:paraId="7972F093" w14:textId="77777777" w:rsidR="00AB2841" w:rsidRPr="0097281F" w:rsidRDefault="0097281F" w:rsidP="0097281F">
            <w:pPr>
              <w:jc w:val="both"/>
            </w:pPr>
            <w:r w:rsidRPr="0097281F">
              <w:t>Ve spojitosti s řešeným tématem disertační práce musí student prokázat hlubší znalosti. Kapitoly určené k podrobnému studiu budou uloženy studentovi examinátorem v dostatečném časovém předstihu.</w:t>
            </w:r>
          </w:p>
        </w:tc>
      </w:tr>
      <w:tr w:rsidR="00AB2841" w:rsidRPr="00AB2841" w14:paraId="033082A4" w14:textId="77777777" w:rsidTr="001A54CF">
        <w:trPr>
          <w:gridAfter w:val="1"/>
          <w:wAfter w:w="142" w:type="dxa"/>
          <w:trHeight w:val="197"/>
        </w:trPr>
        <w:tc>
          <w:tcPr>
            <w:tcW w:w="3120" w:type="dxa"/>
            <w:gridSpan w:val="5"/>
            <w:tcBorders>
              <w:top w:val="nil"/>
            </w:tcBorders>
            <w:shd w:val="clear" w:color="auto" w:fill="F7CAAC"/>
          </w:tcPr>
          <w:p w14:paraId="6F6491EB" w14:textId="77777777" w:rsidR="00AB2841" w:rsidRPr="0097281F" w:rsidRDefault="00AB2841" w:rsidP="00AB2841">
            <w:pPr>
              <w:jc w:val="both"/>
              <w:rPr>
                <w:b/>
              </w:rPr>
            </w:pPr>
            <w:r w:rsidRPr="0097281F">
              <w:rPr>
                <w:b/>
              </w:rPr>
              <w:t>Garant předmětu</w:t>
            </w:r>
          </w:p>
        </w:tc>
        <w:tc>
          <w:tcPr>
            <w:tcW w:w="6803" w:type="dxa"/>
            <w:gridSpan w:val="20"/>
            <w:tcBorders>
              <w:top w:val="single" w:sz="4" w:space="0" w:color="auto"/>
            </w:tcBorders>
          </w:tcPr>
          <w:p w14:paraId="003EC5A2" w14:textId="77777777" w:rsidR="00AB2841" w:rsidRPr="0097281F" w:rsidRDefault="0097281F" w:rsidP="00AB2841">
            <w:pPr>
              <w:jc w:val="both"/>
            </w:pPr>
            <w:r>
              <w:t>prof</w:t>
            </w:r>
            <w:r w:rsidRPr="0097281F">
              <w:t>. Ing. Vladimír Sedlařík, Ph.D.</w:t>
            </w:r>
          </w:p>
        </w:tc>
      </w:tr>
      <w:tr w:rsidR="00AB2841" w:rsidRPr="00AB2841" w14:paraId="1CC8B107" w14:textId="77777777" w:rsidTr="001A54CF">
        <w:trPr>
          <w:gridAfter w:val="1"/>
          <w:wAfter w:w="142" w:type="dxa"/>
          <w:trHeight w:val="243"/>
        </w:trPr>
        <w:tc>
          <w:tcPr>
            <w:tcW w:w="3120" w:type="dxa"/>
            <w:gridSpan w:val="5"/>
            <w:tcBorders>
              <w:top w:val="nil"/>
            </w:tcBorders>
            <w:shd w:val="clear" w:color="auto" w:fill="F7CAAC"/>
          </w:tcPr>
          <w:p w14:paraId="77107630" w14:textId="77777777" w:rsidR="00AB2841" w:rsidRPr="0097281F" w:rsidRDefault="00AB2841" w:rsidP="00AB2841">
            <w:pPr>
              <w:jc w:val="both"/>
              <w:rPr>
                <w:b/>
              </w:rPr>
            </w:pPr>
            <w:r w:rsidRPr="0097281F">
              <w:rPr>
                <w:b/>
              </w:rPr>
              <w:t>Zapojení garanta do výuky předmětu</w:t>
            </w:r>
          </w:p>
        </w:tc>
        <w:tc>
          <w:tcPr>
            <w:tcW w:w="6803" w:type="dxa"/>
            <w:gridSpan w:val="20"/>
            <w:tcBorders>
              <w:top w:val="nil"/>
            </w:tcBorders>
          </w:tcPr>
          <w:p w14:paraId="4D9308E2" w14:textId="77777777" w:rsidR="00AB2841" w:rsidRPr="0097281F" w:rsidRDefault="00AB2841" w:rsidP="00AB2841">
            <w:pPr>
              <w:jc w:val="both"/>
            </w:pPr>
            <w:r w:rsidRPr="0097281F">
              <w:t>100%</w:t>
            </w:r>
          </w:p>
        </w:tc>
      </w:tr>
      <w:tr w:rsidR="00AB2841" w:rsidRPr="00AB2841" w14:paraId="32A7118A" w14:textId="77777777" w:rsidTr="001A54CF">
        <w:trPr>
          <w:gridAfter w:val="1"/>
          <w:wAfter w:w="142" w:type="dxa"/>
        </w:trPr>
        <w:tc>
          <w:tcPr>
            <w:tcW w:w="3120" w:type="dxa"/>
            <w:gridSpan w:val="5"/>
            <w:shd w:val="clear" w:color="auto" w:fill="F7CAAC"/>
          </w:tcPr>
          <w:p w14:paraId="5A3C14BC" w14:textId="77777777" w:rsidR="00AB2841" w:rsidRPr="0097281F" w:rsidRDefault="00AB2841" w:rsidP="00AB2841">
            <w:pPr>
              <w:jc w:val="both"/>
              <w:rPr>
                <w:b/>
              </w:rPr>
            </w:pPr>
            <w:r w:rsidRPr="0097281F">
              <w:rPr>
                <w:b/>
              </w:rPr>
              <w:t>Vyučující</w:t>
            </w:r>
          </w:p>
        </w:tc>
        <w:tc>
          <w:tcPr>
            <w:tcW w:w="6803" w:type="dxa"/>
            <w:gridSpan w:val="20"/>
            <w:tcBorders>
              <w:bottom w:val="nil"/>
            </w:tcBorders>
          </w:tcPr>
          <w:p w14:paraId="4DF45D2B" w14:textId="77777777" w:rsidR="00AB2841" w:rsidRPr="0097281F" w:rsidRDefault="00AB2841" w:rsidP="00AB2841">
            <w:pPr>
              <w:jc w:val="both"/>
            </w:pPr>
          </w:p>
        </w:tc>
      </w:tr>
      <w:tr w:rsidR="00AB2841" w:rsidRPr="00AB2841" w14:paraId="3A6E99C9" w14:textId="77777777" w:rsidTr="001A54CF">
        <w:trPr>
          <w:gridAfter w:val="1"/>
          <w:wAfter w:w="142" w:type="dxa"/>
          <w:trHeight w:val="220"/>
        </w:trPr>
        <w:tc>
          <w:tcPr>
            <w:tcW w:w="9923" w:type="dxa"/>
            <w:gridSpan w:val="25"/>
            <w:tcBorders>
              <w:top w:val="nil"/>
            </w:tcBorders>
          </w:tcPr>
          <w:p w14:paraId="4E58A995" w14:textId="77777777" w:rsidR="00AB2841" w:rsidRPr="0097281F" w:rsidRDefault="0097281F" w:rsidP="00AB2841">
            <w:pPr>
              <w:jc w:val="both"/>
            </w:pPr>
            <w:r>
              <w:t>prof</w:t>
            </w:r>
            <w:r w:rsidRPr="0097281F">
              <w:t>. Ing. Vladimír Sedlařík, Ph.D.</w:t>
            </w:r>
          </w:p>
        </w:tc>
      </w:tr>
      <w:tr w:rsidR="00AB2841" w:rsidRPr="00AB2841" w14:paraId="4BB05CE5" w14:textId="77777777" w:rsidTr="001A54CF">
        <w:trPr>
          <w:gridAfter w:val="1"/>
          <w:wAfter w:w="142" w:type="dxa"/>
        </w:trPr>
        <w:tc>
          <w:tcPr>
            <w:tcW w:w="3120" w:type="dxa"/>
            <w:gridSpan w:val="5"/>
            <w:shd w:val="clear" w:color="auto" w:fill="F7CAAC"/>
          </w:tcPr>
          <w:p w14:paraId="400E99FF" w14:textId="77777777" w:rsidR="00AB2841" w:rsidRPr="0097281F" w:rsidRDefault="00AB2841" w:rsidP="00AB2841">
            <w:pPr>
              <w:jc w:val="both"/>
              <w:rPr>
                <w:b/>
              </w:rPr>
            </w:pPr>
            <w:r w:rsidRPr="0097281F">
              <w:rPr>
                <w:b/>
              </w:rPr>
              <w:t>Stručná anotace předmětu</w:t>
            </w:r>
          </w:p>
        </w:tc>
        <w:tc>
          <w:tcPr>
            <w:tcW w:w="6803" w:type="dxa"/>
            <w:gridSpan w:val="20"/>
            <w:tcBorders>
              <w:bottom w:val="nil"/>
            </w:tcBorders>
          </w:tcPr>
          <w:p w14:paraId="0B36ADA5" w14:textId="77777777" w:rsidR="00AB2841" w:rsidRPr="0097281F" w:rsidRDefault="00AB2841" w:rsidP="00AB2841">
            <w:pPr>
              <w:jc w:val="both"/>
            </w:pPr>
          </w:p>
        </w:tc>
      </w:tr>
      <w:tr w:rsidR="00AB2841" w:rsidRPr="00AB2841" w14:paraId="7C41AFCD" w14:textId="77777777" w:rsidTr="001A54CF">
        <w:trPr>
          <w:gridAfter w:val="1"/>
          <w:wAfter w:w="142" w:type="dxa"/>
          <w:trHeight w:val="2843"/>
        </w:trPr>
        <w:tc>
          <w:tcPr>
            <w:tcW w:w="9923" w:type="dxa"/>
            <w:gridSpan w:val="25"/>
            <w:tcBorders>
              <w:top w:val="nil"/>
              <w:bottom w:val="single" w:sz="12" w:space="0" w:color="auto"/>
            </w:tcBorders>
          </w:tcPr>
          <w:p w14:paraId="6F39534D" w14:textId="77777777" w:rsidR="009913D6" w:rsidRPr="00A37C5B" w:rsidRDefault="009913D6" w:rsidP="009913D6">
            <w:pPr>
              <w:pStyle w:val="TableParagraph"/>
              <w:ind w:left="0"/>
              <w:jc w:val="both"/>
              <w:rPr>
                <w:sz w:val="19"/>
                <w:szCs w:val="19"/>
                <w:u w:val="single"/>
                <w:lang w:val="cs-CZ"/>
              </w:rPr>
            </w:pPr>
            <w:r w:rsidRPr="00A37C5B">
              <w:rPr>
                <w:sz w:val="19"/>
                <w:szCs w:val="19"/>
                <w:lang w:val="cs-CZ"/>
              </w:rPr>
              <w:t>Cílem předmětu je prohloubení a rozšíření znalostí o složení, vlastnostech, přípravě a zpracovatelských postupech biomateriálů a biokompozitů. V rámci předmětu bude pozornost věnována jak anorganickým (sklo, keramika), tak organickým (přírodní a syntetické polymery, biokompozity) materiálům, které jsou surovinovou základnou pro produkci zdravotnických prostředků. Vedle problematiky jejich strukturních parametrů tvoří náplň předmětu také problematika jejich přípravy, funkcionalizace, zpracování a charakterizace jejich vybraných vlastností. Obsah výuky bude zohledňovat konkrétní problematiku řešené disertační</w:t>
            </w:r>
            <w:r w:rsidRPr="00A37C5B">
              <w:rPr>
                <w:spacing w:val="-3"/>
                <w:sz w:val="19"/>
                <w:szCs w:val="19"/>
                <w:lang w:val="cs-CZ"/>
              </w:rPr>
              <w:t xml:space="preserve"> </w:t>
            </w:r>
            <w:r w:rsidRPr="00A37C5B">
              <w:rPr>
                <w:sz w:val="19"/>
                <w:szCs w:val="19"/>
                <w:lang w:val="cs-CZ"/>
              </w:rPr>
              <w:t>práce.</w:t>
            </w:r>
          </w:p>
          <w:p w14:paraId="79E7D5E7" w14:textId="77777777" w:rsidR="0097281F" w:rsidRPr="00D064E0" w:rsidRDefault="0097281F" w:rsidP="0097281F">
            <w:pPr>
              <w:jc w:val="both"/>
              <w:rPr>
                <w:del w:id="89" w:author="Ivo Kuřitka" w:date="2019-11-27T22:34:00Z"/>
              </w:rPr>
            </w:pPr>
          </w:p>
          <w:p w14:paraId="053DA93D" w14:textId="77777777" w:rsidR="009913D6" w:rsidRPr="00A37C5B" w:rsidRDefault="009913D6" w:rsidP="009913D6">
            <w:pPr>
              <w:spacing w:before="120"/>
              <w:jc w:val="both"/>
              <w:rPr>
                <w:sz w:val="19"/>
                <w:szCs w:val="19"/>
              </w:rPr>
            </w:pPr>
            <w:r w:rsidRPr="00A37C5B">
              <w:rPr>
                <w:sz w:val="19"/>
                <w:szCs w:val="19"/>
                <w:u w:val="single"/>
              </w:rPr>
              <w:t>Základní témata:</w:t>
            </w:r>
          </w:p>
          <w:p w14:paraId="29922ACE" w14:textId="4E05EEDC" w:rsidR="009913D6" w:rsidRPr="00A37C5B" w:rsidRDefault="009913D6" w:rsidP="009913D6">
            <w:pPr>
              <w:pStyle w:val="Odstavecseseznamem"/>
              <w:numPr>
                <w:ilvl w:val="0"/>
                <w:numId w:val="15"/>
              </w:numPr>
              <w:ind w:left="113" w:hanging="113"/>
              <w:jc w:val="both"/>
              <w:rPr>
                <w:sz w:val="19"/>
                <w:szCs w:val="19"/>
              </w:rPr>
            </w:pPr>
            <w:r w:rsidRPr="00A37C5B">
              <w:rPr>
                <w:sz w:val="19"/>
                <w:szCs w:val="19"/>
              </w:rPr>
              <w:t>Anorganické biomateriály</w:t>
            </w:r>
            <w:del w:id="90" w:author="Ivo Kuřitka" w:date="2019-11-27T22:34:00Z">
              <w:r w:rsidR="005C6486">
                <w:delText>.</w:delText>
              </w:r>
            </w:del>
            <w:ins w:id="91" w:author="Ivo Kuřitka" w:date="2019-11-27T22:34:00Z">
              <w:r>
                <w:rPr>
                  <w:sz w:val="19"/>
                  <w:szCs w:val="19"/>
                </w:rPr>
                <w:t xml:space="preserve"> </w:t>
              </w:r>
              <w:r w:rsidRPr="002A6831">
                <w:rPr>
                  <w:sz w:val="19"/>
                  <w:szCs w:val="19"/>
                  <w:highlight w:val="yellow"/>
                </w:rPr>
                <w:t>(sklo, keramika, kovy</w:t>
              </w:r>
              <w:r>
                <w:rPr>
                  <w:sz w:val="19"/>
                  <w:szCs w:val="19"/>
                  <w:highlight w:val="yellow"/>
                </w:rPr>
                <w:t>, nanobiomateriály</w:t>
              </w:r>
              <w:r w:rsidRPr="002A6831">
                <w:rPr>
                  <w:sz w:val="19"/>
                  <w:szCs w:val="19"/>
                  <w:highlight w:val="yellow"/>
                </w:rPr>
                <w:t>)</w:t>
              </w:r>
              <w:r w:rsidRPr="00A37C5B">
                <w:rPr>
                  <w:sz w:val="19"/>
                  <w:szCs w:val="19"/>
                </w:rPr>
                <w:t>.</w:t>
              </w:r>
            </w:ins>
          </w:p>
          <w:p w14:paraId="6780E9AA" w14:textId="54A95625" w:rsidR="009913D6" w:rsidRDefault="009913D6" w:rsidP="009913D6">
            <w:pPr>
              <w:pStyle w:val="Odstavecseseznamem"/>
              <w:numPr>
                <w:ilvl w:val="0"/>
                <w:numId w:val="15"/>
              </w:numPr>
              <w:ind w:left="113" w:hanging="113"/>
              <w:jc w:val="both"/>
              <w:rPr>
                <w:sz w:val="19"/>
                <w:szCs w:val="19"/>
              </w:rPr>
            </w:pPr>
            <w:r w:rsidRPr="00A37C5B">
              <w:rPr>
                <w:sz w:val="19"/>
                <w:szCs w:val="19"/>
              </w:rPr>
              <w:t>Organické biomateriály</w:t>
            </w:r>
            <w:del w:id="92" w:author="Ivo Kuřitka" w:date="2019-11-27T22:34:00Z">
              <w:r w:rsidR="005C6486">
                <w:delText>.</w:delText>
              </w:r>
            </w:del>
            <w:ins w:id="93" w:author="Ivo Kuřitka" w:date="2019-11-27T22:34:00Z">
              <w:r>
                <w:rPr>
                  <w:sz w:val="19"/>
                  <w:szCs w:val="19"/>
                </w:rPr>
                <w:t xml:space="preserve"> </w:t>
              </w:r>
              <w:r>
                <w:rPr>
                  <w:sz w:val="19"/>
                  <w:szCs w:val="19"/>
                  <w:highlight w:val="yellow"/>
                </w:rPr>
                <w:t>(polymery, kompozitní</w:t>
              </w:r>
              <w:r w:rsidRPr="002A6831">
                <w:rPr>
                  <w:sz w:val="19"/>
                  <w:szCs w:val="19"/>
                  <w:highlight w:val="yellow"/>
                </w:rPr>
                <w:t xml:space="preserve"> materiály, hydrogely)</w:t>
              </w:r>
              <w:r w:rsidRPr="00A37C5B">
                <w:rPr>
                  <w:sz w:val="19"/>
                  <w:szCs w:val="19"/>
                </w:rPr>
                <w:t>.</w:t>
              </w:r>
            </w:ins>
          </w:p>
          <w:p w14:paraId="57910DE0" w14:textId="77777777" w:rsidR="009913D6" w:rsidRPr="00701BF8" w:rsidRDefault="009913D6" w:rsidP="009913D6">
            <w:pPr>
              <w:pStyle w:val="Odstavecseseznamem"/>
              <w:numPr>
                <w:ilvl w:val="0"/>
                <w:numId w:val="15"/>
              </w:numPr>
              <w:ind w:left="113" w:hanging="113"/>
              <w:jc w:val="both"/>
              <w:rPr>
                <w:ins w:id="94" w:author="Ivo Kuřitka" w:date="2019-11-27T22:34:00Z"/>
                <w:sz w:val="19"/>
                <w:szCs w:val="19"/>
                <w:highlight w:val="yellow"/>
              </w:rPr>
            </w:pPr>
            <w:ins w:id="95" w:author="Ivo Kuřitka" w:date="2019-11-27T22:34:00Z">
              <w:r w:rsidRPr="00701BF8">
                <w:rPr>
                  <w:sz w:val="19"/>
                  <w:szCs w:val="19"/>
                  <w:highlight w:val="yellow"/>
                </w:rPr>
                <w:t xml:space="preserve">Objemové a povrchové vlastnosti materiálů vs funkce v organismu. Povrchové úpravy, textura, porozita. Biofilm, biofouling, antifouling.  </w:t>
              </w:r>
              <w:r>
                <w:rPr>
                  <w:sz w:val="19"/>
                  <w:szCs w:val="19"/>
                  <w:highlight w:val="yellow"/>
                </w:rPr>
                <w:t>Částice, vlákna a textilie.</w:t>
              </w:r>
            </w:ins>
          </w:p>
          <w:p w14:paraId="72CE3286" w14:textId="77777777" w:rsidR="009913D6" w:rsidRPr="00701BF8" w:rsidRDefault="009913D6" w:rsidP="009913D6">
            <w:pPr>
              <w:pStyle w:val="Odstavecseseznamem"/>
              <w:numPr>
                <w:ilvl w:val="0"/>
                <w:numId w:val="15"/>
              </w:numPr>
              <w:ind w:left="113" w:hanging="113"/>
              <w:jc w:val="both"/>
              <w:rPr>
                <w:sz w:val="19"/>
                <w:szCs w:val="19"/>
                <w:highlight w:val="yellow"/>
              </w:rPr>
            </w:pPr>
            <w:r w:rsidRPr="00A37C5B">
              <w:rPr>
                <w:sz w:val="19"/>
                <w:szCs w:val="19"/>
              </w:rPr>
              <w:t>Biologická rozložitelnost materiálů.</w:t>
            </w:r>
            <w:ins w:id="96" w:author="Ivo Kuřitka" w:date="2019-11-27T22:34:00Z">
              <w:r>
                <w:rPr>
                  <w:sz w:val="19"/>
                  <w:szCs w:val="19"/>
                </w:rPr>
                <w:t xml:space="preserve"> </w:t>
              </w:r>
              <w:r w:rsidRPr="00701BF8">
                <w:rPr>
                  <w:sz w:val="19"/>
                  <w:szCs w:val="19"/>
                  <w:highlight w:val="yellow"/>
                </w:rPr>
                <w:t>Degradace abiotická a biotická. Bioeroze, bioresorpce, biodegradace.</w:t>
              </w:r>
            </w:ins>
          </w:p>
          <w:p w14:paraId="6B752AF3" w14:textId="77777777" w:rsidR="009913D6" w:rsidRPr="00A37C5B" w:rsidRDefault="009913D6" w:rsidP="009913D6">
            <w:pPr>
              <w:pStyle w:val="Odstavecseseznamem"/>
              <w:numPr>
                <w:ilvl w:val="0"/>
                <w:numId w:val="15"/>
              </w:numPr>
              <w:ind w:left="113" w:hanging="113"/>
              <w:jc w:val="both"/>
              <w:rPr>
                <w:sz w:val="19"/>
                <w:szCs w:val="19"/>
              </w:rPr>
            </w:pPr>
            <w:r w:rsidRPr="00A37C5B">
              <w:rPr>
                <w:sz w:val="19"/>
                <w:szCs w:val="19"/>
              </w:rPr>
              <w:t>Funkcionalizace biomateriálů.</w:t>
            </w:r>
            <w:ins w:id="97" w:author="Ivo Kuřitka" w:date="2019-11-27T22:34:00Z">
              <w:r>
                <w:rPr>
                  <w:sz w:val="19"/>
                  <w:szCs w:val="19"/>
                </w:rPr>
                <w:t xml:space="preserve"> </w:t>
              </w:r>
              <w:r w:rsidRPr="00701BF8">
                <w:rPr>
                  <w:sz w:val="19"/>
                  <w:szCs w:val="19"/>
                  <w:highlight w:val="yellow"/>
                </w:rPr>
                <w:t>Metody a technologie funkcionalizace, charakterizace.</w:t>
              </w:r>
            </w:ins>
          </w:p>
          <w:p w14:paraId="08FD9841" w14:textId="77777777" w:rsidR="009913D6" w:rsidRPr="00701BF8" w:rsidRDefault="009913D6" w:rsidP="009913D6">
            <w:pPr>
              <w:pStyle w:val="Odstavecseseznamem"/>
              <w:numPr>
                <w:ilvl w:val="0"/>
                <w:numId w:val="15"/>
              </w:numPr>
              <w:ind w:left="113" w:hanging="113"/>
              <w:jc w:val="both"/>
              <w:rPr>
                <w:ins w:id="98" w:author="Ivo Kuřitka" w:date="2019-11-27T22:34:00Z"/>
              </w:rPr>
            </w:pPr>
            <w:r w:rsidRPr="00A37C5B">
              <w:rPr>
                <w:sz w:val="19"/>
                <w:szCs w:val="19"/>
              </w:rPr>
              <w:t>Charakterizace biomateriálů</w:t>
            </w:r>
            <w:ins w:id="99" w:author="Ivo Kuřitka" w:date="2019-11-27T22:34:00Z">
              <w:r>
                <w:rPr>
                  <w:sz w:val="19"/>
                  <w:szCs w:val="19"/>
                </w:rPr>
                <w:t xml:space="preserve"> </w:t>
              </w:r>
              <w:r w:rsidRPr="00701BF8">
                <w:rPr>
                  <w:sz w:val="19"/>
                  <w:szCs w:val="19"/>
                  <w:highlight w:val="yellow"/>
                </w:rPr>
                <w:t>(struktura, vlastnosti, funkce).</w:t>
              </w:r>
            </w:ins>
          </w:p>
          <w:p w14:paraId="67E94D27" w14:textId="03C69F5A" w:rsidR="0097281F" w:rsidRPr="0097281F" w:rsidRDefault="009913D6" w:rsidP="009913D6">
            <w:pPr>
              <w:pStyle w:val="Odstavecseseznamem"/>
              <w:numPr>
                <w:ilvl w:val="0"/>
                <w:numId w:val="15"/>
              </w:numPr>
              <w:ind w:left="113" w:hanging="113"/>
              <w:jc w:val="both"/>
            </w:pPr>
            <w:ins w:id="100" w:author="Ivo Kuřitka" w:date="2019-11-27T22:34:00Z">
              <w:r w:rsidRPr="00701BF8">
                <w:rPr>
                  <w:sz w:val="19"/>
                  <w:szCs w:val="19"/>
                  <w:highlight w:val="yellow"/>
                </w:rPr>
                <w:t>Kosmetické přípravky</w:t>
              </w:r>
            </w:ins>
            <w:r w:rsidRPr="00701BF8">
              <w:rPr>
                <w:sz w:val="19"/>
                <w:szCs w:val="19"/>
                <w:highlight w:val="yellow"/>
              </w:rPr>
              <w:t>.</w:t>
            </w:r>
          </w:p>
        </w:tc>
      </w:tr>
      <w:tr w:rsidR="00AB2841" w:rsidRPr="00AB2841" w14:paraId="6ECEEF6E" w14:textId="77777777" w:rsidTr="001A54CF">
        <w:trPr>
          <w:gridAfter w:val="1"/>
          <w:wAfter w:w="142" w:type="dxa"/>
          <w:trHeight w:val="265"/>
        </w:trPr>
        <w:tc>
          <w:tcPr>
            <w:tcW w:w="3687" w:type="dxa"/>
            <w:gridSpan w:val="9"/>
            <w:tcBorders>
              <w:top w:val="nil"/>
            </w:tcBorders>
            <w:shd w:val="clear" w:color="auto" w:fill="F7CAAC"/>
          </w:tcPr>
          <w:p w14:paraId="7F02351E" w14:textId="77777777" w:rsidR="00AB2841" w:rsidRPr="0097281F" w:rsidRDefault="00AB2841" w:rsidP="00AB2841">
            <w:pPr>
              <w:jc w:val="both"/>
            </w:pPr>
            <w:r w:rsidRPr="0097281F">
              <w:rPr>
                <w:b/>
              </w:rPr>
              <w:t>Studijní literatura a studijní pomůcky</w:t>
            </w:r>
          </w:p>
        </w:tc>
        <w:tc>
          <w:tcPr>
            <w:tcW w:w="6236" w:type="dxa"/>
            <w:gridSpan w:val="16"/>
            <w:tcBorders>
              <w:top w:val="nil"/>
              <w:bottom w:val="nil"/>
            </w:tcBorders>
          </w:tcPr>
          <w:p w14:paraId="12BCC499" w14:textId="77777777" w:rsidR="00AB2841" w:rsidRPr="0097281F" w:rsidRDefault="00AB2841" w:rsidP="00AB2841">
            <w:pPr>
              <w:jc w:val="both"/>
            </w:pPr>
          </w:p>
        </w:tc>
      </w:tr>
      <w:tr w:rsidR="00AB2841" w:rsidRPr="00AB2841" w14:paraId="3381DBF6" w14:textId="77777777" w:rsidTr="001A54CF">
        <w:trPr>
          <w:gridAfter w:val="1"/>
          <w:wAfter w:w="142" w:type="dxa"/>
          <w:trHeight w:val="711"/>
        </w:trPr>
        <w:tc>
          <w:tcPr>
            <w:tcW w:w="9923" w:type="dxa"/>
            <w:gridSpan w:val="25"/>
            <w:tcBorders>
              <w:top w:val="nil"/>
            </w:tcBorders>
          </w:tcPr>
          <w:p w14:paraId="13C4449A" w14:textId="77777777" w:rsidR="00AB2841" w:rsidRPr="009913D6" w:rsidRDefault="00AB2841" w:rsidP="0097281F">
            <w:pPr>
              <w:jc w:val="both"/>
              <w:rPr>
                <w:sz w:val="18"/>
                <w:szCs w:val="19"/>
                <w:u w:val="single"/>
              </w:rPr>
            </w:pPr>
            <w:r w:rsidRPr="009913D6">
              <w:rPr>
                <w:sz w:val="18"/>
                <w:szCs w:val="19"/>
                <w:u w:val="single"/>
              </w:rPr>
              <w:t>Povinná literatura:</w:t>
            </w:r>
          </w:p>
          <w:p w14:paraId="6B888250" w14:textId="573E7738" w:rsidR="0097281F" w:rsidRPr="009913D6" w:rsidRDefault="00DD46A1" w:rsidP="0097281F">
            <w:pPr>
              <w:pStyle w:val="TableParagraph"/>
              <w:ind w:left="0"/>
              <w:jc w:val="both"/>
              <w:rPr>
                <w:sz w:val="18"/>
                <w:szCs w:val="19"/>
              </w:rPr>
            </w:pPr>
            <w:r w:rsidRPr="009913D6">
              <w:rPr>
                <w:sz w:val="18"/>
                <w:szCs w:val="19"/>
              </w:rPr>
              <w:t xml:space="preserve">CHEN, Q., THOUAS, G. </w:t>
            </w:r>
            <w:r w:rsidR="0097281F" w:rsidRPr="009913D6">
              <w:rPr>
                <w:i/>
                <w:sz w:val="18"/>
                <w:szCs w:val="19"/>
              </w:rPr>
              <w:t>Biomaterials: A Basic Introduction</w:t>
            </w:r>
            <w:r w:rsidR="0097281F" w:rsidRPr="009913D6">
              <w:rPr>
                <w:sz w:val="18"/>
                <w:szCs w:val="19"/>
              </w:rPr>
              <w:t>. Boca Raton: CRC Press, Taylor &amp; Francis Group, 2015. ISBN 978-1-4822-2769-7.</w:t>
            </w:r>
          </w:p>
          <w:p w14:paraId="6EFC2401" w14:textId="2DEDCDB0" w:rsidR="0097281F" w:rsidRPr="009913D6" w:rsidRDefault="00DD46A1" w:rsidP="0097281F">
            <w:pPr>
              <w:pStyle w:val="TableParagraph"/>
              <w:ind w:left="0"/>
              <w:jc w:val="both"/>
              <w:rPr>
                <w:sz w:val="18"/>
                <w:szCs w:val="19"/>
              </w:rPr>
            </w:pPr>
            <w:r w:rsidRPr="009913D6">
              <w:rPr>
                <w:sz w:val="18"/>
                <w:szCs w:val="19"/>
              </w:rPr>
              <w:t xml:space="preserve">MEYERS, M.A., CHEN, P.Y. </w:t>
            </w:r>
            <w:r w:rsidR="0097281F" w:rsidRPr="009913D6">
              <w:rPr>
                <w:i/>
                <w:sz w:val="18"/>
                <w:szCs w:val="19"/>
              </w:rPr>
              <w:t xml:space="preserve">Biological Materials Science: Biological Materials, Bioinspired Materials, and Biomaterials. </w:t>
            </w:r>
            <w:r w:rsidR="0097281F" w:rsidRPr="009913D6">
              <w:rPr>
                <w:sz w:val="18"/>
                <w:szCs w:val="19"/>
              </w:rPr>
              <w:t>1st Ed. Cambridge: Cambridge University Press, 2014. ISBN 978-1- 107-01045-1.</w:t>
            </w:r>
          </w:p>
          <w:p w14:paraId="07EC279D" w14:textId="1993F671" w:rsidR="00EA1DEA" w:rsidRPr="009913D6" w:rsidRDefault="00DD46A1" w:rsidP="00EA1DEA">
            <w:pPr>
              <w:pStyle w:val="TableParagraph"/>
              <w:ind w:left="0"/>
              <w:jc w:val="both"/>
              <w:rPr>
                <w:sz w:val="18"/>
                <w:szCs w:val="19"/>
                <w:lang w:val="en-GB"/>
              </w:rPr>
            </w:pPr>
            <w:r w:rsidRPr="009913D6">
              <w:rPr>
                <w:sz w:val="18"/>
                <w:szCs w:val="19"/>
              </w:rPr>
              <w:t xml:space="preserve">RATNER, B. </w:t>
            </w:r>
            <w:r w:rsidR="00EA1DEA" w:rsidRPr="009913D6">
              <w:rPr>
                <w:i/>
                <w:sz w:val="18"/>
                <w:szCs w:val="19"/>
              </w:rPr>
              <w:t>Biomaterials Science: An Introduction to Materials in Medicine</w:t>
            </w:r>
            <w:r w:rsidR="00EA1DEA" w:rsidRPr="009913D6">
              <w:rPr>
                <w:sz w:val="18"/>
                <w:szCs w:val="19"/>
              </w:rPr>
              <w:t xml:space="preserve">. 3rd Ed. Amsterdam: Elsevier/Academic Press, 2013. </w:t>
            </w:r>
            <w:r w:rsidR="00EA1DEA" w:rsidRPr="009913D6">
              <w:rPr>
                <w:sz w:val="18"/>
                <w:szCs w:val="19"/>
                <w:lang w:val="en-GB"/>
              </w:rPr>
              <w:t>ISB</w:t>
            </w:r>
            <w:r w:rsidR="00E80FA3" w:rsidRPr="009913D6">
              <w:rPr>
                <w:sz w:val="18"/>
                <w:szCs w:val="19"/>
                <w:lang w:val="en-GB"/>
              </w:rPr>
              <w:t>N 978-0-12-374626-9. Dostupné z</w:t>
            </w:r>
            <w:r w:rsidR="00EA1DEA" w:rsidRPr="009913D6">
              <w:rPr>
                <w:sz w:val="18"/>
                <w:szCs w:val="19"/>
                <w:lang w:val="en-GB"/>
              </w:rPr>
              <w:t xml:space="preserve">: </w:t>
            </w:r>
            <w:hyperlink r:id="rId56" w:history="1">
              <w:r w:rsidR="00EA1DEA" w:rsidRPr="009913D6">
                <w:rPr>
                  <w:rStyle w:val="Hypertextovodkaz"/>
                  <w:sz w:val="18"/>
                  <w:szCs w:val="19"/>
                  <w:lang w:val="en-GB"/>
                </w:rPr>
                <w:t>https://app.knovel.com/hotlink/toc/id:kpBSAIMM06/biomaterials-science/biomaterials-science</w:t>
              </w:r>
            </w:hyperlink>
            <w:r w:rsidR="00E80FA3" w:rsidRPr="009913D6">
              <w:rPr>
                <w:rStyle w:val="Hypertextovodkaz"/>
                <w:sz w:val="18"/>
                <w:szCs w:val="19"/>
                <w:u w:val="none"/>
                <w:lang w:val="en-GB"/>
              </w:rPr>
              <w:t>.</w:t>
            </w:r>
            <w:r w:rsidR="00EA1DEA" w:rsidRPr="009913D6">
              <w:rPr>
                <w:sz w:val="18"/>
                <w:szCs w:val="19"/>
                <w:lang w:val="en-GB"/>
              </w:rPr>
              <w:t xml:space="preserve"> </w:t>
            </w:r>
          </w:p>
          <w:p w14:paraId="7F5ABCAD" w14:textId="77777777" w:rsidR="00AB2841" w:rsidRPr="00D064E0" w:rsidRDefault="00AB2841" w:rsidP="0097281F">
            <w:pPr>
              <w:jc w:val="both"/>
              <w:rPr>
                <w:del w:id="101" w:author="Ivo Kuřitka" w:date="2019-11-27T22:34:00Z"/>
              </w:rPr>
            </w:pPr>
          </w:p>
          <w:p w14:paraId="0B8DE2F2" w14:textId="18755DF6" w:rsidR="00AB2841" w:rsidRPr="009913D6" w:rsidRDefault="00AB2841" w:rsidP="0074254D">
            <w:pPr>
              <w:spacing w:before="40"/>
              <w:jc w:val="both"/>
              <w:rPr>
                <w:sz w:val="18"/>
                <w:szCs w:val="19"/>
                <w:u w:val="single"/>
              </w:rPr>
            </w:pPr>
            <w:r w:rsidRPr="009913D6">
              <w:rPr>
                <w:sz w:val="18"/>
                <w:szCs w:val="19"/>
                <w:u w:val="single"/>
              </w:rPr>
              <w:t>Doporuč</w:t>
            </w:r>
            <w:r w:rsidR="001D76D4" w:rsidRPr="009913D6">
              <w:rPr>
                <w:sz w:val="18"/>
                <w:szCs w:val="19"/>
                <w:u w:val="single"/>
              </w:rPr>
              <w:t>e</w:t>
            </w:r>
            <w:r w:rsidRPr="009913D6">
              <w:rPr>
                <w:sz w:val="18"/>
                <w:szCs w:val="19"/>
                <w:u w:val="single"/>
              </w:rPr>
              <w:t>ná literatura:</w:t>
            </w:r>
          </w:p>
          <w:p w14:paraId="7E5807EA" w14:textId="77777777" w:rsidR="000062D6" w:rsidRPr="009913D6" w:rsidRDefault="000062D6" w:rsidP="0092785F">
            <w:pPr>
              <w:pStyle w:val="TableParagraph"/>
              <w:ind w:left="0"/>
              <w:jc w:val="both"/>
              <w:rPr>
                <w:sz w:val="18"/>
                <w:szCs w:val="19"/>
                <w:lang w:val="cs-CZ"/>
              </w:rPr>
            </w:pPr>
            <w:r w:rsidRPr="009913D6">
              <w:rPr>
                <w:sz w:val="18"/>
                <w:szCs w:val="19"/>
                <w:lang w:val="cs-CZ"/>
              </w:rPr>
              <w:t>Aktuální časopisecké a knižní zdroje dostupné prostřednictvím Knihovny UTB ve Zlíně (</w:t>
            </w:r>
            <w:hyperlink r:id="rId57" w:history="1">
              <w:r w:rsidRPr="009913D6">
                <w:rPr>
                  <w:rStyle w:val="Hypertextovodkaz"/>
                  <w:sz w:val="18"/>
                  <w:szCs w:val="19"/>
                  <w:lang w:val="cs-CZ"/>
                </w:rPr>
                <w:t>www.knihovna.utb.cz</w:t>
              </w:r>
            </w:hyperlink>
            <w:r w:rsidRPr="009913D6">
              <w:rPr>
                <w:sz w:val="18"/>
                <w:szCs w:val="19"/>
                <w:lang w:val="cs-CZ"/>
              </w:rPr>
              <w:t>).</w:t>
            </w:r>
          </w:p>
          <w:p w14:paraId="76FB89BB" w14:textId="12349672" w:rsidR="00EB1FA1" w:rsidRPr="009913D6" w:rsidRDefault="00EB1FA1" w:rsidP="0092785F">
            <w:pPr>
              <w:pStyle w:val="TableParagraph"/>
              <w:ind w:left="0"/>
              <w:jc w:val="both"/>
              <w:rPr>
                <w:sz w:val="18"/>
                <w:szCs w:val="19"/>
              </w:rPr>
            </w:pPr>
            <w:r w:rsidRPr="009913D6">
              <w:rPr>
                <w:sz w:val="18"/>
                <w:szCs w:val="19"/>
              </w:rPr>
              <w:t>SHIH, Y.V., VARGHESE, S.</w:t>
            </w:r>
            <w:r w:rsidR="00DD46A1" w:rsidRPr="009913D6">
              <w:rPr>
                <w:sz w:val="18"/>
                <w:szCs w:val="19"/>
              </w:rPr>
              <w:t xml:space="preserve"> </w:t>
            </w:r>
            <w:r w:rsidRPr="009913D6">
              <w:rPr>
                <w:i/>
                <w:sz w:val="18"/>
                <w:szCs w:val="19"/>
              </w:rPr>
              <w:t xml:space="preserve">Tissue </w:t>
            </w:r>
            <w:r w:rsidR="00DD46A1" w:rsidRPr="009913D6">
              <w:rPr>
                <w:i/>
                <w:sz w:val="18"/>
                <w:szCs w:val="19"/>
              </w:rPr>
              <w:t>E</w:t>
            </w:r>
            <w:r w:rsidRPr="009913D6">
              <w:rPr>
                <w:i/>
                <w:sz w:val="18"/>
                <w:szCs w:val="19"/>
              </w:rPr>
              <w:t xml:space="preserve">ngineered </w:t>
            </w:r>
            <w:r w:rsidR="00DD46A1" w:rsidRPr="009913D6">
              <w:rPr>
                <w:i/>
                <w:sz w:val="18"/>
                <w:szCs w:val="19"/>
              </w:rPr>
              <w:t>B</w:t>
            </w:r>
            <w:r w:rsidRPr="009913D6">
              <w:rPr>
                <w:i/>
                <w:sz w:val="18"/>
                <w:szCs w:val="19"/>
              </w:rPr>
              <w:t xml:space="preserve">one </w:t>
            </w:r>
            <w:r w:rsidR="00DD46A1" w:rsidRPr="009913D6">
              <w:rPr>
                <w:i/>
                <w:sz w:val="18"/>
                <w:szCs w:val="19"/>
              </w:rPr>
              <w:t>M</w:t>
            </w:r>
            <w:r w:rsidRPr="009913D6">
              <w:rPr>
                <w:i/>
                <w:sz w:val="18"/>
                <w:szCs w:val="19"/>
              </w:rPr>
              <w:t xml:space="preserve">imetics to </w:t>
            </w:r>
            <w:r w:rsidR="00DD46A1" w:rsidRPr="009913D6">
              <w:rPr>
                <w:i/>
                <w:sz w:val="18"/>
                <w:szCs w:val="19"/>
              </w:rPr>
              <w:t>S</w:t>
            </w:r>
            <w:r w:rsidRPr="009913D6">
              <w:rPr>
                <w:i/>
                <w:sz w:val="18"/>
                <w:szCs w:val="19"/>
              </w:rPr>
              <w:t xml:space="preserve">tudy </w:t>
            </w:r>
            <w:r w:rsidR="00DD46A1" w:rsidRPr="009913D6">
              <w:rPr>
                <w:i/>
                <w:sz w:val="18"/>
                <w:szCs w:val="19"/>
              </w:rPr>
              <w:t>B</w:t>
            </w:r>
            <w:r w:rsidRPr="009913D6">
              <w:rPr>
                <w:i/>
                <w:sz w:val="18"/>
                <w:szCs w:val="19"/>
              </w:rPr>
              <w:t xml:space="preserve">one </w:t>
            </w:r>
            <w:r w:rsidR="00DD46A1" w:rsidRPr="009913D6">
              <w:rPr>
                <w:i/>
                <w:sz w:val="18"/>
                <w:szCs w:val="19"/>
              </w:rPr>
              <w:t>D</w:t>
            </w:r>
            <w:r w:rsidRPr="009913D6">
              <w:rPr>
                <w:i/>
                <w:sz w:val="18"/>
                <w:szCs w:val="19"/>
              </w:rPr>
              <w:t xml:space="preserve">isorders </w:t>
            </w:r>
            <w:r w:rsidR="00DD46A1" w:rsidRPr="009913D6">
              <w:rPr>
                <w:i/>
                <w:sz w:val="18"/>
                <w:szCs w:val="19"/>
              </w:rPr>
              <w:t>E</w:t>
            </w:r>
            <w:r w:rsidRPr="009913D6">
              <w:rPr>
                <w:i/>
                <w:sz w:val="18"/>
                <w:szCs w:val="19"/>
              </w:rPr>
              <w:t xml:space="preserve">x </w:t>
            </w:r>
            <w:r w:rsidR="00DD46A1" w:rsidRPr="009913D6">
              <w:rPr>
                <w:i/>
                <w:sz w:val="18"/>
                <w:szCs w:val="19"/>
              </w:rPr>
              <w:t>V</w:t>
            </w:r>
            <w:r w:rsidRPr="009913D6">
              <w:rPr>
                <w:i/>
                <w:sz w:val="18"/>
                <w:szCs w:val="19"/>
              </w:rPr>
              <w:t xml:space="preserve">ivo: Role of </w:t>
            </w:r>
            <w:r w:rsidR="00DD46A1" w:rsidRPr="009913D6">
              <w:rPr>
                <w:i/>
                <w:sz w:val="18"/>
                <w:szCs w:val="19"/>
              </w:rPr>
              <w:t>B</w:t>
            </w:r>
            <w:r w:rsidRPr="009913D6">
              <w:rPr>
                <w:i/>
                <w:sz w:val="18"/>
                <w:szCs w:val="19"/>
              </w:rPr>
              <w:t xml:space="preserve">ioinspired </w:t>
            </w:r>
            <w:r w:rsidR="00DD46A1" w:rsidRPr="009913D6">
              <w:rPr>
                <w:i/>
                <w:sz w:val="18"/>
                <w:szCs w:val="19"/>
              </w:rPr>
              <w:t>M</w:t>
            </w:r>
            <w:r w:rsidRPr="009913D6">
              <w:rPr>
                <w:i/>
                <w:sz w:val="18"/>
                <w:szCs w:val="19"/>
              </w:rPr>
              <w:t>aterials</w:t>
            </w:r>
            <w:r w:rsidRPr="009913D6">
              <w:rPr>
                <w:sz w:val="18"/>
                <w:szCs w:val="19"/>
              </w:rPr>
              <w:t>. Biomaterials</w:t>
            </w:r>
            <w:r w:rsidR="00DD46A1" w:rsidRPr="009913D6">
              <w:rPr>
                <w:sz w:val="18"/>
                <w:szCs w:val="19"/>
              </w:rPr>
              <w:t xml:space="preserve"> </w:t>
            </w:r>
            <w:r w:rsidRPr="009913D6">
              <w:rPr>
                <w:sz w:val="18"/>
                <w:szCs w:val="19"/>
              </w:rPr>
              <w:t>198, 107-121, 2018</w:t>
            </w:r>
            <w:r w:rsidR="00806DE2" w:rsidRPr="009913D6">
              <w:rPr>
                <w:sz w:val="18"/>
                <w:szCs w:val="19"/>
              </w:rPr>
              <w:t>. DOI</w:t>
            </w:r>
            <w:r w:rsidRPr="009913D6">
              <w:rPr>
                <w:sz w:val="18"/>
                <w:szCs w:val="19"/>
              </w:rPr>
              <w:t xml:space="preserve"> 10.1016/j.biomaterials.2018.06.005.</w:t>
            </w:r>
          </w:p>
          <w:p w14:paraId="54D9D4B2" w14:textId="623C08F2" w:rsidR="0092785F" w:rsidRPr="009913D6" w:rsidRDefault="0097281F" w:rsidP="0092785F">
            <w:pPr>
              <w:pStyle w:val="TableParagraph"/>
              <w:ind w:left="0"/>
              <w:jc w:val="both"/>
              <w:rPr>
                <w:sz w:val="18"/>
                <w:szCs w:val="19"/>
              </w:rPr>
            </w:pPr>
            <w:r w:rsidRPr="009913D6">
              <w:rPr>
                <w:sz w:val="18"/>
                <w:szCs w:val="19"/>
              </w:rPr>
              <w:t>CHU,</w:t>
            </w:r>
            <w:r w:rsidRPr="009913D6">
              <w:rPr>
                <w:spacing w:val="46"/>
                <w:sz w:val="18"/>
                <w:szCs w:val="19"/>
              </w:rPr>
              <w:t xml:space="preserve"> </w:t>
            </w:r>
            <w:r w:rsidR="00DD46A1" w:rsidRPr="009913D6">
              <w:rPr>
                <w:sz w:val="18"/>
                <w:szCs w:val="19"/>
              </w:rPr>
              <w:t>P.K.,</w:t>
            </w:r>
            <w:r w:rsidR="00DD46A1" w:rsidRPr="009913D6">
              <w:rPr>
                <w:sz w:val="18"/>
                <w:szCs w:val="19"/>
              </w:rPr>
              <w:tab/>
              <w:t xml:space="preserve">LIU, X. </w:t>
            </w:r>
            <w:r w:rsidRPr="009913D6">
              <w:rPr>
                <w:i/>
                <w:sz w:val="18"/>
                <w:szCs w:val="19"/>
              </w:rPr>
              <w:t>Biomaterials Fabrication and Processing Handbook</w:t>
            </w:r>
            <w:r w:rsidRPr="009913D6">
              <w:rPr>
                <w:sz w:val="18"/>
                <w:szCs w:val="19"/>
              </w:rPr>
              <w:t>. Boca Raton: CRC Press/Taylor &amp; Francis, 2008. ISBN</w:t>
            </w:r>
            <w:r w:rsidRPr="009913D6">
              <w:rPr>
                <w:spacing w:val="5"/>
                <w:sz w:val="18"/>
                <w:szCs w:val="19"/>
              </w:rPr>
              <w:t xml:space="preserve"> </w:t>
            </w:r>
            <w:r w:rsidRPr="009913D6">
              <w:rPr>
                <w:sz w:val="18"/>
                <w:szCs w:val="19"/>
              </w:rPr>
              <w:t>0849379733.</w:t>
            </w:r>
            <w:r w:rsidR="0092785F" w:rsidRPr="009913D6">
              <w:rPr>
                <w:sz w:val="18"/>
                <w:szCs w:val="19"/>
              </w:rPr>
              <w:t xml:space="preserve"> </w:t>
            </w:r>
          </w:p>
          <w:p w14:paraId="175891C7" w14:textId="7CC5FEFE" w:rsidR="0092785F" w:rsidRPr="009913D6" w:rsidRDefault="00DD46A1" w:rsidP="0092785F">
            <w:pPr>
              <w:pStyle w:val="TableParagraph"/>
              <w:ind w:left="0"/>
              <w:jc w:val="both"/>
              <w:rPr>
                <w:sz w:val="18"/>
                <w:szCs w:val="19"/>
              </w:rPr>
            </w:pPr>
            <w:r w:rsidRPr="009913D6">
              <w:rPr>
                <w:sz w:val="18"/>
                <w:szCs w:val="19"/>
              </w:rPr>
              <w:t xml:space="preserve">THOMAS, S. </w:t>
            </w:r>
            <w:r w:rsidR="0092785F" w:rsidRPr="009913D6">
              <w:rPr>
                <w:i/>
                <w:sz w:val="18"/>
                <w:szCs w:val="19"/>
              </w:rPr>
              <w:t>Natural Polymers, Biopolymers, Biomaterials, and their Composites, Blends, and IPNs</w:t>
            </w:r>
            <w:r w:rsidR="0092785F" w:rsidRPr="009913D6">
              <w:rPr>
                <w:sz w:val="18"/>
                <w:szCs w:val="19"/>
              </w:rPr>
              <w:t>. Toronto: New Jersey, 2013. ISBN 978-1-926895-16-1.</w:t>
            </w:r>
          </w:p>
          <w:p w14:paraId="5D48235F" w14:textId="3AD731D7" w:rsidR="00AB2841" w:rsidRPr="009913D6" w:rsidRDefault="00DD46A1" w:rsidP="00EB1FA1">
            <w:pPr>
              <w:pStyle w:val="TableParagraph"/>
              <w:ind w:left="0"/>
              <w:jc w:val="both"/>
              <w:rPr>
                <w:sz w:val="18"/>
                <w:szCs w:val="19"/>
              </w:rPr>
            </w:pPr>
            <w:r w:rsidRPr="009913D6">
              <w:rPr>
                <w:sz w:val="18"/>
                <w:szCs w:val="19"/>
              </w:rPr>
              <w:t xml:space="preserve">WILLIAMS, D. </w:t>
            </w:r>
            <w:r w:rsidR="00EA1DEA" w:rsidRPr="009913D6">
              <w:rPr>
                <w:i/>
                <w:sz w:val="18"/>
                <w:szCs w:val="19"/>
              </w:rPr>
              <w:t>Essential Biomaterials Science</w:t>
            </w:r>
            <w:r w:rsidR="00EA1DEA" w:rsidRPr="009913D6">
              <w:rPr>
                <w:sz w:val="18"/>
                <w:szCs w:val="19"/>
              </w:rPr>
              <w:t>. 1st Ed. Cambridge: Cambridge University Press, 2014. ISBN 978-0-521-89908-6.</w:t>
            </w:r>
          </w:p>
        </w:tc>
      </w:tr>
      <w:tr w:rsidR="00AB2841" w:rsidRPr="00AB2841" w14:paraId="1322E338" w14:textId="77777777" w:rsidTr="001A54CF">
        <w:trPr>
          <w:gridAfter w:val="1"/>
          <w:wAfter w:w="142" w:type="dxa"/>
        </w:trPr>
        <w:tc>
          <w:tcPr>
            <w:tcW w:w="9923" w:type="dxa"/>
            <w:gridSpan w:val="25"/>
            <w:tcBorders>
              <w:top w:val="single" w:sz="12" w:space="0" w:color="auto"/>
              <w:left w:val="single" w:sz="2" w:space="0" w:color="auto"/>
              <w:bottom w:val="single" w:sz="2" w:space="0" w:color="auto"/>
              <w:right w:val="single" w:sz="2" w:space="0" w:color="auto"/>
            </w:tcBorders>
            <w:shd w:val="clear" w:color="auto" w:fill="F7CAAC"/>
          </w:tcPr>
          <w:p w14:paraId="17E04E27" w14:textId="77777777" w:rsidR="00AB2841" w:rsidRPr="0097281F" w:rsidRDefault="00AB2841" w:rsidP="00AB2841">
            <w:pPr>
              <w:jc w:val="center"/>
              <w:rPr>
                <w:b/>
              </w:rPr>
            </w:pPr>
            <w:r w:rsidRPr="0097281F">
              <w:rPr>
                <w:b/>
              </w:rPr>
              <w:t>Informace ke kombinované nebo distanční formě</w:t>
            </w:r>
          </w:p>
        </w:tc>
      </w:tr>
      <w:tr w:rsidR="00AB2841" w:rsidRPr="00AB2841" w14:paraId="52E99427" w14:textId="77777777" w:rsidTr="001A54CF">
        <w:trPr>
          <w:gridAfter w:val="1"/>
          <w:wAfter w:w="142" w:type="dxa"/>
        </w:trPr>
        <w:tc>
          <w:tcPr>
            <w:tcW w:w="4821" w:type="dxa"/>
            <w:gridSpan w:val="12"/>
            <w:tcBorders>
              <w:top w:val="single" w:sz="2" w:space="0" w:color="auto"/>
            </w:tcBorders>
            <w:shd w:val="clear" w:color="auto" w:fill="F7CAAC"/>
          </w:tcPr>
          <w:p w14:paraId="3C73A5E6" w14:textId="77777777" w:rsidR="00AB2841" w:rsidRPr="0097281F" w:rsidRDefault="00AB2841" w:rsidP="00AB2841">
            <w:pPr>
              <w:jc w:val="both"/>
            </w:pPr>
            <w:r w:rsidRPr="0097281F">
              <w:rPr>
                <w:b/>
              </w:rPr>
              <w:t>Rozsah konzultací (soustředění)</w:t>
            </w:r>
          </w:p>
        </w:tc>
        <w:tc>
          <w:tcPr>
            <w:tcW w:w="889" w:type="dxa"/>
            <w:gridSpan w:val="2"/>
            <w:tcBorders>
              <w:top w:val="single" w:sz="2" w:space="0" w:color="auto"/>
            </w:tcBorders>
          </w:tcPr>
          <w:p w14:paraId="3BB03821" w14:textId="77777777" w:rsidR="00AB2841" w:rsidRPr="0097281F" w:rsidRDefault="00AB2841" w:rsidP="00AB2841">
            <w:pPr>
              <w:jc w:val="both"/>
            </w:pPr>
          </w:p>
        </w:tc>
        <w:tc>
          <w:tcPr>
            <w:tcW w:w="4213" w:type="dxa"/>
            <w:gridSpan w:val="11"/>
            <w:tcBorders>
              <w:top w:val="single" w:sz="2" w:space="0" w:color="auto"/>
            </w:tcBorders>
            <w:shd w:val="clear" w:color="auto" w:fill="F7CAAC"/>
          </w:tcPr>
          <w:p w14:paraId="72662014" w14:textId="77777777" w:rsidR="00AB2841" w:rsidRPr="0097281F" w:rsidRDefault="00AB2841" w:rsidP="00AB2841">
            <w:pPr>
              <w:jc w:val="both"/>
              <w:rPr>
                <w:b/>
              </w:rPr>
            </w:pPr>
            <w:r w:rsidRPr="0097281F">
              <w:rPr>
                <w:b/>
              </w:rPr>
              <w:t xml:space="preserve">hodin </w:t>
            </w:r>
          </w:p>
        </w:tc>
      </w:tr>
      <w:tr w:rsidR="00AB2841" w:rsidRPr="00AB2841" w14:paraId="30FDE49B" w14:textId="77777777" w:rsidTr="001A54CF">
        <w:trPr>
          <w:gridAfter w:val="1"/>
          <w:wAfter w:w="142" w:type="dxa"/>
        </w:trPr>
        <w:tc>
          <w:tcPr>
            <w:tcW w:w="9923" w:type="dxa"/>
            <w:gridSpan w:val="25"/>
            <w:shd w:val="clear" w:color="auto" w:fill="F7CAAC"/>
          </w:tcPr>
          <w:p w14:paraId="65E583CB" w14:textId="77777777" w:rsidR="00AB2841" w:rsidRPr="0097281F" w:rsidRDefault="00AB2841" w:rsidP="00AB2841">
            <w:pPr>
              <w:jc w:val="both"/>
              <w:rPr>
                <w:b/>
              </w:rPr>
            </w:pPr>
            <w:r w:rsidRPr="0097281F">
              <w:rPr>
                <w:b/>
              </w:rPr>
              <w:t>Informace o způsobu kontaktu s vyučujícím</w:t>
            </w:r>
          </w:p>
        </w:tc>
      </w:tr>
      <w:tr w:rsidR="00AB2841" w:rsidRPr="00AB2841" w14:paraId="6D114ADC" w14:textId="77777777" w:rsidTr="001A54CF">
        <w:trPr>
          <w:gridAfter w:val="1"/>
          <w:wAfter w:w="142" w:type="dxa"/>
          <w:trHeight w:val="1373"/>
        </w:trPr>
        <w:tc>
          <w:tcPr>
            <w:tcW w:w="9923" w:type="dxa"/>
            <w:gridSpan w:val="25"/>
          </w:tcPr>
          <w:p w14:paraId="07945943" w14:textId="77777777" w:rsidR="0074254D" w:rsidRPr="009913D6" w:rsidRDefault="0074254D" w:rsidP="0074254D">
            <w:pPr>
              <w:pStyle w:val="xxmsonormal"/>
              <w:shd w:val="clear" w:color="auto" w:fill="FFFFFF"/>
              <w:spacing w:before="0" w:beforeAutospacing="0" w:after="0" w:afterAutospacing="0"/>
              <w:jc w:val="both"/>
              <w:rPr>
                <w:color w:val="000000"/>
                <w:sz w:val="19"/>
                <w:szCs w:val="19"/>
              </w:rPr>
            </w:pPr>
            <w:ins w:id="102" w:author="Ivo Kuřitka" w:date="2019-11-27T22:34:00Z">
              <w:r w:rsidRPr="009913D6">
                <w:rPr>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ins>
            <w:r w:rsidRPr="009913D6">
              <w:rPr>
                <w:color w:val="000000"/>
                <w:sz w:val="19"/>
                <w:szCs w:val="19"/>
                <w:highlight w:val="yellow"/>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r w:rsidRPr="009913D6">
              <w:rPr>
                <w:color w:val="000000"/>
                <w:sz w:val="19"/>
                <w:szCs w:val="19"/>
              </w:rPr>
              <w:t>.</w:t>
            </w:r>
          </w:p>
          <w:p w14:paraId="570546FC" w14:textId="77777777" w:rsidR="00AB2841" w:rsidRPr="00D064E0" w:rsidRDefault="00AB2841" w:rsidP="00AB2841">
            <w:pPr>
              <w:jc w:val="both"/>
              <w:rPr>
                <w:del w:id="103" w:author="Ivo Kuřitka" w:date="2019-11-27T22:34:00Z"/>
              </w:rPr>
            </w:pPr>
          </w:p>
          <w:p w14:paraId="764FC3A3" w14:textId="6CD80DAC" w:rsidR="00AB2841" w:rsidRPr="0097281F" w:rsidRDefault="00AB2841" w:rsidP="009913D6">
            <w:pPr>
              <w:spacing w:before="120"/>
              <w:jc w:val="both"/>
            </w:pPr>
            <w:r w:rsidRPr="0074254D">
              <w:rPr>
                <w:color w:val="000000"/>
                <w:sz w:val="18"/>
                <w:szCs w:val="18"/>
              </w:rPr>
              <w:t>Možnosti komunikace s vyučujícím: </w:t>
            </w:r>
            <w:hyperlink r:id="rId58" w:history="1">
              <w:r w:rsidR="008D4EBD" w:rsidRPr="0074254D">
                <w:rPr>
                  <w:rStyle w:val="Hypertextovodkaz"/>
                  <w:sz w:val="18"/>
                  <w:szCs w:val="18"/>
                </w:rPr>
                <w:t>sedlarik@utb.cz</w:t>
              </w:r>
            </w:hyperlink>
            <w:r w:rsidR="008D4EBD" w:rsidRPr="0074254D">
              <w:rPr>
                <w:color w:val="000000"/>
                <w:sz w:val="18"/>
                <w:szCs w:val="18"/>
              </w:rPr>
              <w:t>, 576 032 222, 576 038 013.</w:t>
            </w:r>
          </w:p>
        </w:tc>
      </w:tr>
      <w:tr w:rsidR="001A54CF" w:rsidRPr="009B3ACB" w14:paraId="050FFEC2" w14:textId="77777777" w:rsidTr="001A54CF">
        <w:trPr>
          <w:gridAfter w:val="1"/>
          <w:wAfter w:w="142" w:type="dxa"/>
          <w:trHeight w:val="273"/>
        </w:trPr>
        <w:tc>
          <w:tcPr>
            <w:tcW w:w="9923" w:type="dxa"/>
            <w:gridSpan w:val="25"/>
            <w:tcBorders>
              <w:top w:val="single" w:sz="4" w:space="0" w:color="auto"/>
              <w:left w:val="single" w:sz="4" w:space="0" w:color="auto"/>
              <w:bottom w:val="single" w:sz="4" w:space="0" w:color="auto"/>
              <w:right w:val="single" w:sz="4" w:space="0" w:color="auto"/>
            </w:tcBorders>
            <w:shd w:val="clear" w:color="auto" w:fill="BDD6EE"/>
          </w:tcPr>
          <w:p w14:paraId="4B89EB2D" w14:textId="77777777" w:rsidR="001A54CF" w:rsidRPr="001A54CF" w:rsidRDefault="001A54CF" w:rsidP="00E14B1B">
            <w:pPr>
              <w:jc w:val="both"/>
              <w:rPr>
                <w:color w:val="000000"/>
              </w:rPr>
            </w:pPr>
            <w:r w:rsidRPr="001A54CF">
              <w:rPr>
                <w:color w:val="000000"/>
              </w:rPr>
              <w:lastRenderedPageBreak/>
              <w:br w:type="page"/>
            </w:r>
            <w:r w:rsidRPr="001A54CF">
              <w:rPr>
                <w:b/>
                <w:color w:val="000000"/>
                <w:sz w:val="28"/>
                <w:szCs w:val="28"/>
              </w:rPr>
              <w:t>B-III – Charakteristika studijního předmětu</w:t>
            </w:r>
          </w:p>
        </w:tc>
      </w:tr>
      <w:tr w:rsidR="001A54CF" w:rsidRPr="001A54CF" w14:paraId="32463405" w14:textId="77777777" w:rsidTr="001A54CF">
        <w:trPr>
          <w:gridAfter w:val="1"/>
          <w:wAfter w:w="142" w:type="dxa"/>
          <w:trHeight w:hRule="exact" w:val="284"/>
        </w:trPr>
        <w:tc>
          <w:tcPr>
            <w:tcW w:w="2977" w:type="dxa"/>
            <w:gridSpan w:val="4"/>
            <w:tcBorders>
              <w:top w:val="double" w:sz="4" w:space="0" w:color="auto"/>
              <w:left w:val="single" w:sz="4" w:space="0" w:color="auto"/>
              <w:bottom w:val="single" w:sz="4" w:space="0" w:color="auto"/>
              <w:right w:val="single" w:sz="4" w:space="0" w:color="auto"/>
            </w:tcBorders>
            <w:shd w:val="clear" w:color="auto" w:fill="F7CAAC"/>
            <w:hideMark/>
          </w:tcPr>
          <w:p w14:paraId="51AD110C" w14:textId="77777777" w:rsidR="001A54CF" w:rsidRPr="00470856" w:rsidRDefault="001A54CF" w:rsidP="00E14B1B">
            <w:pPr>
              <w:jc w:val="both"/>
              <w:rPr>
                <w:b/>
              </w:rPr>
            </w:pPr>
            <w:r w:rsidRPr="00470856">
              <w:rPr>
                <w:b/>
              </w:rPr>
              <w:t>Název studijního předmětu</w:t>
            </w:r>
          </w:p>
        </w:tc>
        <w:tc>
          <w:tcPr>
            <w:tcW w:w="6946" w:type="dxa"/>
            <w:gridSpan w:val="21"/>
            <w:tcBorders>
              <w:top w:val="double" w:sz="4" w:space="0" w:color="auto"/>
              <w:left w:val="single" w:sz="4" w:space="0" w:color="auto"/>
              <w:bottom w:val="single" w:sz="4" w:space="0" w:color="auto"/>
              <w:right w:val="single" w:sz="4" w:space="0" w:color="auto"/>
            </w:tcBorders>
          </w:tcPr>
          <w:p w14:paraId="7773D884" w14:textId="77777777" w:rsidR="001A54CF" w:rsidRPr="001A54CF" w:rsidRDefault="001A54CF" w:rsidP="00E14B1B">
            <w:pPr>
              <w:jc w:val="both"/>
              <w:rPr>
                <w:b/>
              </w:rPr>
            </w:pPr>
            <w:bookmarkStart w:id="104" w:name="Kontr_a_zkuš_met_biomat"/>
            <w:bookmarkEnd w:id="104"/>
            <w:r w:rsidRPr="001A54CF">
              <w:rPr>
                <w:b/>
              </w:rPr>
              <w:t>Testing Methods of Biomaterials</w:t>
            </w:r>
          </w:p>
        </w:tc>
      </w:tr>
      <w:tr w:rsidR="001A54CF" w:rsidRPr="00470856" w14:paraId="789D3A8F" w14:textId="77777777" w:rsidTr="001A54CF">
        <w:trPr>
          <w:gridAfter w:val="1"/>
          <w:wAfter w:w="142" w:type="dxa"/>
          <w:trHeight w:hRule="exact" w:val="284"/>
        </w:trPr>
        <w:tc>
          <w:tcPr>
            <w:tcW w:w="297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A46653A" w14:textId="77777777" w:rsidR="001A54CF" w:rsidRPr="00470856" w:rsidRDefault="001A54CF" w:rsidP="00E14B1B">
            <w:pPr>
              <w:jc w:val="both"/>
              <w:rPr>
                <w:b/>
              </w:rPr>
            </w:pPr>
            <w:r w:rsidRPr="00470856">
              <w:rPr>
                <w:b/>
              </w:rPr>
              <w:t>Typ předmětu</w:t>
            </w:r>
          </w:p>
        </w:tc>
        <w:tc>
          <w:tcPr>
            <w:tcW w:w="3282" w:type="dxa"/>
            <w:gridSpan w:val="12"/>
            <w:tcBorders>
              <w:top w:val="single" w:sz="4" w:space="0" w:color="auto"/>
              <w:left w:val="single" w:sz="4" w:space="0" w:color="auto"/>
              <w:bottom w:val="single" w:sz="4" w:space="0" w:color="auto"/>
              <w:right w:val="single" w:sz="4" w:space="0" w:color="auto"/>
            </w:tcBorders>
          </w:tcPr>
          <w:p w14:paraId="09A651DE" w14:textId="77777777" w:rsidR="001A54CF" w:rsidRPr="00470856" w:rsidRDefault="001A54CF" w:rsidP="00E14B1B">
            <w:pPr>
              <w:jc w:val="both"/>
            </w:pPr>
          </w:p>
        </w:tc>
        <w:tc>
          <w:tcPr>
            <w:tcW w:w="271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C9F656C" w14:textId="77777777" w:rsidR="001A54CF" w:rsidRPr="00470856" w:rsidRDefault="001A54CF" w:rsidP="00E14B1B">
            <w:pPr>
              <w:jc w:val="both"/>
            </w:pPr>
            <w:r w:rsidRPr="00470856">
              <w:rPr>
                <w:b/>
              </w:rPr>
              <w:t>doporučený ročník / semestr</w:t>
            </w:r>
          </w:p>
        </w:tc>
        <w:tc>
          <w:tcPr>
            <w:tcW w:w="948" w:type="dxa"/>
            <w:gridSpan w:val="4"/>
            <w:tcBorders>
              <w:top w:val="single" w:sz="4" w:space="0" w:color="auto"/>
              <w:left w:val="single" w:sz="4" w:space="0" w:color="auto"/>
              <w:bottom w:val="single" w:sz="4" w:space="0" w:color="auto"/>
              <w:right w:val="single" w:sz="4" w:space="0" w:color="auto"/>
            </w:tcBorders>
          </w:tcPr>
          <w:p w14:paraId="1A02CDC8" w14:textId="77777777" w:rsidR="001A54CF" w:rsidRPr="00470856" w:rsidRDefault="001A54CF" w:rsidP="00E14B1B">
            <w:pPr>
              <w:jc w:val="both"/>
            </w:pPr>
          </w:p>
        </w:tc>
      </w:tr>
      <w:tr w:rsidR="001A54CF" w:rsidRPr="00470856" w14:paraId="1BCCE734" w14:textId="77777777" w:rsidTr="001A54CF">
        <w:trPr>
          <w:gridAfter w:val="1"/>
          <w:wAfter w:w="142" w:type="dxa"/>
          <w:trHeight w:hRule="exact" w:val="284"/>
        </w:trPr>
        <w:tc>
          <w:tcPr>
            <w:tcW w:w="297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2DC7609" w14:textId="77777777" w:rsidR="001A54CF" w:rsidRPr="00470856" w:rsidRDefault="001A54CF" w:rsidP="00E14B1B">
            <w:pPr>
              <w:jc w:val="both"/>
              <w:rPr>
                <w:b/>
              </w:rPr>
            </w:pPr>
            <w:r w:rsidRPr="00470856">
              <w:rPr>
                <w:b/>
              </w:rPr>
              <w:t>Rozsah studijního předmětu</w:t>
            </w:r>
          </w:p>
        </w:tc>
        <w:tc>
          <w:tcPr>
            <w:tcW w:w="1563" w:type="dxa"/>
            <w:gridSpan w:val="6"/>
            <w:tcBorders>
              <w:top w:val="single" w:sz="4" w:space="0" w:color="auto"/>
              <w:left w:val="single" w:sz="4" w:space="0" w:color="auto"/>
              <w:bottom w:val="single" w:sz="4" w:space="0" w:color="auto"/>
              <w:right w:val="single" w:sz="4" w:space="0" w:color="auto"/>
            </w:tcBorders>
          </w:tcPr>
          <w:p w14:paraId="1EA91B4D" w14:textId="77777777" w:rsidR="001A54CF" w:rsidRPr="00470856" w:rsidRDefault="001A54CF" w:rsidP="00E14B1B">
            <w:pPr>
              <w:jc w:val="both"/>
            </w:pPr>
          </w:p>
        </w:tc>
        <w:tc>
          <w:tcPr>
            <w:tcW w:w="89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8891F41" w14:textId="77777777" w:rsidR="001A54CF" w:rsidRPr="00470856" w:rsidRDefault="001A54CF" w:rsidP="00E14B1B">
            <w:pPr>
              <w:jc w:val="both"/>
              <w:rPr>
                <w:b/>
              </w:rPr>
            </w:pPr>
            <w:r w:rsidRPr="00470856">
              <w:rPr>
                <w:b/>
              </w:rPr>
              <w:t xml:space="preserve">hod. </w:t>
            </w:r>
          </w:p>
        </w:tc>
        <w:tc>
          <w:tcPr>
            <w:tcW w:w="823" w:type="dxa"/>
            <w:gridSpan w:val="3"/>
            <w:tcBorders>
              <w:top w:val="single" w:sz="4" w:space="0" w:color="auto"/>
              <w:left w:val="single" w:sz="4" w:space="0" w:color="auto"/>
              <w:bottom w:val="single" w:sz="4" w:space="0" w:color="auto"/>
              <w:right w:val="single" w:sz="4" w:space="0" w:color="auto"/>
            </w:tcBorders>
          </w:tcPr>
          <w:p w14:paraId="1F80E8FE" w14:textId="77777777" w:rsidR="001A54CF" w:rsidRPr="00470856" w:rsidRDefault="001A54CF" w:rsidP="00E14B1B">
            <w:pPr>
              <w:jc w:val="both"/>
            </w:pPr>
          </w:p>
        </w:tc>
        <w:tc>
          <w:tcPr>
            <w:tcW w:w="21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F770CB9" w14:textId="77777777" w:rsidR="001A54CF" w:rsidRPr="00470856" w:rsidRDefault="001A54CF" w:rsidP="00E14B1B">
            <w:pPr>
              <w:jc w:val="both"/>
              <w:rPr>
                <w:b/>
              </w:rPr>
            </w:pPr>
            <w:r w:rsidRPr="00470856">
              <w:rPr>
                <w:b/>
              </w:rPr>
              <w:t>kreditů</w:t>
            </w:r>
          </w:p>
        </w:tc>
        <w:tc>
          <w:tcPr>
            <w:tcW w:w="1489" w:type="dxa"/>
            <w:gridSpan w:val="6"/>
            <w:tcBorders>
              <w:top w:val="single" w:sz="4" w:space="0" w:color="auto"/>
              <w:left w:val="single" w:sz="4" w:space="0" w:color="auto"/>
              <w:bottom w:val="single" w:sz="4" w:space="0" w:color="auto"/>
              <w:right w:val="single" w:sz="4" w:space="0" w:color="auto"/>
            </w:tcBorders>
          </w:tcPr>
          <w:p w14:paraId="052FF4BF" w14:textId="77777777" w:rsidR="001A54CF" w:rsidRPr="00470856" w:rsidRDefault="001A54CF" w:rsidP="00E14B1B">
            <w:pPr>
              <w:jc w:val="both"/>
            </w:pPr>
          </w:p>
        </w:tc>
      </w:tr>
      <w:tr w:rsidR="001A54CF" w:rsidRPr="00470856" w14:paraId="24E43B8A" w14:textId="77777777" w:rsidTr="001A54CF">
        <w:trPr>
          <w:gridAfter w:val="1"/>
          <w:wAfter w:w="142" w:type="dxa"/>
        </w:trPr>
        <w:tc>
          <w:tcPr>
            <w:tcW w:w="297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ECE88FD" w14:textId="77777777" w:rsidR="001A54CF" w:rsidRPr="00470856" w:rsidRDefault="001A54CF" w:rsidP="00E14B1B">
            <w:pPr>
              <w:jc w:val="both"/>
              <w:rPr>
                <w:b/>
              </w:rPr>
            </w:pPr>
            <w:r w:rsidRPr="00470856">
              <w:rPr>
                <w:b/>
              </w:rPr>
              <w:t>Prerekvizity, korekvizity, ekvivalence</w:t>
            </w:r>
          </w:p>
        </w:tc>
        <w:tc>
          <w:tcPr>
            <w:tcW w:w="6946" w:type="dxa"/>
            <w:gridSpan w:val="21"/>
            <w:tcBorders>
              <w:top w:val="single" w:sz="4" w:space="0" w:color="auto"/>
              <w:left w:val="single" w:sz="4" w:space="0" w:color="auto"/>
              <w:bottom w:val="single" w:sz="4" w:space="0" w:color="auto"/>
              <w:right w:val="single" w:sz="4" w:space="0" w:color="auto"/>
            </w:tcBorders>
          </w:tcPr>
          <w:p w14:paraId="746A163E" w14:textId="77777777" w:rsidR="001A54CF" w:rsidRPr="00470856" w:rsidRDefault="001A54CF" w:rsidP="00E14B1B">
            <w:pPr>
              <w:jc w:val="both"/>
            </w:pPr>
          </w:p>
        </w:tc>
      </w:tr>
      <w:tr w:rsidR="001A54CF" w:rsidRPr="00470856" w14:paraId="12DD98E9" w14:textId="77777777" w:rsidTr="001A54CF">
        <w:trPr>
          <w:gridAfter w:val="1"/>
          <w:wAfter w:w="142" w:type="dxa"/>
        </w:trPr>
        <w:tc>
          <w:tcPr>
            <w:tcW w:w="297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2CCF014" w14:textId="77777777" w:rsidR="001A54CF" w:rsidRPr="00470856" w:rsidRDefault="001A54CF" w:rsidP="00E14B1B">
            <w:pPr>
              <w:jc w:val="both"/>
              <w:rPr>
                <w:b/>
              </w:rPr>
            </w:pPr>
            <w:r w:rsidRPr="00470856">
              <w:rPr>
                <w:b/>
              </w:rPr>
              <w:t>Způsob ověření studijních výsledků</w:t>
            </w:r>
          </w:p>
        </w:tc>
        <w:tc>
          <w:tcPr>
            <w:tcW w:w="3282" w:type="dxa"/>
            <w:gridSpan w:val="12"/>
            <w:tcBorders>
              <w:top w:val="single" w:sz="4" w:space="0" w:color="auto"/>
              <w:left w:val="single" w:sz="4" w:space="0" w:color="auto"/>
              <w:bottom w:val="single" w:sz="4" w:space="0" w:color="auto"/>
              <w:right w:val="single" w:sz="4" w:space="0" w:color="auto"/>
            </w:tcBorders>
          </w:tcPr>
          <w:p w14:paraId="6B230C06" w14:textId="77777777" w:rsidR="001A54CF" w:rsidRPr="00470856" w:rsidRDefault="001A54CF" w:rsidP="00E14B1B">
            <w:pPr>
              <w:jc w:val="both"/>
            </w:pPr>
            <w:r w:rsidRPr="00470856">
              <w:t>zkouška</w:t>
            </w:r>
          </w:p>
        </w:tc>
        <w:tc>
          <w:tcPr>
            <w:tcW w:w="217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A913D70" w14:textId="77777777" w:rsidR="001A54CF" w:rsidRPr="00470856" w:rsidRDefault="001A54CF" w:rsidP="00E14B1B">
            <w:pPr>
              <w:jc w:val="both"/>
              <w:rPr>
                <w:b/>
              </w:rPr>
            </w:pPr>
            <w:r w:rsidRPr="00470856">
              <w:rPr>
                <w:b/>
              </w:rPr>
              <w:t>Forma výuky</w:t>
            </w:r>
          </w:p>
        </w:tc>
        <w:tc>
          <w:tcPr>
            <w:tcW w:w="1489" w:type="dxa"/>
            <w:gridSpan w:val="6"/>
            <w:tcBorders>
              <w:top w:val="single" w:sz="4" w:space="0" w:color="auto"/>
              <w:left w:val="single" w:sz="4" w:space="0" w:color="auto"/>
              <w:bottom w:val="single" w:sz="4" w:space="0" w:color="auto"/>
              <w:right w:val="single" w:sz="4" w:space="0" w:color="auto"/>
            </w:tcBorders>
          </w:tcPr>
          <w:p w14:paraId="70EEC3E2" w14:textId="77777777" w:rsidR="001A54CF" w:rsidRPr="00470856" w:rsidRDefault="001A54CF" w:rsidP="00E14B1B">
            <w:pPr>
              <w:jc w:val="both"/>
            </w:pPr>
          </w:p>
        </w:tc>
      </w:tr>
      <w:tr w:rsidR="001A54CF" w:rsidRPr="00470856" w14:paraId="0BE8DC88" w14:textId="77777777" w:rsidTr="001A54CF">
        <w:trPr>
          <w:gridAfter w:val="1"/>
          <w:wAfter w:w="142" w:type="dxa"/>
        </w:trPr>
        <w:tc>
          <w:tcPr>
            <w:tcW w:w="297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A3FD405" w14:textId="77777777" w:rsidR="001A54CF" w:rsidRPr="00470856" w:rsidRDefault="001A54CF" w:rsidP="00E14B1B">
            <w:pPr>
              <w:jc w:val="both"/>
              <w:rPr>
                <w:b/>
              </w:rPr>
            </w:pPr>
            <w:r w:rsidRPr="00470856">
              <w:rPr>
                <w:b/>
              </w:rPr>
              <w:t>Forma způsobu ověření studijních výsledků a další požadavky na studenta</w:t>
            </w:r>
          </w:p>
        </w:tc>
        <w:tc>
          <w:tcPr>
            <w:tcW w:w="6946" w:type="dxa"/>
            <w:gridSpan w:val="21"/>
            <w:tcBorders>
              <w:top w:val="single" w:sz="4" w:space="0" w:color="auto"/>
              <w:left w:val="single" w:sz="4" w:space="0" w:color="auto"/>
              <w:bottom w:val="single" w:sz="4" w:space="0" w:color="auto"/>
              <w:right w:val="single" w:sz="4" w:space="0" w:color="auto"/>
            </w:tcBorders>
          </w:tcPr>
          <w:p w14:paraId="5DB5B88E" w14:textId="77777777" w:rsidR="001A54CF" w:rsidRPr="00470856" w:rsidRDefault="001A54CF" w:rsidP="00E14B1B">
            <w:pPr>
              <w:pStyle w:val="TableParagraph"/>
              <w:ind w:left="0"/>
              <w:rPr>
                <w:sz w:val="20"/>
                <w:szCs w:val="20"/>
                <w:lang w:val="cs-CZ"/>
              </w:rPr>
            </w:pPr>
            <w:r w:rsidRPr="00470856">
              <w:rPr>
                <w:sz w:val="20"/>
                <w:szCs w:val="20"/>
                <w:lang w:val="cs-CZ"/>
              </w:rPr>
              <w:t>Zkouška: prokázání znalosti probíraných tematických okruhů, ústní zkouška.</w:t>
            </w:r>
          </w:p>
          <w:p w14:paraId="1F75F947" w14:textId="77777777" w:rsidR="001A54CF" w:rsidRPr="00470856" w:rsidRDefault="001A54CF" w:rsidP="00E14B1B">
            <w:pPr>
              <w:jc w:val="both"/>
            </w:pPr>
            <w:r w:rsidRPr="00470856">
              <w:t>Ve spojitosti s</w:t>
            </w:r>
            <w:r>
              <w:t> </w:t>
            </w:r>
            <w:r w:rsidRPr="00470856">
              <w:t>řešeným tématem disertační práce musí student prokázat hlubší znalosti. Kapitoly určené k</w:t>
            </w:r>
            <w:r>
              <w:t> </w:t>
            </w:r>
            <w:r w:rsidRPr="00470856">
              <w:t>podrobnému studiu budou uloženy studentovi examinátorem v</w:t>
            </w:r>
            <w:r>
              <w:t> </w:t>
            </w:r>
            <w:r w:rsidRPr="00470856">
              <w:t>dostatečném časovém předstihu.</w:t>
            </w:r>
          </w:p>
        </w:tc>
      </w:tr>
      <w:tr w:rsidR="001A54CF" w:rsidRPr="00CB3638" w14:paraId="55DE1D19" w14:textId="77777777" w:rsidTr="001A54CF">
        <w:trPr>
          <w:gridAfter w:val="1"/>
          <w:wAfter w:w="142" w:type="dxa"/>
          <w:trHeight w:val="288"/>
        </w:trPr>
        <w:tc>
          <w:tcPr>
            <w:tcW w:w="2977" w:type="dxa"/>
            <w:gridSpan w:val="4"/>
            <w:tcBorders>
              <w:top w:val="nil"/>
              <w:left w:val="single" w:sz="4" w:space="0" w:color="auto"/>
              <w:bottom w:val="single" w:sz="4" w:space="0" w:color="auto"/>
              <w:right w:val="single" w:sz="4" w:space="0" w:color="auto"/>
            </w:tcBorders>
            <w:shd w:val="clear" w:color="auto" w:fill="F7CAAC"/>
            <w:vAlign w:val="center"/>
            <w:hideMark/>
          </w:tcPr>
          <w:p w14:paraId="7F6108AC" w14:textId="77777777" w:rsidR="001A54CF" w:rsidRPr="00470856" w:rsidRDefault="001A54CF" w:rsidP="00E14B1B">
            <w:pPr>
              <w:rPr>
                <w:b/>
              </w:rPr>
            </w:pPr>
            <w:r w:rsidRPr="00470856">
              <w:rPr>
                <w:b/>
              </w:rPr>
              <w:t>Garant předmětu</w:t>
            </w:r>
          </w:p>
        </w:tc>
        <w:tc>
          <w:tcPr>
            <w:tcW w:w="6946" w:type="dxa"/>
            <w:gridSpan w:val="21"/>
            <w:tcBorders>
              <w:top w:val="single" w:sz="4" w:space="0" w:color="auto"/>
              <w:left w:val="single" w:sz="4" w:space="0" w:color="auto"/>
              <w:bottom w:val="single" w:sz="4" w:space="0" w:color="auto"/>
              <w:right w:val="single" w:sz="4" w:space="0" w:color="auto"/>
            </w:tcBorders>
            <w:vAlign w:val="center"/>
          </w:tcPr>
          <w:p w14:paraId="4896A253" w14:textId="77777777" w:rsidR="001A54CF" w:rsidRPr="00CB3638" w:rsidRDefault="001A54CF" w:rsidP="00E14B1B">
            <w:pPr>
              <w:rPr>
                <w:highlight w:val="magenta"/>
              </w:rPr>
            </w:pPr>
            <w:r w:rsidRPr="00BC00E8">
              <w:t>doc. Ing. et Ing. Ivo Kuřitka, Ph</w:t>
            </w:r>
            <w:r>
              <w:t>.</w:t>
            </w:r>
            <w:r w:rsidRPr="00BC00E8">
              <w:t>D. et Ph.D.</w:t>
            </w:r>
          </w:p>
        </w:tc>
      </w:tr>
      <w:tr w:rsidR="001A54CF" w:rsidRPr="00470856" w14:paraId="728F8CE7" w14:textId="77777777" w:rsidTr="001A54CF">
        <w:trPr>
          <w:gridAfter w:val="1"/>
          <w:wAfter w:w="142" w:type="dxa"/>
          <w:trHeight w:val="243"/>
        </w:trPr>
        <w:tc>
          <w:tcPr>
            <w:tcW w:w="2977" w:type="dxa"/>
            <w:gridSpan w:val="4"/>
            <w:tcBorders>
              <w:top w:val="nil"/>
              <w:left w:val="single" w:sz="4" w:space="0" w:color="auto"/>
              <w:bottom w:val="single" w:sz="4" w:space="0" w:color="auto"/>
              <w:right w:val="single" w:sz="4" w:space="0" w:color="auto"/>
            </w:tcBorders>
            <w:shd w:val="clear" w:color="auto" w:fill="F7CAAC"/>
            <w:hideMark/>
          </w:tcPr>
          <w:p w14:paraId="450F24D8" w14:textId="77777777" w:rsidR="001A54CF" w:rsidRPr="00470856" w:rsidRDefault="001A54CF" w:rsidP="00E14B1B">
            <w:pPr>
              <w:jc w:val="both"/>
              <w:rPr>
                <w:b/>
              </w:rPr>
            </w:pPr>
            <w:r w:rsidRPr="00470856">
              <w:rPr>
                <w:b/>
              </w:rPr>
              <w:t>Zapojení garanta do výuky předmětu</w:t>
            </w:r>
          </w:p>
        </w:tc>
        <w:tc>
          <w:tcPr>
            <w:tcW w:w="6946" w:type="dxa"/>
            <w:gridSpan w:val="21"/>
            <w:tcBorders>
              <w:top w:val="nil"/>
              <w:left w:val="single" w:sz="4" w:space="0" w:color="auto"/>
              <w:bottom w:val="single" w:sz="4" w:space="0" w:color="auto"/>
              <w:right w:val="single" w:sz="4" w:space="0" w:color="auto"/>
            </w:tcBorders>
          </w:tcPr>
          <w:p w14:paraId="7105475C" w14:textId="77777777" w:rsidR="001A54CF" w:rsidRPr="00470856" w:rsidRDefault="001A54CF" w:rsidP="00E14B1B">
            <w:pPr>
              <w:jc w:val="both"/>
            </w:pPr>
            <w:r w:rsidRPr="00470856">
              <w:t>100%</w:t>
            </w:r>
          </w:p>
        </w:tc>
      </w:tr>
      <w:tr w:rsidR="001A54CF" w:rsidRPr="00470856" w14:paraId="6B46BDB5" w14:textId="77777777" w:rsidTr="001A54CF">
        <w:trPr>
          <w:gridAfter w:val="1"/>
          <w:wAfter w:w="142" w:type="dxa"/>
        </w:trPr>
        <w:tc>
          <w:tcPr>
            <w:tcW w:w="297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81D7D1F" w14:textId="77777777" w:rsidR="001A54CF" w:rsidRPr="00470856" w:rsidRDefault="001A54CF" w:rsidP="00E14B1B">
            <w:pPr>
              <w:jc w:val="both"/>
              <w:rPr>
                <w:b/>
              </w:rPr>
            </w:pPr>
            <w:r w:rsidRPr="00470856">
              <w:rPr>
                <w:b/>
              </w:rPr>
              <w:t>Vyučující</w:t>
            </w:r>
          </w:p>
        </w:tc>
        <w:tc>
          <w:tcPr>
            <w:tcW w:w="6946" w:type="dxa"/>
            <w:gridSpan w:val="21"/>
            <w:tcBorders>
              <w:top w:val="single" w:sz="4" w:space="0" w:color="auto"/>
              <w:left w:val="single" w:sz="4" w:space="0" w:color="auto"/>
              <w:bottom w:val="nil"/>
              <w:right w:val="single" w:sz="4" w:space="0" w:color="auto"/>
            </w:tcBorders>
          </w:tcPr>
          <w:p w14:paraId="6E55C3D5" w14:textId="77777777" w:rsidR="001A54CF" w:rsidRPr="00470856" w:rsidRDefault="001A54CF" w:rsidP="00E14B1B">
            <w:pPr>
              <w:jc w:val="both"/>
            </w:pPr>
          </w:p>
        </w:tc>
      </w:tr>
      <w:tr w:rsidR="001A54CF" w:rsidRPr="00470856" w14:paraId="645B31C9" w14:textId="77777777" w:rsidTr="001A54CF">
        <w:trPr>
          <w:gridAfter w:val="1"/>
          <w:wAfter w:w="142" w:type="dxa"/>
          <w:trHeight w:val="148"/>
        </w:trPr>
        <w:tc>
          <w:tcPr>
            <w:tcW w:w="9923" w:type="dxa"/>
            <w:gridSpan w:val="25"/>
            <w:tcBorders>
              <w:top w:val="nil"/>
              <w:left w:val="single" w:sz="4" w:space="0" w:color="auto"/>
              <w:bottom w:val="single" w:sz="4" w:space="0" w:color="auto"/>
              <w:right w:val="single" w:sz="4" w:space="0" w:color="auto"/>
            </w:tcBorders>
            <w:vAlign w:val="center"/>
          </w:tcPr>
          <w:p w14:paraId="13E8C85C" w14:textId="77777777" w:rsidR="001A54CF" w:rsidRPr="00470856" w:rsidRDefault="001A54CF" w:rsidP="00E14B1B">
            <w:r w:rsidRPr="00BC00E8">
              <w:t xml:space="preserve">doc. </w:t>
            </w:r>
            <w:r>
              <w:t xml:space="preserve">Ing. et Ing. Ivo Kuřitka, Ph.D. et </w:t>
            </w:r>
            <w:r w:rsidRPr="00BC00E8">
              <w:t>Ph.D.</w:t>
            </w:r>
          </w:p>
        </w:tc>
      </w:tr>
      <w:tr w:rsidR="001A54CF" w:rsidRPr="00470856" w14:paraId="69A086F7" w14:textId="77777777" w:rsidTr="001A54CF">
        <w:trPr>
          <w:gridAfter w:val="1"/>
          <w:wAfter w:w="142" w:type="dxa"/>
        </w:trPr>
        <w:tc>
          <w:tcPr>
            <w:tcW w:w="297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991C6FC" w14:textId="77777777" w:rsidR="001A54CF" w:rsidRPr="00470856" w:rsidRDefault="001A54CF" w:rsidP="00E14B1B">
            <w:pPr>
              <w:jc w:val="both"/>
              <w:rPr>
                <w:b/>
              </w:rPr>
            </w:pPr>
            <w:r w:rsidRPr="002B4358">
              <w:rPr>
                <w:b/>
              </w:rPr>
              <w:t>Stručná</w:t>
            </w:r>
            <w:r w:rsidRPr="00470856">
              <w:rPr>
                <w:b/>
              </w:rPr>
              <w:t xml:space="preserve"> anotace předmětu</w:t>
            </w:r>
          </w:p>
        </w:tc>
        <w:tc>
          <w:tcPr>
            <w:tcW w:w="6946" w:type="dxa"/>
            <w:gridSpan w:val="21"/>
            <w:tcBorders>
              <w:top w:val="single" w:sz="4" w:space="0" w:color="auto"/>
              <w:left w:val="single" w:sz="4" w:space="0" w:color="auto"/>
              <w:bottom w:val="nil"/>
              <w:right w:val="single" w:sz="4" w:space="0" w:color="auto"/>
            </w:tcBorders>
          </w:tcPr>
          <w:p w14:paraId="088B78A8" w14:textId="77777777" w:rsidR="001A54CF" w:rsidRPr="00470856" w:rsidRDefault="001A54CF" w:rsidP="00E14B1B">
            <w:pPr>
              <w:jc w:val="both"/>
            </w:pPr>
          </w:p>
        </w:tc>
      </w:tr>
      <w:tr w:rsidR="001A54CF" w:rsidRPr="00470856" w14:paraId="14AB5FEB" w14:textId="77777777" w:rsidTr="001A54CF">
        <w:trPr>
          <w:gridAfter w:val="1"/>
          <w:wAfter w:w="142" w:type="dxa"/>
          <w:trHeight w:val="2676"/>
        </w:trPr>
        <w:tc>
          <w:tcPr>
            <w:tcW w:w="9923" w:type="dxa"/>
            <w:gridSpan w:val="25"/>
            <w:tcBorders>
              <w:top w:val="nil"/>
              <w:left w:val="single" w:sz="4" w:space="0" w:color="auto"/>
              <w:bottom w:val="single" w:sz="12" w:space="0" w:color="auto"/>
              <w:right w:val="single" w:sz="4" w:space="0" w:color="auto"/>
            </w:tcBorders>
          </w:tcPr>
          <w:p w14:paraId="143AA26E" w14:textId="77777777" w:rsidR="005E1217" w:rsidRPr="00301C2E" w:rsidRDefault="005E1217" w:rsidP="005E1217">
            <w:pPr>
              <w:pStyle w:val="TableParagraph"/>
              <w:ind w:left="0"/>
              <w:jc w:val="both"/>
              <w:rPr>
                <w:sz w:val="19"/>
                <w:szCs w:val="19"/>
                <w:u w:val="single"/>
                <w:lang w:val="cs-CZ"/>
              </w:rPr>
            </w:pPr>
            <w:r w:rsidRPr="00301C2E">
              <w:rPr>
                <w:sz w:val="19"/>
                <w:szCs w:val="19"/>
                <w:lang w:val="cs-CZ"/>
              </w:rPr>
              <w:t>Cílem předmětu je rozšíření a prohloubení poznatků studenta doktorského studia v oblasti využití instrumentálních metod pro charakterizaci strukturních, fyzikálních a chemických vlastností biomateriálů. Jedná se zejména o hodnocení mechanických, elektrických, dielektrických a optických vlastností, využití separačních a difrakčních metod a termické analýzy. Obsah výuky bude zohledňovat konkrétní problematiku řešené disertační</w:t>
            </w:r>
            <w:r w:rsidRPr="00301C2E">
              <w:rPr>
                <w:spacing w:val="-3"/>
                <w:sz w:val="19"/>
                <w:szCs w:val="19"/>
                <w:lang w:val="cs-CZ"/>
              </w:rPr>
              <w:t xml:space="preserve"> </w:t>
            </w:r>
            <w:r w:rsidRPr="00301C2E">
              <w:rPr>
                <w:sz w:val="19"/>
                <w:szCs w:val="19"/>
                <w:lang w:val="cs-CZ"/>
              </w:rPr>
              <w:t>práce.</w:t>
            </w:r>
          </w:p>
          <w:p w14:paraId="0081216B" w14:textId="77777777" w:rsidR="001A54CF" w:rsidRDefault="001A54CF" w:rsidP="00E14B1B">
            <w:pPr>
              <w:jc w:val="both"/>
              <w:rPr>
                <w:del w:id="105" w:author="Ivo Kuřitka" w:date="2019-11-27T22:34:00Z"/>
                <w:u w:val="single"/>
              </w:rPr>
            </w:pPr>
          </w:p>
          <w:p w14:paraId="28760A6A" w14:textId="77777777" w:rsidR="005E1217" w:rsidRPr="00301C2E" w:rsidRDefault="005E1217" w:rsidP="005E1217">
            <w:pPr>
              <w:jc w:val="both"/>
              <w:rPr>
                <w:sz w:val="19"/>
                <w:szCs w:val="19"/>
                <w:u w:val="single"/>
              </w:rPr>
            </w:pPr>
            <w:r w:rsidRPr="00301C2E">
              <w:rPr>
                <w:sz w:val="19"/>
                <w:szCs w:val="19"/>
                <w:u w:val="single"/>
              </w:rPr>
              <w:t>Základní témata:</w:t>
            </w:r>
          </w:p>
          <w:p w14:paraId="537A3DAD" w14:textId="74EBC09D" w:rsidR="005E1217" w:rsidRPr="00301C2E" w:rsidRDefault="005E1217" w:rsidP="005E1217">
            <w:pPr>
              <w:pStyle w:val="Odstavecseseznamem"/>
              <w:numPr>
                <w:ilvl w:val="0"/>
                <w:numId w:val="12"/>
              </w:numPr>
              <w:ind w:left="113" w:hanging="113"/>
              <w:jc w:val="both"/>
              <w:rPr>
                <w:sz w:val="19"/>
                <w:szCs w:val="19"/>
              </w:rPr>
            </w:pPr>
            <w:r w:rsidRPr="00301C2E">
              <w:rPr>
                <w:sz w:val="19"/>
                <w:szCs w:val="19"/>
              </w:rPr>
              <w:t>Mechanické vlastnosti biomateriálů</w:t>
            </w:r>
            <w:del w:id="106" w:author="Ivo Kuřitka" w:date="2019-11-27T22:34:00Z">
              <w:r w:rsidR="001A54CF">
                <w:delText>.</w:delText>
              </w:r>
            </w:del>
            <w:ins w:id="107" w:author="Ivo Kuřitka" w:date="2019-11-27T22:34:00Z">
              <w:r w:rsidRPr="00301C2E">
                <w:rPr>
                  <w:sz w:val="19"/>
                  <w:szCs w:val="19"/>
                </w:rPr>
                <w:t xml:space="preserve"> </w:t>
              </w:r>
              <w:r w:rsidRPr="00301C2E">
                <w:rPr>
                  <w:sz w:val="19"/>
                  <w:szCs w:val="19"/>
                  <w:highlight w:val="yellow"/>
                </w:rPr>
                <w:t>(Napětí a deformace, statické zkoušky, houževnatost, rázové zkoušky, kreep, stárnutí, viskozita a viskozimetrie)</w:t>
              </w:r>
              <w:r w:rsidRPr="00301C2E">
                <w:rPr>
                  <w:sz w:val="19"/>
                  <w:szCs w:val="19"/>
                </w:rPr>
                <w:t>.</w:t>
              </w:r>
            </w:ins>
          </w:p>
          <w:p w14:paraId="139D0665" w14:textId="13493077" w:rsidR="005E1217" w:rsidRPr="00301C2E" w:rsidRDefault="005E1217" w:rsidP="005E1217">
            <w:pPr>
              <w:pStyle w:val="Odstavecseseznamem"/>
              <w:numPr>
                <w:ilvl w:val="0"/>
                <w:numId w:val="12"/>
              </w:numPr>
              <w:ind w:left="113" w:hanging="113"/>
              <w:jc w:val="both"/>
              <w:rPr>
                <w:sz w:val="19"/>
                <w:szCs w:val="19"/>
              </w:rPr>
            </w:pPr>
            <w:r w:rsidRPr="00301C2E">
              <w:rPr>
                <w:sz w:val="19"/>
                <w:szCs w:val="19"/>
              </w:rPr>
              <w:t>Dielektrické vlastnosti biomateriálů</w:t>
            </w:r>
            <w:del w:id="108" w:author="Ivo Kuřitka" w:date="2019-11-27T22:34:00Z">
              <w:r w:rsidR="001A54CF">
                <w:delText>.</w:delText>
              </w:r>
            </w:del>
            <w:ins w:id="109" w:author="Ivo Kuřitka" w:date="2019-11-27T22:34:00Z">
              <w:r w:rsidRPr="00301C2E">
                <w:rPr>
                  <w:sz w:val="19"/>
                  <w:szCs w:val="19"/>
                </w:rPr>
                <w:t xml:space="preserve"> </w:t>
              </w:r>
              <w:r w:rsidRPr="00301C2E">
                <w:rPr>
                  <w:sz w:val="19"/>
                  <w:szCs w:val="19"/>
                  <w:highlight w:val="yellow"/>
                </w:rPr>
                <w:t>(elektrické vlastnosti, elektrická pevnost, odolnost proti elektrickému oblouku, povrchový a objemový izolační odpor)</w:t>
              </w:r>
              <w:r w:rsidRPr="00301C2E">
                <w:rPr>
                  <w:sz w:val="19"/>
                  <w:szCs w:val="19"/>
                </w:rPr>
                <w:t>.</w:t>
              </w:r>
            </w:ins>
          </w:p>
          <w:p w14:paraId="0A0AFD6D" w14:textId="77777777" w:rsidR="005E1217" w:rsidRPr="00301C2E" w:rsidRDefault="005E1217" w:rsidP="005E1217">
            <w:pPr>
              <w:pStyle w:val="Odstavecseseznamem"/>
              <w:numPr>
                <w:ilvl w:val="0"/>
                <w:numId w:val="12"/>
              </w:numPr>
              <w:ind w:left="113" w:hanging="113"/>
              <w:jc w:val="both"/>
              <w:rPr>
                <w:sz w:val="19"/>
                <w:szCs w:val="19"/>
              </w:rPr>
            </w:pPr>
            <w:r w:rsidRPr="00301C2E">
              <w:rPr>
                <w:sz w:val="19"/>
                <w:szCs w:val="19"/>
              </w:rPr>
              <w:t>Optické vlastnosti biomateriálů</w:t>
            </w:r>
            <w:ins w:id="110" w:author="Ivo Kuřitka" w:date="2019-11-27T22:34:00Z">
              <w:r w:rsidRPr="00301C2E">
                <w:rPr>
                  <w:sz w:val="19"/>
                  <w:szCs w:val="19"/>
                </w:rPr>
                <w:t xml:space="preserve"> (</w:t>
              </w:r>
              <w:r w:rsidRPr="00301C2E">
                <w:rPr>
                  <w:sz w:val="19"/>
                  <w:szCs w:val="19"/>
                  <w:highlight w:val="yellow"/>
                </w:rPr>
                <w:t>index lomu, transmitance/absorbance, rozptyl světla, difúzní a spekulární, remisní funkce). Části oka. Optická vlákna</w:t>
              </w:r>
            </w:ins>
            <w:r w:rsidRPr="00301C2E">
              <w:rPr>
                <w:sz w:val="19"/>
                <w:szCs w:val="19"/>
                <w:highlight w:val="yellow"/>
              </w:rPr>
              <w:t>.</w:t>
            </w:r>
          </w:p>
          <w:p w14:paraId="62A902EE" w14:textId="79D4F3C2" w:rsidR="005E1217" w:rsidRPr="00301C2E" w:rsidRDefault="005E1217" w:rsidP="005E1217">
            <w:pPr>
              <w:pStyle w:val="Odstavecseseznamem"/>
              <w:numPr>
                <w:ilvl w:val="0"/>
                <w:numId w:val="12"/>
              </w:numPr>
              <w:ind w:left="113" w:hanging="113"/>
              <w:jc w:val="both"/>
              <w:rPr>
                <w:sz w:val="19"/>
                <w:szCs w:val="19"/>
              </w:rPr>
            </w:pPr>
            <w:r w:rsidRPr="00301C2E">
              <w:rPr>
                <w:sz w:val="19"/>
                <w:szCs w:val="19"/>
              </w:rPr>
              <w:t>Termická analýza</w:t>
            </w:r>
            <w:del w:id="111" w:author="Ivo Kuřitka" w:date="2019-11-27T22:34:00Z">
              <w:r w:rsidR="001A54CF">
                <w:delText>.</w:delText>
              </w:r>
            </w:del>
            <w:ins w:id="112" w:author="Ivo Kuřitka" w:date="2019-11-27T22:34:00Z">
              <w:r w:rsidRPr="00301C2E">
                <w:rPr>
                  <w:sz w:val="19"/>
                  <w:szCs w:val="19"/>
                </w:rPr>
                <w:t xml:space="preserve"> </w:t>
              </w:r>
              <w:r w:rsidRPr="00301C2E">
                <w:rPr>
                  <w:sz w:val="19"/>
                  <w:szCs w:val="19"/>
                  <w:highlight w:val="yellow"/>
                </w:rPr>
                <w:t>(TGA, DSC, DMA, TMA, DTA, dilatometrie, denaturace)</w:t>
              </w:r>
              <w:r w:rsidRPr="00301C2E">
                <w:rPr>
                  <w:sz w:val="19"/>
                  <w:szCs w:val="19"/>
                </w:rPr>
                <w:t>.</w:t>
              </w:r>
            </w:ins>
          </w:p>
          <w:p w14:paraId="08E2577B" w14:textId="799851F5" w:rsidR="005E1217" w:rsidRPr="00301C2E" w:rsidRDefault="005E1217" w:rsidP="005E1217">
            <w:pPr>
              <w:pStyle w:val="Odstavecseseznamem"/>
              <w:numPr>
                <w:ilvl w:val="0"/>
                <w:numId w:val="12"/>
              </w:numPr>
              <w:ind w:left="113" w:hanging="113"/>
              <w:jc w:val="both"/>
              <w:rPr>
                <w:sz w:val="19"/>
                <w:szCs w:val="19"/>
              </w:rPr>
            </w:pPr>
            <w:r w:rsidRPr="00301C2E">
              <w:rPr>
                <w:sz w:val="19"/>
                <w:szCs w:val="19"/>
              </w:rPr>
              <w:t>Separační metody</w:t>
            </w:r>
            <w:del w:id="113" w:author="Ivo Kuřitka" w:date="2019-11-27T22:34:00Z">
              <w:r w:rsidR="001A54CF">
                <w:delText>.</w:delText>
              </w:r>
            </w:del>
            <w:ins w:id="114" w:author="Ivo Kuřitka" w:date="2019-11-27T22:34:00Z">
              <w:r w:rsidRPr="00301C2E">
                <w:rPr>
                  <w:sz w:val="19"/>
                  <w:szCs w:val="19"/>
                </w:rPr>
                <w:t xml:space="preserve"> </w:t>
              </w:r>
              <w:r w:rsidRPr="00301C2E">
                <w:rPr>
                  <w:sz w:val="19"/>
                  <w:szCs w:val="19"/>
                  <w:highlight w:val="yellow"/>
                </w:rPr>
                <w:t>(GC, LC, GPC, TLC, PC)</w:t>
              </w:r>
            </w:ins>
          </w:p>
          <w:p w14:paraId="04643E01" w14:textId="638D2734" w:rsidR="001A54CF" w:rsidRPr="00470856" w:rsidRDefault="005E1217" w:rsidP="005E1217">
            <w:pPr>
              <w:pStyle w:val="Odstavecseseznamem"/>
              <w:numPr>
                <w:ilvl w:val="0"/>
                <w:numId w:val="12"/>
              </w:numPr>
              <w:ind w:left="113" w:hanging="113"/>
              <w:jc w:val="both"/>
              <w:rPr>
                <w:u w:val="single"/>
              </w:rPr>
            </w:pPr>
            <w:r w:rsidRPr="00301C2E">
              <w:rPr>
                <w:sz w:val="19"/>
                <w:szCs w:val="19"/>
              </w:rPr>
              <w:t>Difrakční metody</w:t>
            </w:r>
            <w:del w:id="115" w:author="Ivo Kuřitka" w:date="2019-11-27T22:34:00Z">
              <w:r w:rsidR="001A54CF">
                <w:delText>.</w:delText>
              </w:r>
            </w:del>
            <w:ins w:id="116" w:author="Ivo Kuřitka" w:date="2019-11-27T22:34:00Z">
              <w:r w:rsidRPr="00301C2E">
                <w:rPr>
                  <w:sz w:val="19"/>
                  <w:szCs w:val="19"/>
                </w:rPr>
                <w:t xml:space="preserve"> </w:t>
              </w:r>
              <w:r w:rsidRPr="00301C2E">
                <w:rPr>
                  <w:sz w:val="19"/>
                  <w:szCs w:val="19"/>
                  <w:highlight w:val="yellow"/>
                </w:rPr>
                <w:t>(XRD, prášková, monokrystaly, stanovení struktury krystalické látky)</w:t>
              </w:r>
              <w:r w:rsidRPr="00301C2E">
                <w:rPr>
                  <w:sz w:val="19"/>
                  <w:szCs w:val="19"/>
                </w:rPr>
                <w:t>.</w:t>
              </w:r>
            </w:ins>
          </w:p>
        </w:tc>
      </w:tr>
      <w:tr w:rsidR="001A54CF" w:rsidRPr="00470856" w14:paraId="35E76301" w14:textId="77777777" w:rsidTr="001A54CF">
        <w:trPr>
          <w:gridAfter w:val="1"/>
          <w:wAfter w:w="142" w:type="dxa"/>
          <w:trHeight w:val="265"/>
        </w:trPr>
        <w:tc>
          <w:tcPr>
            <w:tcW w:w="3397" w:type="dxa"/>
            <w:gridSpan w:val="7"/>
            <w:tcBorders>
              <w:top w:val="nil"/>
              <w:left w:val="single" w:sz="4" w:space="0" w:color="auto"/>
              <w:bottom w:val="single" w:sz="4" w:space="0" w:color="auto"/>
              <w:right w:val="single" w:sz="4" w:space="0" w:color="auto"/>
            </w:tcBorders>
            <w:shd w:val="clear" w:color="auto" w:fill="F7CAAC"/>
            <w:hideMark/>
          </w:tcPr>
          <w:p w14:paraId="0D8B6CA7" w14:textId="77777777" w:rsidR="001A54CF" w:rsidRPr="00470856" w:rsidRDefault="001A54CF" w:rsidP="00E14B1B">
            <w:pPr>
              <w:jc w:val="both"/>
            </w:pPr>
            <w:r w:rsidRPr="00470856">
              <w:rPr>
                <w:b/>
              </w:rPr>
              <w:t>Studijní literatura a studijní pomůcky</w:t>
            </w:r>
          </w:p>
        </w:tc>
        <w:tc>
          <w:tcPr>
            <w:tcW w:w="6526" w:type="dxa"/>
            <w:gridSpan w:val="18"/>
            <w:tcBorders>
              <w:top w:val="nil"/>
              <w:left w:val="single" w:sz="4" w:space="0" w:color="auto"/>
              <w:bottom w:val="nil"/>
              <w:right w:val="single" w:sz="4" w:space="0" w:color="auto"/>
            </w:tcBorders>
          </w:tcPr>
          <w:p w14:paraId="38D3F193" w14:textId="77777777" w:rsidR="001A54CF" w:rsidRPr="00470856" w:rsidRDefault="001A54CF" w:rsidP="00E14B1B">
            <w:pPr>
              <w:jc w:val="both"/>
            </w:pPr>
          </w:p>
        </w:tc>
      </w:tr>
      <w:tr w:rsidR="001A54CF" w:rsidRPr="00470856" w14:paraId="524F074A" w14:textId="77777777" w:rsidTr="001A54CF">
        <w:trPr>
          <w:gridAfter w:val="1"/>
          <w:wAfter w:w="142" w:type="dxa"/>
          <w:trHeight w:val="1497"/>
        </w:trPr>
        <w:tc>
          <w:tcPr>
            <w:tcW w:w="9923" w:type="dxa"/>
            <w:gridSpan w:val="25"/>
            <w:tcBorders>
              <w:top w:val="nil"/>
              <w:left w:val="single" w:sz="4" w:space="0" w:color="auto"/>
              <w:bottom w:val="single" w:sz="4" w:space="0" w:color="auto"/>
              <w:right w:val="single" w:sz="4" w:space="0" w:color="auto"/>
            </w:tcBorders>
          </w:tcPr>
          <w:p w14:paraId="08CDE599" w14:textId="77777777" w:rsidR="001A54CF" w:rsidRPr="00470856" w:rsidRDefault="001A54CF" w:rsidP="00E14B1B">
            <w:pPr>
              <w:jc w:val="both"/>
              <w:rPr>
                <w:u w:val="single"/>
              </w:rPr>
            </w:pPr>
            <w:r w:rsidRPr="00470856">
              <w:rPr>
                <w:u w:val="single"/>
              </w:rPr>
              <w:t>Povinná literatura:</w:t>
            </w:r>
          </w:p>
          <w:p w14:paraId="5DEDD5F4" w14:textId="77777777" w:rsidR="001A54CF" w:rsidRPr="00470856" w:rsidRDefault="001A54CF" w:rsidP="00E14B1B">
            <w:pPr>
              <w:pStyle w:val="TableParagraph"/>
              <w:ind w:left="0"/>
              <w:jc w:val="both"/>
              <w:rPr>
                <w:sz w:val="20"/>
                <w:szCs w:val="20"/>
                <w:lang w:val="cs-CZ"/>
              </w:rPr>
            </w:pPr>
            <w:r w:rsidRPr="00470856">
              <w:rPr>
                <w:sz w:val="20"/>
                <w:szCs w:val="20"/>
                <w:lang w:val="cs-CZ"/>
              </w:rPr>
              <w:t>JILES, D.</w:t>
            </w:r>
            <w:r>
              <w:rPr>
                <w:sz w:val="20"/>
                <w:szCs w:val="20"/>
                <w:lang w:val="cs-CZ"/>
              </w:rPr>
              <w:t xml:space="preserve"> </w:t>
            </w:r>
            <w:r w:rsidRPr="00DD46A1">
              <w:rPr>
                <w:i/>
                <w:sz w:val="20"/>
                <w:szCs w:val="20"/>
                <w:lang w:val="cs-CZ"/>
              </w:rPr>
              <w:t>Introduction to the Principles of Materials Evaluation</w:t>
            </w:r>
            <w:r w:rsidRPr="00470856">
              <w:rPr>
                <w:sz w:val="20"/>
                <w:szCs w:val="20"/>
                <w:lang w:val="cs-CZ"/>
              </w:rPr>
              <w:t>. Boca Raton, FL: CRC Press, 2008. ISBN 978-0-8493-7392-3.</w:t>
            </w:r>
          </w:p>
          <w:p w14:paraId="0835D466" w14:textId="77777777" w:rsidR="001A54CF" w:rsidRPr="00470856" w:rsidRDefault="001A54CF" w:rsidP="00E14B1B">
            <w:pPr>
              <w:pStyle w:val="TableParagraph"/>
              <w:ind w:left="0"/>
              <w:jc w:val="both"/>
              <w:rPr>
                <w:sz w:val="20"/>
                <w:szCs w:val="20"/>
                <w:lang w:val="cs-CZ"/>
              </w:rPr>
            </w:pPr>
            <w:r w:rsidRPr="00470856">
              <w:rPr>
                <w:sz w:val="20"/>
                <w:szCs w:val="20"/>
                <w:lang w:val="cs-CZ"/>
              </w:rPr>
              <w:t xml:space="preserve">OSSWALD, </w:t>
            </w:r>
            <w:proofErr w:type="gramStart"/>
            <w:r w:rsidRPr="00470856">
              <w:rPr>
                <w:sz w:val="20"/>
                <w:szCs w:val="20"/>
                <w:lang w:val="cs-CZ"/>
              </w:rPr>
              <w:t>T.A, MEN</w:t>
            </w:r>
            <w:r>
              <w:rPr>
                <w:sz w:val="20"/>
                <w:szCs w:val="20"/>
                <w:lang w:val="cs-CZ"/>
              </w:rPr>
              <w:t>GES</w:t>
            </w:r>
            <w:proofErr w:type="gramEnd"/>
            <w:r>
              <w:rPr>
                <w:sz w:val="20"/>
                <w:szCs w:val="20"/>
                <w:lang w:val="cs-CZ"/>
              </w:rPr>
              <w:t xml:space="preserve">, G. </w:t>
            </w:r>
            <w:r w:rsidRPr="00DD46A1">
              <w:rPr>
                <w:i/>
                <w:sz w:val="20"/>
                <w:szCs w:val="20"/>
                <w:lang w:val="cs-CZ"/>
              </w:rPr>
              <w:t>Material Science of Polymers for Engineers</w:t>
            </w:r>
            <w:r w:rsidRPr="00470856">
              <w:rPr>
                <w:sz w:val="20"/>
                <w:szCs w:val="20"/>
                <w:lang w:val="cs-CZ"/>
              </w:rPr>
              <w:t>. 3rd Ed. Cincinnati: Hanser Publications, 2012. ISBN 978-1-56990-514-2.</w:t>
            </w:r>
          </w:p>
          <w:p w14:paraId="14220FF8" w14:textId="77777777" w:rsidR="001A54CF" w:rsidRDefault="001A54CF" w:rsidP="00E14B1B">
            <w:pPr>
              <w:shd w:val="clear" w:color="auto" w:fill="FFFFFF"/>
              <w:jc w:val="both"/>
              <w:rPr>
                <w:color w:val="1D2525"/>
              </w:rPr>
            </w:pPr>
            <w:r>
              <w:t xml:space="preserve">GRELLMANN, W., SEIDLER, S. </w:t>
            </w:r>
            <w:r w:rsidRPr="00DD46A1">
              <w:rPr>
                <w:i/>
              </w:rPr>
              <w:t>Polymer Testing</w:t>
            </w:r>
            <w:r w:rsidRPr="00470856">
              <w:t xml:space="preserve">. Cincinnati, Ohio: Hanser Gardner Publications, 2007. ISBN 978-1-56990-410-7. Dostupné z: </w:t>
            </w:r>
            <w:hyperlink r:id="rId59" w:history="1">
              <w:r>
                <w:rPr>
                  <w:rStyle w:val="Hypertextovodkaz"/>
                </w:rPr>
                <w:t>http://app.knovel.com/web/toc.v/cid:kpPT000001/viewerType:toc//root_slug:polymer_testing</w:t>
              </w:r>
            </w:hyperlink>
            <w:r>
              <w:t>.</w:t>
            </w:r>
          </w:p>
          <w:p w14:paraId="3925D1D4" w14:textId="77777777" w:rsidR="001A54CF" w:rsidRPr="00470856" w:rsidRDefault="001A54CF" w:rsidP="00E14B1B">
            <w:pPr>
              <w:shd w:val="clear" w:color="auto" w:fill="FFFFFF"/>
              <w:jc w:val="both"/>
              <w:rPr>
                <w:del w:id="117" w:author="Ivo Kuřitka" w:date="2019-11-27T22:34:00Z"/>
                <w:color w:val="000000"/>
              </w:rPr>
            </w:pPr>
          </w:p>
          <w:p w14:paraId="090C9523" w14:textId="77777777" w:rsidR="001A54CF" w:rsidRPr="00470856" w:rsidRDefault="001A54CF" w:rsidP="005E1217">
            <w:pPr>
              <w:spacing w:before="40"/>
              <w:jc w:val="both"/>
              <w:rPr>
                <w:u w:val="single"/>
              </w:rPr>
            </w:pPr>
            <w:r w:rsidRPr="00470856">
              <w:rPr>
                <w:u w:val="single"/>
              </w:rPr>
              <w:t>Doporučená literatura:</w:t>
            </w:r>
          </w:p>
          <w:p w14:paraId="42C2081A" w14:textId="77777777" w:rsidR="001A54CF" w:rsidRDefault="001A54CF" w:rsidP="00E14B1B">
            <w:pPr>
              <w:shd w:val="clear" w:color="auto" w:fill="FFFFFF"/>
              <w:jc w:val="both"/>
            </w:pPr>
            <w:r w:rsidRPr="00EB1FA1">
              <w:t>Aktuální časopisecké a knižní zdroje dostupné prostřednictvím Knihovny UTB ve Zlíně (</w:t>
            </w:r>
            <w:hyperlink r:id="rId60" w:history="1">
              <w:r w:rsidRPr="00EB1FA1">
                <w:rPr>
                  <w:rStyle w:val="Hypertextovodkaz"/>
                </w:rPr>
                <w:t>www.knihovna.utb.cz</w:t>
              </w:r>
            </w:hyperlink>
            <w:r w:rsidRPr="00EB1FA1">
              <w:t>)</w:t>
            </w:r>
            <w:r>
              <w:t>.</w:t>
            </w:r>
          </w:p>
          <w:p w14:paraId="28BDA39D" w14:textId="77777777" w:rsidR="001A54CF" w:rsidRDefault="001A54CF" w:rsidP="00E14B1B">
            <w:pPr>
              <w:shd w:val="clear" w:color="auto" w:fill="FFFFFF"/>
              <w:jc w:val="both"/>
            </w:pPr>
            <w:r>
              <w:t>MATTEI, G., AHLUWALIA, A</w:t>
            </w:r>
            <w:r w:rsidRPr="004C132C">
              <w:t xml:space="preserve">. </w:t>
            </w:r>
            <w:r w:rsidRPr="004C132C">
              <w:rPr>
                <w:i/>
              </w:rPr>
              <w:t>Sample, Testing and Analysis Variables Affecting Liver Mechanical Properties: A Review.</w:t>
            </w:r>
            <w:r>
              <w:t xml:space="preserve"> Acta Biomaterialia </w:t>
            </w:r>
            <w:r w:rsidRPr="004C132C">
              <w:t>45</w:t>
            </w:r>
            <w:r>
              <w:t xml:space="preserve">, </w:t>
            </w:r>
            <w:r w:rsidRPr="004C132C">
              <w:t>60-71</w:t>
            </w:r>
            <w:r>
              <w:t xml:space="preserve">, 2016. ISSN </w:t>
            </w:r>
            <w:r w:rsidRPr="004C132C">
              <w:t>1742-7061.</w:t>
            </w:r>
          </w:p>
          <w:p w14:paraId="0E3A9388" w14:textId="77777777" w:rsidR="001A54CF" w:rsidRDefault="001A54CF" w:rsidP="00E14B1B">
            <w:pPr>
              <w:pStyle w:val="TableParagraph"/>
              <w:ind w:left="0"/>
              <w:jc w:val="both"/>
              <w:rPr>
                <w:sz w:val="20"/>
                <w:szCs w:val="20"/>
                <w:lang w:val="cs-CZ"/>
              </w:rPr>
            </w:pPr>
            <w:r>
              <w:rPr>
                <w:sz w:val="20"/>
                <w:szCs w:val="20"/>
                <w:lang w:val="cs-CZ"/>
              </w:rPr>
              <w:t xml:space="preserve">KAW, </w:t>
            </w:r>
            <w:proofErr w:type="gramStart"/>
            <w:r>
              <w:rPr>
                <w:sz w:val="20"/>
                <w:szCs w:val="20"/>
                <w:lang w:val="cs-CZ"/>
              </w:rPr>
              <w:t>A.K.</w:t>
            </w:r>
            <w:proofErr w:type="gramEnd"/>
            <w:r>
              <w:rPr>
                <w:sz w:val="20"/>
                <w:szCs w:val="20"/>
                <w:lang w:val="cs-CZ"/>
              </w:rPr>
              <w:t xml:space="preserve"> </w:t>
            </w:r>
            <w:r w:rsidRPr="00DD46A1">
              <w:rPr>
                <w:i/>
                <w:sz w:val="20"/>
                <w:szCs w:val="20"/>
                <w:lang w:val="cs-CZ"/>
              </w:rPr>
              <w:t>Mechanics of Composite Materials</w:t>
            </w:r>
            <w:r w:rsidRPr="00470856">
              <w:rPr>
                <w:sz w:val="20"/>
                <w:szCs w:val="20"/>
                <w:lang w:val="cs-CZ"/>
              </w:rPr>
              <w:t>. 2nd Ed. Boca Raton: Taylor &amp; Francis, 2006. ISBN 0-8493-1343-0.</w:t>
            </w:r>
          </w:p>
          <w:p w14:paraId="783A858B" w14:textId="77777777" w:rsidR="001A54CF" w:rsidRDefault="001A54CF" w:rsidP="00E14B1B">
            <w:pPr>
              <w:shd w:val="clear" w:color="auto" w:fill="FFFFFF"/>
              <w:jc w:val="both"/>
            </w:pPr>
            <w:r>
              <w:t>EL</w:t>
            </w:r>
            <w:r w:rsidRPr="00A7523A">
              <w:t>-M</w:t>
            </w:r>
            <w:r>
              <w:t xml:space="preserve">ELIEGY, E. </w:t>
            </w:r>
            <w:r w:rsidRPr="00DD46A1">
              <w:rPr>
                <w:i/>
              </w:rPr>
              <w:t>Key for Testing and Applications of Biomaterials</w:t>
            </w:r>
            <w:r>
              <w:t xml:space="preserve">. </w:t>
            </w:r>
            <w:r w:rsidRPr="00A7523A">
              <w:t>LAP L</w:t>
            </w:r>
            <w:r>
              <w:t>ambert</w:t>
            </w:r>
            <w:r w:rsidRPr="00A7523A">
              <w:t xml:space="preserve"> Academic Publishing</w:t>
            </w:r>
            <w:r>
              <w:t xml:space="preserve">, 2015. ISBN </w:t>
            </w:r>
            <w:r w:rsidRPr="00A7523A">
              <w:t>978-3659798658</w:t>
            </w:r>
            <w:r>
              <w:t>.</w:t>
            </w:r>
          </w:p>
          <w:p w14:paraId="78222E16" w14:textId="77777777" w:rsidR="001A54CF" w:rsidRPr="00470856" w:rsidRDefault="001A54CF" w:rsidP="00E14B1B">
            <w:pPr>
              <w:shd w:val="clear" w:color="auto" w:fill="FFFFFF"/>
              <w:jc w:val="both"/>
            </w:pPr>
            <w:r>
              <w:t xml:space="preserve">COX GAD, S.,  GAD-MCDONALD, S. </w:t>
            </w:r>
            <w:r w:rsidRPr="00DD46A1">
              <w:rPr>
                <w:i/>
              </w:rPr>
              <w:t>Biomaterials, Medical Devices, and Combination Products: Biocompatibility Testing and Safety Assessment</w:t>
            </w:r>
            <w:r>
              <w:t xml:space="preserve">. </w:t>
            </w:r>
            <w:r w:rsidRPr="00A7523A">
              <w:t>CRC Press</w:t>
            </w:r>
            <w:r>
              <w:t xml:space="preserve">, 2015. ISBN </w:t>
            </w:r>
            <w:r w:rsidRPr="00A7523A">
              <w:t>978-1482248371</w:t>
            </w:r>
            <w:r>
              <w:t>.</w:t>
            </w:r>
          </w:p>
        </w:tc>
      </w:tr>
      <w:tr w:rsidR="001A54CF" w:rsidRPr="00470856" w14:paraId="32813092" w14:textId="77777777" w:rsidTr="001A54CF">
        <w:trPr>
          <w:gridAfter w:val="1"/>
          <w:wAfter w:w="142" w:type="dxa"/>
        </w:trPr>
        <w:tc>
          <w:tcPr>
            <w:tcW w:w="9923" w:type="dxa"/>
            <w:gridSpan w:val="25"/>
            <w:tcBorders>
              <w:top w:val="single" w:sz="12" w:space="0" w:color="auto"/>
              <w:left w:val="single" w:sz="2" w:space="0" w:color="auto"/>
              <w:bottom w:val="single" w:sz="2" w:space="0" w:color="auto"/>
              <w:right w:val="single" w:sz="2" w:space="0" w:color="auto"/>
            </w:tcBorders>
            <w:shd w:val="clear" w:color="auto" w:fill="F7CAAC"/>
            <w:hideMark/>
          </w:tcPr>
          <w:p w14:paraId="3CD7811E" w14:textId="77777777" w:rsidR="001A54CF" w:rsidRPr="00470856" w:rsidRDefault="001A54CF" w:rsidP="00E14B1B">
            <w:pPr>
              <w:jc w:val="center"/>
              <w:rPr>
                <w:b/>
              </w:rPr>
            </w:pPr>
            <w:r w:rsidRPr="00470856">
              <w:rPr>
                <w:b/>
              </w:rPr>
              <w:t>Informace ke kombinované nebo distanční formě</w:t>
            </w:r>
          </w:p>
        </w:tc>
      </w:tr>
      <w:tr w:rsidR="001A54CF" w:rsidRPr="00470856" w14:paraId="5D362C9D" w14:textId="77777777" w:rsidTr="001A54CF">
        <w:trPr>
          <w:gridAfter w:val="1"/>
          <w:wAfter w:w="142" w:type="dxa"/>
        </w:trPr>
        <w:tc>
          <w:tcPr>
            <w:tcW w:w="4540" w:type="dxa"/>
            <w:gridSpan w:val="10"/>
            <w:tcBorders>
              <w:top w:val="single" w:sz="2" w:space="0" w:color="auto"/>
              <w:left w:val="single" w:sz="4" w:space="0" w:color="auto"/>
              <w:bottom w:val="single" w:sz="4" w:space="0" w:color="auto"/>
              <w:right w:val="single" w:sz="4" w:space="0" w:color="auto"/>
            </w:tcBorders>
            <w:shd w:val="clear" w:color="auto" w:fill="F7CAAC"/>
            <w:hideMark/>
          </w:tcPr>
          <w:p w14:paraId="21310E42" w14:textId="77777777" w:rsidR="001A54CF" w:rsidRPr="00470856" w:rsidRDefault="001A54CF" w:rsidP="00E14B1B">
            <w:pPr>
              <w:jc w:val="both"/>
            </w:pPr>
            <w:r w:rsidRPr="00470856">
              <w:rPr>
                <w:b/>
              </w:rPr>
              <w:t>Rozsah konzultací (soustředění)</w:t>
            </w:r>
          </w:p>
        </w:tc>
        <w:tc>
          <w:tcPr>
            <w:tcW w:w="896" w:type="dxa"/>
            <w:gridSpan w:val="3"/>
            <w:tcBorders>
              <w:top w:val="single" w:sz="2" w:space="0" w:color="auto"/>
              <w:left w:val="single" w:sz="4" w:space="0" w:color="auto"/>
              <w:bottom w:val="single" w:sz="4" w:space="0" w:color="auto"/>
              <w:right w:val="single" w:sz="4" w:space="0" w:color="auto"/>
            </w:tcBorders>
          </w:tcPr>
          <w:p w14:paraId="71FCBCCF" w14:textId="77777777" w:rsidR="001A54CF" w:rsidRPr="00470856" w:rsidRDefault="001A54CF" w:rsidP="00E14B1B">
            <w:pPr>
              <w:jc w:val="both"/>
            </w:pPr>
          </w:p>
        </w:tc>
        <w:tc>
          <w:tcPr>
            <w:tcW w:w="4487" w:type="dxa"/>
            <w:gridSpan w:val="12"/>
            <w:tcBorders>
              <w:top w:val="single" w:sz="2" w:space="0" w:color="auto"/>
              <w:left w:val="single" w:sz="4" w:space="0" w:color="auto"/>
              <w:bottom w:val="single" w:sz="4" w:space="0" w:color="auto"/>
              <w:right w:val="single" w:sz="4" w:space="0" w:color="auto"/>
            </w:tcBorders>
            <w:shd w:val="clear" w:color="auto" w:fill="F7CAAC"/>
            <w:hideMark/>
          </w:tcPr>
          <w:p w14:paraId="07E4524E" w14:textId="77777777" w:rsidR="001A54CF" w:rsidRPr="00470856" w:rsidRDefault="001A54CF" w:rsidP="00E14B1B">
            <w:pPr>
              <w:jc w:val="both"/>
              <w:rPr>
                <w:b/>
              </w:rPr>
            </w:pPr>
            <w:r w:rsidRPr="00470856">
              <w:rPr>
                <w:b/>
              </w:rPr>
              <w:t xml:space="preserve">hodin </w:t>
            </w:r>
          </w:p>
        </w:tc>
      </w:tr>
      <w:tr w:rsidR="001A54CF" w:rsidRPr="00470856" w14:paraId="5EFA76EF" w14:textId="77777777" w:rsidTr="001A54CF">
        <w:trPr>
          <w:gridAfter w:val="1"/>
          <w:wAfter w:w="142" w:type="dxa"/>
        </w:trPr>
        <w:tc>
          <w:tcPr>
            <w:tcW w:w="9923" w:type="dxa"/>
            <w:gridSpan w:val="25"/>
            <w:tcBorders>
              <w:top w:val="single" w:sz="4" w:space="0" w:color="auto"/>
              <w:left w:val="single" w:sz="4" w:space="0" w:color="auto"/>
              <w:bottom w:val="single" w:sz="4" w:space="0" w:color="auto"/>
              <w:right w:val="single" w:sz="4" w:space="0" w:color="auto"/>
            </w:tcBorders>
            <w:shd w:val="clear" w:color="auto" w:fill="F7CAAC"/>
            <w:hideMark/>
          </w:tcPr>
          <w:p w14:paraId="025A584F" w14:textId="77777777" w:rsidR="001A54CF" w:rsidRPr="00470856" w:rsidRDefault="001A54CF" w:rsidP="00E14B1B">
            <w:pPr>
              <w:jc w:val="both"/>
              <w:rPr>
                <w:b/>
              </w:rPr>
            </w:pPr>
            <w:r w:rsidRPr="00470856">
              <w:rPr>
                <w:b/>
              </w:rPr>
              <w:t>Informace o způsobu kontaktu s vyučujícím</w:t>
            </w:r>
          </w:p>
        </w:tc>
      </w:tr>
      <w:tr w:rsidR="001A54CF" w:rsidRPr="00470856" w14:paraId="4E28FDC1" w14:textId="77777777" w:rsidTr="001A54CF">
        <w:trPr>
          <w:gridAfter w:val="1"/>
          <w:wAfter w:w="142" w:type="dxa"/>
          <w:trHeight w:val="144"/>
        </w:trPr>
        <w:tc>
          <w:tcPr>
            <w:tcW w:w="9923" w:type="dxa"/>
            <w:gridSpan w:val="25"/>
            <w:tcBorders>
              <w:top w:val="single" w:sz="4" w:space="0" w:color="auto"/>
              <w:left w:val="single" w:sz="4" w:space="0" w:color="auto"/>
              <w:bottom w:val="single" w:sz="4" w:space="0" w:color="auto"/>
              <w:right w:val="single" w:sz="4" w:space="0" w:color="auto"/>
            </w:tcBorders>
          </w:tcPr>
          <w:p w14:paraId="2A288516" w14:textId="7AEF86FB" w:rsidR="0074254D" w:rsidRPr="0074254D" w:rsidRDefault="0074254D" w:rsidP="0074254D">
            <w:pPr>
              <w:pStyle w:val="xxmsonormal"/>
              <w:shd w:val="clear" w:color="auto" w:fill="FFFFFF"/>
              <w:spacing w:before="0" w:beforeAutospacing="0" w:after="0" w:afterAutospacing="0"/>
              <w:jc w:val="both"/>
              <w:rPr>
                <w:color w:val="000000"/>
                <w:sz w:val="19"/>
                <w:szCs w:val="19"/>
              </w:rPr>
            </w:pPr>
            <w:ins w:id="118" w:author="Ivo Kuřitka" w:date="2019-11-27T22:34:00Z">
              <w:r w:rsidRPr="0074254D">
                <w:rPr>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ins>
            <w:r w:rsidRPr="0074254D">
              <w:rPr>
                <w:color w:val="000000"/>
                <w:sz w:val="19"/>
                <w:szCs w:val="19"/>
                <w:highlight w:val="yellow"/>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r w:rsidRPr="0074254D">
              <w:rPr>
                <w:color w:val="000000"/>
                <w:sz w:val="19"/>
                <w:szCs w:val="19"/>
              </w:rPr>
              <w:t>.</w:t>
            </w:r>
            <w:del w:id="119" w:author="Ivo Kuřitka" w:date="2019-11-27T22:34:00Z">
              <w:r w:rsidR="001A54CF" w:rsidRPr="00470856">
                <w:rPr>
                  <w:color w:val="000000"/>
                  <w:sz w:val="20"/>
                  <w:szCs w:val="20"/>
                </w:rPr>
                <w:delText> </w:delText>
              </w:r>
            </w:del>
          </w:p>
          <w:p w14:paraId="521A4AA3" w14:textId="77777777" w:rsidR="001A54CF" w:rsidRPr="00470856" w:rsidRDefault="001A54CF" w:rsidP="00E14B1B">
            <w:pPr>
              <w:pStyle w:val="xxmsonormal"/>
              <w:shd w:val="clear" w:color="auto" w:fill="FFFFFF"/>
              <w:spacing w:before="0" w:beforeAutospacing="0" w:after="0" w:afterAutospacing="0"/>
              <w:jc w:val="both"/>
              <w:rPr>
                <w:del w:id="120" w:author="Ivo Kuřitka" w:date="2019-11-27T22:34:00Z"/>
                <w:color w:val="000000"/>
                <w:sz w:val="20"/>
                <w:szCs w:val="20"/>
              </w:rPr>
            </w:pPr>
          </w:p>
          <w:p w14:paraId="55AE2801" w14:textId="77777777" w:rsidR="001A54CF" w:rsidRDefault="001A54CF" w:rsidP="00E14B1B">
            <w:pPr>
              <w:pStyle w:val="xxmsonormal"/>
              <w:shd w:val="clear" w:color="auto" w:fill="FFFFFF"/>
              <w:spacing w:before="0" w:beforeAutospacing="0" w:after="0" w:afterAutospacing="0"/>
              <w:jc w:val="both"/>
              <w:rPr>
                <w:del w:id="121" w:author="Ivo Kuřitka" w:date="2019-11-27T22:34:00Z"/>
                <w:sz w:val="20"/>
                <w:szCs w:val="20"/>
              </w:rPr>
            </w:pPr>
            <w:r w:rsidRPr="0074254D">
              <w:rPr>
                <w:color w:val="000000"/>
                <w:sz w:val="19"/>
                <w:szCs w:val="19"/>
              </w:rPr>
              <w:t>Možnosti komunikace s vyučujícím: </w:t>
            </w:r>
            <w:hyperlink r:id="rId61" w:history="1">
              <w:r w:rsidRPr="0074254D">
                <w:rPr>
                  <w:rStyle w:val="Hypertextovodkaz"/>
                  <w:sz w:val="19"/>
                  <w:szCs w:val="19"/>
                </w:rPr>
                <w:t>kuritka@utb.cz</w:t>
              </w:r>
            </w:hyperlink>
            <w:r w:rsidRPr="0074254D">
              <w:rPr>
                <w:color w:val="000000"/>
                <w:sz w:val="19"/>
                <w:szCs w:val="19"/>
              </w:rPr>
              <w:t>, 576 038 049.</w:t>
            </w:r>
          </w:p>
          <w:p w14:paraId="15419192" w14:textId="77777777" w:rsidR="001A54CF" w:rsidRDefault="001A54CF" w:rsidP="00E14B1B">
            <w:pPr>
              <w:pStyle w:val="xxmsonormal"/>
              <w:shd w:val="clear" w:color="auto" w:fill="FFFFFF"/>
              <w:spacing w:before="0" w:beforeAutospacing="0" w:after="0" w:afterAutospacing="0"/>
              <w:jc w:val="both"/>
              <w:rPr>
                <w:del w:id="122" w:author="Ivo Kuřitka" w:date="2019-11-27T22:34:00Z"/>
                <w:sz w:val="20"/>
                <w:szCs w:val="20"/>
              </w:rPr>
            </w:pPr>
          </w:p>
          <w:p w14:paraId="330E7EF3" w14:textId="13394A2F" w:rsidR="001A54CF" w:rsidRPr="00470856" w:rsidRDefault="001A54CF" w:rsidP="005E1217">
            <w:pPr>
              <w:pStyle w:val="xxmsonormal"/>
              <w:shd w:val="clear" w:color="auto" w:fill="FFFFFF"/>
              <w:spacing w:before="120" w:beforeAutospacing="0" w:after="0" w:afterAutospacing="0"/>
              <w:jc w:val="both"/>
              <w:rPr>
                <w:sz w:val="20"/>
                <w:szCs w:val="20"/>
              </w:rPr>
            </w:pPr>
          </w:p>
        </w:tc>
      </w:tr>
      <w:tr w:rsidR="00AB2841" w:rsidRPr="00866204" w14:paraId="6665B66D" w14:textId="77777777" w:rsidTr="001A54CF">
        <w:trPr>
          <w:gridBefore w:val="1"/>
          <w:gridAfter w:val="2"/>
          <w:wBefore w:w="34" w:type="dxa"/>
          <w:wAfter w:w="176" w:type="dxa"/>
          <w:trHeight w:val="283"/>
        </w:trPr>
        <w:tc>
          <w:tcPr>
            <w:tcW w:w="9855" w:type="dxa"/>
            <w:gridSpan w:val="23"/>
            <w:tcBorders>
              <w:top w:val="single" w:sz="4" w:space="0" w:color="auto"/>
              <w:left w:val="single" w:sz="4" w:space="0" w:color="auto"/>
              <w:bottom w:val="single" w:sz="4" w:space="0" w:color="auto"/>
              <w:right w:val="single" w:sz="4" w:space="0" w:color="auto"/>
            </w:tcBorders>
            <w:shd w:val="clear" w:color="auto" w:fill="BDD6EE"/>
          </w:tcPr>
          <w:p w14:paraId="4B71C37F" w14:textId="280804A2" w:rsidR="00AB2841" w:rsidRPr="00AB2841" w:rsidRDefault="00AB2841" w:rsidP="00AB2841">
            <w:pPr>
              <w:jc w:val="both"/>
              <w:rPr>
                <w:b/>
                <w:color w:val="000000"/>
                <w:sz w:val="28"/>
                <w:szCs w:val="28"/>
              </w:rPr>
            </w:pPr>
            <w:r w:rsidRPr="00866204">
              <w:rPr>
                <w:color w:val="000000"/>
              </w:rPr>
              <w:lastRenderedPageBreak/>
              <w:br w:type="page"/>
            </w:r>
            <w:r w:rsidRPr="00AB2841">
              <w:rPr>
                <w:b/>
                <w:color w:val="000000"/>
                <w:sz w:val="28"/>
                <w:szCs w:val="28"/>
              </w:rPr>
              <w:t>B-III – Charakteristika studijního předmětu</w:t>
            </w:r>
          </w:p>
        </w:tc>
      </w:tr>
      <w:tr w:rsidR="00AB2841" w:rsidRPr="00AB2841" w14:paraId="0C988198" w14:textId="77777777" w:rsidTr="001A54CF">
        <w:trPr>
          <w:gridBefore w:val="1"/>
          <w:gridAfter w:val="2"/>
          <w:wBefore w:w="34" w:type="dxa"/>
          <w:wAfter w:w="176" w:type="dxa"/>
        </w:trPr>
        <w:tc>
          <w:tcPr>
            <w:tcW w:w="3086" w:type="dxa"/>
            <w:gridSpan w:val="4"/>
            <w:tcBorders>
              <w:top w:val="double" w:sz="4" w:space="0" w:color="auto"/>
            </w:tcBorders>
            <w:shd w:val="clear" w:color="auto" w:fill="F7CAAC"/>
          </w:tcPr>
          <w:p w14:paraId="671464E3" w14:textId="77777777" w:rsidR="00AB2841" w:rsidRPr="00A762E1" w:rsidRDefault="00AB2841" w:rsidP="00AB2841">
            <w:pPr>
              <w:jc w:val="both"/>
              <w:rPr>
                <w:b/>
              </w:rPr>
            </w:pPr>
            <w:r w:rsidRPr="00A762E1">
              <w:rPr>
                <w:b/>
              </w:rPr>
              <w:t>Název studijního předmětu</w:t>
            </w:r>
          </w:p>
        </w:tc>
        <w:tc>
          <w:tcPr>
            <w:tcW w:w="6769" w:type="dxa"/>
            <w:gridSpan w:val="19"/>
            <w:tcBorders>
              <w:top w:val="double" w:sz="4" w:space="0" w:color="auto"/>
            </w:tcBorders>
          </w:tcPr>
          <w:p w14:paraId="146F4AE2" w14:textId="21395899" w:rsidR="00AB2841" w:rsidRPr="001A54CF" w:rsidRDefault="001A54CF" w:rsidP="00AB2841">
            <w:pPr>
              <w:jc w:val="both"/>
              <w:rPr>
                <w:b/>
              </w:rPr>
            </w:pPr>
            <w:bookmarkStart w:id="123" w:name="Termodyn_a_elektrochem_biomat"/>
            <w:bookmarkEnd w:id="123"/>
            <w:r w:rsidRPr="001A54CF">
              <w:rPr>
                <w:b/>
              </w:rPr>
              <w:t>Thermodynamics and Electrochemistry of Biomaterials</w:t>
            </w:r>
          </w:p>
        </w:tc>
      </w:tr>
      <w:tr w:rsidR="00AB2841" w:rsidRPr="00AB2841" w14:paraId="00AD6466" w14:textId="77777777" w:rsidTr="001A54CF">
        <w:trPr>
          <w:gridBefore w:val="1"/>
          <w:gridAfter w:val="2"/>
          <w:wBefore w:w="34" w:type="dxa"/>
          <w:wAfter w:w="176" w:type="dxa"/>
        </w:trPr>
        <w:tc>
          <w:tcPr>
            <w:tcW w:w="3086" w:type="dxa"/>
            <w:gridSpan w:val="4"/>
            <w:shd w:val="clear" w:color="auto" w:fill="F7CAAC"/>
          </w:tcPr>
          <w:p w14:paraId="51B04E41" w14:textId="77777777" w:rsidR="00AB2841" w:rsidRPr="00A762E1" w:rsidRDefault="00AB2841" w:rsidP="00AB2841">
            <w:pPr>
              <w:jc w:val="both"/>
              <w:rPr>
                <w:b/>
              </w:rPr>
            </w:pPr>
            <w:r w:rsidRPr="00A762E1">
              <w:rPr>
                <w:b/>
              </w:rPr>
              <w:t>Typ předmětu</w:t>
            </w:r>
          </w:p>
        </w:tc>
        <w:tc>
          <w:tcPr>
            <w:tcW w:w="3406" w:type="dxa"/>
            <w:gridSpan w:val="12"/>
          </w:tcPr>
          <w:p w14:paraId="73B6E9A1" w14:textId="77777777" w:rsidR="00AB2841" w:rsidRPr="00A762E1" w:rsidRDefault="00AB2841" w:rsidP="00AB2841">
            <w:pPr>
              <w:jc w:val="both"/>
            </w:pPr>
          </w:p>
        </w:tc>
        <w:tc>
          <w:tcPr>
            <w:tcW w:w="2695" w:type="dxa"/>
            <w:gridSpan w:val="5"/>
            <w:shd w:val="clear" w:color="auto" w:fill="F7CAAC"/>
          </w:tcPr>
          <w:p w14:paraId="4B2DB368" w14:textId="77777777" w:rsidR="00AB2841" w:rsidRPr="00A762E1" w:rsidRDefault="00AB2841" w:rsidP="00AB2841">
            <w:pPr>
              <w:jc w:val="both"/>
            </w:pPr>
            <w:r w:rsidRPr="00A762E1">
              <w:rPr>
                <w:b/>
              </w:rPr>
              <w:t>doporučený ročník / semestr</w:t>
            </w:r>
          </w:p>
        </w:tc>
        <w:tc>
          <w:tcPr>
            <w:tcW w:w="668" w:type="dxa"/>
            <w:gridSpan w:val="2"/>
          </w:tcPr>
          <w:p w14:paraId="3348889B" w14:textId="77777777" w:rsidR="00AB2841" w:rsidRPr="00A762E1" w:rsidRDefault="00AB2841" w:rsidP="00AB2841">
            <w:pPr>
              <w:jc w:val="both"/>
            </w:pPr>
          </w:p>
        </w:tc>
      </w:tr>
      <w:tr w:rsidR="00AB2841" w:rsidRPr="00AB2841" w14:paraId="632C2103" w14:textId="77777777" w:rsidTr="001A54CF">
        <w:trPr>
          <w:gridBefore w:val="1"/>
          <w:gridAfter w:val="2"/>
          <w:wBefore w:w="34" w:type="dxa"/>
          <w:wAfter w:w="176" w:type="dxa"/>
        </w:trPr>
        <w:tc>
          <w:tcPr>
            <w:tcW w:w="3086" w:type="dxa"/>
            <w:gridSpan w:val="4"/>
            <w:shd w:val="clear" w:color="auto" w:fill="F7CAAC"/>
          </w:tcPr>
          <w:p w14:paraId="16F1587A" w14:textId="77777777" w:rsidR="00AB2841" w:rsidRPr="00A762E1" w:rsidRDefault="00AB2841" w:rsidP="00AB2841">
            <w:pPr>
              <w:jc w:val="both"/>
              <w:rPr>
                <w:b/>
              </w:rPr>
            </w:pPr>
            <w:r w:rsidRPr="00A762E1">
              <w:rPr>
                <w:b/>
              </w:rPr>
              <w:t>Rozsah studijního předmětu</w:t>
            </w:r>
          </w:p>
        </w:tc>
        <w:tc>
          <w:tcPr>
            <w:tcW w:w="1701" w:type="dxa"/>
            <w:gridSpan w:val="7"/>
          </w:tcPr>
          <w:p w14:paraId="43DBF55F" w14:textId="77777777" w:rsidR="00AB2841" w:rsidRPr="00A762E1" w:rsidRDefault="00AB2841" w:rsidP="00AB2841">
            <w:pPr>
              <w:jc w:val="both"/>
            </w:pPr>
          </w:p>
        </w:tc>
        <w:tc>
          <w:tcPr>
            <w:tcW w:w="889" w:type="dxa"/>
            <w:gridSpan w:val="2"/>
            <w:shd w:val="clear" w:color="auto" w:fill="F7CAAC"/>
          </w:tcPr>
          <w:p w14:paraId="68611391" w14:textId="77777777" w:rsidR="00AB2841" w:rsidRPr="00A762E1" w:rsidRDefault="00AB2841" w:rsidP="00AB2841">
            <w:pPr>
              <w:jc w:val="both"/>
              <w:rPr>
                <w:b/>
              </w:rPr>
            </w:pPr>
            <w:r w:rsidRPr="00A762E1">
              <w:rPr>
                <w:b/>
              </w:rPr>
              <w:t xml:space="preserve">hod. </w:t>
            </w:r>
          </w:p>
        </w:tc>
        <w:tc>
          <w:tcPr>
            <w:tcW w:w="816" w:type="dxa"/>
            <w:gridSpan w:val="3"/>
          </w:tcPr>
          <w:p w14:paraId="6F387FEF" w14:textId="77777777" w:rsidR="00AB2841" w:rsidRPr="00A762E1" w:rsidRDefault="00AB2841" w:rsidP="00AB2841">
            <w:pPr>
              <w:jc w:val="both"/>
            </w:pPr>
          </w:p>
        </w:tc>
        <w:tc>
          <w:tcPr>
            <w:tcW w:w="2156" w:type="dxa"/>
            <w:gridSpan w:val="3"/>
            <w:shd w:val="clear" w:color="auto" w:fill="F7CAAC"/>
          </w:tcPr>
          <w:p w14:paraId="6590E0FE" w14:textId="77777777" w:rsidR="00AB2841" w:rsidRPr="00A762E1" w:rsidRDefault="00AB2841" w:rsidP="00AB2841">
            <w:pPr>
              <w:jc w:val="both"/>
              <w:rPr>
                <w:b/>
              </w:rPr>
            </w:pPr>
            <w:r w:rsidRPr="00A762E1">
              <w:rPr>
                <w:b/>
              </w:rPr>
              <w:t>kreditů</w:t>
            </w:r>
          </w:p>
        </w:tc>
        <w:tc>
          <w:tcPr>
            <w:tcW w:w="1207" w:type="dxa"/>
            <w:gridSpan w:val="4"/>
          </w:tcPr>
          <w:p w14:paraId="02146325" w14:textId="77777777" w:rsidR="00AB2841" w:rsidRPr="00A762E1" w:rsidRDefault="00AB2841" w:rsidP="00AB2841">
            <w:pPr>
              <w:jc w:val="both"/>
            </w:pPr>
          </w:p>
        </w:tc>
      </w:tr>
      <w:tr w:rsidR="00AB2841" w:rsidRPr="00AB2841" w14:paraId="3021F0EB" w14:textId="77777777" w:rsidTr="001A54CF">
        <w:trPr>
          <w:gridBefore w:val="1"/>
          <w:gridAfter w:val="2"/>
          <w:wBefore w:w="34" w:type="dxa"/>
          <w:wAfter w:w="176" w:type="dxa"/>
        </w:trPr>
        <w:tc>
          <w:tcPr>
            <w:tcW w:w="3086" w:type="dxa"/>
            <w:gridSpan w:val="4"/>
            <w:shd w:val="clear" w:color="auto" w:fill="F7CAAC"/>
          </w:tcPr>
          <w:p w14:paraId="2EFB4E21" w14:textId="77777777" w:rsidR="00AB2841" w:rsidRPr="00A762E1" w:rsidRDefault="00AB2841" w:rsidP="00AB2841">
            <w:pPr>
              <w:jc w:val="both"/>
              <w:rPr>
                <w:b/>
              </w:rPr>
            </w:pPr>
            <w:r w:rsidRPr="00A762E1">
              <w:rPr>
                <w:b/>
              </w:rPr>
              <w:t>Prerekvizity, korekvizity, ekvivalence</w:t>
            </w:r>
          </w:p>
        </w:tc>
        <w:tc>
          <w:tcPr>
            <w:tcW w:w="6769" w:type="dxa"/>
            <w:gridSpan w:val="19"/>
          </w:tcPr>
          <w:p w14:paraId="79F110E4" w14:textId="77777777" w:rsidR="00AB2841" w:rsidRPr="00A762E1" w:rsidRDefault="00AB2841" w:rsidP="00AB2841">
            <w:pPr>
              <w:jc w:val="both"/>
            </w:pPr>
          </w:p>
        </w:tc>
      </w:tr>
      <w:tr w:rsidR="00AB2841" w:rsidRPr="00AB2841" w14:paraId="5AAE0A0B" w14:textId="77777777" w:rsidTr="001A54CF">
        <w:trPr>
          <w:gridBefore w:val="1"/>
          <w:gridAfter w:val="2"/>
          <w:wBefore w:w="34" w:type="dxa"/>
          <w:wAfter w:w="176" w:type="dxa"/>
        </w:trPr>
        <w:tc>
          <w:tcPr>
            <w:tcW w:w="3086" w:type="dxa"/>
            <w:gridSpan w:val="4"/>
            <w:shd w:val="clear" w:color="auto" w:fill="F7CAAC"/>
          </w:tcPr>
          <w:p w14:paraId="2124250A" w14:textId="77777777" w:rsidR="00AB2841" w:rsidRPr="00A762E1" w:rsidRDefault="00AB2841" w:rsidP="00AB2841">
            <w:pPr>
              <w:jc w:val="both"/>
              <w:rPr>
                <w:b/>
              </w:rPr>
            </w:pPr>
            <w:r w:rsidRPr="00A762E1">
              <w:rPr>
                <w:b/>
              </w:rPr>
              <w:t>Způsob ověření studijních výsledků</w:t>
            </w:r>
          </w:p>
        </w:tc>
        <w:tc>
          <w:tcPr>
            <w:tcW w:w="3406" w:type="dxa"/>
            <w:gridSpan w:val="12"/>
          </w:tcPr>
          <w:p w14:paraId="02ADB6EB" w14:textId="77777777" w:rsidR="00AB2841" w:rsidRPr="00A762E1" w:rsidRDefault="00AB2841" w:rsidP="00AB2841">
            <w:pPr>
              <w:jc w:val="both"/>
            </w:pPr>
            <w:r w:rsidRPr="00A762E1">
              <w:t>zkouška</w:t>
            </w:r>
          </w:p>
        </w:tc>
        <w:tc>
          <w:tcPr>
            <w:tcW w:w="2156" w:type="dxa"/>
            <w:gridSpan w:val="3"/>
            <w:shd w:val="clear" w:color="auto" w:fill="F7CAAC"/>
          </w:tcPr>
          <w:p w14:paraId="5D4F1762" w14:textId="77777777" w:rsidR="00AB2841" w:rsidRPr="00A762E1" w:rsidRDefault="00AB2841" w:rsidP="00AB2841">
            <w:pPr>
              <w:jc w:val="both"/>
              <w:rPr>
                <w:b/>
              </w:rPr>
            </w:pPr>
            <w:r w:rsidRPr="00A762E1">
              <w:rPr>
                <w:b/>
              </w:rPr>
              <w:t>Forma výuky</w:t>
            </w:r>
          </w:p>
        </w:tc>
        <w:tc>
          <w:tcPr>
            <w:tcW w:w="1207" w:type="dxa"/>
            <w:gridSpan w:val="4"/>
          </w:tcPr>
          <w:p w14:paraId="3E40E56B" w14:textId="77777777" w:rsidR="00AB2841" w:rsidRPr="00A762E1" w:rsidRDefault="00AB2841" w:rsidP="00AB2841">
            <w:pPr>
              <w:jc w:val="both"/>
            </w:pPr>
          </w:p>
        </w:tc>
      </w:tr>
      <w:tr w:rsidR="00AB2841" w:rsidRPr="00AB2841" w14:paraId="3D1419AF" w14:textId="77777777" w:rsidTr="001A54CF">
        <w:trPr>
          <w:gridBefore w:val="1"/>
          <w:gridAfter w:val="2"/>
          <w:wBefore w:w="34" w:type="dxa"/>
          <w:wAfter w:w="176" w:type="dxa"/>
        </w:trPr>
        <w:tc>
          <w:tcPr>
            <w:tcW w:w="3086" w:type="dxa"/>
            <w:gridSpan w:val="4"/>
            <w:shd w:val="clear" w:color="auto" w:fill="F7CAAC"/>
          </w:tcPr>
          <w:p w14:paraId="61C42F78" w14:textId="77777777" w:rsidR="00AB2841" w:rsidRPr="00A762E1" w:rsidRDefault="00AB2841" w:rsidP="00AB2841">
            <w:pPr>
              <w:jc w:val="both"/>
              <w:rPr>
                <w:b/>
              </w:rPr>
            </w:pPr>
            <w:r w:rsidRPr="00A762E1">
              <w:rPr>
                <w:b/>
              </w:rPr>
              <w:t>Forma způsobu ověření studijních výsledků a další požadavky na studenta</w:t>
            </w:r>
          </w:p>
        </w:tc>
        <w:tc>
          <w:tcPr>
            <w:tcW w:w="6769" w:type="dxa"/>
            <w:gridSpan w:val="19"/>
            <w:tcBorders>
              <w:bottom w:val="single" w:sz="4" w:space="0" w:color="auto"/>
            </w:tcBorders>
          </w:tcPr>
          <w:p w14:paraId="3E5E08E1" w14:textId="77777777" w:rsidR="00A762E1" w:rsidRPr="00A762E1" w:rsidRDefault="00A762E1" w:rsidP="00A762E1">
            <w:pPr>
              <w:pStyle w:val="TableParagraph"/>
              <w:ind w:left="0"/>
              <w:jc w:val="both"/>
              <w:rPr>
                <w:sz w:val="20"/>
                <w:szCs w:val="20"/>
                <w:lang w:val="cs-CZ"/>
              </w:rPr>
            </w:pPr>
            <w:r w:rsidRPr="00A762E1">
              <w:rPr>
                <w:sz w:val="20"/>
                <w:szCs w:val="20"/>
                <w:lang w:val="cs-CZ"/>
              </w:rPr>
              <w:t>Zkouška: prokázání znalosti probíraných tematických okruhů, ústní zkouška.</w:t>
            </w:r>
          </w:p>
          <w:p w14:paraId="38876400" w14:textId="77777777" w:rsidR="00AB2841" w:rsidRPr="00A762E1" w:rsidRDefault="00A762E1" w:rsidP="00A762E1">
            <w:pPr>
              <w:jc w:val="both"/>
            </w:pPr>
            <w:r w:rsidRPr="00A762E1">
              <w:t>Ve spojitosti s řešeným tématem disertační práce musí student prokázat hlubší znalosti. Kapitoly určené k podrobnému studiu budou uloženy studentovi examinátorem v dostatečném časovém předstihu.</w:t>
            </w:r>
          </w:p>
        </w:tc>
      </w:tr>
      <w:tr w:rsidR="00AB2841" w:rsidRPr="00AB2841" w14:paraId="3066D242" w14:textId="77777777" w:rsidTr="001A54CF">
        <w:trPr>
          <w:gridBefore w:val="1"/>
          <w:gridAfter w:val="2"/>
          <w:wBefore w:w="34" w:type="dxa"/>
          <w:wAfter w:w="176" w:type="dxa"/>
          <w:trHeight w:val="197"/>
        </w:trPr>
        <w:tc>
          <w:tcPr>
            <w:tcW w:w="3086" w:type="dxa"/>
            <w:gridSpan w:val="4"/>
            <w:tcBorders>
              <w:top w:val="nil"/>
            </w:tcBorders>
            <w:shd w:val="clear" w:color="auto" w:fill="F7CAAC"/>
          </w:tcPr>
          <w:p w14:paraId="472A2591" w14:textId="77777777" w:rsidR="00AB2841" w:rsidRPr="00A762E1" w:rsidRDefault="00AB2841" w:rsidP="00AB2841">
            <w:pPr>
              <w:jc w:val="both"/>
              <w:rPr>
                <w:b/>
              </w:rPr>
            </w:pPr>
            <w:r w:rsidRPr="00A762E1">
              <w:rPr>
                <w:b/>
              </w:rPr>
              <w:t>Garant předmětu</w:t>
            </w:r>
          </w:p>
        </w:tc>
        <w:tc>
          <w:tcPr>
            <w:tcW w:w="6769" w:type="dxa"/>
            <w:gridSpan w:val="19"/>
            <w:tcBorders>
              <w:top w:val="single" w:sz="4" w:space="0" w:color="auto"/>
            </w:tcBorders>
          </w:tcPr>
          <w:p w14:paraId="36F00118" w14:textId="77777777" w:rsidR="00AB2841" w:rsidRPr="00A762E1" w:rsidRDefault="00AB2841" w:rsidP="00AB2841">
            <w:pPr>
              <w:jc w:val="both"/>
            </w:pPr>
            <w:r w:rsidRPr="00A762E1">
              <w:t>doc. Ing. Marián Lehocký, Ph.D.</w:t>
            </w:r>
          </w:p>
        </w:tc>
      </w:tr>
      <w:tr w:rsidR="00AB2841" w:rsidRPr="00AB2841" w14:paraId="57EF48C4" w14:textId="77777777" w:rsidTr="001A54CF">
        <w:trPr>
          <w:gridBefore w:val="1"/>
          <w:gridAfter w:val="2"/>
          <w:wBefore w:w="34" w:type="dxa"/>
          <w:wAfter w:w="176" w:type="dxa"/>
          <w:trHeight w:val="243"/>
        </w:trPr>
        <w:tc>
          <w:tcPr>
            <w:tcW w:w="3086" w:type="dxa"/>
            <w:gridSpan w:val="4"/>
            <w:tcBorders>
              <w:top w:val="nil"/>
            </w:tcBorders>
            <w:shd w:val="clear" w:color="auto" w:fill="F7CAAC"/>
          </w:tcPr>
          <w:p w14:paraId="739CEDF6" w14:textId="77777777" w:rsidR="00AB2841" w:rsidRPr="00A762E1" w:rsidRDefault="00AB2841" w:rsidP="00AB2841">
            <w:pPr>
              <w:jc w:val="both"/>
              <w:rPr>
                <w:b/>
              </w:rPr>
            </w:pPr>
            <w:r w:rsidRPr="00A762E1">
              <w:rPr>
                <w:b/>
              </w:rPr>
              <w:t>Zapojení garanta do výuky předmětu</w:t>
            </w:r>
          </w:p>
        </w:tc>
        <w:tc>
          <w:tcPr>
            <w:tcW w:w="6769" w:type="dxa"/>
            <w:gridSpan w:val="19"/>
            <w:tcBorders>
              <w:top w:val="nil"/>
            </w:tcBorders>
          </w:tcPr>
          <w:p w14:paraId="6661FB37" w14:textId="77777777" w:rsidR="00AB2841" w:rsidRPr="00A762E1" w:rsidRDefault="00AB2841" w:rsidP="00AB2841">
            <w:pPr>
              <w:jc w:val="both"/>
            </w:pPr>
            <w:r w:rsidRPr="00A762E1">
              <w:t>100%</w:t>
            </w:r>
          </w:p>
        </w:tc>
      </w:tr>
      <w:tr w:rsidR="00AB2841" w:rsidRPr="00AB2841" w14:paraId="0A03D2FA" w14:textId="77777777" w:rsidTr="001A54CF">
        <w:trPr>
          <w:gridBefore w:val="1"/>
          <w:gridAfter w:val="2"/>
          <w:wBefore w:w="34" w:type="dxa"/>
          <w:wAfter w:w="176" w:type="dxa"/>
        </w:trPr>
        <w:tc>
          <w:tcPr>
            <w:tcW w:w="3086" w:type="dxa"/>
            <w:gridSpan w:val="4"/>
            <w:shd w:val="clear" w:color="auto" w:fill="F7CAAC"/>
          </w:tcPr>
          <w:p w14:paraId="11C7749A" w14:textId="77777777" w:rsidR="00AB2841" w:rsidRPr="00A762E1" w:rsidRDefault="00AB2841" w:rsidP="00AB2841">
            <w:pPr>
              <w:jc w:val="both"/>
              <w:rPr>
                <w:b/>
              </w:rPr>
            </w:pPr>
            <w:r w:rsidRPr="00A762E1">
              <w:rPr>
                <w:b/>
              </w:rPr>
              <w:t>Vyučující</w:t>
            </w:r>
          </w:p>
        </w:tc>
        <w:tc>
          <w:tcPr>
            <w:tcW w:w="6769" w:type="dxa"/>
            <w:gridSpan w:val="19"/>
            <w:tcBorders>
              <w:bottom w:val="nil"/>
            </w:tcBorders>
          </w:tcPr>
          <w:p w14:paraId="2BD0F2EA" w14:textId="77777777" w:rsidR="00AB2841" w:rsidRPr="00A762E1" w:rsidRDefault="00AB2841" w:rsidP="00AB2841">
            <w:pPr>
              <w:jc w:val="both"/>
            </w:pPr>
          </w:p>
        </w:tc>
      </w:tr>
      <w:tr w:rsidR="00AB2841" w:rsidRPr="00AB2841" w14:paraId="4D0188FC" w14:textId="77777777" w:rsidTr="001A54CF">
        <w:trPr>
          <w:gridBefore w:val="1"/>
          <w:gridAfter w:val="2"/>
          <w:wBefore w:w="34" w:type="dxa"/>
          <w:wAfter w:w="176" w:type="dxa"/>
          <w:trHeight w:val="220"/>
        </w:trPr>
        <w:tc>
          <w:tcPr>
            <w:tcW w:w="9855" w:type="dxa"/>
            <w:gridSpan w:val="23"/>
            <w:tcBorders>
              <w:top w:val="nil"/>
            </w:tcBorders>
          </w:tcPr>
          <w:p w14:paraId="4FC17DBD" w14:textId="77777777" w:rsidR="00AB2841" w:rsidRPr="00A762E1" w:rsidRDefault="00AB2841" w:rsidP="00AB2841">
            <w:pPr>
              <w:jc w:val="both"/>
            </w:pPr>
            <w:r w:rsidRPr="00A762E1">
              <w:t>doc. Ing. Marián Lehocký, Ph.D.</w:t>
            </w:r>
          </w:p>
        </w:tc>
      </w:tr>
      <w:tr w:rsidR="00AB2841" w:rsidRPr="00AB2841" w14:paraId="25B8D53D" w14:textId="77777777" w:rsidTr="001A54CF">
        <w:trPr>
          <w:gridBefore w:val="1"/>
          <w:gridAfter w:val="2"/>
          <w:wBefore w:w="34" w:type="dxa"/>
          <w:wAfter w:w="176" w:type="dxa"/>
        </w:trPr>
        <w:tc>
          <w:tcPr>
            <w:tcW w:w="3086" w:type="dxa"/>
            <w:gridSpan w:val="4"/>
            <w:shd w:val="clear" w:color="auto" w:fill="F7CAAC"/>
          </w:tcPr>
          <w:p w14:paraId="4EF116C5" w14:textId="77777777" w:rsidR="00AB2841" w:rsidRPr="00A762E1" w:rsidRDefault="00AB2841" w:rsidP="00AB2841">
            <w:pPr>
              <w:jc w:val="both"/>
              <w:rPr>
                <w:b/>
              </w:rPr>
            </w:pPr>
            <w:r w:rsidRPr="00A762E1">
              <w:rPr>
                <w:b/>
              </w:rPr>
              <w:t>Stručná anotace předmětu</w:t>
            </w:r>
          </w:p>
        </w:tc>
        <w:tc>
          <w:tcPr>
            <w:tcW w:w="6769" w:type="dxa"/>
            <w:gridSpan w:val="19"/>
            <w:tcBorders>
              <w:bottom w:val="nil"/>
            </w:tcBorders>
          </w:tcPr>
          <w:p w14:paraId="12035AA3" w14:textId="77777777" w:rsidR="00AB2841" w:rsidRPr="00A762E1" w:rsidRDefault="00AB2841" w:rsidP="00AB2841">
            <w:pPr>
              <w:jc w:val="both"/>
            </w:pPr>
          </w:p>
        </w:tc>
      </w:tr>
      <w:tr w:rsidR="00AB2841" w:rsidRPr="00AB2841" w14:paraId="1A598AA5" w14:textId="77777777" w:rsidTr="001A54CF">
        <w:trPr>
          <w:gridBefore w:val="1"/>
          <w:gridAfter w:val="2"/>
          <w:wBefore w:w="34" w:type="dxa"/>
          <w:wAfter w:w="176" w:type="dxa"/>
          <w:trHeight w:val="951"/>
        </w:trPr>
        <w:tc>
          <w:tcPr>
            <w:tcW w:w="9855" w:type="dxa"/>
            <w:gridSpan w:val="23"/>
            <w:tcBorders>
              <w:top w:val="nil"/>
              <w:bottom w:val="single" w:sz="12" w:space="0" w:color="auto"/>
            </w:tcBorders>
          </w:tcPr>
          <w:p w14:paraId="79E66023" w14:textId="77777777" w:rsidR="00F91F1D" w:rsidRPr="00A762E1" w:rsidRDefault="00F91F1D" w:rsidP="00F91F1D">
            <w:pPr>
              <w:pStyle w:val="TableParagraph"/>
              <w:ind w:left="0"/>
              <w:jc w:val="both"/>
              <w:rPr>
                <w:sz w:val="20"/>
                <w:szCs w:val="20"/>
                <w:u w:val="single"/>
                <w:lang w:val="cs-CZ"/>
              </w:rPr>
            </w:pPr>
            <w:r>
              <w:rPr>
                <w:sz w:val="20"/>
                <w:szCs w:val="20"/>
                <w:lang w:val="cs-CZ"/>
              </w:rPr>
              <w:t>Cílem předmětu je získání znalostí v oblasti termodynamických</w:t>
            </w:r>
            <w:r w:rsidRPr="00A762E1">
              <w:rPr>
                <w:sz w:val="20"/>
                <w:szCs w:val="20"/>
                <w:lang w:val="cs-CZ"/>
              </w:rPr>
              <w:t xml:space="preserve"> a elektrochemick</w:t>
            </w:r>
            <w:r>
              <w:rPr>
                <w:sz w:val="20"/>
                <w:szCs w:val="20"/>
                <w:lang w:val="cs-CZ"/>
              </w:rPr>
              <w:t>ých</w:t>
            </w:r>
            <w:r w:rsidRPr="00A762E1">
              <w:rPr>
                <w:sz w:val="20"/>
                <w:szCs w:val="20"/>
                <w:lang w:val="cs-CZ"/>
              </w:rPr>
              <w:t xml:space="preserve"> jev</w:t>
            </w:r>
            <w:r>
              <w:rPr>
                <w:sz w:val="20"/>
                <w:szCs w:val="20"/>
                <w:lang w:val="cs-CZ"/>
              </w:rPr>
              <w:t>ů</w:t>
            </w:r>
            <w:r w:rsidRPr="00A762E1">
              <w:rPr>
                <w:sz w:val="20"/>
                <w:szCs w:val="20"/>
                <w:lang w:val="cs-CZ"/>
              </w:rPr>
              <w:t xml:space="preserve"> biologických systémů. </w:t>
            </w:r>
            <w:r>
              <w:rPr>
                <w:sz w:val="20"/>
                <w:szCs w:val="20"/>
                <w:lang w:val="cs-CZ"/>
              </w:rPr>
              <w:t>Dále b</w:t>
            </w:r>
            <w:r w:rsidRPr="00A762E1">
              <w:rPr>
                <w:sz w:val="20"/>
                <w:szCs w:val="20"/>
                <w:lang w:val="cs-CZ"/>
              </w:rPr>
              <w:t xml:space="preserve">ude </w:t>
            </w:r>
            <w:r>
              <w:rPr>
                <w:sz w:val="20"/>
                <w:szCs w:val="20"/>
                <w:lang w:val="cs-CZ"/>
              </w:rPr>
              <w:t>zaměřen</w:t>
            </w:r>
            <w:r w:rsidRPr="00A762E1">
              <w:rPr>
                <w:sz w:val="20"/>
                <w:szCs w:val="20"/>
                <w:lang w:val="cs-CZ"/>
              </w:rPr>
              <w:t xml:space="preserve"> na prohloubení znalo</w:t>
            </w:r>
            <w:r>
              <w:rPr>
                <w:sz w:val="20"/>
                <w:szCs w:val="20"/>
                <w:lang w:val="cs-CZ"/>
              </w:rPr>
              <w:t>stí v oblasti polyelektrolytů. Předmět s</w:t>
            </w:r>
            <w:r w:rsidRPr="00A762E1">
              <w:rPr>
                <w:sz w:val="20"/>
                <w:szCs w:val="20"/>
                <w:lang w:val="cs-CZ"/>
              </w:rPr>
              <w:t xml:space="preserve">měřuje k rozšíření znalostí v problematice mezifázové elektrokinetiky materiálů v biomedicínských aplikacích. </w:t>
            </w:r>
            <w:r>
              <w:rPr>
                <w:sz w:val="20"/>
                <w:szCs w:val="20"/>
                <w:lang w:val="cs-CZ"/>
              </w:rPr>
              <w:t xml:space="preserve">Pozornost bude </w:t>
            </w:r>
            <w:r w:rsidRPr="00A762E1">
              <w:rPr>
                <w:sz w:val="20"/>
                <w:szCs w:val="20"/>
                <w:lang w:val="cs-CZ"/>
              </w:rPr>
              <w:t>věnována pokročilým tématům v oblasti adsorpce a desorpce nízkomolekulárních organi</w:t>
            </w:r>
            <w:r>
              <w:rPr>
                <w:sz w:val="20"/>
                <w:szCs w:val="20"/>
                <w:lang w:val="cs-CZ"/>
              </w:rPr>
              <w:t xml:space="preserve">ckých látek na biomateriálech. </w:t>
            </w:r>
            <w:r w:rsidRPr="00A762E1">
              <w:rPr>
                <w:sz w:val="20"/>
                <w:szCs w:val="20"/>
                <w:lang w:val="cs-CZ"/>
              </w:rPr>
              <w:t>Ucelený přehled o dané problematice vyústí v důkladný popis termodynamiky a elektrochemie biodegradací. Obsah výuky bude zohledňovat konkrétní problematiku řešené disertační</w:t>
            </w:r>
            <w:r w:rsidRPr="00A762E1">
              <w:rPr>
                <w:spacing w:val="-3"/>
                <w:sz w:val="20"/>
                <w:szCs w:val="20"/>
                <w:lang w:val="cs-CZ"/>
              </w:rPr>
              <w:t xml:space="preserve"> </w:t>
            </w:r>
            <w:r w:rsidRPr="00A762E1">
              <w:rPr>
                <w:sz w:val="20"/>
                <w:szCs w:val="20"/>
                <w:lang w:val="cs-CZ"/>
              </w:rPr>
              <w:t>práce.</w:t>
            </w:r>
          </w:p>
          <w:p w14:paraId="16031AE0" w14:textId="77777777" w:rsidR="00F91F1D" w:rsidRPr="00A762E1" w:rsidRDefault="00F91F1D" w:rsidP="00F91F1D">
            <w:pPr>
              <w:pStyle w:val="TableParagraph"/>
              <w:ind w:left="0"/>
              <w:jc w:val="both"/>
              <w:rPr>
                <w:sz w:val="20"/>
                <w:szCs w:val="20"/>
                <w:u w:val="single"/>
                <w:lang w:val="cs-CZ"/>
              </w:rPr>
            </w:pPr>
          </w:p>
          <w:p w14:paraId="102AB61B" w14:textId="77777777" w:rsidR="00F91F1D" w:rsidRPr="00A762E1" w:rsidRDefault="00F91F1D" w:rsidP="00F91F1D">
            <w:pPr>
              <w:pStyle w:val="TableParagraph"/>
              <w:ind w:left="0"/>
              <w:jc w:val="both"/>
              <w:rPr>
                <w:sz w:val="20"/>
                <w:szCs w:val="20"/>
                <w:u w:val="single"/>
                <w:lang w:val="cs-CZ"/>
              </w:rPr>
            </w:pPr>
            <w:r w:rsidRPr="00A762E1">
              <w:rPr>
                <w:sz w:val="20"/>
                <w:szCs w:val="20"/>
                <w:u w:val="single"/>
                <w:lang w:val="cs-CZ"/>
              </w:rPr>
              <w:t>Základní témata:</w:t>
            </w:r>
          </w:p>
          <w:p w14:paraId="5198DC29" w14:textId="77777777" w:rsidR="00F91F1D" w:rsidRDefault="00F91F1D" w:rsidP="00F91F1D">
            <w:pPr>
              <w:pStyle w:val="Odstavecseseznamem"/>
              <w:numPr>
                <w:ilvl w:val="0"/>
                <w:numId w:val="16"/>
              </w:numPr>
              <w:ind w:left="113" w:hanging="113"/>
              <w:jc w:val="both"/>
            </w:pPr>
            <w:r>
              <w:t>Termodynamika soustav.</w:t>
            </w:r>
          </w:p>
          <w:p w14:paraId="7042ED21" w14:textId="77777777" w:rsidR="00F91F1D" w:rsidRDefault="00F91F1D" w:rsidP="00F91F1D">
            <w:pPr>
              <w:pStyle w:val="Odstavecseseznamem"/>
              <w:numPr>
                <w:ilvl w:val="0"/>
                <w:numId w:val="16"/>
              </w:numPr>
              <w:ind w:left="113" w:hanging="113"/>
              <w:jc w:val="both"/>
            </w:pPr>
            <w:r>
              <w:t>Principy elektrochemických dějů.</w:t>
            </w:r>
            <w:ins w:id="124" w:author="Ivo Kuřitka" w:date="2019-11-27T22:34:00Z">
              <w:r>
                <w:t xml:space="preserve"> </w:t>
              </w:r>
              <w:r w:rsidRPr="00452C74">
                <w:rPr>
                  <w:highlight w:val="yellow"/>
                </w:rPr>
                <w:t>Elektrochemie fázového rozhraní. Struktura, dynamika a elektrochemie membrán. Elektrokinetické jevy.</w:t>
              </w:r>
              <w:r>
                <w:t xml:space="preserve"> </w:t>
              </w:r>
            </w:ins>
          </w:p>
          <w:p w14:paraId="528FFBD4" w14:textId="77777777" w:rsidR="00F91F1D" w:rsidRDefault="00F91F1D" w:rsidP="00F91F1D">
            <w:pPr>
              <w:pStyle w:val="Odstavecseseznamem"/>
              <w:numPr>
                <w:ilvl w:val="0"/>
                <w:numId w:val="16"/>
              </w:numPr>
              <w:ind w:left="113" w:hanging="113"/>
              <w:jc w:val="both"/>
            </w:pPr>
            <w:r>
              <w:t>Mezimolekulová interakce.</w:t>
            </w:r>
            <w:ins w:id="125" w:author="Ivo Kuřitka" w:date="2019-11-27T22:34:00Z">
              <w:r>
                <w:t xml:space="preserve"> </w:t>
              </w:r>
              <w:r w:rsidRPr="00452C74">
                <w:rPr>
                  <w:highlight w:val="yellow"/>
                </w:rPr>
                <w:t>Samoskladné struktury. Polymery (polyelektrolyty a bílkoviny) v roztoku.</w:t>
              </w:r>
            </w:ins>
          </w:p>
          <w:p w14:paraId="78BCE322" w14:textId="77777777" w:rsidR="00F91F1D" w:rsidRDefault="00F91F1D" w:rsidP="00F91F1D">
            <w:pPr>
              <w:pStyle w:val="Odstavecseseznamem"/>
              <w:numPr>
                <w:ilvl w:val="0"/>
                <w:numId w:val="16"/>
              </w:numPr>
              <w:ind w:left="113" w:hanging="113"/>
              <w:jc w:val="both"/>
            </w:pPr>
            <w:r>
              <w:t>Adsorpce a desorpce nízkomolekulárních látek na biomateriálech.</w:t>
            </w:r>
            <w:ins w:id="126" w:author="Ivo Kuřitka" w:date="2019-11-27T22:34:00Z">
              <w:r>
                <w:t xml:space="preserve"> </w:t>
              </w:r>
              <w:r w:rsidRPr="00452C74">
                <w:rPr>
                  <w:highlight w:val="yellow"/>
                </w:rPr>
                <w:t>Adsorpce (bio)polymerů. Bioadheze.</w:t>
              </w:r>
            </w:ins>
          </w:p>
          <w:p w14:paraId="15027545" w14:textId="01627782" w:rsidR="00A762E1" w:rsidRPr="00A762E1" w:rsidRDefault="00F91F1D" w:rsidP="00F91F1D">
            <w:pPr>
              <w:pStyle w:val="Odstavecseseznamem"/>
              <w:numPr>
                <w:ilvl w:val="0"/>
                <w:numId w:val="16"/>
              </w:numPr>
              <w:ind w:left="113" w:hanging="113"/>
              <w:jc w:val="both"/>
            </w:pPr>
            <w:r>
              <w:t>Termodynamika a elektrochemické děje při biodegradaci.</w:t>
            </w:r>
          </w:p>
        </w:tc>
      </w:tr>
      <w:tr w:rsidR="00AB2841" w:rsidRPr="00AB2841" w14:paraId="2EEECAF5" w14:textId="77777777" w:rsidTr="001A54CF">
        <w:trPr>
          <w:gridBefore w:val="1"/>
          <w:gridAfter w:val="2"/>
          <w:wBefore w:w="34" w:type="dxa"/>
          <w:wAfter w:w="176" w:type="dxa"/>
          <w:trHeight w:val="265"/>
        </w:trPr>
        <w:tc>
          <w:tcPr>
            <w:tcW w:w="3653" w:type="dxa"/>
            <w:gridSpan w:val="8"/>
            <w:tcBorders>
              <w:top w:val="nil"/>
            </w:tcBorders>
            <w:shd w:val="clear" w:color="auto" w:fill="F7CAAC"/>
          </w:tcPr>
          <w:p w14:paraId="7828A6B7" w14:textId="77777777" w:rsidR="00AB2841" w:rsidRPr="00A762E1" w:rsidRDefault="00AB2841" w:rsidP="00AB2841">
            <w:pPr>
              <w:jc w:val="both"/>
            </w:pPr>
            <w:r w:rsidRPr="00A762E1">
              <w:rPr>
                <w:b/>
              </w:rPr>
              <w:t>Studijní literatura a studijní pomůcky</w:t>
            </w:r>
          </w:p>
        </w:tc>
        <w:tc>
          <w:tcPr>
            <w:tcW w:w="6202" w:type="dxa"/>
            <w:gridSpan w:val="15"/>
            <w:tcBorders>
              <w:top w:val="nil"/>
              <w:bottom w:val="nil"/>
            </w:tcBorders>
          </w:tcPr>
          <w:p w14:paraId="4A90C553" w14:textId="77777777" w:rsidR="00AB2841" w:rsidRPr="00A762E1" w:rsidRDefault="00AB2841" w:rsidP="00AB2841">
            <w:pPr>
              <w:jc w:val="both"/>
            </w:pPr>
          </w:p>
        </w:tc>
      </w:tr>
      <w:tr w:rsidR="00AB2841" w:rsidRPr="00AB2841" w14:paraId="60B53C1F" w14:textId="77777777" w:rsidTr="001A54CF">
        <w:trPr>
          <w:gridBefore w:val="1"/>
          <w:gridAfter w:val="2"/>
          <w:wBefore w:w="34" w:type="dxa"/>
          <w:wAfter w:w="176" w:type="dxa"/>
          <w:trHeight w:val="1497"/>
        </w:trPr>
        <w:tc>
          <w:tcPr>
            <w:tcW w:w="9855" w:type="dxa"/>
            <w:gridSpan w:val="23"/>
            <w:tcBorders>
              <w:top w:val="nil"/>
            </w:tcBorders>
          </w:tcPr>
          <w:p w14:paraId="19ECEFA0" w14:textId="77777777" w:rsidR="00AB2841" w:rsidRPr="00EB1FA1" w:rsidRDefault="00AB2841" w:rsidP="00A762E1">
            <w:pPr>
              <w:jc w:val="both"/>
              <w:rPr>
                <w:u w:val="single"/>
              </w:rPr>
            </w:pPr>
            <w:r w:rsidRPr="00EB1FA1">
              <w:rPr>
                <w:u w:val="single"/>
              </w:rPr>
              <w:t>Povinná literatura:</w:t>
            </w:r>
          </w:p>
          <w:p w14:paraId="31B17FB4" w14:textId="01A482FA" w:rsidR="00A762E1" w:rsidRPr="00EB1FA1" w:rsidRDefault="00A762E1" w:rsidP="00A762E1">
            <w:pPr>
              <w:pStyle w:val="TableParagraph"/>
              <w:ind w:left="0"/>
              <w:jc w:val="both"/>
              <w:rPr>
                <w:sz w:val="20"/>
                <w:szCs w:val="20"/>
              </w:rPr>
            </w:pPr>
            <w:r w:rsidRPr="00EB1FA1">
              <w:rPr>
                <w:sz w:val="20"/>
                <w:szCs w:val="20"/>
              </w:rPr>
              <w:t>NEU</w:t>
            </w:r>
            <w:r w:rsidR="00DD46A1">
              <w:rPr>
                <w:sz w:val="20"/>
                <w:szCs w:val="20"/>
              </w:rPr>
              <w:t xml:space="preserve">MANN, A.W., DAVID, R., ZUO, Y. </w:t>
            </w:r>
            <w:r w:rsidRPr="00DD46A1">
              <w:rPr>
                <w:i/>
                <w:sz w:val="20"/>
                <w:szCs w:val="20"/>
              </w:rPr>
              <w:t>Applied Surface Thermodynamics</w:t>
            </w:r>
            <w:r w:rsidR="00806DE2">
              <w:rPr>
                <w:sz w:val="20"/>
                <w:szCs w:val="20"/>
              </w:rPr>
              <w:t xml:space="preserve">. 2nd Ed. </w:t>
            </w:r>
            <w:r w:rsidRPr="00EB1FA1">
              <w:rPr>
                <w:sz w:val="20"/>
                <w:szCs w:val="20"/>
              </w:rPr>
              <w:t>CRC Press, 2011. ISBN 978-0-8493-9687-8.</w:t>
            </w:r>
          </w:p>
          <w:p w14:paraId="017CE72C" w14:textId="749C25B0" w:rsidR="00A762E1" w:rsidRPr="00806DE2" w:rsidRDefault="00DD46A1" w:rsidP="00A762E1">
            <w:pPr>
              <w:pStyle w:val="TableParagraph"/>
              <w:ind w:left="0"/>
              <w:jc w:val="both"/>
              <w:rPr>
                <w:color w:val="1D2525"/>
                <w:sz w:val="19"/>
                <w:szCs w:val="19"/>
              </w:rPr>
            </w:pPr>
            <w:r>
              <w:rPr>
                <w:sz w:val="20"/>
                <w:szCs w:val="20"/>
              </w:rPr>
              <w:t xml:space="preserve">NORDE, W. </w:t>
            </w:r>
            <w:r w:rsidR="00A762E1" w:rsidRPr="00DD46A1">
              <w:rPr>
                <w:i/>
                <w:sz w:val="20"/>
                <w:szCs w:val="20"/>
              </w:rPr>
              <w:t>Colloids and Interfaces in Life Science and Bionanotechnology</w:t>
            </w:r>
            <w:r w:rsidR="00A762E1" w:rsidRPr="00EB1FA1">
              <w:rPr>
                <w:sz w:val="20"/>
                <w:szCs w:val="20"/>
              </w:rPr>
              <w:t xml:space="preserve">. </w:t>
            </w:r>
            <w:r w:rsidR="00A762E1" w:rsidRPr="00806DE2">
              <w:rPr>
                <w:sz w:val="19"/>
                <w:szCs w:val="19"/>
              </w:rPr>
              <w:t>CRC Press, 2011.</w:t>
            </w:r>
            <w:r w:rsidR="00A762E1" w:rsidRPr="00EB1FA1">
              <w:rPr>
                <w:sz w:val="20"/>
                <w:szCs w:val="20"/>
              </w:rPr>
              <w:t xml:space="preserve"> </w:t>
            </w:r>
            <w:r w:rsidR="00A762E1" w:rsidRPr="00806DE2">
              <w:rPr>
                <w:color w:val="1D2525"/>
                <w:sz w:val="19"/>
                <w:szCs w:val="19"/>
              </w:rPr>
              <w:t>ISBN 978-1-4398-1718-6.</w:t>
            </w:r>
          </w:p>
          <w:p w14:paraId="0F7A5466" w14:textId="77777777" w:rsidR="00D255E9" w:rsidRPr="00EB1FA1" w:rsidRDefault="0027401B" w:rsidP="00A762E1">
            <w:pPr>
              <w:jc w:val="both"/>
              <w:rPr>
                <w:del w:id="127" w:author="Ivo Kuřitka" w:date="2019-11-27T22:34:00Z"/>
                <w:rStyle w:val="Hypertextovodkaz"/>
                <w:shd w:val="clear" w:color="auto" w:fill="FFFFFF"/>
              </w:rPr>
            </w:pPr>
            <w:del w:id="128" w:author="Ivo Kuřitka" w:date="2019-11-27T22:34:00Z">
              <w:r w:rsidRPr="00EB1FA1">
                <w:rPr>
                  <w:color w:val="323232"/>
                  <w:shd w:val="clear" w:color="auto" w:fill="FFFFFF"/>
                </w:rPr>
                <w:delText>H</w:delText>
              </w:r>
              <w:r w:rsidR="00167383" w:rsidRPr="00EB1FA1">
                <w:rPr>
                  <w:color w:val="323232"/>
                  <w:shd w:val="clear" w:color="auto" w:fill="FFFFFF"/>
                </w:rPr>
                <w:delText>OLMBERG, K.</w:delText>
              </w:r>
              <w:r w:rsidR="00DD46A1">
                <w:rPr>
                  <w:color w:val="323232"/>
                  <w:shd w:val="clear" w:color="auto" w:fill="FFFFFF"/>
                </w:rPr>
                <w:delText xml:space="preserve"> </w:delText>
              </w:r>
              <w:r w:rsidRPr="00DD46A1">
                <w:rPr>
                  <w:i/>
                  <w:iCs/>
                  <w:color w:val="323232"/>
                  <w:shd w:val="clear" w:color="auto" w:fill="FFFFFF"/>
                </w:rPr>
                <w:delText>Handbook of Applied Surface and Colloid Chemistry</w:delText>
              </w:r>
              <w:r w:rsidR="00DD46A1">
                <w:rPr>
                  <w:iCs/>
                  <w:color w:val="323232"/>
                  <w:shd w:val="clear" w:color="auto" w:fill="FFFFFF"/>
                </w:rPr>
                <w:delText xml:space="preserve">. </w:delText>
              </w:r>
              <w:r w:rsidR="00167383" w:rsidRPr="00EB1FA1">
                <w:rPr>
                  <w:color w:val="323232"/>
                  <w:shd w:val="clear" w:color="auto" w:fill="FFFFFF"/>
                </w:rPr>
                <w:delText xml:space="preserve">John Wiley &amp; Sons, 2002. Dostupné </w:delText>
              </w:r>
              <w:r w:rsidR="00D255E9" w:rsidRPr="00EB1FA1">
                <w:rPr>
                  <w:color w:val="323232"/>
                  <w:shd w:val="clear" w:color="auto" w:fill="FFFFFF"/>
                </w:rPr>
                <w:delText>z</w:delText>
              </w:r>
              <w:r w:rsidR="00167383" w:rsidRPr="00EB1FA1">
                <w:rPr>
                  <w:color w:val="323232"/>
                  <w:shd w:val="clear" w:color="auto" w:fill="FFFFFF"/>
                </w:rPr>
                <w:delText xml:space="preserve">: </w:delText>
              </w:r>
              <w:r w:rsidR="005758A7">
                <w:fldChar w:fldCharType="begin"/>
              </w:r>
              <w:r w:rsidR="005758A7">
                <w:delInstrText xml:space="preserve"> HYPERLINK "https://app.knovel.com/hotlink/toc/id:kpHASCCV06/handbook-applied-surface/handbook-applied-surface" </w:delInstrText>
              </w:r>
              <w:r w:rsidR="005758A7">
                <w:fldChar w:fldCharType="separate"/>
              </w:r>
              <w:r w:rsidR="00167383" w:rsidRPr="00EB1FA1">
                <w:rPr>
                  <w:rStyle w:val="Hypertextovodkaz"/>
                  <w:shd w:val="clear" w:color="auto" w:fill="FFFFFF"/>
                </w:rPr>
                <w:delText>https://app.knovel.com/hotlink/toc/id:kpHASCCV06/handbook-applied-surface/handbook-applied-surface</w:delText>
              </w:r>
              <w:r w:rsidR="005758A7">
                <w:rPr>
                  <w:rStyle w:val="Hypertextovodkaz"/>
                  <w:shd w:val="clear" w:color="auto" w:fill="FFFFFF"/>
                </w:rPr>
                <w:fldChar w:fldCharType="end"/>
              </w:r>
              <w:r w:rsidR="00D255E9" w:rsidRPr="00EB1FA1">
                <w:rPr>
                  <w:rStyle w:val="Hypertextovodkaz"/>
                  <w:u w:val="none"/>
                  <w:shd w:val="clear" w:color="auto" w:fill="FFFFFF"/>
                </w:rPr>
                <w:delText>.</w:delText>
              </w:r>
            </w:del>
          </w:p>
          <w:p w14:paraId="0F1B23C8" w14:textId="4B6DAA2B" w:rsidR="00D255E9" w:rsidRPr="00EB1FA1" w:rsidRDefault="00C237FE" w:rsidP="00A762E1">
            <w:pPr>
              <w:jc w:val="both"/>
              <w:rPr>
                <w:ins w:id="129" w:author="Ivo Kuřitka" w:date="2019-11-27T22:34:00Z"/>
                <w:rStyle w:val="Hypertextovodkaz"/>
                <w:shd w:val="clear" w:color="auto" w:fill="FFFFFF"/>
              </w:rPr>
            </w:pPr>
            <w:ins w:id="130" w:author="Ivo Kuřitka" w:date="2019-11-27T22:34:00Z">
              <w:r w:rsidRPr="006C3B28">
                <w:rPr>
                  <w:color w:val="323232"/>
                  <w:highlight w:val="yellow"/>
                  <w:shd w:val="clear" w:color="auto" w:fill="FFFFFF"/>
                </w:rPr>
                <w:t xml:space="preserve">HUNTER, R. J. </w:t>
              </w:r>
              <w:r w:rsidRPr="006C3B28">
                <w:rPr>
                  <w:i/>
                  <w:color w:val="323232"/>
                  <w:highlight w:val="yellow"/>
                  <w:shd w:val="clear" w:color="auto" w:fill="FFFFFF"/>
                </w:rPr>
                <w:t>Foundations of colloid science.</w:t>
              </w:r>
              <w:r w:rsidRPr="006C3B28">
                <w:rPr>
                  <w:color w:val="323232"/>
                  <w:highlight w:val="yellow"/>
                  <w:shd w:val="clear" w:color="auto" w:fill="FFFFFF"/>
                </w:rPr>
                <w:t xml:space="preserve"> 2nd ed. Oxford: Oxford University Press, 2001. IS</w:t>
              </w:r>
              <w:r>
                <w:rPr>
                  <w:color w:val="323232"/>
                  <w:highlight w:val="yellow"/>
                  <w:shd w:val="clear" w:color="auto" w:fill="FFFFFF"/>
                </w:rPr>
                <w:t xml:space="preserve">BN 9781628701739. Dostupné </w:t>
              </w:r>
              <w:r w:rsidRPr="006C3B28">
                <w:rPr>
                  <w:color w:val="323232"/>
                  <w:highlight w:val="yellow"/>
                  <w:shd w:val="clear" w:color="auto" w:fill="FFFFFF"/>
                </w:rPr>
                <w:t xml:space="preserve">z: </w:t>
              </w:r>
              <w:r w:rsidR="005758A7">
                <w:fldChar w:fldCharType="begin"/>
              </w:r>
              <w:r w:rsidR="005758A7">
                <w:instrText xml:space="preserve"> HYPERLINK "http://app.knovel.com/hotlink/toc/id:kpFCSE000C/foundations_of_colloid_science_2nd_edition" </w:instrText>
              </w:r>
              <w:r w:rsidR="005758A7">
                <w:fldChar w:fldCharType="separate"/>
              </w:r>
              <w:r w:rsidRPr="006C3B28">
                <w:rPr>
                  <w:rStyle w:val="Hypertextovodkaz"/>
                  <w:highlight w:val="yellow"/>
                  <w:shd w:val="clear" w:color="auto" w:fill="FFFFFF"/>
                </w:rPr>
                <w:t>http://app.knovel.com/hotlink/toc/id:kpFCSE000C/foundations_of_colloid_science_2nd_edition</w:t>
              </w:r>
              <w:r w:rsidR="005758A7">
                <w:rPr>
                  <w:rStyle w:val="Hypertextovodkaz"/>
                  <w:highlight w:val="yellow"/>
                  <w:shd w:val="clear" w:color="auto" w:fill="FFFFFF"/>
                </w:rPr>
                <w:fldChar w:fldCharType="end"/>
              </w:r>
            </w:ins>
          </w:p>
          <w:p w14:paraId="2FBD411A" w14:textId="1F386C6D" w:rsidR="00AB2841" w:rsidRPr="00EB1FA1" w:rsidRDefault="00167383" w:rsidP="00A762E1">
            <w:pPr>
              <w:jc w:val="both"/>
            </w:pPr>
            <w:r w:rsidRPr="00EB1FA1">
              <w:rPr>
                <w:color w:val="323232"/>
                <w:shd w:val="clear" w:color="auto" w:fill="FFFFFF"/>
              </w:rPr>
              <w:t xml:space="preserve"> </w:t>
            </w:r>
            <w:r w:rsidR="0027401B" w:rsidRPr="00EB1FA1">
              <w:t xml:space="preserve"> </w:t>
            </w:r>
          </w:p>
          <w:p w14:paraId="0A774C2E" w14:textId="52A450FC" w:rsidR="00AB2841" w:rsidRPr="00EB1FA1" w:rsidRDefault="00AB2841" w:rsidP="00A762E1">
            <w:pPr>
              <w:jc w:val="both"/>
              <w:rPr>
                <w:u w:val="single"/>
              </w:rPr>
            </w:pPr>
            <w:r w:rsidRPr="00EB1FA1">
              <w:rPr>
                <w:u w:val="single"/>
              </w:rPr>
              <w:t>Doporuč</w:t>
            </w:r>
            <w:r w:rsidR="00D255E9" w:rsidRPr="00EB1FA1">
              <w:rPr>
                <w:u w:val="single"/>
              </w:rPr>
              <w:t>e</w:t>
            </w:r>
            <w:r w:rsidRPr="00EB1FA1">
              <w:rPr>
                <w:u w:val="single"/>
              </w:rPr>
              <w:t>ná literatura:</w:t>
            </w:r>
          </w:p>
          <w:p w14:paraId="438455F1" w14:textId="06EEFC57" w:rsidR="000062D6" w:rsidRDefault="000062D6" w:rsidP="000062D6">
            <w:pPr>
              <w:pStyle w:val="TableParagraph"/>
              <w:ind w:left="0"/>
              <w:jc w:val="both"/>
              <w:rPr>
                <w:sz w:val="20"/>
                <w:szCs w:val="20"/>
                <w:lang w:val="cs-CZ"/>
              </w:rPr>
            </w:pPr>
            <w:r w:rsidRPr="00F55C38">
              <w:rPr>
                <w:sz w:val="20"/>
                <w:szCs w:val="20"/>
                <w:lang w:val="cs-CZ"/>
              </w:rPr>
              <w:t>Aktuální časopisecké a knižní zdroje dostupné prostřednictvím Knihovny UTB ve Zlíně (</w:t>
            </w:r>
            <w:r w:rsidR="005758A7">
              <w:fldChar w:fldCharType="begin"/>
            </w:r>
            <w:r w:rsidR="005758A7" w:rsidRPr="00790B3F">
              <w:rPr>
                <w:lang w:val="cs-CZ"/>
              </w:rPr>
              <w:instrText xml:space="preserve"> HYPERLINK "http://www.knihovna.utb.cz" </w:instrText>
            </w:r>
            <w:r w:rsidR="005758A7">
              <w:fldChar w:fldCharType="separate"/>
            </w:r>
            <w:r w:rsidRPr="00F55C38">
              <w:rPr>
                <w:rStyle w:val="Hypertextovodkaz"/>
                <w:sz w:val="20"/>
                <w:szCs w:val="20"/>
                <w:lang w:val="cs-CZ"/>
              </w:rPr>
              <w:t>www.knihovna.utb.cz</w:t>
            </w:r>
            <w:r w:rsidR="005758A7">
              <w:rPr>
                <w:rStyle w:val="Hypertextovodkaz"/>
                <w:sz w:val="20"/>
                <w:szCs w:val="20"/>
                <w:lang w:val="cs-CZ"/>
              </w:rPr>
              <w:fldChar w:fldCharType="end"/>
            </w:r>
            <w:r w:rsidRPr="00F55C38">
              <w:rPr>
                <w:sz w:val="20"/>
                <w:szCs w:val="20"/>
                <w:lang w:val="cs-CZ"/>
              </w:rPr>
              <w:t>).</w:t>
            </w:r>
          </w:p>
          <w:p w14:paraId="17416008" w14:textId="77777777" w:rsidR="0024535B" w:rsidRPr="00F55C38" w:rsidRDefault="0024535B" w:rsidP="0024535B">
            <w:pPr>
              <w:pStyle w:val="TableParagraph"/>
              <w:ind w:left="0"/>
              <w:jc w:val="both"/>
              <w:rPr>
                <w:sz w:val="20"/>
                <w:szCs w:val="20"/>
                <w:lang w:val="cs-CZ"/>
              </w:rPr>
            </w:pPr>
            <w:r w:rsidRPr="004C132C">
              <w:rPr>
                <w:sz w:val="20"/>
                <w:szCs w:val="20"/>
                <w:lang w:val="cs-CZ"/>
              </w:rPr>
              <w:t xml:space="preserve">KHOSA, </w:t>
            </w:r>
            <w:proofErr w:type="gramStart"/>
            <w:r w:rsidRPr="004C132C">
              <w:rPr>
                <w:sz w:val="20"/>
                <w:szCs w:val="20"/>
                <w:lang w:val="cs-CZ"/>
              </w:rPr>
              <w:t>M.A.</w:t>
            </w:r>
            <w:proofErr w:type="gramEnd"/>
            <w:r w:rsidRPr="004C132C">
              <w:rPr>
                <w:sz w:val="20"/>
                <w:szCs w:val="20"/>
                <w:lang w:val="cs-CZ"/>
              </w:rPr>
              <w:t>, ULLAH, A.</w:t>
            </w:r>
            <w:r w:rsidRPr="004C132C">
              <w:rPr>
                <w:i/>
                <w:sz w:val="20"/>
                <w:szCs w:val="20"/>
                <w:lang w:val="cs-CZ"/>
              </w:rPr>
              <w:t xml:space="preserve"> Mechanistic Insight into Protein Supported Biosorption Complemented by Kinetic and Thermodynamics Perspectives</w:t>
            </w:r>
            <w:r w:rsidRPr="004C132C">
              <w:rPr>
                <w:sz w:val="20"/>
                <w:szCs w:val="20"/>
                <w:lang w:val="cs-CZ"/>
              </w:rPr>
              <w:t>. Advances in Colloid and Interface Science 261, 28-40, 2018. ISSN 0001-8686.</w:t>
            </w:r>
          </w:p>
          <w:p w14:paraId="1DB23580" w14:textId="79881517" w:rsidR="00A762E1" w:rsidRDefault="00DD46A1" w:rsidP="00A762E1">
            <w:pPr>
              <w:pStyle w:val="TableParagraph"/>
              <w:ind w:left="0"/>
              <w:jc w:val="both"/>
              <w:rPr>
                <w:sz w:val="20"/>
                <w:szCs w:val="20"/>
              </w:rPr>
            </w:pPr>
            <w:r>
              <w:rPr>
                <w:color w:val="1D2525"/>
                <w:sz w:val="20"/>
                <w:szCs w:val="20"/>
              </w:rPr>
              <w:t xml:space="preserve">ADAMCZYK, Z. </w:t>
            </w:r>
            <w:r w:rsidR="00A762E1" w:rsidRPr="00DD46A1">
              <w:rPr>
                <w:i/>
                <w:color w:val="1D2525"/>
                <w:sz w:val="20"/>
                <w:szCs w:val="20"/>
              </w:rPr>
              <w:t>Particles at Interfaces: Interactions, Deposition, Structure</w:t>
            </w:r>
            <w:r w:rsidR="00A762E1" w:rsidRPr="00EB1FA1">
              <w:rPr>
                <w:color w:val="1D2525"/>
                <w:sz w:val="20"/>
                <w:szCs w:val="20"/>
              </w:rPr>
              <w:t xml:space="preserve">. Academic Press, 2006. </w:t>
            </w:r>
            <w:r w:rsidR="00A762E1" w:rsidRPr="00EB1FA1">
              <w:rPr>
                <w:sz w:val="20"/>
                <w:szCs w:val="20"/>
              </w:rPr>
              <w:t>ISBN 978-0-12-370541-9.</w:t>
            </w:r>
          </w:p>
          <w:p w14:paraId="58BB34D8" w14:textId="3D43D4AD" w:rsidR="00A762E1" w:rsidRPr="00EB1FA1" w:rsidRDefault="00DD46A1" w:rsidP="00A762E1">
            <w:pPr>
              <w:pStyle w:val="TableParagraph"/>
              <w:ind w:left="0"/>
              <w:jc w:val="both"/>
              <w:rPr>
                <w:sz w:val="20"/>
                <w:szCs w:val="20"/>
              </w:rPr>
            </w:pPr>
            <w:r>
              <w:rPr>
                <w:color w:val="1D2525"/>
                <w:sz w:val="20"/>
                <w:szCs w:val="20"/>
              </w:rPr>
              <w:t xml:space="preserve">HSU, J.P. </w:t>
            </w:r>
            <w:r w:rsidR="00A762E1" w:rsidRPr="00DD46A1">
              <w:rPr>
                <w:i/>
                <w:color w:val="1D2525"/>
                <w:sz w:val="20"/>
                <w:szCs w:val="20"/>
              </w:rPr>
              <w:t>Interfacial Forces and Fields: Tudory and Applications</w:t>
            </w:r>
            <w:r w:rsidR="00A762E1" w:rsidRPr="00EB1FA1">
              <w:rPr>
                <w:color w:val="1D2525"/>
                <w:sz w:val="20"/>
                <w:szCs w:val="20"/>
              </w:rPr>
              <w:t xml:space="preserve">. Marcel Dekker, 1999. </w:t>
            </w:r>
            <w:r w:rsidR="00806DE2">
              <w:rPr>
                <w:color w:val="1D2525"/>
                <w:sz w:val="20"/>
                <w:szCs w:val="20"/>
              </w:rPr>
              <w:t xml:space="preserve">ISBN </w:t>
            </w:r>
            <w:r w:rsidR="00A762E1" w:rsidRPr="00EB1FA1">
              <w:rPr>
                <w:color w:val="1D2525"/>
                <w:sz w:val="20"/>
                <w:szCs w:val="20"/>
              </w:rPr>
              <w:t>0</w:t>
            </w:r>
            <w:r w:rsidR="00806DE2">
              <w:rPr>
                <w:sz w:val="20"/>
                <w:szCs w:val="20"/>
              </w:rPr>
              <w:t>-8247-</w:t>
            </w:r>
            <w:r w:rsidR="00A762E1" w:rsidRPr="00EB1FA1">
              <w:rPr>
                <w:sz w:val="20"/>
                <w:szCs w:val="20"/>
              </w:rPr>
              <w:t>1965-6.</w:t>
            </w:r>
          </w:p>
          <w:p w14:paraId="20E733A6" w14:textId="50A6C66B" w:rsidR="00AB2841" w:rsidRPr="00A762E1" w:rsidRDefault="00DD46A1" w:rsidP="00DD46A1">
            <w:pPr>
              <w:jc w:val="both"/>
            </w:pPr>
            <w:r>
              <w:t xml:space="preserve">VAN OSS, </w:t>
            </w:r>
            <w:proofErr w:type="gramStart"/>
            <w:r>
              <w:t>C.J.</w:t>
            </w:r>
            <w:proofErr w:type="gramEnd"/>
            <w:r>
              <w:t xml:space="preserve"> </w:t>
            </w:r>
            <w:r w:rsidR="00A762E1" w:rsidRPr="00DD46A1">
              <w:rPr>
                <w:i/>
              </w:rPr>
              <w:t>Interfacial Forces in Aqueous Media</w:t>
            </w:r>
            <w:r w:rsidR="00A762E1" w:rsidRPr="00EB1FA1">
              <w:t xml:space="preserve">. Taylor </w:t>
            </w:r>
            <w:r w:rsidR="00806DE2" w:rsidRPr="00EB1FA1">
              <w:rPr>
                <w:color w:val="323232"/>
                <w:shd w:val="clear" w:color="auto" w:fill="FFFFFF"/>
              </w:rPr>
              <w:t>&amp;</w:t>
            </w:r>
            <w:r w:rsidR="00806DE2">
              <w:t xml:space="preserve"> Francis, 2006. ISBN 978-1-</w:t>
            </w:r>
            <w:r w:rsidR="00A762E1" w:rsidRPr="00EB1FA1">
              <w:t>57444-482-7.</w:t>
            </w:r>
          </w:p>
        </w:tc>
      </w:tr>
      <w:tr w:rsidR="00AB2841" w:rsidRPr="00AB2841" w14:paraId="0C6A4D41" w14:textId="77777777" w:rsidTr="001A54CF">
        <w:trPr>
          <w:gridBefore w:val="1"/>
          <w:gridAfter w:val="2"/>
          <w:wBefore w:w="34" w:type="dxa"/>
          <w:wAfter w:w="176" w:type="dxa"/>
        </w:trPr>
        <w:tc>
          <w:tcPr>
            <w:tcW w:w="9855" w:type="dxa"/>
            <w:gridSpan w:val="23"/>
            <w:tcBorders>
              <w:top w:val="single" w:sz="12" w:space="0" w:color="auto"/>
              <w:left w:val="single" w:sz="2" w:space="0" w:color="auto"/>
              <w:bottom w:val="single" w:sz="2" w:space="0" w:color="auto"/>
              <w:right w:val="single" w:sz="2" w:space="0" w:color="auto"/>
            </w:tcBorders>
            <w:shd w:val="clear" w:color="auto" w:fill="F7CAAC"/>
          </w:tcPr>
          <w:p w14:paraId="23D062C8" w14:textId="77777777" w:rsidR="00AB2841" w:rsidRPr="00AB2841" w:rsidRDefault="00AB2841" w:rsidP="00AB2841">
            <w:pPr>
              <w:jc w:val="center"/>
              <w:rPr>
                <w:b/>
              </w:rPr>
            </w:pPr>
            <w:r w:rsidRPr="00AB2841">
              <w:rPr>
                <w:b/>
              </w:rPr>
              <w:t>Informace ke kombinované nebo distanční formě</w:t>
            </w:r>
          </w:p>
        </w:tc>
      </w:tr>
      <w:tr w:rsidR="00AB2841" w:rsidRPr="00AB2841" w14:paraId="003F2A97" w14:textId="77777777" w:rsidTr="001A54CF">
        <w:trPr>
          <w:gridBefore w:val="1"/>
          <w:gridAfter w:val="2"/>
          <w:wBefore w:w="34" w:type="dxa"/>
          <w:wAfter w:w="176" w:type="dxa"/>
        </w:trPr>
        <w:tc>
          <w:tcPr>
            <w:tcW w:w="4787" w:type="dxa"/>
            <w:gridSpan w:val="11"/>
            <w:tcBorders>
              <w:top w:val="single" w:sz="2" w:space="0" w:color="auto"/>
            </w:tcBorders>
            <w:shd w:val="clear" w:color="auto" w:fill="F7CAAC"/>
          </w:tcPr>
          <w:p w14:paraId="65226BBC" w14:textId="77777777" w:rsidR="00AB2841" w:rsidRPr="00AB2841" w:rsidRDefault="00AB2841" w:rsidP="00AB2841">
            <w:pPr>
              <w:jc w:val="both"/>
            </w:pPr>
            <w:r w:rsidRPr="00AB2841">
              <w:rPr>
                <w:b/>
              </w:rPr>
              <w:t>Rozsah konzultací (soustředění)</w:t>
            </w:r>
          </w:p>
        </w:tc>
        <w:tc>
          <w:tcPr>
            <w:tcW w:w="889" w:type="dxa"/>
            <w:gridSpan w:val="2"/>
            <w:tcBorders>
              <w:top w:val="single" w:sz="2" w:space="0" w:color="auto"/>
            </w:tcBorders>
          </w:tcPr>
          <w:p w14:paraId="748C032E" w14:textId="77777777" w:rsidR="00AB2841" w:rsidRPr="00AB2841" w:rsidRDefault="00AB2841" w:rsidP="00AB2841">
            <w:pPr>
              <w:jc w:val="both"/>
            </w:pPr>
          </w:p>
        </w:tc>
        <w:tc>
          <w:tcPr>
            <w:tcW w:w="4179" w:type="dxa"/>
            <w:gridSpan w:val="10"/>
            <w:tcBorders>
              <w:top w:val="single" w:sz="2" w:space="0" w:color="auto"/>
            </w:tcBorders>
            <w:shd w:val="clear" w:color="auto" w:fill="F7CAAC"/>
          </w:tcPr>
          <w:p w14:paraId="3A62ED87" w14:textId="77777777" w:rsidR="00AB2841" w:rsidRPr="00AB2841" w:rsidRDefault="00AB2841" w:rsidP="00AB2841">
            <w:pPr>
              <w:jc w:val="both"/>
              <w:rPr>
                <w:b/>
              </w:rPr>
            </w:pPr>
            <w:r w:rsidRPr="00AB2841">
              <w:rPr>
                <w:b/>
              </w:rPr>
              <w:t xml:space="preserve">hodin </w:t>
            </w:r>
          </w:p>
        </w:tc>
      </w:tr>
      <w:tr w:rsidR="00AB2841" w:rsidRPr="00AB2841" w14:paraId="5DD33A21" w14:textId="77777777" w:rsidTr="001A54CF">
        <w:trPr>
          <w:gridBefore w:val="1"/>
          <w:gridAfter w:val="2"/>
          <w:wBefore w:w="34" w:type="dxa"/>
          <w:wAfter w:w="176" w:type="dxa"/>
        </w:trPr>
        <w:tc>
          <w:tcPr>
            <w:tcW w:w="9855" w:type="dxa"/>
            <w:gridSpan w:val="23"/>
            <w:shd w:val="clear" w:color="auto" w:fill="F7CAAC"/>
          </w:tcPr>
          <w:p w14:paraId="12518E78" w14:textId="77777777" w:rsidR="00AB2841" w:rsidRPr="00AB2841" w:rsidRDefault="00AB2841" w:rsidP="00AB2841">
            <w:pPr>
              <w:jc w:val="both"/>
              <w:rPr>
                <w:b/>
              </w:rPr>
            </w:pPr>
            <w:r w:rsidRPr="00AB2841">
              <w:rPr>
                <w:b/>
              </w:rPr>
              <w:t>Informace o způsobu kontaktu s vyučujícím</w:t>
            </w:r>
          </w:p>
        </w:tc>
      </w:tr>
      <w:tr w:rsidR="00AB2841" w:rsidRPr="00AB2841" w14:paraId="289CA45E" w14:textId="77777777" w:rsidTr="001A54CF">
        <w:trPr>
          <w:gridBefore w:val="1"/>
          <w:gridAfter w:val="2"/>
          <w:wBefore w:w="34" w:type="dxa"/>
          <w:wAfter w:w="176" w:type="dxa"/>
          <w:trHeight w:val="1373"/>
        </w:trPr>
        <w:tc>
          <w:tcPr>
            <w:tcW w:w="9855" w:type="dxa"/>
            <w:gridSpan w:val="23"/>
          </w:tcPr>
          <w:p w14:paraId="712BE7D2" w14:textId="77777777" w:rsidR="00160D86" w:rsidRPr="000E4A77" w:rsidRDefault="00160D86" w:rsidP="00160D86">
            <w:pPr>
              <w:pStyle w:val="xxmsonormal"/>
              <w:shd w:val="clear" w:color="auto" w:fill="FFFFFF"/>
              <w:spacing w:before="0" w:beforeAutospacing="0" w:after="0" w:afterAutospacing="0"/>
              <w:jc w:val="both"/>
              <w:rPr>
                <w:color w:val="000000"/>
                <w:sz w:val="19"/>
                <w:szCs w:val="19"/>
              </w:rPr>
            </w:pPr>
            <w:ins w:id="131" w:author="Ivo Kuřitka" w:date="2019-11-27T22:34:00Z">
              <w:r w:rsidRPr="00A37C5B">
                <w:rPr>
                  <w:sz w:val="19"/>
                  <w:szCs w:val="19"/>
                  <w:highlight w:val="yellow"/>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ins>
            <w:r w:rsidRPr="00A37C5B">
              <w:rPr>
                <w:color w:val="000000"/>
                <w:sz w:val="19"/>
                <w:szCs w:val="19"/>
                <w:highlight w:val="yellow"/>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r w:rsidRPr="000E4A77">
              <w:rPr>
                <w:color w:val="000000"/>
                <w:sz w:val="19"/>
                <w:szCs w:val="19"/>
              </w:rPr>
              <w:t>.</w:t>
            </w:r>
          </w:p>
          <w:p w14:paraId="7B20DD30" w14:textId="77777777" w:rsidR="00AB2841" w:rsidRPr="00AB2841" w:rsidRDefault="00AB2841" w:rsidP="00AB2841">
            <w:pPr>
              <w:jc w:val="both"/>
            </w:pPr>
          </w:p>
          <w:p w14:paraId="2916C925" w14:textId="1FFDA8C1" w:rsidR="0070689C" w:rsidRDefault="00AB2841" w:rsidP="00AB2841">
            <w:pPr>
              <w:jc w:val="both"/>
            </w:pPr>
            <w:r w:rsidRPr="00AB2841">
              <w:rPr>
                <w:color w:val="000000"/>
              </w:rPr>
              <w:t>Možnosti komunikace s vyučujícím: </w:t>
            </w:r>
            <w:hyperlink r:id="rId62" w:history="1">
              <w:r w:rsidR="00893D53" w:rsidRPr="00D975EB">
                <w:rPr>
                  <w:rStyle w:val="Hypertextovodkaz"/>
                </w:rPr>
                <w:t>lehocky@utb.cz</w:t>
              </w:r>
            </w:hyperlink>
            <w:r w:rsidRPr="00D975EB">
              <w:rPr>
                <w:color w:val="000000"/>
              </w:rPr>
              <w:t>, 576 03</w:t>
            </w:r>
            <w:r w:rsidR="00D975EB" w:rsidRPr="00D975EB">
              <w:rPr>
                <w:color w:val="000000"/>
              </w:rPr>
              <w:t>1</w:t>
            </w:r>
            <w:r w:rsidR="00242B49">
              <w:rPr>
                <w:color w:val="000000"/>
              </w:rPr>
              <w:t> </w:t>
            </w:r>
            <w:r w:rsidR="00D975EB" w:rsidRPr="00D975EB">
              <w:rPr>
                <w:color w:val="000000"/>
              </w:rPr>
              <w:t>215</w:t>
            </w:r>
            <w:r w:rsidRPr="00D975EB">
              <w:rPr>
                <w:color w:val="000000"/>
              </w:rPr>
              <w:t>.</w:t>
            </w:r>
          </w:p>
          <w:p w14:paraId="63049608" w14:textId="77777777" w:rsidR="00EB1FA1" w:rsidRDefault="00EB1FA1" w:rsidP="00AB2841">
            <w:pPr>
              <w:jc w:val="both"/>
              <w:rPr>
                <w:del w:id="132" w:author="Ivo Kuřitka" w:date="2019-11-27T22:34:00Z"/>
              </w:rPr>
            </w:pPr>
          </w:p>
          <w:p w14:paraId="41FCADF6" w14:textId="77777777" w:rsidR="00AB2841" w:rsidRDefault="00AB2841" w:rsidP="00AB2841">
            <w:pPr>
              <w:jc w:val="both"/>
              <w:rPr>
                <w:del w:id="133" w:author="Ivo Kuřitka" w:date="2019-11-27T22:34:00Z"/>
              </w:rPr>
            </w:pPr>
          </w:p>
          <w:p w14:paraId="15AA9647" w14:textId="77777777" w:rsidR="0070689C" w:rsidRDefault="0070689C" w:rsidP="00AB2841">
            <w:pPr>
              <w:jc w:val="both"/>
              <w:rPr>
                <w:del w:id="134" w:author="Ivo Kuřitka" w:date="2019-11-27T22:34:00Z"/>
              </w:rPr>
            </w:pPr>
          </w:p>
          <w:p w14:paraId="6C3AD8D0" w14:textId="77777777" w:rsidR="00806DE2" w:rsidRPr="00AB2841" w:rsidRDefault="00806DE2" w:rsidP="00AB2841">
            <w:pPr>
              <w:jc w:val="both"/>
            </w:pPr>
          </w:p>
        </w:tc>
      </w:tr>
      <w:tr w:rsidR="005040BE" w:rsidRPr="0010667E" w14:paraId="532B04C2" w14:textId="77777777" w:rsidTr="001A54CF">
        <w:trPr>
          <w:gridAfter w:val="3"/>
          <w:wAfter w:w="284" w:type="dxa"/>
        </w:trPr>
        <w:tc>
          <w:tcPr>
            <w:tcW w:w="9781" w:type="dxa"/>
            <w:gridSpan w:val="23"/>
            <w:tcBorders>
              <w:top w:val="single" w:sz="4" w:space="0" w:color="auto"/>
              <w:left w:val="single" w:sz="4" w:space="0" w:color="auto"/>
              <w:bottom w:val="double" w:sz="4" w:space="0" w:color="auto"/>
              <w:right w:val="single" w:sz="4" w:space="0" w:color="auto"/>
            </w:tcBorders>
            <w:shd w:val="clear" w:color="auto" w:fill="BDD6EE"/>
          </w:tcPr>
          <w:p w14:paraId="1C5A66EB" w14:textId="77777777" w:rsidR="005040BE" w:rsidRPr="00770F18" w:rsidRDefault="005040BE" w:rsidP="00184F19">
            <w:pPr>
              <w:jc w:val="both"/>
              <w:rPr>
                <w:b/>
                <w:sz w:val="28"/>
              </w:rPr>
            </w:pPr>
            <w:r w:rsidRPr="00770F18">
              <w:rPr>
                <w:b/>
                <w:sz w:val="28"/>
              </w:rPr>
              <w:lastRenderedPageBreak/>
              <w:br w:type="page"/>
            </w:r>
            <w:r w:rsidRPr="00770F18">
              <w:rPr>
                <w:b/>
                <w:sz w:val="28"/>
              </w:rPr>
              <w:br w:type="page"/>
            </w:r>
            <w:r w:rsidRPr="00770F18">
              <w:rPr>
                <w:b/>
                <w:sz w:val="28"/>
              </w:rPr>
              <w:br w:type="page"/>
              <w:t>Personální zabezpečení – přehled školitelů</w:t>
            </w:r>
          </w:p>
        </w:tc>
      </w:tr>
      <w:tr w:rsidR="005040BE" w:rsidRPr="007E4E11" w14:paraId="5BAE7014" w14:textId="77777777" w:rsidTr="001A5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229"/>
        </w:trPr>
        <w:tc>
          <w:tcPr>
            <w:tcW w:w="2867" w:type="dxa"/>
            <w:gridSpan w:val="3"/>
            <w:tcBorders>
              <w:top w:val="double" w:sz="1" w:space="0" w:color="000000"/>
            </w:tcBorders>
            <w:shd w:val="clear" w:color="auto" w:fill="F7C9AC"/>
            <w:vAlign w:val="center"/>
          </w:tcPr>
          <w:p w14:paraId="346279F1" w14:textId="77777777" w:rsidR="005040BE" w:rsidRPr="007E4E11" w:rsidRDefault="005040BE" w:rsidP="00046FAD">
            <w:pPr>
              <w:pStyle w:val="TableParagraph"/>
              <w:spacing w:before="40" w:after="40" w:line="264" w:lineRule="auto"/>
              <w:ind w:left="0"/>
              <w:rPr>
                <w:b/>
                <w:sz w:val="20"/>
                <w:szCs w:val="20"/>
                <w:lang w:val="cs-CZ"/>
              </w:rPr>
            </w:pPr>
            <w:r w:rsidRPr="007E4E11">
              <w:rPr>
                <w:b/>
                <w:sz w:val="20"/>
                <w:szCs w:val="20"/>
                <w:lang w:val="cs-CZ"/>
              </w:rPr>
              <w:t>Vysoká škola</w:t>
            </w:r>
          </w:p>
        </w:tc>
        <w:tc>
          <w:tcPr>
            <w:tcW w:w="6914" w:type="dxa"/>
            <w:gridSpan w:val="20"/>
            <w:tcBorders>
              <w:top w:val="double" w:sz="1" w:space="0" w:color="000000"/>
            </w:tcBorders>
            <w:vAlign w:val="center"/>
          </w:tcPr>
          <w:p w14:paraId="40ECE8DE" w14:textId="77777777" w:rsidR="005040BE" w:rsidRPr="007E4E11" w:rsidRDefault="005040BE" w:rsidP="00046FAD">
            <w:pPr>
              <w:pStyle w:val="TableParagraph"/>
              <w:spacing w:before="40" w:after="40" w:line="264" w:lineRule="auto"/>
              <w:ind w:left="0"/>
              <w:rPr>
                <w:sz w:val="20"/>
                <w:szCs w:val="20"/>
                <w:lang w:val="cs-CZ"/>
              </w:rPr>
            </w:pPr>
            <w:r w:rsidRPr="007E4E11">
              <w:rPr>
                <w:sz w:val="20"/>
                <w:szCs w:val="20"/>
                <w:lang w:val="cs-CZ"/>
              </w:rPr>
              <w:t>Univerzita Tomáše Bati ve Zlíně</w:t>
            </w:r>
          </w:p>
        </w:tc>
      </w:tr>
      <w:tr w:rsidR="005040BE" w:rsidRPr="007E4E11" w14:paraId="5BD5FDFF" w14:textId="77777777" w:rsidTr="001A5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60"/>
        </w:trPr>
        <w:tc>
          <w:tcPr>
            <w:tcW w:w="2867" w:type="dxa"/>
            <w:gridSpan w:val="3"/>
            <w:shd w:val="clear" w:color="auto" w:fill="F7C9AC"/>
            <w:vAlign w:val="center"/>
          </w:tcPr>
          <w:p w14:paraId="4E0E8A87" w14:textId="77777777" w:rsidR="005040BE" w:rsidRPr="007E4E11" w:rsidRDefault="005040BE" w:rsidP="00046FAD">
            <w:pPr>
              <w:pStyle w:val="TableParagraph"/>
              <w:spacing w:before="40" w:after="40" w:line="264" w:lineRule="auto"/>
              <w:ind w:left="0"/>
              <w:rPr>
                <w:b/>
                <w:sz w:val="20"/>
                <w:szCs w:val="20"/>
                <w:lang w:val="cs-CZ"/>
              </w:rPr>
            </w:pPr>
            <w:r w:rsidRPr="007E4E11">
              <w:rPr>
                <w:b/>
                <w:sz w:val="20"/>
                <w:szCs w:val="20"/>
                <w:lang w:val="cs-CZ"/>
              </w:rPr>
              <w:t>Součást vysoké školy</w:t>
            </w:r>
          </w:p>
        </w:tc>
        <w:tc>
          <w:tcPr>
            <w:tcW w:w="6914" w:type="dxa"/>
            <w:gridSpan w:val="20"/>
            <w:vAlign w:val="center"/>
          </w:tcPr>
          <w:p w14:paraId="1EE54007" w14:textId="77777777" w:rsidR="005040BE" w:rsidRPr="007E4E11" w:rsidRDefault="005040BE" w:rsidP="00046FAD">
            <w:pPr>
              <w:pStyle w:val="TableParagraph"/>
              <w:spacing w:before="40" w:after="40" w:line="264" w:lineRule="auto"/>
              <w:ind w:left="0"/>
              <w:rPr>
                <w:sz w:val="20"/>
                <w:szCs w:val="20"/>
                <w:lang w:val="cs-CZ"/>
              </w:rPr>
            </w:pPr>
            <w:r>
              <w:rPr>
                <w:sz w:val="20"/>
                <w:szCs w:val="20"/>
                <w:lang w:val="cs-CZ"/>
              </w:rPr>
              <w:t>Univerzitní institut</w:t>
            </w:r>
          </w:p>
        </w:tc>
      </w:tr>
      <w:tr w:rsidR="005040BE" w:rsidRPr="007E4E11" w14:paraId="3871AE39" w14:textId="77777777" w:rsidTr="001A5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230"/>
        </w:trPr>
        <w:tc>
          <w:tcPr>
            <w:tcW w:w="2867" w:type="dxa"/>
            <w:gridSpan w:val="3"/>
            <w:shd w:val="clear" w:color="auto" w:fill="F7C9AC"/>
            <w:vAlign w:val="center"/>
          </w:tcPr>
          <w:p w14:paraId="3B7DF4FB" w14:textId="77777777" w:rsidR="005040BE" w:rsidRPr="007E4E11" w:rsidRDefault="005040BE" w:rsidP="00046FAD">
            <w:pPr>
              <w:pStyle w:val="TableParagraph"/>
              <w:spacing w:before="40" w:after="40" w:line="264" w:lineRule="auto"/>
              <w:ind w:left="0"/>
              <w:rPr>
                <w:b/>
                <w:sz w:val="20"/>
                <w:szCs w:val="20"/>
                <w:lang w:val="cs-CZ"/>
              </w:rPr>
            </w:pPr>
            <w:r w:rsidRPr="007E4E11">
              <w:rPr>
                <w:b/>
                <w:sz w:val="20"/>
                <w:szCs w:val="20"/>
                <w:lang w:val="cs-CZ"/>
              </w:rPr>
              <w:t>Název studijního programu</w:t>
            </w:r>
          </w:p>
        </w:tc>
        <w:tc>
          <w:tcPr>
            <w:tcW w:w="6914" w:type="dxa"/>
            <w:gridSpan w:val="20"/>
            <w:vAlign w:val="center"/>
          </w:tcPr>
          <w:p w14:paraId="6A2C16C0" w14:textId="3C389FCE" w:rsidR="005040BE" w:rsidRPr="007E4E11" w:rsidRDefault="00255D37" w:rsidP="00046FAD">
            <w:pPr>
              <w:pStyle w:val="TableParagraph"/>
              <w:spacing w:before="40" w:after="40" w:line="264" w:lineRule="auto"/>
              <w:ind w:left="0"/>
              <w:rPr>
                <w:b/>
                <w:sz w:val="20"/>
                <w:szCs w:val="20"/>
                <w:lang w:val="cs-CZ"/>
              </w:rPr>
            </w:pPr>
            <w:r w:rsidRPr="00255D37">
              <w:rPr>
                <w:sz w:val="20"/>
                <w:szCs w:val="20"/>
                <w:lang w:val="cs-CZ"/>
              </w:rPr>
              <w:t>Biomaterials and Biocomposites</w:t>
            </w:r>
          </w:p>
        </w:tc>
      </w:tr>
      <w:tr w:rsidR="005040BE" w:rsidRPr="007E4E11" w14:paraId="301A9729" w14:textId="77777777" w:rsidTr="001A5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230"/>
        </w:trPr>
        <w:tc>
          <w:tcPr>
            <w:tcW w:w="9781" w:type="dxa"/>
            <w:gridSpan w:val="23"/>
            <w:shd w:val="clear" w:color="auto" w:fill="F7C9AC"/>
          </w:tcPr>
          <w:p w14:paraId="7C359ED0" w14:textId="77777777" w:rsidR="005040BE" w:rsidRPr="007E4E11" w:rsidRDefault="005040BE" w:rsidP="00046FAD">
            <w:pPr>
              <w:pStyle w:val="TableParagraph"/>
              <w:tabs>
                <w:tab w:val="left" w:pos="6697"/>
              </w:tabs>
              <w:spacing w:before="20" w:after="20" w:line="264" w:lineRule="auto"/>
              <w:ind w:left="3924" w:right="2444"/>
              <w:rPr>
                <w:b/>
                <w:sz w:val="20"/>
                <w:szCs w:val="20"/>
                <w:lang w:val="cs-CZ"/>
              </w:rPr>
            </w:pPr>
            <w:r w:rsidRPr="007E4E11">
              <w:rPr>
                <w:b/>
                <w:sz w:val="20"/>
                <w:szCs w:val="20"/>
                <w:lang w:val="cs-CZ"/>
              </w:rPr>
              <w:t>Jmenný seznam</w:t>
            </w:r>
            <w:r>
              <w:rPr>
                <w:b/>
                <w:sz w:val="20"/>
                <w:szCs w:val="20"/>
                <w:lang w:val="cs-CZ"/>
              </w:rPr>
              <w:t xml:space="preserve"> - školitelé</w:t>
            </w:r>
          </w:p>
        </w:tc>
      </w:tr>
      <w:tr w:rsidR="005040BE" w:rsidRPr="007E4E11" w14:paraId="71B40E7B" w14:textId="77777777" w:rsidTr="001A5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230"/>
        </w:trPr>
        <w:tc>
          <w:tcPr>
            <w:tcW w:w="2867" w:type="dxa"/>
            <w:gridSpan w:val="3"/>
            <w:vAlign w:val="center"/>
          </w:tcPr>
          <w:p w14:paraId="0725D4A4" w14:textId="77777777" w:rsidR="005040BE" w:rsidRPr="007E4E11" w:rsidRDefault="005040BE" w:rsidP="00046FAD">
            <w:pPr>
              <w:pStyle w:val="TableParagraph"/>
              <w:spacing w:before="40" w:after="40" w:line="264" w:lineRule="auto"/>
              <w:ind w:left="0"/>
              <w:rPr>
                <w:b/>
                <w:sz w:val="20"/>
                <w:szCs w:val="20"/>
                <w:lang w:val="cs-CZ"/>
              </w:rPr>
            </w:pPr>
            <w:r w:rsidRPr="007E4E11">
              <w:rPr>
                <w:b/>
                <w:sz w:val="20"/>
                <w:szCs w:val="20"/>
                <w:lang w:val="cs-CZ"/>
              </w:rPr>
              <w:t>Příjmení</w:t>
            </w:r>
          </w:p>
        </w:tc>
        <w:tc>
          <w:tcPr>
            <w:tcW w:w="2977" w:type="dxa"/>
            <w:gridSpan w:val="12"/>
            <w:vAlign w:val="center"/>
          </w:tcPr>
          <w:p w14:paraId="515B5BC3" w14:textId="77777777" w:rsidR="005040BE" w:rsidRPr="007E4E11" w:rsidRDefault="005040BE" w:rsidP="00046FAD">
            <w:pPr>
              <w:pStyle w:val="TableParagraph"/>
              <w:spacing w:before="40" w:after="40" w:line="264" w:lineRule="auto"/>
              <w:ind w:left="0"/>
              <w:rPr>
                <w:b/>
                <w:sz w:val="20"/>
                <w:szCs w:val="20"/>
                <w:lang w:val="cs-CZ"/>
              </w:rPr>
            </w:pPr>
            <w:r w:rsidRPr="007E4E11">
              <w:rPr>
                <w:b/>
                <w:sz w:val="20"/>
                <w:szCs w:val="20"/>
                <w:lang w:val="cs-CZ"/>
              </w:rPr>
              <w:t>Jméno</w:t>
            </w:r>
          </w:p>
        </w:tc>
        <w:tc>
          <w:tcPr>
            <w:tcW w:w="3937" w:type="dxa"/>
            <w:gridSpan w:val="8"/>
            <w:vAlign w:val="center"/>
          </w:tcPr>
          <w:p w14:paraId="38DC2CEB" w14:textId="77777777" w:rsidR="005040BE" w:rsidRPr="007E4E11" w:rsidRDefault="005040BE" w:rsidP="00046FAD">
            <w:pPr>
              <w:pStyle w:val="TableParagraph"/>
              <w:spacing w:before="40" w:after="40" w:line="264" w:lineRule="auto"/>
              <w:ind w:left="0"/>
              <w:rPr>
                <w:b/>
                <w:sz w:val="20"/>
                <w:szCs w:val="20"/>
                <w:lang w:val="cs-CZ"/>
              </w:rPr>
            </w:pPr>
            <w:r w:rsidRPr="007E4E11">
              <w:rPr>
                <w:b/>
                <w:sz w:val="20"/>
                <w:szCs w:val="20"/>
                <w:lang w:val="cs-CZ"/>
              </w:rPr>
              <w:t>Tituly</w:t>
            </w:r>
          </w:p>
        </w:tc>
      </w:tr>
      <w:tr w:rsidR="00CE7B46" w:rsidRPr="002711A0" w14:paraId="2E05E25A" w14:textId="77777777" w:rsidTr="001A5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206"/>
        </w:trPr>
        <w:tc>
          <w:tcPr>
            <w:tcW w:w="2867" w:type="dxa"/>
            <w:gridSpan w:val="3"/>
            <w:vAlign w:val="center"/>
          </w:tcPr>
          <w:p w14:paraId="3006799A" w14:textId="04134706" w:rsidR="00CE7B46" w:rsidRDefault="005758A7" w:rsidP="00CE7B46">
            <w:pPr>
              <w:spacing w:before="40" w:after="40" w:line="264" w:lineRule="auto"/>
            </w:pPr>
            <w:hyperlink w:anchor="DiMartino" w:history="1">
              <w:r w:rsidR="00CE7B46" w:rsidRPr="0024535B">
                <w:rPr>
                  <w:rStyle w:val="Hypertextovodkaz"/>
                </w:rPr>
                <w:t>Di Martino</w:t>
              </w:r>
            </w:hyperlink>
          </w:p>
        </w:tc>
        <w:tc>
          <w:tcPr>
            <w:tcW w:w="2977" w:type="dxa"/>
            <w:gridSpan w:val="12"/>
            <w:vAlign w:val="center"/>
          </w:tcPr>
          <w:p w14:paraId="0373CB09" w14:textId="260FC48B" w:rsidR="00CE7B46" w:rsidRDefault="00CE7B46" w:rsidP="00CE7B46">
            <w:pPr>
              <w:pStyle w:val="TableParagraph"/>
              <w:spacing w:before="40" w:after="40" w:line="264" w:lineRule="auto"/>
              <w:ind w:left="0"/>
              <w:rPr>
                <w:sz w:val="20"/>
                <w:szCs w:val="20"/>
                <w:lang w:val="cs-CZ"/>
              </w:rPr>
            </w:pPr>
            <w:r>
              <w:rPr>
                <w:sz w:val="20"/>
                <w:szCs w:val="20"/>
              </w:rPr>
              <w:t>Antonio</w:t>
            </w:r>
          </w:p>
        </w:tc>
        <w:tc>
          <w:tcPr>
            <w:tcW w:w="3937" w:type="dxa"/>
            <w:gridSpan w:val="8"/>
            <w:vAlign w:val="center"/>
          </w:tcPr>
          <w:p w14:paraId="0C40D3B1" w14:textId="45F3DED0" w:rsidR="00CE7B46" w:rsidRDefault="00CE7B46" w:rsidP="00CE7B46">
            <w:pPr>
              <w:pStyle w:val="TableParagraph"/>
              <w:spacing w:before="40" w:after="40" w:line="264" w:lineRule="auto"/>
              <w:ind w:left="0"/>
              <w:rPr>
                <w:sz w:val="20"/>
                <w:szCs w:val="20"/>
                <w:lang w:val="cs-CZ"/>
              </w:rPr>
            </w:pPr>
            <w:r>
              <w:rPr>
                <w:sz w:val="20"/>
                <w:szCs w:val="20"/>
              </w:rPr>
              <w:t>Ph.D.</w:t>
            </w:r>
          </w:p>
        </w:tc>
      </w:tr>
      <w:tr w:rsidR="00CE7B46" w:rsidRPr="002711A0" w14:paraId="165888F3" w14:textId="77777777" w:rsidTr="001A5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206"/>
        </w:trPr>
        <w:tc>
          <w:tcPr>
            <w:tcW w:w="2867" w:type="dxa"/>
            <w:gridSpan w:val="3"/>
            <w:vAlign w:val="center"/>
          </w:tcPr>
          <w:p w14:paraId="239C8018" w14:textId="77777777" w:rsidR="00CE7B46" w:rsidRPr="00815D0F" w:rsidRDefault="005758A7" w:rsidP="00CE7B46">
            <w:pPr>
              <w:spacing w:before="40" w:after="40" w:line="264" w:lineRule="auto"/>
              <w:rPr>
                <w:color w:val="000000" w:themeColor="text1"/>
              </w:rPr>
            </w:pPr>
            <w:hyperlink w:anchor="Humpolíček" w:history="1">
              <w:r w:rsidR="00CE7B46">
                <w:rPr>
                  <w:rStyle w:val="Hypertextovodkaz"/>
                </w:rPr>
                <w:t>Humpolíček</w:t>
              </w:r>
            </w:hyperlink>
          </w:p>
        </w:tc>
        <w:tc>
          <w:tcPr>
            <w:tcW w:w="2977" w:type="dxa"/>
            <w:gridSpan w:val="12"/>
            <w:vAlign w:val="center"/>
          </w:tcPr>
          <w:p w14:paraId="45EAD27D" w14:textId="77777777" w:rsidR="00CE7B46" w:rsidRPr="00815D0F" w:rsidRDefault="00CE7B46" w:rsidP="00CE7B46">
            <w:pPr>
              <w:pStyle w:val="TableParagraph"/>
              <w:spacing w:before="40" w:after="40" w:line="264" w:lineRule="auto"/>
              <w:ind w:left="0"/>
              <w:rPr>
                <w:sz w:val="20"/>
                <w:szCs w:val="20"/>
                <w:lang w:val="cs-CZ"/>
              </w:rPr>
            </w:pPr>
            <w:r>
              <w:rPr>
                <w:sz w:val="20"/>
                <w:szCs w:val="20"/>
                <w:lang w:val="cs-CZ"/>
              </w:rPr>
              <w:t>Petr</w:t>
            </w:r>
          </w:p>
        </w:tc>
        <w:tc>
          <w:tcPr>
            <w:tcW w:w="3937" w:type="dxa"/>
            <w:gridSpan w:val="8"/>
            <w:vAlign w:val="center"/>
          </w:tcPr>
          <w:p w14:paraId="5C99E0F9" w14:textId="77777777" w:rsidR="00CE7B46" w:rsidRPr="00815D0F" w:rsidRDefault="00CE7B46" w:rsidP="00CE7B46">
            <w:pPr>
              <w:pStyle w:val="TableParagraph"/>
              <w:spacing w:before="40" w:after="40" w:line="264" w:lineRule="auto"/>
              <w:ind w:left="0"/>
              <w:rPr>
                <w:sz w:val="20"/>
                <w:szCs w:val="20"/>
                <w:lang w:val="cs-CZ"/>
              </w:rPr>
            </w:pPr>
            <w:r>
              <w:rPr>
                <w:sz w:val="20"/>
                <w:szCs w:val="20"/>
                <w:lang w:val="cs-CZ"/>
              </w:rPr>
              <w:t>doc. Ing., Ph.D.</w:t>
            </w:r>
          </w:p>
        </w:tc>
      </w:tr>
      <w:tr w:rsidR="00CE7B46" w:rsidRPr="002711A0" w14:paraId="1672A61B" w14:textId="77777777" w:rsidTr="001A5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206"/>
        </w:trPr>
        <w:tc>
          <w:tcPr>
            <w:tcW w:w="2867" w:type="dxa"/>
            <w:gridSpan w:val="3"/>
            <w:vAlign w:val="center"/>
          </w:tcPr>
          <w:p w14:paraId="5D8A999C" w14:textId="77777777" w:rsidR="00CE7B46" w:rsidRPr="00815D0F" w:rsidRDefault="005758A7" w:rsidP="00CE7B46">
            <w:pPr>
              <w:spacing w:before="40" w:after="40" w:line="264" w:lineRule="auto"/>
              <w:rPr>
                <w:color w:val="000000" w:themeColor="text1"/>
              </w:rPr>
            </w:pPr>
            <w:hyperlink w:anchor="Kašpárková" w:history="1">
              <w:r w:rsidR="00CE7B46">
                <w:rPr>
                  <w:rStyle w:val="Hypertextovodkaz"/>
                </w:rPr>
                <w:t>Kašpárková</w:t>
              </w:r>
            </w:hyperlink>
          </w:p>
        </w:tc>
        <w:tc>
          <w:tcPr>
            <w:tcW w:w="2977" w:type="dxa"/>
            <w:gridSpan w:val="12"/>
            <w:vAlign w:val="center"/>
          </w:tcPr>
          <w:p w14:paraId="2933CC84" w14:textId="77777777" w:rsidR="00CE7B46" w:rsidRPr="00815D0F" w:rsidRDefault="00CE7B46" w:rsidP="00CE7B46">
            <w:pPr>
              <w:pStyle w:val="TableParagraph"/>
              <w:spacing w:before="40" w:after="40" w:line="264" w:lineRule="auto"/>
              <w:ind w:left="0"/>
              <w:rPr>
                <w:sz w:val="20"/>
                <w:szCs w:val="20"/>
                <w:lang w:val="cs-CZ"/>
              </w:rPr>
            </w:pPr>
            <w:r>
              <w:rPr>
                <w:sz w:val="20"/>
                <w:szCs w:val="20"/>
                <w:lang w:val="cs-CZ"/>
              </w:rPr>
              <w:t>Věra</w:t>
            </w:r>
          </w:p>
        </w:tc>
        <w:tc>
          <w:tcPr>
            <w:tcW w:w="3937" w:type="dxa"/>
            <w:gridSpan w:val="8"/>
            <w:vAlign w:val="center"/>
          </w:tcPr>
          <w:p w14:paraId="4339AB6F" w14:textId="77777777" w:rsidR="00CE7B46" w:rsidRPr="00815D0F" w:rsidRDefault="00CE7B46" w:rsidP="00CE7B46">
            <w:pPr>
              <w:pStyle w:val="TableParagraph"/>
              <w:spacing w:before="40" w:after="40" w:line="264" w:lineRule="auto"/>
              <w:ind w:left="0"/>
              <w:rPr>
                <w:sz w:val="20"/>
                <w:szCs w:val="20"/>
                <w:lang w:val="cs-CZ"/>
              </w:rPr>
            </w:pPr>
            <w:r>
              <w:rPr>
                <w:sz w:val="20"/>
                <w:szCs w:val="20"/>
                <w:lang w:val="cs-CZ"/>
              </w:rPr>
              <w:t>doc. Ing., CSc.</w:t>
            </w:r>
          </w:p>
        </w:tc>
      </w:tr>
      <w:tr w:rsidR="00CE7B46" w:rsidRPr="002711A0" w14:paraId="424DB5DC" w14:textId="77777777" w:rsidTr="001A5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110"/>
        </w:trPr>
        <w:tc>
          <w:tcPr>
            <w:tcW w:w="2867" w:type="dxa"/>
            <w:gridSpan w:val="3"/>
            <w:vAlign w:val="center"/>
          </w:tcPr>
          <w:p w14:paraId="475B190C" w14:textId="77777777" w:rsidR="00CE7B46" w:rsidRPr="00815D0F" w:rsidRDefault="005758A7" w:rsidP="00CE7B46">
            <w:pPr>
              <w:spacing w:before="40" w:after="40" w:line="264" w:lineRule="auto"/>
              <w:rPr>
                <w:color w:val="FF0000"/>
              </w:rPr>
            </w:pPr>
            <w:hyperlink w:anchor="Lehocký" w:history="1">
              <w:r w:rsidR="00CE7B46" w:rsidRPr="00D02D5F">
                <w:rPr>
                  <w:rStyle w:val="Hypertextovodkaz"/>
                </w:rPr>
                <w:t>Lehocký</w:t>
              </w:r>
            </w:hyperlink>
          </w:p>
        </w:tc>
        <w:tc>
          <w:tcPr>
            <w:tcW w:w="2977" w:type="dxa"/>
            <w:gridSpan w:val="12"/>
            <w:vAlign w:val="center"/>
          </w:tcPr>
          <w:p w14:paraId="0CDCC6E4" w14:textId="77777777" w:rsidR="00CE7B46" w:rsidRPr="00815D0F" w:rsidRDefault="00CE7B46" w:rsidP="00CE7B46">
            <w:pPr>
              <w:pStyle w:val="TableParagraph"/>
              <w:spacing w:before="40" w:after="40" w:line="264" w:lineRule="auto"/>
              <w:ind w:left="0"/>
              <w:rPr>
                <w:sz w:val="20"/>
                <w:szCs w:val="20"/>
                <w:lang w:val="cs-CZ"/>
              </w:rPr>
            </w:pPr>
            <w:r>
              <w:rPr>
                <w:sz w:val="20"/>
                <w:szCs w:val="20"/>
                <w:lang w:val="cs-CZ"/>
              </w:rPr>
              <w:t>Marián</w:t>
            </w:r>
          </w:p>
        </w:tc>
        <w:tc>
          <w:tcPr>
            <w:tcW w:w="3937" w:type="dxa"/>
            <w:gridSpan w:val="8"/>
            <w:vAlign w:val="center"/>
          </w:tcPr>
          <w:p w14:paraId="0CC6D107" w14:textId="77777777" w:rsidR="00CE7B46" w:rsidRPr="00F018CA" w:rsidRDefault="00CE7B46" w:rsidP="00CE7B46">
            <w:pPr>
              <w:pStyle w:val="TableParagraph"/>
              <w:spacing w:before="40" w:after="40" w:line="264" w:lineRule="auto"/>
              <w:ind w:left="0"/>
              <w:rPr>
                <w:b/>
                <w:sz w:val="20"/>
                <w:szCs w:val="20"/>
                <w:lang w:val="cs-CZ"/>
              </w:rPr>
            </w:pPr>
            <w:r>
              <w:rPr>
                <w:sz w:val="20"/>
                <w:szCs w:val="20"/>
                <w:lang w:val="cs-CZ"/>
              </w:rPr>
              <w:t>doc. Ing., Ph.D.</w:t>
            </w:r>
          </w:p>
        </w:tc>
      </w:tr>
      <w:tr w:rsidR="00CE7B46" w:rsidRPr="002711A0" w14:paraId="2B9ED853" w14:textId="77777777" w:rsidTr="001A5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230"/>
        </w:trPr>
        <w:tc>
          <w:tcPr>
            <w:tcW w:w="2867" w:type="dxa"/>
            <w:gridSpan w:val="3"/>
            <w:vAlign w:val="center"/>
          </w:tcPr>
          <w:p w14:paraId="3A469B3A" w14:textId="77777777" w:rsidR="00CE7B46" w:rsidRPr="0086771F" w:rsidRDefault="005758A7" w:rsidP="00CE7B46">
            <w:pPr>
              <w:spacing w:before="40" w:after="40" w:line="264" w:lineRule="auto"/>
            </w:pPr>
            <w:hyperlink w:anchor="Mráček" w:history="1">
              <w:r w:rsidR="00CE7B46" w:rsidRPr="0086771F">
                <w:rPr>
                  <w:rStyle w:val="Hypertextovodkaz"/>
                </w:rPr>
                <w:t>Mráček</w:t>
              </w:r>
            </w:hyperlink>
          </w:p>
        </w:tc>
        <w:tc>
          <w:tcPr>
            <w:tcW w:w="2977" w:type="dxa"/>
            <w:gridSpan w:val="12"/>
            <w:vAlign w:val="center"/>
          </w:tcPr>
          <w:p w14:paraId="41BDE5E6" w14:textId="77777777" w:rsidR="00CE7B46" w:rsidRPr="0086771F" w:rsidRDefault="00CE7B46" w:rsidP="00CE7B46">
            <w:pPr>
              <w:pStyle w:val="TableParagraph"/>
              <w:spacing w:before="40" w:after="40" w:line="264" w:lineRule="auto"/>
              <w:ind w:left="0"/>
              <w:rPr>
                <w:sz w:val="20"/>
                <w:szCs w:val="20"/>
              </w:rPr>
            </w:pPr>
            <w:r w:rsidRPr="0086771F">
              <w:rPr>
                <w:sz w:val="20"/>
                <w:szCs w:val="20"/>
              </w:rPr>
              <w:t>Aleš</w:t>
            </w:r>
          </w:p>
        </w:tc>
        <w:tc>
          <w:tcPr>
            <w:tcW w:w="3937" w:type="dxa"/>
            <w:gridSpan w:val="8"/>
            <w:vAlign w:val="center"/>
          </w:tcPr>
          <w:p w14:paraId="2D297CA0" w14:textId="77777777" w:rsidR="00CE7B46" w:rsidRPr="0086771F" w:rsidRDefault="00CE7B46" w:rsidP="00CE7B46">
            <w:pPr>
              <w:pStyle w:val="TableParagraph"/>
              <w:spacing w:before="40" w:after="40" w:line="264" w:lineRule="auto"/>
              <w:ind w:left="0"/>
              <w:rPr>
                <w:sz w:val="20"/>
                <w:szCs w:val="20"/>
              </w:rPr>
            </w:pPr>
            <w:r w:rsidRPr="0086771F">
              <w:rPr>
                <w:sz w:val="20"/>
                <w:szCs w:val="20"/>
              </w:rPr>
              <w:t>doc. Mgr., Ph.D.</w:t>
            </w:r>
          </w:p>
        </w:tc>
      </w:tr>
      <w:tr w:rsidR="00CE7B46" w:rsidRPr="002711A0" w14:paraId="276FB8B7" w14:textId="77777777" w:rsidTr="001A5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230"/>
        </w:trPr>
        <w:tc>
          <w:tcPr>
            <w:tcW w:w="2867" w:type="dxa"/>
            <w:gridSpan w:val="3"/>
            <w:vAlign w:val="center"/>
          </w:tcPr>
          <w:p w14:paraId="07DDA599" w14:textId="77777777" w:rsidR="00CE7B46" w:rsidRDefault="005758A7" w:rsidP="00CE7B46">
            <w:pPr>
              <w:spacing w:before="40" w:after="40" w:line="264" w:lineRule="auto"/>
            </w:pPr>
            <w:hyperlink w:anchor="Saha" w:history="1">
              <w:r w:rsidR="00CE7B46" w:rsidRPr="002C110B">
                <w:rPr>
                  <w:rStyle w:val="Hypertextovodkaz"/>
                </w:rPr>
                <w:t>S</w:t>
              </w:r>
              <w:r w:rsidR="00CE7B46">
                <w:rPr>
                  <w:rStyle w:val="Hypertextovodkaz"/>
                </w:rPr>
                <w:t>aha</w:t>
              </w:r>
            </w:hyperlink>
          </w:p>
        </w:tc>
        <w:tc>
          <w:tcPr>
            <w:tcW w:w="2977" w:type="dxa"/>
            <w:gridSpan w:val="12"/>
            <w:vAlign w:val="center"/>
          </w:tcPr>
          <w:p w14:paraId="5D268FF5" w14:textId="77777777" w:rsidR="00CE7B46" w:rsidRPr="00203B35" w:rsidRDefault="00CE7B46" w:rsidP="00CE7B46">
            <w:pPr>
              <w:pStyle w:val="TableParagraph"/>
              <w:spacing w:before="40" w:after="40" w:line="264" w:lineRule="auto"/>
              <w:ind w:left="0"/>
              <w:rPr>
                <w:sz w:val="20"/>
                <w:szCs w:val="20"/>
              </w:rPr>
            </w:pPr>
            <w:r>
              <w:rPr>
                <w:sz w:val="20"/>
                <w:szCs w:val="20"/>
              </w:rPr>
              <w:t>Nabanita</w:t>
            </w:r>
          </w:p>
        </w:tc>
        <w:tc>
          <w:tcPr>
            <w:tcW w:w="3937" w:type="dxa"/>
            <w:gridSpan w:val="8"/>
            <w:vAlign w:val="center"/>
          </w:tcPr>
          <w:p w14:paraId="2B6D9EBE" w14:textId="7B7F7E1C" w:rsidR="00CE7B46" w:rsidRDefault="00CE7B46" w:rsidP="00CE7B46">
            <w:pPr>
              <w:pStyle w:val="TableParagraph"/>
              <w:spacing w:before="40" w:after="40" w:line="264" w:lineRule="auto"/>
              <w:ind w:left="0"/>
              <w:rPr>
                <w:sz w:val="20"/>
                <w:szCs w:val="20"/>
              </w:rPr>
            </w:pPr>
            <w:r>
              <w:rPr>
                <w:sz w:val="20"/>
                <w:szCs w:val="20"/>
              </w:rPr>
              <w:t>doc., MSc., Ph.D.</w:t>
            </w:r>
          </w:p>
        </w:tc>
      </w:tr>
      <w:tr w:rsidR="00CE7B46" w:rsidRPr="002711A0" w14:paraId="7AC97762" w14:textId="77777777" w:rsidTr="001A5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230"/>
        </w:trPr>
        <w:tc>
          <w:tcPr>
            <w:tcW w:w="2867" w:type="dxa"/>
            <w:gridSpan w:val="3"/>
            <w:vAlign w:val="center"/>
          </w:tcPr>
          <w:p w14:paraId="040E0838" w14:textId="77777777" w:rsidR="00CE7B46" w:rsidRPr="00203B35" w:rsidRDefault="005758A7" w:rsidP="00CE7B46">
            <w:pPr>
              <w:spacing w:before="40" w:after="40" w:line="264" w:lineRule="auto"/>
            </w:pPr>
            <w:hyperlink w:anchor="Sáha" w:history="1">
              <w:r w:rsidR="00CE7B46">
                <w:rPr>
                  <w:rStyle w:val="Hypertextovodkaz"/>
                </w:rPr>
                <w:t>Sáha</w:t>
              </w:r>
            </w:hyperlink>
          </w:p>
        </w:tc>
        <w:tc>
          <w:tcPr>
            <w:tcW w:w="2977" w:type="dxa"/>
            <w:gridSpan w:val="12"/>
            <w:vAlign w:val="center"/>
          </w:tcPr>
          <w:p w14:paraId="295E079D" w14:textId="77777777" w:rsidR="00CE7B46" w:rsidRPr="00203B35" w:rsidRDefault="00CE7B46" w:rsidP="00CE7B46">
            <w:pPr>
              <w:pStyle w:val="TableParagraph"/>
              <w:spacing w:before="40" w:after="40" w:line="264" w:lineRule="auto"/>
              <w:ind w:left="0"/>
              <w:rPr>
                <w:sz w:val="20"/>
                <w:szCs w:val="20"/>
              </w:rPr>
            </w:pPr>
            <w:r>
              <w:rPr>
                <w:sz w:val="20"/>
                <w:szCs w:val="20"/>
              </w:rPr>
              <w:t>Petr</w:t>
            </w:r>
          </w:p>
        </w:tc>
        <w:tc>
          <w:tcPr>
            <w:tcW w:w="3937" w:type="dxa"/>
            <w:gridSpan w:val="8"/>
            <w:vAlign w:val="center"/>
          </w:tcPr>
          <w:p w14:paraId="1756DF84" w14:textId="77777777" w:rsidR="00CE7B46" w:rsidRPr="002711A0" w:rsidRDefault="00CE7B46" w:rsidP="00CE7B46">
            <w:pPr>
              <w:pStyle w:val="TableParagraph"/>
              <w:spacing w:before="40" w:after="40" w:line="264" w:lineRule="auto"/>
              <w:ind w:left="0"/>
              <w:rPr>
                <w:sz w:val="20"/>
                <w:szCs w:val="20"/>
              </w:rPr>
            </w:pPr>
            <w:r>
              <w:rPr>
                <w:sz w:val="20"/>
                <w:szCs w:val="20"/>
              </w:rPr>
              <w:t>prof. Ing., CSc.</w:t>
            </w:r>
          </w:p>
        </w:tc>
      </w:tr>
      <w:tr w:rsidR="00CE7B46" w:rsidRPr="002711A0" w14:paraId="5663B3F7" w14:textId="77777777" w:rsidTr="001A5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After w:val="3"/>
          <w:wAfter w:w="284" w:type="dxa"/>
          <w:trHeight w:val="230"/>
        </w:trPr>
        <w:tc>
          <w:tcPr>
            <w:tcW w:w="2867" w:type="dxa"/>
            <w:gridSpan w:val="3"/>
            <w:vAlign w:val="center"/>
          </w:tcPr>
          <w:p w14:paraId="1DF5DFCB" w14:textId="77777777" w:rsidR="00CE7B46" w:rsidRPr="00203B35" w:rsidRDefault="005758A7" w:rsidP="00CE7B46">
            <w:pPr>
              <w:spacing w:before="40" w:after="40" w:line="264" w:lineRule="auto"/>
            </w:pPr>
            <w:hyperlink w:anchor="Sedlařík" w:history="1">
              <w:r w:rsidR="00CE7B46">
                <w:rPr>
                  <w:rStyle w:val="Hypertextovodkaz"/>
                </w:rPr>
                <w:t>Sedlařík</w:t>
              </w:r>
            </w:hyperlink>
          </w:p>
        </w:tc>
        <w:tc>
          <w:tcPr>
            <w:tcW w:w="2977" w:type="dxa"/>
            <w:gridSpan w:val="12"/>
            <w:vAlign w:val="center"/>
          </w:tcPr>
          <w:p w14:paraId="7C972584" w14:textId="77777777" w:rsidR="00CE7B46" w:rsidRPr="00203B35" w:rsidRDefault="00CE7B46" w:rsidP="00CE7B46">
            <w:pPr>
              <w:pStyle w:val="TableParagraph"/>
              <w:spacing w:before="40" w:after="40" w:line="264" w:lineRule="auto"/>
              <w:ind w:left="0"/>
              <w:rPr>
                <w:sz w:val="20"/>
                <w:szCs w:val="20"/>
              </w:rPr>
            </w:pPr>
            <w:r>
              <w:rPr>
                <w:sz w:val="20"/>
                <w:szCs w:val="20"/>
              </w:rPr>
              <w:t>Vladimír</w:t>
            </w:r>
          </w:p>
        </w:tc>
        <w:tc>
          <w:tcPr>
            <w:tcW w:w="3937" w:type="dxa"/>
            <w:gridSpan w:val="8"/>
            <w:vAlign w:val="center"/>
          </w:tcPr>
          <w:p w14:paraId="4D8730B0" w14:textId="77777777" w:rsidR="00CE7B46" w:rsidRPr="002711A0" w:rsidRDefault="00CE7B46" w:rsidP="00CE7B46">
            <w:pPr>
              <w:pStyle w:val="TableParagraph"/>
              <w:spacing w:before="40" w:after="40" w:line="264" w:lineRule="auto"/>
              <w:ind w:left="0"/>
              <w:rPr>
                <w:sz w:val="20"/>
                <w:szCs w:val="20"/>
              </w:rPr>
            </w:pPr>
            <w:r>
              <w:rPr>
                <w:sz w:val="20"/>
                <w:szCs w:val="20"/>
              </w:rPr>
              <w:t>prof. Ing., Ph.D.</w:t>
            </w:r>
          </w:p>
        </w:tc>
      </w:tr>
    </w:tbl>
    <w:p w14:paraId="0563F804" w14:textId="77777777" w:rsidR="004C3D73" w:rsidRDefault="004C3D73" w:rsidP="00046FAD">
      <w:pPr>
        <w:spacing w:line="264" w:lineRule="auto"/>
      </w:pPr>
    </w:p>
    <w:p w14:paraId="672E5438" w14:textId="77777777" w:rsidR="004C3D73" w:rsidRDefault="004C3D73" w:rsidP="00046FAD">
      <w:pPr>
        <w:spacing w:line="264" w:lineRule="auto"/>
      </w:pPr>
    </w:p>
    <w:p w14:paraId="20168ECD" w14:textId="3021251E" w:rsidR="005B59F7" w:rsidRPr="0024535B" w:rsidRDefault="00872231" w:rsidP="005B59F7">
      <w:pPr>
        <w:tabs>
          <w:tab w:val="left" w:pos="761"/>
        </w:tabs>
        <w:spacing w:line="264" w:lineRule="auto"/>
        <w:ind w:left="-142" w:right="-567"/>
        <w:jc w:val="both"/>
      </w:pPr>
      <w:r w:rsidRPr="0024535B">
        <w:t xml:space="preserve">Uvedení školitelé jsou vědecko-výzkumnými </w:t>
      </w:r>
      <w:r w:rsidR="00EE3D4A" w:rsidRPr="0024535B">
        <w:t xml:space="preserve">nebo akademickými </w:t>
      </w:r>
      <w:r w:rsidRPr="0024535B">
        <w:t xml:space="preserve">pracovníky </w:t>
      </w:r>
      <w:r w:rsidR="00F54E75" w:rsidRPr="0024535B">
        <w:t>působící</w:t>
      </w:r>
      <w:r w:rsidR="002C13AA" w:rsidRPr="0024535B">
        <w:t>mi</w:t>
      </w:r>
      <w:r w:rsidR="00F54E75" w:rsidRPr="0024535B">
        <w:t xml:space="preserve"> </w:t>
      </w:r>
      <w:r w:rsidR="001D76D4" w:rsidRPr="0024535B">
        <w:t>na Centru polymerních systémů Univerzitního</w:t>
      </w:r>
      <w:r w:rsidRPr="0024535B">
        <w:t xml:space="preserve"> institu</w:t>
      </w:r>
      <w:r w:rsidR="001D76D4" w:rsidRPr="0024535B">
        <w:t xml:space="preserve">tu UTB ve Zlíně. </w:t>
      </w:r>
    </w:p>
    <w:p w14:paraId="1C71028D" w14:textId="0EA93365" w:rsidR="005B59F7" w:rsidRPr="0024535B" w:rsidRDefault="005B59F7" w:rsidP="005B59F7">
      <w:pPr>
        <w:tabs>
          <w:tab w:val="left" w:pos="761"/>
        </w:tabs>
        <w:spacing w:line="264" w:lineRule="auto"/>
        <w:ind w:left="-142" w:right="-567"/>
        <w:jc w:val="both"/>
      </w:pPr>
      <w:r w:rsidRPr="0024535B">
        <w:t>Antonio Di Martino, Ph.D.</w:t>
      </w:r>
      <w:r w:rsidR="00306F88">
        <w:t>,</w:t>
      </w:r>
      <w:r w:rsidRPr="0024535B">
        <w:t xml:space="preserve"> byl rektorem UTB ustanoven školitelem po schválení příslušnou vědeckou radou</w:t>
      </w:r>
      <w:r w:rsidR="00C52412">
        <w:t xml:space="preserve"> (dle PPS SP UTB)</w:t>
      </w:r>
      <w:r w:rsidRPr="0024535B">
        <w:t xml:space="preserve">. Dr. Di Martino je zahraniční pracovník již dlouhodobě působící v České republice s významnou projektovou zkušeností, mezinárodní spoluprací a významnou publikační aktivitou v oblasti přípravy a charakterizace nosičů léčiv, bio a nanomateriálů, polysacharidů, enkapsulace a genové terapie. (ORCID Number 0000-0002-2664-4483, h-index 7-WoS, 7-Scopus). </w:t>
      </w:r>
    </w:p>
    <w:p w14:paraId="367B97EA" w14:textId="77777777" w:rsidR="005B59F7" w:rsidRPr="0024535B" w:rsidRDefault="005B59F7" w:rsidP="005B59F7">
      <w:pPr>
        <w:tabs>
          <w:tab w:val="left" w:pos="761"/>
        </w:tabs>
        <w:spacing w:line="264" w:lineRule="auto"/>
        <w:ind w:left="-142" w:right="-567"/>
        <w:jc w:val="both"/>
      </w:pPr>
    </w:p>
    <w:p w14:paraId="00717F8F" w14:textId="3E7FCACB" w:rsidR="005B59F7" w:rsidRPr="0024535B" w:rsidRDefault="005B59F7" w:rsidP="005B59F7">
      <w:pPr>
        <w:tabs>
          <w:tab w:val="left" w:pos="761"/>
        </w:tabs>
        <w:spacing w:line="264" w:lineRule="auto"/>
        <w:ind w:left="-142" w:right="-567"/>
        <w:jc w:val="both"/>
      </w:pPr>
      <w:r w:rsidRPr="0024535B">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p w14:paraId="7E01441F" w14:textId="77777777" w:rsidR="00DB341D" w:rsidRDefault="00DB341D" w:rsidP="00CD20E6">
      <w:pPr>
        <w:pStyle w:val="Zkladntext"/>
        <w:spacing w:before="91"/>
        <w:ind w:left="-142" w:right="-569"/>
        <w:jc w:val="both"/>
        <w:rPr>
          <w:b/>
          <w:sz w:val="21"/>
          <w:szCs w:val="21"/>
        </w:rPr>
      </w:pPr>
    </w:p>
    <w:p w14:paraId="267A9B89" w14:textId="77777777" w:rsidR="005040BE" w:rsidRDefault="005040BE" w:rsidP="002C110B">
      <w:pPr>
        <w:spacing w:line="264" w:lineRule="auto"/>
        <w:ind w:left="-142" w:right="-567"/>
        <w:jc w:val="both"/>
      </w:pPr>
      <w:r>
        <w:br w:type="page"/>
      </w:r>
    </w:p>
    <w:tbl>
      <w:tblPr>
        <w:tblW w:w="1006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93"/>
        <w:gridCol w:w="1277"/>
        <w:gridCol w:w="2835"/>
        <w:gridCol w:w="3260"/>
      </w:tblGrid>
      <w:tr w:rsidR="000B30CD" w:rsidRPr="0010667E" w14:paraId="46CDEB57" w14:textId="77777777" w:rsidTr="000B30CD">
        <w:trPr>
          <w:trHeight w:val="425"/>
        </w:trPr>
        <w:tc>
          <w:tcPr>
            <w:tcW w:w="10065" w:type="dxa"/>
            <w:gridSpan w:val="4"/>
            <w:tcBorders>
              <w:top w:val="single" w:sz="4" w:space="0" w:color="auto"/>
              <w:left w:val="single" w:sz="4" w:space="0" w:color="auto"/>
              <w:bottom w:val="single" w:sz="4" w:space="0" w:color="auto"/>
              <w:right w:val="single" w:sz="4" w:space="0" w:color="auto"/>
            </w:tcBorders>
            <w:shd w:val="clear" w:color="auto" w:fill="BCD5ED"/>
          </w:tcPr>
          <w:p w14:paraId="48AD98DB" w14:textId="77777777" w:rsidR="000B30CD" w:rsidRPr="0010667E" w:rsidRDefault="000B30CD" w:rsidP="00FF35A6">
            <w:pPr>
              <w:spacing w:before="60" w:after="60"/>
              <w:jc w:val="center"/>
              <w:rPr>
                <w:b/>
                <w:sz w:val="28"/>
                <w:szCs w:val="28"/>
              </w:rPr>
            </w:pPr>
            <w:r>
              <w:lastRenderedPageBreak/>
              <w:br w:type="page"/>
            </w:r>
            <w:r>
              <w:rPr>
                <w:b/>
                <w:sz w:val="28"/>
                <w:szCs w:val="28"/>
              </w:rPr>
              <w:t>Personální zabezpečení - přehled členů oborové rady</w:t>
            </w:r>
          </w:p>
        </w:tc>
      </w:tr>
      <w:tr w:rsidR="000B30CD" w:rsidRPr="007E4E11" w14:paraId="24859216" w14:textId="77777777" w:rsidTr="000B30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29"/>
        </w:trPr>
        <w:tc>
          <w:tcPr>
            <w:tcW w:w="2693" w:type="dxa"/>
            <w:tcBorders>
              <w:top w:val="double" w:sz="1" w:space="0" w:color="000000"/>
            </w:tcBorders>
            <w:shd w:val="clear" w:color="auto" w:fill="F7C9AC"/>
          </w:tcPr>
          <w:p w14:paraId="64CA4404" w14:textId="77777777" w:rsidR="000B30CD" w:rsidRPr="007E4E11" w:rsidRDefault="000B30CD" w:rsidP="00046FAD">
            <w:pPr>
              <w:pStyle w:val="TableParagraph"/>
              <w:spacing w:before="40" w:after="40" w:line="264" w:lineRule="auto"/>
              <w:ind w:left="0"/>
              <w:rPr>
                <w:b/>
                <w:sz w:val="20"/>
                <w:szCs w:val="20"/>
                <w:lang w:val="cs-CZ"/>
              </w:rPr>
            </w:pPr>
            <w:r w:rsidRPr="007E4E11">
              <w:rPr>
                <w:b/>
                <w:sz w:val="20"/>
                <w:szCs w:val="20"/>
                <w:lang w:val="cs-CZ"/>
              </w:rPr>
              <w:t>Vysoká škola</w:t>
            </w:r>
          </w:p>
        </w:tc>
        <w:tc>
          <w:tcPr>
            <w:tcW w:w="7372" w:type="dxa"/>
            <w:gridSpan w:val="3"/>
            <w:tcBorders>
              <w:top w:val="double" w:sz="1" w:space="0" w:color="000000"/>
            </w:tcBorders>
          </w:tcPr>
          <w:p w14:paraId="3EA03E5F" w14:textId="77777777" w:rsidR="000B30CD" w:rsidRPr="007E4E11" w:rsidRDefault="000B30CD" w:rsidP="00046FAD">
            <w:pPr>
              <w:pStyle w:val="TableParagraph"/>
              <w:spacing w:before="40" w:after="40" w:line="264" w:lineRule="auto"/>
              <w:ind w:left="0"/>
              <w:rPr>
                <w:sz w:val="20"/>
                <w:szCs w:val="20"/>
                <w:lang w:val="cs-CZ"/>
              </w:rPr>
            </w:pPr>
            <w:r w:rsidRPr="007E4E11">
              <w:rPr>
                <w:sz w:val="20"/>
                <w:szCs w:val="20"/>
                <w:lang w:val="cs-CZ"/>
              </w:rPr>
              <w:t>Univerzita Tomáše Bati ve Zlíně</w:t>
            </w:r>
          </w:p>
        </w:tc>
      </w:tr>
      <w:tr w:rsidR="000B30CD" w:rsidRPr="007E4E11" w14:paraId="4146AD94" w14:textId="77777777" w:rsidTr="00FF35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7C9AC"/>
          </w:tcPr>
          <w:p w14:paraId="33422C16" w14:textId="77777777" w:rsidR="000B30CD" w:rsidRPr="007E4E11" w:rsidRDefault="000B30CD" w:rsidP="00046FAD">
            <w:pPr>
              <w:pStyle w:val="TableParagraph"/>
              <w:spacing w:before="40" w:after="40" w:line="264" w:lineRule="auto"/>
              <w:ind w:left="0"/>
              <w:rPr>
                <w:b/>
                <w:sz w:val="20"/>
                <w:szCs w:val="20"/>
                <w:lang w:val="cs-CZ"/>
              </w:rPr>
            </w:pPr>
            <w:r w:rsidRPr="007E4E11">
              <w:rPr>
                <w:b/>
                <w:sz w:val="20"/>
                <w:szCs w:val="20"/>
                <w:lang w:val="cs-CZ"/>
              </w:rPr>
              <w:t>Součást vysoké školy</w:t>
            </w:r>
          </w:p>
        </w:tc>
        <w:tc>
          <w:tcPr>
            <w:tcW w:w="7372" w:type="dxa"/>
            <w:gridSpan w:val="3"/>
            <w:vAlign w:val="center"/>
          </w:tcPr>
          <w:p w14:paraId="0CA21685" w14:textId="77777777" w:rsidR="000B30CD" w:rsidRPr="007E4E11" w:rsidRDefault="000B30CD" w:rsidP="00046FAD">
            <w:pPr>
              <w:pStyle w:val="TableParagraph"/>
              <w:spacing w:before="40" w:after="40" w:line="264" w:lineRule="auto"/>
              <w:ind w:left="0"/>
              <w:rPr>
                <w:sz w:val="20"/>
                <w:szCs w:val="20"/>
                <w:lang w:val="cs-CZ"/>
              </w:rPr>
            </w:pPr>
            <w:r w:rsidRPr="00AC624D">
              <w:rPr>
                <w:sz w:val="20"/>
                <w:szCs w:val="20"/>
                <w:lang w:val="cs-CZ"/>
              </w:rPr>
              <w:t>Univerzitní institut</w:t>
            </w:r>
          </w:p>
        </w:tc>
      </w:tr>
      <w:tr w:rsidR="000B30CD" w:rsidRPr="007E4E11" w14:paraId="608F97DF" w14:textId="77777777" w:rsidTr="00FF35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7C9AC"/>
          </w:tcPr>
          <w:p w14:paraId="4F7DE89F" w14:textId="77777777" w:rsidR="000B30CD" w:rsidRPr="007E4E11" w:rsidRDefault="000B30CD" w:rsidP="00046FAD">
            <w:pPr>
              <w:pStyle w:val="TableParagraph"/>
              <w:spacing w:before="40" w:after="40" w:line="264" w:lineRule="auto"/>
              <w:ind w:left="0"/>
              <w:rPr>
                <w:b/>
                <w:sz w:val="20"/>
                <w:szCs w:val="20"/>
                <w:lang w:val="cs-CZ"/>
              </w:rPr>
            </w:pPr>
            <w:r w:rsidRPr="007E4E11">
              <w:rPr>
                <w:b/>
                <w:sz w:val="20"/>
                <w:szCs w:val="20"/>
                <w:lang w:val="cs-CZ"/>
              </w:rPr>
              <w:t>Název studijního programu</w:t>
            </w:r>
          </w:p>
        </w:tc>
        <w:tc>
          <w:tcPr>
            <w:tcW w:w="7372" w:type="dxa"/>
            <w:gridSpan w:val="3"/>
            <w:vAlign w:val="center"/>
          </w:tcPr>
          <w:p w14:paraId="2C51FE25" w14:textId="475BF753" w:rsidR="000B30CD" w:rsidRPr="00255D37" w:rsidRDefault="00255D37" w:rsidP="00046FAD">
            <w:pPr>
              <w:pStyle w:val="TableParagraph"/>
              <w:spacing w:before="40" w:after="40" w:line="264" w:lineRule="auto"/>
              <w:ind w:left="0"/>
              <w:rPr>
                <w:b/>
                <w:sz w:val="20"/>
                <w:szCs w:val="20"/>
                <w:lang w:val="cs-CZ"/>
              </w:rPr>
            </w:pPr>
            <w:r w:rsidRPr="00255D37">
              <w:rPr>
                <w:b/>
                <w:sz w:val="20"/>
                <w:szCs w:val="20"/>
              </w:rPr>
              <w:t>Biomaterials and Biocomposites</w:t>
            </w:r>
          </w:p>
        </w:tc>
      </w:tr>
      <w:tr w:rsidR="000B30CD" w:rsidRPr="007E4E11" w14:paraId="142D89AD"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BD4B4" w:themeFill="accent6" w:themeFillTint="66"/>
          </w:tcPr>
          <w:p w14:paraId="7FC23C52" w14:textId="77777777" w:rsidR="000B30CD" w:rsidRPr="007E4E11" w:rsidRDefault="000B30CD" w:rsidP="00046FAD">
            <w:pPr>
              <w:pStyle w:val="TableParagraph"/>
              <w:spacing w:before="20" w:after="20" w:line="264" w:lineRule="auto"/>
              <w:ind w:left="0"/>
              <w:rPr>
                <w:b/>
                <w:sz w:val="20"/>
                <w:szCs w:val="20"/>
                <w:lang w:val="cs-CZ"/>
              </w:rPr>
            </w:pPr>
            <w:r w:rsidRPr="007E4E11">
              <w:rPr>
                <w:b/>
                <w:sz w:val="20"/>
                <w:szCs w:val="20"/>
                <w:lang w:val="cs-CZ"/>
              </w:rPr>
              <w:t>Příjmení</w:t>
            </w:r>
          </w:p>
        </w:tc>
        <w:tc>
          <w:tcPr>
            <w:tcW w:w="1277" w:type="dxa"/>
            <w:shd w:val="clear" w:color="auto" w:fill="FBD4B4" w:themeFill="accent6" w:themeFillTint="66"/>
          </w:tcPr>
          <w:p w14:paraId="59910EB9" w14:textId="77777777" w:rsidR="000B30CD" w:rsidRPr="007E4E11" w:rsidRDefault="000B30CD" w:rsidP="00046FAD">
            <w:pPr>
              <w:pStyle w:val="TableParagraph"/>
              <w:spacing w:before="20" w:after="20" w:line="264" w:lineRule="auto"/>
              <w:ind w:left="0"/>
              <w:rPr>
                <w:b/>
                <w:sz w:val="20"/>
                <w:szCs w:val="20"/>
                <w:lang w:val="cs-CZ"/>
              </w:rPr>
            </w:pPr>
            <w:r w:rsidRPr="007E4E11">
              <w:rPr>
                <w:b/>
                <w:sz w:val="20"/>
                <w:szCs w:val="20"/>
                <w:lang w:val="cs-CZ"/>
              </w:rPr>
              <w:t>Jméno</w:t>
            </w:r>
          </w:p>
        </w:tc>
        <w:tc>
          <w:tcPr>
            <w:tcW w:w="2835" w:type="dxa"/>
            <w:shd w:val="clear" w:color="auto" w:fill="FBD4B4" w:themeFill="accent6" w:themeFillTint="66"/>
          </w:tcPr>
          <w:p w14:paraId="2CEEAFA4" w14:textId="77777777" w:rsidR="000B30CD" w:rsidRPr="007E4E11" w:rsidRDefault="000B30CD" w:rsidP="00046FAD">
            <w:pPr>
              <w:pStyle w:val="TableParagraph"/>
              <w:spacing w:before="20" w:after="20" w:line="264" w:lineRule="auto"/>
              <w:ind w:left="0"/>
              <w:rPr>
                <w:b/>
                <w:sz w:val="20"/>
                <w:szCs w:val="20"/>
                <w:lang w:val="cs-CZ"/>
              </w:rPr>
            </w:pPr>
            <w:r>
              <w:rPr>
                <w:b/>
                <w:sz w:val="20"/>
                <w:szCs w:val="20"/>
                <w:lang w:val="cs-CZ"/>
              </w:rPr>
              <w:t>Tituly</w:t>
            </w:r>
          </w:p>
        </w:tc>
        <w:tc>
          <w:tcPr>
            <w:tcW w:w="3260" w:type="dxa"/>
            <w:shd w:val="clear" w:color="auto" w:fill="FBD4B4" w:themeFill="accent6" w:themeFillTint="66"/>
          </w:tcPr>
          <w:p w14:paraId="5BD4F7A6" w14:textId="77777777" w:rsidR="000B30CD" w:rsidRPr="0029083B" w:rsidRDefault="000B30CD" w:rsidP="00046FAD">
            <w:pPr>
              <w:pStyle w:val="TableParagraph"/>
              <w:spacing w:before="20" w:after="20" w:line="264" w:lineRule="auto"/>
              <w:ind w:left="0"/>
              <w:jc w:val="both"/>
              <w:rPr>
                <w:b/>
                <w:sz w:val="16"/>
                <w:szCs w:val="16"/>
                <w:lang w:val="cs-CZ"/>
              </w:rPr>
            </w:pPr>
            <w:r>
              <w:rPr>
                <w:b/>
                <w:sz w:val="20"/>
                <w:szCs w:val="20"/>
                <w:lang w:val="cs-CZ"/>
              </w:rPr>
              <w:t xml:space="preserve">Domovské pracoviště </w:t>
            </w:r>
            <w:r w:rsidRPr="00E83F87">
              <w:rPr>
                <w:b/>
                <w:sz w:val="20"/>
                <w:szCs w:val="20"/>
                <w:lang w:val="cs-CZ"/>
              </w:rPr>
              <w:t>(u externích členů OR)</w:t>
            </w:r>
          </w:p>
        </w:tc>
      </w:tr>
      <w:tr w:rsidR="000B30CD" w:rsidRPr="002711A0" w14:paraId="63FA2DF7" w14:textId="77777777" w:rsidTr="000B30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10065" w:type="dxa"/>
            <w:gridSpan w:val="4"/>
            <w:vAlign w:val="center"/>
          </w:tcPr>
          <w:p w14:paraId="32077AAE" w14:textId="77777777" w:rsidR="000B30CD" w:rsidRPr="002711A0" w:rsidRDefault="000B30CD" w:rsidP="00046FAD">
            <w:pPr>
              <w:pStyle w:val="TableParagraph"/>
              <w:spacing w:before="20" w:after="20" w:line="264" w:lineRule="auto"/>
              <w:ind w:left="0"/>
              <w:rPr>
                <w:b/>
                <w:sz w:val="20"/>
                <w:szCs w:val="20"/>
                <w:lang w:val="cs-CZ"/>
              </w:rPr>
            </w:pPr>
            <w:r w:rsidRPr="002711A0">
              <w:rPr>
                <w:b/>
                <w:sz w:val="20"/>
                <w:szCs w:val="20"/>
              </w:rPr>
              <w:t>Externí členové OR:</w:t>
            </w:r>
          </w:p>
        </w:tc>
      </w:tr>
      <w:tr w:rsidR="00F018CA" w:rsidRPr="002711A0" w14:paraId="5F184972"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0FC244E2" w14:textId="77777777" w:rsidR="00F018CA" w:rsidRDefault="00F018CA" w:rsidP="00046FAD">
            <w:pPr>
              <w:pStyle w:val="TableParagraph"/>
              <w:spacing w:before="40" w:after="40" w:line="264" w:lineRule="auto"/>
              <w:ind w:left="0"/>
              <w:rPr>
                <w:sz w:val="20"/>
              </w:rPr>
            </w:pPr>
            <w:r>
              <w:rPr>
                <w:sz w:val="20"/>
              </w:rPr>
              <w:t>Bílková</w:t>
            </w:r>
          </w:p>
        </w:tc>
        <w:tc>
          <w:tcPr>
            <w:tcW w:w="1277" w:type="dxa"/>
            <w:vAlign w:val="center"/>
          </w:tcPr>
          <w:p w14:paraId="2AD95803" w14:textId="77777777" w:rsidR="00F018CA" w:rsidRDefault="00F018CA" w:rsidP="00046FAD">
            <w:pPr>
              <w:pStyle w:val="TableParagraph"/>
              <w:spacing w:before="40" w:after="40" w:line="264" w:lineRule="auto"/>
              <w:ind w:left="0"/>
              <w:rPr>
                <w:sz w:val="20"/>
                <w:szCs w:val="20"/>
                <w:lang w:val="cs-CZ"/>
              </w:rPr>
            </w:pPr>
            <w:r>
              <w:rPr>
                <w:sz w:val="20"/>
                <w:szCs w:val="20"/>
                <w:lang w:val="cs-CZ"/>
              </w:rPr>
              <w:t>Zuzana</w:t>
            </w:r>
          </w:p>
        </w:tc>
        <w:tc>
          <w:tcPr>
            <w:tcW w:w="2835" w:type="dxa"/>
            <w:vAlign w:val="center"/>
          </w:tcPr>
          <w:p w14:paraId="6F12309F" w14:textId="77777777" w:rsidR="00F018CA" w:rsidRDefault="00F018CA" w:rsidP="00046FAD">
            <w:pPr>
              <w:pStyle w:val="TableParagraph"/>
              <w:spacing w:before="40" w:after="40" w:line="264" w:lineRule="auto"/>
              <w:ind w:left="0"/>
              <w:rPr>
                <w:sz w:val="20"/>
                <w:szCs w:val="20"/>
                <w:lang w:val="cs-CZ"/>
              </w:rPr>
            </w:pPr>
            <w:r>
              <w:rPr>
                <w:sz w:val="20"/>
              </w:rPr>
              <w:t>prof. RNDr., Ph.D.</w:t>
            </w:r>
          </w:p>
        </w:tc>
        <w:tc>
          <w:tcPr>
            <w:tcW w:w="3260" w:type="dxa"/>
            <w:vAlign w:val="center"/>
          </w:tcPr>
          <w:p w14:paraId="27E0332F" w14:textId="77777777" w:rsidR="00F018CA" w:rsidRPr="003A7D63" w:rsidRDefault="00F018CA" w:rsidP="00046FAD">
            <w:pPr>
              <w:pStyle w:val="TableParagraph"/>
              <w:spacing w:before="40" w:after="40" w:line="264" w:lineRule="auto"/>
              <w:ind w:left="0"/>
              <w:jc w:val="both"/>
              <w:rPr>
                <w:sz w:val="20"/>
                <w:szCs w:val="20"/>
              </w:rPr>
            </w:pPr>
            <w:r w:rsidRPr="003A7D63">
              <w:rPr>
                <w:sz w:val="20"/>
                <w:szCs w:val="20"/>
              </w:rPr>
              <w:t>UPa, Pardubice</w:t>
            </w:r>
          </w:p>
        </w:tc>
      </w:tr>
      <w:tr w:rsidR="00F018CA" w:rsidRPr="002711A0" w14:paraId="01837BAE"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41C67D2B" w14:textId="77777777" w:rsidR="00F018CA" w:rsidRPr="000B30CD" w:rsidRDefault="00F018CA" w:rsidP="00046FAD">
            <w:pPr>
              <w:spacing w:before="40" w:after="40" w:line="264" w:lineRule="auto"/>
              <w:rPr>
                <w:highlight w:val="yellow"/>
              </w:rPr>
            </w:pPr>
            <w:r>
              <w:t>Jančář</w:t>
            </w:r>
          </w:p>
        </w:tc>
        <w:tc>
          <w:tcPr>
            <w:tcW w:w="1277" w:type="dxa"/>
            <w:vAlign w:val="center"/>
          </w:tcPr>
          <w:p w14:paraId="76BCC3E4" w14:textId="77777777" w:rsidR="00F018CA" w:rsidRPr="000B30CD" w:rsidRDefault="00F018CA" w:rsidP="00046FAD">
            <w:pPr>
              <w:pStyle w:val="TableParagraph"/>
              <w:spacing w:before="40" w:after="40" w:line="264" w:lineRule="auto"/>
              <w:ind w:left="0"/>
              <w:rPr>
                <w:sz w:val="20"/>
                <w:szCs w:val="20"/>
                <w:highlight w:val="yellow"/>
                <w:lang w:val="cs-CZ"/>
              </w:rPr>
            </w:pPr>
            <w:r>
              <w:rPr>
                <w:sz w:val="20"/>
              </w:rPr>
              <w:t>Josef</w:t>
            </w:r>
          </w:p>
        </w:tc>
        <w:tc>
          <w:tcPr>
            <w:tcW w:w="2835" w:type="dxa"/>
            <w:vAlign w:val="center"/>
          </w:tcPr>
          <w:p w14:paraId="42B409E6" w14:textId="77777777" w:rsidR="00F018CA" w:rsidRPr="000B30CD" w:rsidRDefault="00F018CA" w:rsidP="00046FAD">
            <w:pPr>
              <w:pStyle w:val="TableParagraph"/>
              <w:spacing w:before="40" w:after="40" w:line="264" w:lineRule="auto"/>
              <w:ind w:left="0"/>
              <w:rPr>
                <w:sz w:val="20"/>
                <w:szCs w:val="20"/>
                <w:highlight w:val="yellow"/>
                <w:lang w:val="cs-CZ"/>
              </w:rPr>
            </w:pPr>
            <w:r>
              <w:rPr>
                <w:sz w:val="20"/>
              </w:rPr>
              <w:t>prof. RNDr., CSc.</w:t>
            </w:r>
          </w:p>
        </w:tc>
        <w:tc>
          <w:tcPr>
            <w:tcW w:w="3260" w:type="dxa"/>
            <w:vAlign w:val="center"/>
          </w:tcPr>
          <w:p w14:paraId="0FEC9101" w14:textId="77777777" w:rsidR="00F018CA" w:rsidRPr="000B30CD" w:rsidRDefault="00F018CA" w:rsidP="00046FAD">
            <w:pPr>
              <w:pStyle w:val="TableParagraph"/>
              <w:spacing w:before="40" w:after="40" w:line="264" w:lineRule="auto"/>
              <w:ind w:left="0"/>
              <w:jc w:val="both"/>
              <w:rPr>
                <w:sz w:val="20"/>
                <w:szCs w:val="20"/>
                <w:highlight w:val="yellow"/>
                <w:lang w:val="cs-CZ"/>
              </w:rPr>
            </w:pPr>
            <w:r>
              <w:rPr>
                <w:sz w:val="20"/>
              </w:rPr>
              <w:t>VUT,</w:t>
            </w:r>
            <w:r>
              <w:rPr>
                <w:spacing w:val="-1"/>
                <w:sz w:val="20"/>
              </w:rPr>
              <w:t xml:space="preserve"> </w:t>
            </w:r>
            <w:r>
              <w:rPr>
                <w:sz w:val="20"/>
              </w:rPr>
              <w:t>Brno</w:t>
            </w:r>
          </w:p>
        </w:tc>
      </w:tr>
      <w:tr w:rsidR="00F018CA" w:rsidRPr="002711A0" w14:paraId="13FCAB4B"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2C2C6B0C" w14:textId="77777777" w:rsidR="00F018CA" w:rsidRPr="000B30CD" w:rsidRDefault="00F018CA" w:rsidP="00046FAD">
            <w:pPr>
              <w:pStyle w:val="TableParagraph"/>
              <w:spacing w:before="40" w:after="40" w:line="264" w:lineRule="auto"/>
              <w:ind w:left="0"/>
              <w:rPr>
                <w:sz w:val="20"/>
                <w:szCs w:val="20"/>
                <w:highlight w:val="yellow"/>
              </w:rPr>
            </w:pPr>
            <w:r>
              <w:rPr>
                <w:sz w:val="20"/>
              </w:rPr>
              <w:t>Lacík</w:t>
            </w:r>
          </w:p>
        </w:tc>
        <w:tc>
          <w:tcPr>
            <w:tcW w:w="1277" w:type="dxa"/>
            <w:vAlign w:val="center"/>
          </w:tcPr>
          <w:p w14:paraId="3F1384FA" w14:textId="77777777" w:rsidR="00F018CA" w:rsidRPr="000B30CD" w:rsidRDefault="00F018CA" w:rsidP="00046FAD">
            <w:pPr>
              <w:pStyle w:val="TableParagraph"/>
              <w:spacing w:before="40" w:after="40" w:line="264" w:lineRule="auto"/>
              <w:ind w:left="0"/>
              <w:rPr>
                <w:sz w:val="20"/>
                <w:szCs w:val="20"/>
                <w:highlight w:val="yellow"/>
                <w:lang w:val="cs-CZ"/>
              </w:rPr>
            </w:pPr>
            <w:r>
              <w:rPr>
                <w:sz w:val="20"/>
                <w:szCs w:val="20"/>
                <w:lang w:val="cs-CZ"/>
              </w:rPr>
              <w:t>Igor</w:t>
            </w:r>
          </w:p>
        </w:tc>
        <w:tc>
          <w:tcPr>
            <w:tcW w:w="2835" w:type="dxa"/>
            <w:vAlign w:val="center"/>
          </w:tcPr>
          <w:p w14:paraId="6AE13316" w14:textId="77777777" w:rsidR="00F018CA" w:rsidRPr="000B30CD" w:rsidRDefault="00F018CA" w:rsidP="00046FAD">
            <w:pPr>
              <w:pStyle w:val="TableParagraph"/>
              <w:spacing w:before="40" w:after="40" w:line="264" w:lineRule="auto"/>
              <w:ind w:left="0"/>
              <w:rPr>
                <w:sz w:val="20"/>
                <w:szCs w:val="20"/>
                <w:highlight w:val="yellow"/>
                <w:lang w:val="cs-CZ"/>
              </w:rPr>
            </w:pPr>
            <w:r>
              <w:rPr>
                <w:sz w:val="20"/>
                <w:szCs w:val="20"/>
                <w:lang w:val="cs-CZ"/>
              </w:rPr>
              <w:t>Ing., DrSc.</w:t>
            </w:r>
          </w:p>
        </w:tc>
        <w:tc>
          <w:tcPr>
            <w:tcW w:w="3260" w:type="dxa"/>
            <w:vAlign w:val="center"/>
          </w:tcPr>
          <w:p w14:paraId="5C71C76E" w14:textId="77777777" w:rsidR="00F018CA" w:rsidRPr="003A7D63" w:rsidRDefault="00F018CA" w:rsidP="00046FAD">
            <w:pPr>
              <w:pStyle w:val="TableParagraph"/>
              <w:spacing w:before="40" w:after="40" w:line="264" w:lineRule="auto"/>
              <w:ind w:left="0"/>
              <w:jc w:val="both"/>
              <w:rPr>
                <w:sz w:val="20"/>
                <w:szCs w:val="20"/>
                <w:highlight w:val="yellow"/>
                <w:lang w:val="cs-CZ"/>
              </w:rPr>
            </w:pPr>
            <w:r w:rsidRPr="003A7D63">
              <w:rPr>
                <w:sz w:val="20"/>
                <w:szCs w:val="20"/>
              </w:rPr>
              <w:t>ÚP SAV, Bratislava</w:t>
            </w:r>
          </w:p>
        </w:tc>
      </w:tr>
      <w:tr w:rsidR="00976C3F" w:rsidRPr="002711A0" w14:paraId="6FE74284"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0B7F562B" w14:textId="7688DADE" w:rsidR="00976C3F" w:rsidRDefault="00976C3F" w:rsidP="00046FAD">
            <w:pPr>
              <w:pStyle w:val="TableParagraph"/>
              <w:spacing w:before="40" w:after="40" w:line="264" w:lineRule="auto"/>
              <w:ind w:left="0"/>
              <w:rPr>
                <w:sz w:val="20"/>
              </w:rPr>
            </w:pPr>
            <w:r>
              <w:rPr>
                <w:sz w:val="20"/>
              </w:rPr>
              <w:t>Ulrichová</w:t>
            </w:r>
          </w:p>
        </w:tc>
        <w:tc>
          <w:tcPr>
            <w:tcW w:w="1277" w:type="dxa"/>
            <w:vAlign w:val="center"/>
          </w:tcPr>
          <w:p w14:paraId="2F196EB6" w14:textId="16997C0D" w:rsidR="00976C3F" w:rsidRDefault="00976C3F" w:rsidP="00046FAD">
            <w:pPr>
              <w:pStyle w:val="TableParagraph"/>
              <w:spacing w:before="40" w:after="40" w:line="264" w:lineRule="auto"/>
              <w:ind w:left="0"/>
              <w:rPr>
                <w:sz w:val="20"/>
                <w:szCs w:val="20"/>
                <w:lang w:val="cs-CZ"/>
              </w:rPr>
            </w:pPr>
            <w:r>
              <w:rPr>
                <w:sz w:val="20"/>
              </w:rPr>
              <w:t>Jitka</w:t>
            </w:r>
          </w:p>
        </w:tc>
        <w:tc>
          <w:tcPr>
            <w:tcW w:w="2835" w:type="dxa"/>
            <w:vAlign w:val="center"/>
          </w:tcPr>
          <w:p w14:paraId="7DB913B4" w14:textId="32F5F3B6" w:rsidR="00976C3F" w:rsidRDefault="00976C3F" w:rsidP="00046FAD">
            <w:pPr>
              <w:pStyle w:val="TableParagraph"/>
              <w:spacing w:before="40" w:after="40" w:line="264" w:lineRule="auto"/>
              <w:ind w:left="0"/>
              <w:rPr>
                <w:sz w:val="20"/>
                <w:szCs w:val="20"/>
                <w:lang w:val="cs-CZ"/>
              </w:rPr>
            </w:pPr>
            <w:r>
              <w:rPr>
                <w:sz w:val="20"/>
              </w:rPr>
              <w:t>prof. RNDr., CSc.</w:t>
            </w:r>
          </w:p>
        </w:tc>
        <w:tc>
          <w:tcPr>
            <w:tcW w:w="3260" w:type="dxa"/>
            <w:vAlign w:val="center"/>
          </w:tcPr>
          <w:p w14:paraId="4035ED8E" w14:textId="52155459" w:rsidR="00976C3F" w:rsidRPr="003A7D63" w:rsidRDefault="00976C3F" w:rsidP="00046FAD">
            <w:pPr>
              <w:pStyle w:val="TableParagraph"/>
              <w:spacing w:before="40" w:after="40" w:line="264" w:lineRule="auto"/>
              <w:ind w:left="0"/>
              <w:jc w:val="both"/>
              <w:rPr>
                <w:sz w:val="20"/>
                <w:szCs w:val="20"/>
              </w:rPr>
            </w:pPr>
            <w:r w:rsidRPr="003A7D63">
              <w:rPr>
                <w:sz w:val="20"/>
                <w:szCs w:val="20"/>
              </w:rPr>
              <w:t>UP, Olomouc</w:t>
            </w:r>
          </w:p>
        </w:tc>
      </w:tr>
      <w:tr w:rsidR="00976C3F" w:rsidRPr="002711A0" w14:paraId="6B6B8CC1"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48427C40" w14:textId="0F8C749C" w:rsidR="00976C3F" w:rsidRDefault="00976C3F" w:rsidP="00046FAD">
            <w:pPr>
              <w:pStyle w:val="TableParagraph"/>
              <w:spacing w:before="40" w:after="40" w:line="264" w:lineRule="auto"/>
              <w:ind w:left="0"/>
              <w:rPr>
                <w:sz w:val="20"/>
              </w:rPr>
            </w:pPr>
            <w:r>
              <w:rPr>
                <w:sz w:val="20"/>
              </w:rPr>
              <w:t>Vojtová</w:t>
            </w:r>
          </w:p>
        </w:tc>
        <w:tc>
          <w:tcPr>
            <w:tcW w:w="1277" w:type="dxa"/>
            <w:vAlign w:val="center"/>
          </w:tcPr>
          <w:p w14:paraId="39A57FF0" w14:textId="1A62389A" w:rsidR="00976C3F" w:rsidRDefault="00976C3F" w:rsidP="00046FAD">
            <w:pPr>
              <w:pStyle w:val="TableParagraph"/>
              <w:spacing w:before="40" w:after="40" w:line="264" w:lineRule="auto"/>
              <w:ind w:left="0"/>
              <w:rPr>
                <w:sz w:val="20"/>
                <w:szCs w:val="20"/>
                <w:lang w:val="cs-CZ"/>
              </w:rPr>
            </w:pPr>
            <w:r>
              <w:rPr>
                <w:sz w:val="20"/>
                <w:szCs w:val="20"/>
                <w:lang w:val="cs-CZ"/>
              </w:rPr>
              <w:t>Lucy</w:t>
            </w:r>
          </w:p>
        </w:tc>
        <w:tc>
          <w:tcPr>
            <w:tcW w:w="2835" w:type="dxa"/>
            <w:vAlign w:val="center"/>
          </w:tcPr>
          <w:p w14:paraId="1D29E81E" w14:textId="45221AB3" w:rsidR="00976C3F" w:rsidRDefault="00976C3F" w:rsidP="00046FAD">
            <w:pPr>
              <w:pStyle w:val="TableParagraph"/>
              <w:spacing w:before="40" w:after="40" w:line="264" w:lineRule="auto"/>
              <w:ind w:left="0"/>
              <w:rPr>
                <w:sz w:val="20"/>
                <w:szCs w:val="20"/>
                <w:lang w:val="cs-CZ"/>
              </w:rPr>
            </w:pPr>
            <w:r>
              <w:rPr>
                <w:sz w:val="20"/>
                <w:szCs w:val="20"/>
                <w:lang w:val="cs-CZ"/>
              </w:rPr>
              <w:t>doc. Ing., Ph.D.</w:t>
            </w:r>
          </w:p>
        </w:tc>
        <w:tc>
          <w:tcPr>
            <w:tcW w:w="3260" w:type="dxa"/>
            <w:vAlign w:val="center"/>
          </w:tcPr>
          <w:p w14:paraId="6BBA76C6" w14:textId="48672C0E" w:rsidR="00976C3F" w:rsidRDefault="00976C3F" w:rsidP="00046FAD">
            <w:pPr>
              <w:pStyle w:val="TableParagraph"/>
              <w:spacing w:before="40" w:after="40" w:line="264" w:lineRule="auto"/>
              <w:ind w:left="0"/>
              <w:jc w:val="both"/>
              <w:rPr>
                <w:sz w:val="20"/>
                <w:szCs w:val="20"/>
              </w:rPr>
            </w:pPr>
            <w:r>
              <w:rPr>
                <w:sz w:val="20"/>
                <w:szCs w:val="20"/>
              </w:rPr>
              <w:t>CEITEC-VUT, Brno</w:t>
            </w:r>
          </w:p>
        </w:tc>
      </w:tr>
      <w:tr w:rsidR="00976C3F" w:rsidRPr="002711A0" w14:paraId="21388341" w14:textId="77777777" w:rsidTr="000B30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10065" w:type="dxa"/>
            <w:gridSpan w:val="4"/>
            <w:vAlign w:val="center"/>
          </w:tcPr>
          <w:p w14:paraId="5D625A8C" w14:textId="77777777" w:rsidR="00976C3F" w:rsidRPr="002711A0" w:rsidRDefault="00976C3F" w:rsidP="00046FAD">
            <w:pPr>
              <w:pStyle w:val="TableParagraph"/>
              <w:spacing w:before="20" w:after="20" w:line="264" w:lineRule="auto"/>
              <w:ind w:left="0"/>
              <w:rPr>
                <w:b/>
                <w:sz w:val="20"/>
                <w:szCs w:val="20"/>
                <w:highlight w:val="cyan"/>
                <w:lang w:val="cs-CZ"/>
              </w:rPr>
            </w:pPr>
            <w:r w:rsidRPr="002711A0">
              <w:rPr>
                <w:b/>
                <w:sz w:val="20"/>
                <w:szCs w:val="20"/>
              </w:rPr>
              <w:t>Interní členové OR:</w:t>
            </w:r>
          </w:p>
        </w:tc>
      </w:tr>
      <w:tr w:rsidR="00976C3F" w:rsidRPr="002711A0" w14:paraId="1FE6171A"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101018A7" w14:textId="77777777" w:rsidR="00976C3F" w:rsidRPr="00815D0F" w:rsidRDefault="00976C3F" w:rsidP="00046FAD">
            <w:pPr>
              <w:spacing w:before="40" w:after="40" w:line="264" w:lineRule="auto"/>
              <w:rPr>
                <w:color w:val="000000" w:themeColor="text1"/>
              </w:rPr>
            </w:pPr>
            <w:r>
              <w:rPr>
                <w:color w:val="000000" w:themeColor="text1"/>
              </w:rPr>
              <w:t>Humpolíček</w:t>
            </w:r>
          </w:p>
        </w:tc>
        <w:tc>
          <w:tcPr>
            <w:tcW w:w="1277" w:type="dxa"/>
            <w:vAlign w:val="center"/>
          </w:tcPr>
          <w:p w14:paraId="548E6F72" w14:textId="77777777" w:rsidR="00976C3F" w:rsidRPr="00815D0F" w:rsidRDefault="00976C3F" w:rsidP="00046FAD">
            <w:pPr>
              <w:pStyle w:val="TableParagraph"/>
              <w:spacing w:before="40" w:after="40" w:line="264" w:lineRule="auto"/>
              <w:ind w:left="0"/>
              <w:rPr>
                <w:sz w:val="20"/>
                <w:szCs w:val="20"/>
                <w:lang w:val="cs-CZ"/>
              </w:rPr>
            </w:pPr>
            <w:r>
              <w:rPr>
                <w:sz w:val="20"/>
                <w:szCs w:val="20"/>
                <w:lang w:val="cs-CZ"/>
              </w:rPr>
              <w:t>Petr</w:t>
            </w:r>
          </w:p>
        </w:tc>
        <w:tc>
          <w:tcPr>
            <w:tcW w:w="2835" w:type="dxa"/>
            <w:vAlign w:val="center"/>
          </w:tcPr>
          <w:p w14:paraId="77564BC4" w14:textId="77777777" w:rsidR="00976C3F" w:rsidRPr="00815D0F" w:rsidRDefault="00976C3F" w:rsidP="00046FAD">
            <w:pPr>
              <w:pStyle w:val="TableParagraph"/>
              <w:spacing w:before="40" w:after="40" w:line="264" w:lineRule="auto"/>
              <w:ind w:left="0"/>
              <w:rPr>
                <w:sz w:val="20"/>
                <w:szCs w:val="20"/>
                <w:lang w:val="cs-CZ"/>
              </w:rPr>
            </w:pPr>
            <w:r>
              <w:rPr>
                <w:sz w:val="20"/>
                <w:szCs w:val="20"/>
                <w:lang w:val="cs-CZ"/>
              </w:rPr>
              <w:t>doc. Ing., Ph.D.</w:t>
            </w:r>
          </w:p>
        </w:tc>
        <w:tc>
          <w:tcPr>
            <w:tcW w:w="3260" w:type="dxa"/>
            <w:vAlign w:val="center"/>
          </w:tcPr>
          <w:p w14:paraId="44A598DC" w14:textId="77777777" w:rsidR="00976C3F" w:rsidRPr="000B30CD" w:rsidRDefault="00976C3F" w:rsidP="00046FAD">
            <w:pPr>
              <w:pStyle w:val="TableParagraph"/>
              <w:spacing w:before="40" w:after="40" w:line="264" w:lineRule="auto"/>
              <w:ind w:left="0"/>
              <w:rPr>
                <w:sz w:val="20"/>
                <w:szCs w:val="20"/>
                <w:highlight w:val="yellow"/>
                <w:lang w:val="cs-CZ"/>
              </w:rPr>
            </w:pPr>
          </w:p>
        </w:tc>
      </w:tr>
      <w:tr w:rsidR="00976C3F" w:rsidRPr="002711A0" w14:paraId="5128779E"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5910F87E" w14:textId="77777777" w:rsidR="00976C3F" w:rsidRPr="00815D0F" w:rsidRDefault="00976C3F" w:rsidP="00046FAD">
            <w:pPr>
              <w:spacing w:before="40" w:after="40" w:line="264" w:lineRule="auto"/>
              <w:rPr>
                <w:color w:val="000000" w:themeColor="text1"/>
              </w:rPr>
            </w:pPr>
            <w:r>
              <w:t>Kašpárková</w:t>
            </w:r>
          </w:p>
        </w:tc>
        <w:tc>
          <w:tcPr>
            <w:tcW w:w="1277" w:type="dxa"/>
            <w:vAlign w:val="center"/>
          </w:tcPr>
          <w:p w14:paraId="7B19CE84" w14:textId="77777777" w:rsidR="00976C3F" w:rsidRPr="00815D0F" w:rsidRDefault="00976C3F" w:rsidP="00046FAD">
            <w:pPr>
              <w:pStyle w:val="TableParagraph"/>
              <w:spacing w:before="40" w:after="40" w:line="264" w:lineRule="auto"/>
              <w:ind w:left="0"/>
              <w:rPr>
                <w:sz w:val="20"/>
                <w:szCs w:val="20"/>
                <w:lang w:val="cs-CZ"/>
              </w:rPr>
            </w:pPr>
            <w:r>
              <w:rPr>
                <w:sz w:val="20"/>
                <w:szCs w:val="20"/>
                <w:lang w:val="cs-CZ"/>
              </w:rPr>
              <w:t>Věra</w:t>
            </w:r>
          </w:p>
        </w:tc>
        <w:tc>
          <w:tcPr>
            <w:tcW w:w="2835" w:type="dxa"/>
            <w:vAlign w:val="center"/>
          </w:tcPr>
          <w:p w14:paraId="28148881" w14:textId="77777777" w:rsidR="00976C3F" w:rsidRPr="00815D0F" w:rsidRDefault="00976C3F" w:rsidP="00046FAD">
            <w:pPr>
              <w:pStyle w:val="TableParagraph"/>
              <w:spacing w:before="40" w:after="40" w:line="264" w:lineRule="auto"/>
              <w:ind w:left="0"/>
              <w:rPr>
                <w:sz w:val="20"/>
                <w:szCs w:val="20"/>
                <w:lang w:val="cs-CZ"/>
              </w:rPr>
            </w:pPr>
            <w:r>
              <w:rPr>
                <w:sz w:val="20"/>
                <w:szCs w:val="20"/>
                <w:lang w:val="cs-CZ"/>
              </w:rPr>
              <w:t>doc. Ing., CSc.</w:t>
            </w:r>
          </w:p>
        </w:tc>
        <w:tc>
          <w:tcPr>
            <w:tcW w:w="3260" w:type="dxa"/>
            <w:vAlign w:val="center"/>
          </w:tcPr>
          <w:p w14:paraId="36C57BBB" w14:textId="77777777" w:rsidR="00976C3F" w:rsidRPr="000B30CD" w:rsidRDefault="00976C3F" w:rsidP="00046FAD">
            <w:pPr>
              <w:pStyle w:val="TableParagraph"/>
              <w:spacing w:before="40" w:after="40" w:line="264" w:lineRule="auto"/>
              <w:ind w:left="0"/>
              <w:rPr>
                <w:sz w:val="20"/>
                <w:szCs w:val="20"/>
                <w:highlight w:val="yellow"/>
                <w:lang w:val="cs-CZ"/>
              </w:rPr>
            </w:pPr>
          </w:p>
        </w:tc>
      </w:tr>
      <w:tr w:rsidR="00976C3F" w:rsidRPr="002711A0" w14:paraId="35E6C838"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1881DB91" w14:textId="77777777" w:rsidR="00976C3F" w:rsidRPr="00815D0F" w:rsidRDefault="00976C3F" w:rsidP="00046FAD">
            <w:pPr>
              <w:spacing w:before="40" w:after="40" w:line="264" w:lineRule="auto"/>
              <w:rPr>
                <w:color w:val="FF0000"/>
              </w:rPr>
            </w:pPr>
            <w:r>
              <w:t>Lehocký</w:t>
            </w:r>
          </w:p>
        </w:tc>
        <w:tc>
          <w:tcPr>
            <w:tcW w:w="1277" w:type="dxa"/>
            <w:vAlign w:val="center"/>
          </w:tcPr>
          <w:p w14:paraId="48D1041F" w14:textId="77777777" w:rsidR="00976C3F" w:rsidRPr="00815D0F" w:rsidRDefault="00976C3F" w:rsidP="00046FAD">
            <w:pPr>
              <w:pStyle w:val="TableParagraph"/>
              <w:spacing w:before="40" w:after="40" w:line="264" w:lineRule="auto"/>
              <w:ind w:left="0"/>
              <w:rPr>
                <w:sz w:val="20"/>
                <w:szCs w:val="20"/>
                <w:lang w:val="cs-CZ"/>
              </w:rPr>
            </w:pPr>
            <w:r>
              <w:rPr>
                <w:sz w:val="20"/>
                <w:szCs w:val="20"/>
                <w:lang w:val="cs-CZ"/>
              </w:rPr>
              <w:t>Marián</w:t>
            </w:r>
          </w:p>
        </w:tc>
        <w:tc>
          <w:tcPr>
            <w:tcW w:w="2835" w:type="dxa"/>
            <w:vAlign w:val="center"/>
          </w:tcPr>
          <w:p w14:paraId="1597E6D1" w14:textId="77777777" w:rsidR="00976C3F" w:rsidRPr="00F018CA" w:rsidRDefault="00976C3F" w:rsidP="00046FAD">
            <w:pPr>
              <w:pStyle w:val="TableParagraph"/>
              <w:spacing w:before="40" w:after="40" w:line="264" w:lineRule="auto"/>
              <w:ind w:left="0"/>
              <w:rPr>
                <w:b/>
                <w:sz w:val="20"/>
                <w:szCs w:val="20"/>
                <w:lang w:val="cs-CZ"/>
              </w:rPr>
            </w:pPr>
            <w:r>
              <w:rPr>
                <w:sz w:val="20"/>
                <w:szCs w:val="20"/>
                <w:lang w:val="cs-CZ"/>
              </w:rPr>
              <w:t>doc. Ing., Ph.D.</w:t>
            </w:r>
          </w:p>
        </w:tc>
        <w:tc>
          <w:tcPr>
            <w:tcW w:w="3260" w:type="dxa"/>
            <w:vAlign w:val="center"/>
          </w:tcPr>
          <w:p w14:paraId="7F7E9353" w14:textId="77777777" w:rsidR="00976C3F" w:rsidRPr="000B30CD" w:rsidRDefault="00976C3F" w:rsidP="00046FAD">
            <w:pPr>
              <w:pStyle w:val="TableParagraph"/>
              <w:spacing w:before="40" w:after="40" w:line="264" w:lineRule="auto"/>
              <w:ind w:left="0"/>
              <w:rPr>
                <w:sz w:val="20"/>
                <w:szCs w:val="20"/>
                <w:highlight w:val="yellow"/>
                <w:lang w:val="cs-CZ"/>
              </w:rPr>
            </w:pPr>
          </w:p>
        </w:tc>
      </w:tr>
      <w:tr w:rsidR="00976C3F" w:rsidRPr="002711A0" w14:paraId="2B023485"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719BE9ED" w14:textId="77777777" w:rsidR="00976C3F" w:rsidRDefault="00976C3F" w:rsidP="00046FAD">
            <w:pPr>
              <w:spacing w:before="40" w:after="40" w:line="264" w:lineRule="auto"/>
            </w:pPr>
            <w:r>
              <w:t>Sáha</w:t>
            </w:r>
          </w:p>
        </w:tc>
        <w:tc>
          <w:tcPr>
            <w:tcW w:w="1277" w:type="dxa"/>
            <w:vAlign w:val="center"/>
          </w:tcPr>
          <w:p w14:paraId="056A2449" w14:textId="77777777" w:rsidR="00976C3F" w:rsidRPr="00203B35" w:rsidRDefault="00976C3F" w:rsidP="00046FAD">
            <w:pPr>
              <w:pStyle w:val="TableParagraph"/>
              <w:spacing w:before="40" w:after="40" w:line="264" w:lineRule="auto"/>
              <w:ind w:left="0"/>
              <w:rPr>
                <w:sz w:val="20"/>
                <w:szCs w:val="20"/>
              </w:rPr>
            </w:pPr>
            <w:r>
              <w:rPr>
                <w:sz w:val="20"/>
                <w:szCs w:val="20"/>
              </w:rPr>
              <w:t>Petr</w:t>
            </w:r>
          </w:p>
        </w:tc>
        <w:tc>
          <w:tcPr>
            <w:tcW w:w="2835" w:type="dxa"/>
            <w:vAlign w:val="center"/>
          </w:tcPr>
          <w:p w14:paraId="53FEA94F" w14:textId="77777777" w:rsidR="00976C3F" w:rsidRDefault="00976C3F" w:rsidP="00046FAD">
            <w:pPr>
              <w:pStyle w:val="TableParagraph"/>
              <w:spacing w:before="40" w:after="40" w:line="264" w:lineRule="auto"/>
              <w:ind w:left="0"/>
              <w:rPr>
                <w:sz w:val="20"/>
                <w:szCs w:val="20"/>
              </w:rPr>
            </w:pPr>
            <w:r>
              <w:rPr>
                <w:sz w:val="20"/>
                <w:szCs w:val="20"/>
              </w:rPr>
              <w:t>prof. Ing., CSc.</w:t>
            </w:r>
          </w:p>
        </w:tc>
        <w:tc>
          <w:tcPr>
            <w:tcW w:w="3260" w:type="dxa"/>
            <w:vAlign w:val="center"/>
          </w:tcPr>
          <w:p w14:paraId="6BB21CA7" w14:textId="77777777" w:rsidR="00976C3F" w:rsidRPr="00C927E9" w:rsidRDefault="00976C3F" w:rsidP="00046FAD">
            <w:pPr>
              <w:pStyle w:val="TableParagraph"/>
              <w:spacing w:before="40" w:after="40" w:line="264" w:lineRule="auto"/>
              <w:ind w:left="0"/>
              <w:rPr>
                <w:sz w:val="20"/>
                <w:szCs w:val="20"/>
                <w:lang w:val="cs-CZ"/>
              </w:rPr>
            </w:pPr>
          </w:p>
        </w:tc>
      </w:tr>
      <w:tr w:rsidR="00976C3F" w:rsidRPr="002711A0" w14:paraId="3DBD68EA" w14:textId="77777777" w:rsidTr="00C927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0EA5A3EB" w14:textId="77777777" w:rsidR="00976C3F" w:rsidRPr="00203B35" w:rsidRDefault="00976C3F" w:rsidP="00046FAD">
            <w:pPr>
              <w:spacing w:before="40" w:after="40" w:line="264" w:lineRule="auto"/>
            </w:pPr>
            <w:r>
              <w:t>Sedlařík</w:t>
            </w:r>
          </w:p>
        </w:tc>
        <w:tc>
          <w:tcPr>
            <w:tcW w:w="1277" w:type="dxa"/>
            <w:vAlign w:val="center"/>
          </w:tcPr>
          <w:p w14:paraId="038E1A6F" w14:textId="77777777" w:rsidR="00976C3F" w:rsidRPr="00203B35" w:rsidRDefault="00976C3F" w:rsidP="00046FAD">
            <w:pPr>
              <w:pStyle w:val="TableParagraph"/>
              <w:spacing w:before="40" w:after="40" w:line="264" w:lineRule="auto"/>
              <w:ind w:left="0"/>
              <w:rPr>
                <w:sz w:val="20"/>
                <w:szCs w:val="20"/>
              </w:rPr>
            </w:pPr>
            <w:r>
              <w:rPr>
                <w:sz w:val="20"/>
                <w:szCs w:val="20"/>
              </w:rPr>
              <w:t>Vladimír</w:t>
            </w:r>
          </w:p>
        </w:tc>
        <w:tc>
          <w:tcPr>
            <w:tcW w:w="2835" w:type="dxa"/>
            <w:vAlign w:val="center"/>
          </w:tcPr>
          <w:p w14:paraId="7D98C04E" w14:textId="77777777" w:rsidR="00976C3F" w:rsidRPr="002711A0" w:rsidRDefault="00976C3F" w:rsidP="00046FAD">
            <w:pPr>
              <w:pStyle w:val="TableParagraph"/>
              <w:spacing w:before="40" w:after="40" w:line="264" w:lineRule="auto"/>
              <w:ind w:left="0"/>
              <w:rPr>
                <w:sz w:val="20"/>
                <w:szCs w:val="20"/>
              </w:rPr>
            </w:pPr>
            <w:r>
              <w:rPr>
                <w:sz w:val="20"/>
                <w:szCs w:val="20"/>
              </w:rPr>
              <w:t>prof. Ing., Ph.D.</w:t>
            </w:r>
          </w:p>
        </w:tc>
        <w:tc>
          <w:tcPr>
            <w:tcW w:w="3260" w:type="dxa"/>
            <w:vAlign w:val="center"/>
          </w:tcPr>
          <w:p w14:paraId="68166213" w14:textId="77777777" w:rsidR="00976C3F" w:rsidRPr="000B30CD" w:rsidRDefault="00976C3F" w:rsidP="00046FAD">
            <w:pPr>
              <w:pStyle w:val="TableParagraph"/>
              <w:spacing w:before="40" w:after="40" w:line="264" w:lineRule="auto"/>
              <w:ind w:left="0"/>
              <w:rPr>
                <w:sz w:val="20"/>
                <w:szCs w:val="20"/>
                <w:highlight w:val="yellow"/>
                <w:lang w:val="cs-CZ"/>
              </w:rPr>
            </w:pPr>
            <w:r w:rsidRPr="00C927E9">
              <w:rPr>
                <w:sz w:val="20"/>
                <w:szCs w:val="20"/>
                <w:lang w:val="cs-CZ"/>
              </w:rPr>
              <w:t>Předseda OR</w:t>
            </w:r>
          </w:p>
        </w:tc>
      </w:tr>
    </w:tbl>
    <w:p w14:paraId="201392F5" w14:textId="77777777" w:rsidR="00366C77" w:rsidRDefault="00366C77"/>
    <w:p w14:paraId="64FBA191" w14:textId="74A4C93A" w:rsidR="00366C77" w:rsidRDefault="00366C77"/>
    <w:p w14:paraId="70C8A809" w14:textId="5CE345BF" w:rsidR="00366C77" w:rsidRDefault="00366C77"/>
    <w:p w14:paraId="15F7A08F" w14:textId="57D73E34" w:rsidR="00366C77" w:rsidRDefault="00366C77"/>
    <w:p w14:paraId="777A29D4" w14:textId="24A39B29" w:rsidR="00366C77" w:rsidRDefault="00366C77"/>
    <w:p w14:paraId="33843229" w14:textId="7185268F" w:rsidR="00366C77" w:rsidRDefault="00366C77"/>
    <w:p w14:paraId="1C2529B9" w14:textId="58BE55BA" w:rsidR="00366C77" w:rsidRDefault="00366C77"/>
    <w:p w14:paraId="18EBB144" w14:textId="24FC3860" w:rsidR="00366C77" w:rsidRDefault="00366C77"/>
    <w:p w14:paraId="7B0B76F7" w14:textId="01DFD580" w:rsidR="00366C77" w:rsidRDefault="00366C77"/>
    <w:p w14:paraId="030E350B" w14:textId="53159A8C" w:rsidR="00366C77" w:rsidRDefault="00366C77"/>
    <w:p w14:paraId="7ED6DC7F" w14:textId="13D5DF10" w:rsidR="00366C77" w:rsidRDefault="00366C77"/>
    <w:p w14:paraId="0EDB2416" w14:textId="0804071C" w:rsidR="00366C77" w:rsidRDefault="00366C77"/>
    <w:p w14:paraId="1D91699B" w14:textId="6E8D2E21" w:rsidR="00366C77" w:rsidRDefault="00366C77"/>
    <w:p w14:paraId="392FAB7D" w14:textId="74D2ABDB" w:rsidR="00366C77" w:rsidRDefault="00366C77"/>
    <w:p w14:paraId="5117DB68" w14:textId="1B48FF86" w:rsidR="00366C77" w:rsidRDefault="00366C77"/>
    <w:p w14:paraId="5A7F69E1" w14:textId="650DD166" w:rsidR="00366C77" w:rsidRDefault="00366C77"/>
    <w:p w14:paraId="5E272F23" w14:textId="20483FF0" w:rsidR="00366C77" w:rsidRDefault="00366C77"/>
    <w:p w14:paraId="0EC99516" w14:textId="666917A0" w:rsidR="00366C77" w:rsidRDefault="00366C77"/>
    <w:p w14:paraId="68BC3C86" w14:textId="186AD3FF" w:rsidR="00366C77" w:rsidRDefault="00366C77"/>
    <w:p w14:paraId="5553A604" w14:textId="0514D321" w:rsidR="00366C77" w:rsidRDefault="00366C77"/>
    <w:p w14:paraId="0AF44D24" w14:textId="594021BD" w:rsidR="00366C77" w:rsidRDefault="00366C77"/>
    <w:p w14:paraId="0C5B2A54" w14:textId="207383C0" w:rsidR="00366C77" w:rsidRDefault="00366C77"/>
    <w:p w14:paraId="0A922F2D" w14:textId="25287D55" w:rsidR="00366C77" w:rsidRDefault="00366C77"/>
    <w:p w14:paraId="1D5CF142" w14:textId="11A0407B" w:rsidR="00366C77" w:rsidRDefault="00366C77"/>
    <w:p w14:paraId="4BD65772" w14:textId="78E5830F" w:rsidR="00366C77" w:rsidRDefault="00366C77"/>
    <w:p w14:paraId="17E1BDB4" w14:textId="4A37618E" w:rsidR="00366C77" w:rsidRDefault="00366C77"/>
    <w:p w14:paraId="49A66325" w14:textId="0F366520" w:rsidR="00366C77" w:rsidRDefault="00366C77"/>
    <w:p w14:paraId="34D23892" w14:textId="7FD0F880" w:rsidR="00366C77" w:rsidRDefault="00366C77"/>
    <w:p w14:paraId="0EDA40F0" w14:textId="65F9E32B" w:rsidR="00366C77" w:rsidRDefault="00366C77"/>
    <w:p w14:paraId="3E8CDA5D" w14:textId="3CA1F149" w:rsidR="00366C77" w:rsidRDefault="00366C77"/>
    <w:p w14:paraId="2BB24CA5" w14:textId="72332896" w:rsidR="00366C77" w:rsidRDefault="00366C77"/>
    <w:p w14:paraId="2FA8E9BF" w14:textId="7E1C038C" w:rsidR="00366C77" w:rsidRDefault="00366C77"/>
    <w:p w14:paraId="13C116C9" w14:textId="7193D97C" w:rsidR="00366C77" w:rsidRDefault="00366C77"/>
    <w:p w14:paraId="500B5A4A" w14:textId="5E93A69E" w:rsidR="00366C77" w:rsidRDefault="00366C77"/>
    <w:tbl>
      <w:tblPr>
        <w:tblW w:w="1020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10"/>
        <w:gridCol w:w="327"/>
        <w:gridCol w:w="715"/>
        <w:gridCol w:w="146"/>
        <w:gridCol w:w="1695"/>
        <w:gridCol w:w="430"/>
        <w:gridCol w:w="220"/>
        <w:gridCol w:w="71"/>
        <w:gridCol w:w="943"/>
        <w:gridCol w:w="709"/>
        <w:gridCol w:w="77"/>
        <w:gridCol w:w="101"/>
        <w:gridCol w:w="155"/>
        <w:gridCol w:w="522"/>
        <w:gridCol w:w="32"/>
        <w:gridCol w:w="155"/>
        <w:gridCol w:w="554"/>
        <w:gridCol w:w="291"/>
        <w:gridCol w:w="856"/>
      </w:tblGrid>
      <w:tr w:rsidR="005D63DD" w14:paraId="583956A5" w14:textId="77777777" w:rsidTr="00E14B1B">
        <w:tc>
          <w:tcPr>
            <w:tcW w:w="10209" w:type="dxa"/>
            <w:gridSpan w:val="19"/>
            <w:tcBorders>
              <w:top w:val="single" w:sz="4" w:space="0" w:color="auto"/>
              <w:left w:val="single" w:sz="4" w:space="0" w:color="auto"/>
              <w:bottom w:val="double" w:sz="4" w:space="0" w:color="auto"/>
              <w:right w:val="single" w:sz="4" w:space="0" w:color="auto"/>
            </w:tcBorders>
            <w:shd w:val="clear" w:color="auto" w:fill="BDD6EE"/>
            <w:hideMark/>
          </w:tcPr>
          <w:p w14:paraId="155425C3" w14:textId="77777777" w:rsidR="005D63DD" w:rsidRDefault="005D63DD" w:rsidP="00E14B1B">
            <w:pPr>
              <w:jc w:val="both"/>
              <w:rPr>
                <w:b/>
                <w:sz w:val="28"/>
              </w:rPr>
            </w:pPr>
            <w:r>
              <w:rPr>
                <w:b/>
                <w:sz w:val="28"/>
              </w:rPr>
              <w:lastRenderedPageBreak/>
              <w:t>C-I – Personální zabezpečení</w:t>
            </w:r>
          </w:p>
        </w:tc>
      </w:tr>
      <w:tr w:rsidR="005D63DD" w:rsidRPr="00827804" w14:paraId="706E7422" w14:textId="77777777" w:rsidTr="00E14B1B">
        <w:tc>
          <w:tcPr>
            <w:tcW w:w="2537"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2ABDE99C" w14:textId="77777777" w:rsidR="005D63DD" w:rsidRDefault="005D63DD" w:rsidP="00E14B1B">
            <w:pPr>
              <w:jc w:val="both"/>
              <w:rPr>
                <w:b/>
              </w:rPr>
            </w:pPr>
            <w:r>
              <w:rPr>
                <w:b/>
              </w:rPr>
              <w:t>Vysoká škola</w:t>
            </w:r>
          </w:p>
        </w:tc>
        <w:tc>
          <w:tcPr>
            <w:tcW w:w="7672" w:type="dxa"/>
            <w:gridSpan w:val="17"/>
            <w:tcBorders>
              <w:top w:val="single" w:sz="4" w:space="0" w:color="auto"/>
              <w:left w:val="single" w:sz="4" w:space="0" w:color="auto"/>
              <w:bottom w:val="single" w:sz="4" w:space="0" w:color="auto"/>
              <w:right w:val="single" w:sz="4" w:space="0" w:color="auto"/>
            </w:tcBorders>
            <w:vAlign w:val="center"/>
          </w:tcPr>
          <w:p w14:paraId="52B7CE34" w14:textId="77777777" w:rsidR="005D63DD" w:rsidRPr="00827804" w:rsidRDefault="005D63DD" w:rsidP="00E14B1B">
            <w:r w:rsidRPr="00827804">
              <w:t>Univerzita Tomáše Bati ve Zlíně</w:t>
            </w:r>
          </w:p>
        </w:tc>
      </w:tr>
      <w:tr w:rsidR="005D63DD" w:rsidRPr="00827804" w14:paraId="2222E727" w14:textId="77777777" w:rsidTr="00E14B1B">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86A34FC" w14:textId="77777777" w:rsidR="005D63DD" w:rsidRDefault="005D63DD" w:rsidP="00E14B1B">
            <w:pPr>
              <w:jc w:val="both"/>
              <w:rPr>
                <w:b/>
              </w:rPr>
            </w:pPr>
            <w:r>
              <w:rPr>
                <w:b/>
              </w:rPr>
              <w:t>Součást vysoké školy</w:t>
            </w:r>
          </w:p>
        </w:tc>
        <w:tc>
          <w:tcPr>
            <w:tcW w:w="7672" w:type="dxa"/>
            <w:gridSpan w:val="17"/>
            <w:tcBorders>
              <w:top w:val="single" w:sz="4" w:space="0" w:color="auto"/>
              <w:left w:val="single" w:sz="4" w:space="0" w:color="auto"/>
              <w:bottom w:val="single" w:sz="4" w:space="0" w:color="auto"/>
              <w:right w:val="single" w:sz="4" w:space="0" w:color="auto"/>
            </w:tcBorders>
            <w:vAlign w:val="center"/>
          </w:tcPr>
          <w:p w14:paraId="7D7F9277" w14:textId="77777777" w:rsidR="005D63DD" w:rsidRPr="00827804" w:rsidRDefault="005D63DD" w:rsidP="00E14B1B">
            <w:r w:rsidRPr="00AC624D">
              <w:t>Univerzitní institut</w:t>
            </w:r>
          </w:p>
        </w:tc>
      </w:tr>
      <w:tr w:rsidR="005D63DD" w14:paraId="4C28696F" w14:textId="77777777" w:rsidTr="00E14B1B">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0A89D4" w14:textId="77777777" w:rsidR="005D63DD" w:rsidRDefault="005D63DD" w:rsidP="00E14B1B">
            <w:pPr>
              <w:jc w:val="both"/>
              <w:rPr>
                <w:b/>
              </w:rPr>
            </w:pPr>
            <w:r>
              <w:rPr>
                <w:b/>
              </w:rPr>
              <w:t>Název studijního programu</w:t>
            </w:r>
          </w:p>
        </w:tc>
        <w:tc>
          <w:tcPr>
            <w:tcW w:w="7672" w:type="dxa"/>
            <w:gridSpan w:val="17"/>
            <w:tcBorders>
              <w:top w:val="single" w:sz="4" w:space="0" w:color="auto"/>
              <w:left w:val="single" w:sz="4" w:space="0" w:color="auto"/>
              <w:bottom w:val="single" w:sz="4" w:space="0" w:color="auto"/>
              <w:right w:val="single" w:sz="4" w:space="0" w:color="auto"/>
            </w:tcBorders>
          </w:tcPr>
          <w:p w14:paraId="1F564882" w14:textId="34BB7530" w:rsidR="005D63DD" w:rsidRDefault="00255D37" w:rsidP="00E14B1B">
            <w:pPr>
              <w:jc w:val="both"/>
            </w:pPr>
            <w:r>
              <w:t>Biomaterials and Biocomposites</w:t>
            </w:r>
          </w:p>
        </w:tc>
      </w:tr>
      <w:tr w:rsidR="005D63DD" w14:paraId="5495C054" w14:textId="77777777" w:rsidTr="00E14B1B">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561A8BB" w14:textId="77777777" w:rsidR="005D63DD" w:rsidRDefault="005D63DD" w:rsidP="00E14B1B">
            <w:pPr>
              <w:jc w:val="both"/>
              <w:rPr>
                <w:b/>
              </w:rPr>
            </w:pPr>
            <w:r>
              <w:rPr>
                <w:b/>
              </w:rPr>
              <w:t>Jméno a příjmení</w:t>
            </w:r>
          </w:p>
        </w:tc>
        <w:tc>
          <w:tcPr>
            <w:tcW w:w="4220" w:type="dxa"/>
            <w:gridSpan w:val="7"/>
            <w:tcBorders>
              <w:top w:val="single" w:sz="4" w:space="0" w:color="auto"/>
              <w:left w:val="single" w:sz="4" w:space="0" w:color="auto"/>
              <w:bottom w:val="single" w:sz="4" w:space="0" w:color="auto"/>
              <w:right w:val="single" w:sz="4" w:space="0" w:color="auto"/>
            </w:tcBorders>
          </w:tcPr>
          <w:p w14:paraId="4E92ECDE" w14:textId="420A2050" w:rsidR="005D63DD" w:rsidRDefault="005D63DD" w:rsidP="00E14B1B">
            <w:pPr>
              <w:jc w:val="both"/>
            </w:pPr>
            <w:bookmarkStart w:id="135" w:name="DiMartino"/>
            <w:bookmarkEnd w:id="135"/>
            <w:r>
              <w:rPr>
                <w:b/>
              </w:rPr>
              <w:t>Antonio di Martino</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595DFCE" w14:textId="77777777" w:rsidR="005D63DD" w:rsidRDefault="005D63DD" w:rsidP="00E14B1B">
            <w:pPr>
              <w:jc w:val="both"/>
              <w:rPr>
                <w:b/>
              </w:rPr>
            </w:pPr>
            <w:r>
              <w:rPr>
                <w:b/>
              </w:rPr>
              <w:t>Tituly</w:t>
            </w:r>
          </w:p>
        </w:tc>
        <w:tc>
          <w:tcPr>
            <w:tcW w:w="2743" w:type="dxa"/>
            <w:gridSpan w:val="9"/>
            <w:tcBorders>
              <w:top w:val="single" w:sz="4" w:space="0" w:color="auto"/>
              <w:left w:val="single" w:sz="4" w:space="0" w:color="auto"/>
              <w:bottom w:val="single" w:sz="4" w:space="0" w:color="auto"/>
              <w:right w:val="single" w:sz="4" w:space="0" w:color="auto"/>
            </w:tcBorders>
          </w:tcPr>
          <w:p w14:paraId="11B7D5E7" w14:textId="19866359" w:rsidR="005D63DD" w:rsidRDefault="005D63DD" w:rsidP="00E14B1B">
            <w:pPr>
              <w:jc w:val="both"/>
            </w:pPr>
            <w:r>
              <w:t>Ph.D</w:t>
            </w:r>
            <w:r w:rsidRPr="00827804">
              <w:t>.</w:t>
            </w:r>
          </w:p>
        </w:tc>
      </w:tr>
      <w:tr w:rsidR="005D63DD" w14:paraId="6EB87E4E" w14:textId="77777777" w:rsidTr="005D63DD">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0004650" w14:textId="77777777" w:rsidR="005D63DD" w:rsidRDefault="005D63DD" w:rsidP="00E14B1B">
            <w:pPr>
              <w:jc w:val="both"/>
              <w:rPr>
                <w:b/>
              </w:rPr>
            </w:pPr>
            <w:r>
              <w:rPr>
                <w:b/>
              </w:rPr>
              <w:t>Rok narození</w:t>
            </w:r>
          </w:p>
        </w:tc>
        <w:tc>
          <w:tcPr>
            <w:tcW w:w="715" w:type="dxa"/>
            <w:tcBorders>
              <w:top w:val="single" w:sz="4" w:space="0" w:color="auto"/>
              <w:left w:val="single" w:sz="4" w:space="0" w:color="auto"/>
              <w:bottom w:val="single" w:sz="4" w:space="0" w:color="auto"/>
              <w:right w:val="single" w:sz="4" w:space="0" w:color="auto"/>
            </w:tcBorders>
          </w:tcPr>
          <w:p w14:paraId="75961ED6" w14:textId="71BF7DC7" w:rsidR="005D63DD" w:rsidRDefault="005D63DD" w:rsidP="005D63DD">
            <w:pPr>
              <w:jc w:val="both"/>
            </w:pPr>
            <w:r>
              <w:t>1984</w:t>
            </w:r>
          </w:p>
        </w:tc>
        <w:tc>
          <w:tcPr>
            <w:tcW w:w="184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B29E54A" w14:textId="77777777" w:rsidR="005D63DD" w:rsidRDefault="005D63DD" w:rsidP="00E14B1B">
            <w:pPr>
              <w:jc w:val="both"/>
              <w:rPr>
                <w:b/>
              </w:rPr>
            </w:pPr>
            <w:r>
              <w:rPr>
                <w:b/>
              </w:rPr>
              <w:t>typ vztahu k VŠ</w:t>
            </w:r>
          </w:p>
        </w:tc>
        <w:tc>
          <w:tcPr>
            <w:tcW w:w="721" w:type="dxa"/>
            <w:gridSpan w:val="3"/>
            <w:tcBorders>
              <w:top w:val="single" w:sz="4" w:space="0" w:color="auto"/>
              <w:left w:val="single" w:sz="4" w:space="0" w:color="auto"/>
              <w:bottom w:val="single" w:sz="4" w:space="0" w:color="auto"/>
              <w:right w:val="single" w:sz="4" w:space="0" w:color="auto"/>
            </w:tcBorders>
          </w:tcPr>
          <w:p w14:paraId="314E10F0" w14:textId="77777777" w:rsidR="005D63DD" w:rsidRDefault="005D63DD" w:rsidP="00E14B1B">
            <w:pPr>
              <w:jc w:val="both"/>
            </w:pPr>
            <w:r>
              <w:t>pp.</w:t>
            </w:r>
          </w:p>
        </w:tc>
        <w:tc>
          <w:tcPr>
            <w:tcW w:w="943" w:type="dxa"/>
            <w:tcBorders>
              <w:top w:val="single" w:sz="4" w:space="0" w:color="auto"/>
              <w:left w:val="single" w:sz="4" w:space="0" w:color="auto"/>
              <w:bottom w:val="single" w:sz="4" w:space="0" w:color="auto"/>
              <w:right w:val="single" w:sz="4" w:space="0" w:color="auto"/>
            </w:tcBorders>
            <w:shd w:val="clear" w:color="auto" w:fill="F7CAAC"/>
            <w:hideMark/>
          </w:tcPr>
          <w:p w14:paraId="1AECA4DA" w14:textId="77777777" w:rsidR="005D63DD" w:rsidRDefault="005D63DD" w:rsidP="00E14B1B">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037CF4A0" w14:textId="77777777" w:rsidR="005D63DD" w:rsidRDefault="005D63DD" w:rsidP="00E14B1B">
            <w:pPr>
              <w:jc w:val="both"/>
            </w:pPr>
            <w:r>
              <w:t>40</w:t>
            </w:r>
          </w:p>
        </w:tc>
        <w:tc>
          <w:tcPr>
            <w:tcW w:w="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BC13ECB" w14:textId="77777777" w:rsidR="005D63DD" w:rsidRDefault="005D63DD" w:rsidP="00E14B1B">
            <w:pPr>
              <w:jc w:val="both"/>
              <w:rPr>
                <w:b/>
              </w:rPr>
            </w:pPr>
            <w:r>
              <w:rPr>
                <w:b/>
              </w:rPr>
              <w:t>do kdy</w:t>
            </w:r>
          </w:p>
        </w:tc>
        <w:tc>
          <w:tcPr>
            <w:tcW w:w="1888" w:type="dxa"/>
            <w:gridSpan w:val="5"/>
            <w:tcBorders>
              <w:top w:val="single" w:sz="4" w:space="0" w:color="auto"/>
              <w:left w:val="single" w:sz="4" w:space="0" w:color="auto"/>
              <w:bottom w:val="single" w:sz="4" w:space="0" w:color="auto"/>
              <w:right w:val="single" w:sz="4" w:space="0" w:color="auto"/>
            </w:tcBorders>
          </w:tcPr>
          <w:p w14:paraId="6F92D313" w14:textId="4756BF0E" w:rsidR="005D63DD" w:rsidRDefault="005D63DD" w:rsidP="00E14B1B">
            <w:pPr>
              <w:jc w:val="both"/>
            </w:pPr>
            <w:r>
              <w:t>12/2019</w:t>
            </w:r>
          </w:p>
        </w:tc>
      </w:tr>
      <w:tr w:rsidR="005D63DD" w14:paraId="791DD186" w14:textId="77777777" w:rsidTr="005D63DD">
        <w:tc>
          <w:tcPr>
            <w:tcW w:w="509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6D260A9" w14:textId="77777777" w:rsidR="005D63DD" w:rsidRDefault="005D63DD" w:rsidP="00E14B1B">
            <w:pPr>
              <w:jc w:val="both"/>
              <w:rPr>
                <w:b/>
              </w:rPr>
            </w:pPr>
            <w:r>
              <w:rPr>
                <w:b/>
              </w:rPr>
              <w:t>Typ vztahu na součásti VŠ, která uskutečňuje st. program</w:t>
            </w:r>
          </w:p>
        </w:tc>
        <w:tc>
          <w:tcPr>
            <w:tcW w:w="721" w:type="dxa"/>
            <w:gridSpan w:val="3"/>
            <w:tcBorders>
              <w:top w:val="single" w:sz="4" w:space="0" w:color="auto"/>
              <w:left w:val="single" w:sz="4" w:space="0" w:color="auto"/>
              <w:bottom w:val="single" w:sz="4" w:space="0" w:color="auto"/>
              <w:right w:val="single" w:sz="4" w:space="0" w:color="auto"/>
            </w:tcBorders>
          </w:tcPr>
          <w:p w14:paraId="3FD303A5" w14:textId="77777777" w:rsidR="005D63DD" w:rsidRDefault="005D63DD" w:rsidP="00E14B1B">
            <w:pPr>
              <w:jc w:val="both"/>
            </w:pPr>
            <w:r>
              <w:t>---</w:t>
            </w:r>
          </w:p>
        </w:tc>
        <w:tc>
          <w:tcPr>
            <w:tcW w:w="943" w:type="dxa"/>
            <w:tcBorders>
              <w:top w:val="single" w:sz="4" w:space="0" w:color="auto"/>
              <w:left w:val="single" w:sz="4" w:space="0" w:color="auto"/>
              <w:bottom w:val="single" w:sz="4" w:space="0" w:color="auto"/>
              <w:right w:val="single" w:sz="4" w:space="0" w:color="auto"/>
            </w:tcBorders>
            <w:shd w:val="clear" w:color="auto" w:fill="F7CAAC"/>
            <w:hideMark/>
          </w:tcPr>
          <w:p w14:paraId="1D3F9906" w14:textId="77777777" w:rsidR="005D63DD" w:rsidRDefault="005D63DD" w:rsidP="00E14B1B">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BDE4AFB" w14:textId="77777777" w:rsidR="005D63DD" w:rsidRDefault="005D63DD" w:rsidP="00E14B1B">
            <w:pPr>
              <w:jc w:val="both"/>
            </w:pPr>
            <w:r>
              <w:t>---</w:t>
            </w:r>
          </w:p>
        </w:tc>
        <w:tc>
          <w:tcPr>
            <w:tcW w:w="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9EF43D2" w14:textId="77777777" w:rsidR="005D63DD" w:rsidRDefault="005D63DD" w:rsidP="00E14B1B">
            <w:pPr>
              <w:jc w:val="both"/>
              <w:rPr>
                <w:b/>
              </w:rPr>
            </w:pPr>
            <w:r>
              <w:rPr>
                <w:b/>
              </w:rPr>
              <w:t>do kdy</w:t>
            </w:r>
          </w:p>
        </w:tc>
        <w:tc>
          <w:tcPr>
            <w:tcW w:w="1888" w:type="dxa"/>
            <w:gridSpan w:val="5"/>
            <w:tcBorders>
              <w:top w:val="single" w:sz="4" w:space="0" w:color="auto"/>
              <w:left w:val="single" w:sz="4" w:space="0" w:color="auto"/>
              <w:bottom w:val="single" w:sz="4" w:space="0" w:color="auto"/>
              <w:right w:val="single" w:sz="4" w:space="0" w:color="auto"/>
            </w:tcBorders>
          </w:tcPr>
          <w:p w14:paraId="3B099174" w14:textId="77777777" w:rsidR="005D63DD" w:rsidRDefault="005D63DD" w:rsidP="00E14B1B">
            <w:pPr>
              <w:jc w:val="both"/>
            </w:pPr>
            <w:r>
              <w:t>---</w:t>
            </w:r>
          </w:p>
        </w:tc>
      </w:tr>
      <w:tr w:rsidR="005D63DD" w14:paraId="02FB9804" w14:textId="77777777" w:rsidTr="005D63DD">
        <w:tc>
          <w:tcPr>
            <w:tcW w:w="5814"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7FBFF57" w14:textId="77777777" w:rsidR="005D63DD" w:rsidRDefault="005D63DD" w:rsidP="00E14B1B">
            <w:pPr>
              <w:jc w:val="both"/>
            </w:pPr>
            <w:r>
              <w:rPr>
                <w:b/>
              </w:rPr>
              <w:t>Další současná působení jako akademický pracovník na jiných VŠ</w:t>
            </w:r>
          </w:p>
        </w:tc>
        <w:tc>
          <w:tcPr>
            <w:tcW w:w="165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97F513E" w14:textId="77777777" w:rsidR="005D63DD" w:rsidRDefault="005D63DD" w:rsidP="00E14B1B">
            <w:pPr>
              <w:jc w:val="both"/>
              <w:rPr>
                <w:b/>
              </w:rPr>
            </w:pPr>
            <w:r>
              <w:rPr>
                <w:b/>
              </w:rPr>
              <w:t xml:space="preserve">typ prac. </w:t>
            </w:r>
            <w:proofErr w:type="gramStart"/>
            <w:r>
              <w:rPr>
                <w:b/>
              </w:rPr>
              <w:t>vztahu</w:t>
            </w:r>
            <w:proofErr w:type="gramEnd"/>
          </w:p>
        </w:tc>
        <w:tc>
          <w:tcPr>
            <w:tcW w:w="2743"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545CB0E8" w14:textId="77777777" w:rsidR="005D63DD" w:rsidRDefault="005D63DD" w:rsidP="00E14B1B">
            <w:pPr>
              <w:jc w:val="both"/>
              <w:rPr>
                <w:b/>
              </w:rPr>
            </w:pPr>
            <w:r>
              <w:rPr>
                <w:b/>
              </w:rPr>
              <w:t>rozsah</w:t>
            </w:r>
          </w:p>
        </w:tc>
      </w:tr>
      <w:tr w:rsidR="005D63DD" w14:paraId="6FA2F7FF" w14:textId="77777777" w:rsidTr="005D63DD">
        <w:tc>
          <w:tcPr>
            <w:tcW w:w="5814" w:type="dxa"/>
            <w:gridSpan w:val="8"/>
            <w:tcBorders>
              <w:top w:val="single" w:sz="4" w:space="0" w:color="auto"/>
              <w:left w:val="single" w:sz="4" w:space="0" w:color="auto"/>
              <w:bottom w:val="single" w:sz="4" w:space="0" w:color="auto"/>
              <w:right w:val="single" w:sz="4" w:space="0" w:color="auto"/>
            </w:tcBorders>
          </w:tcPr>
          <w:p w14:paraId="09037BDE" w14:textId="5278A883" w:rsidR="005D63DD" w:rsidRDefault="00A6382D" w:rsidP="00E14B1B">
            <w:pPr>
              <w:jc w:val="both"/>
            </w:pPr>
            <w:r>
              <w:t>---</w:t>
            </w:r>
          </w:p>
        </w:tc>
        <w:tc>
          <w:tcPr>
            <w:tcW w:w="1652" w:type="dxa"/>
            <w:gridSpan w:val="2"/>
            <w:tcBorders>
              <w:top w:val="single" w:sz="4" w:space="0" w:color="auto"/>
              <w:left w:val="single" w:sz="4" w:space="0" w:color="auto"/>
              <w:bottom w:val="single" w:sz="4" w:space="0" w:color="auto"/>
              <w:right w:val="single" w:sz="4" w:space="0" w:color="auto"/>
            </w:tcBorders>
          </w:tcPr>
          <w:p w14:paraId="65B39FC8" w14:textId="79E57929" w:rsidR="005D63DD" w:rsidRDefault="00A6382D" w:rsidP="00E14B1B">
            <w:pPr>
              <w:jc w:val="both"/>
            </w:pPr>
            <w:r>
              <w:t>---</w:t>
            </w:r>
          </w:p>
        </w:tc>
        <w:tc>
          <w:tcPr>
            <w:tcW w:w="2743" w:type="dxa"/>
            <w:gridSpan w:val="9"/>
            <w:tcBorders>
              <w:top w:val="single" w:sz="4" w:space="0" w:color="auto"/>
              <w:left w:val="single" w:sz="4" w:space="0" w:color="auto"/>
              <w:bottom w:val="single" w:sz="4" w:space="0" w:color="auto"/>
              <w:right w:val="single" w:sz="4" w:space="0" w:color="auto"/>
            </w:tcBorders>
          </w:tcPr>
          <w:p w14:paraId="3705ABF7" w14:textId="73661659" w:rsidR="005D63DD" w:rsidRDefault="00A6382D" w:rsidP="00E14B1B">
            <w:pPr>
              <w:jc w:val="both"/>
            </w:pPr>
            <w:r>
              <w:t>---</w:t>
            </w:r>
          </w:p>
        </w:tc>
      </w:tr>
      <w:tr w:rsidR="00AB24E0" w14:paraId="3C70779C" w14:textId="77777777" w:rsidTr="005D63DD">
        <w:tc>
          <w:tcPr>
            <w:tcW w:w="5814" w:type="dxa"/>
            <w:gridSpan w:val="8"/>
            <w:tcBorders>
              <w:top w:val="single" w:sz="4" w:space="0" w:color="auto"/>
              <w:left w:val="single" w:sz="4" w:space="0" w:color="auto"/>
              <w:bottom w:val="single" w:sz="4" w:space="0" w:color="auto"/>
              <w:right w:val="single" w:sz="4" w:space="0" w:color="auto"/>
            </w:tcBorders>
          </w:tcPr>
          <w:p w14:paraId="3A1C328D" w14:textId="77777777" w:rsidR="00AB24E0" w:rsidRDefault="00AB24E0" w:rsidP="00E14B1B">
            <w:pPr>
              <w:jc w:val="both"/>
            </w:pPr>
          </w:p>
        </w:tc>
        <w:tc>
          <w:tcPr>
            <w:tcW w:w="1652" w:type="dxa"/>
            <w:gridSpan w:val="2"/>
            <w:tcBorders>
              <w:top w:val="single" w:sz="4" w:space="0" w:color="auto"/>
              <w:left w:val="single" w:sz="4" w:space="0" w:color="auto"/>
              <w:bottom w:val="single" w:sz="4" w:space="0" w:color="auto"/>
              <w:right w:val="single" w:sz="4" w:space="0" w:color="auto"/>
            </w:tcBorders>
          </w:tcPr>
          <w:p w14:paraId="66CC22E3" w14:textId="77777777" w:rsidR="00AB24E0" w:rsidRDefault="00AB24E0" w:rsidP="00E14B1B">
            <w:pPr>
              <w:jc w:val="both"/>
            </w:pPr>
          </w:p>
        </w:tc>
        <w:tc>
          <w:tcPr>
            <w:tcW w:w="2743" w:type="dxa"/>
            <w:gridSpan w:val="9"/>
            <w:tcBorders>
              <w:top w:val="single" w:sz="4" w:space="0" w:color="auto"/>
              <w:left w:val="single" w:sz="4" w:space="0" w:color="auto"/>
              <w:bottom w:val="single" w:sz="4" w:space="0" w:color="auto"/>
              <w:right w:val="single" w:sz="4" w:space="0" w:color="auto"/>
            </w:tcBorders>
          </w:tcPr>
          <w:p w14:paraId="40634C3C" w14:textId="77777777" w:rsidR="00AB24E0" w:rsidRDefault="00AB24E0" w:rsidP="00E14B1B">
            <w:pPr>
              <w:jc w:val="both"/>
            </w:pPr>
          </w:p>
        </w:tc>
      </w:tr>
      <w:tr w:rsidR="005D63DD" w14:paraId="427D6073" w14:textId="77777777" w:rsidTr="00E14B1B">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68E55F14" w14:textId="77777777" w:rsidR="005D63DD" w:rsidRDefault="005D63DD" w:rsidP="00E14B1B">
            <w:pPr>
              <w:jc w:val="both"/>
            </w:pPr>
            <w:r>
              <w:rPr>
                <w:b/>
              </w:rPr>
              <w:t>Předměty příslušného studijního programu a způsob zapojení do jejich výuky, příp. další zapojení do uskutečňování studijního programu</w:t>
            </w:r>
          </w:p>
        </w:tc>
      </w:tr>
      <w:tr w:rsidR="005D63DD" w:rsidRPr="00D6509E" w14:paraId="00204BE4" w14:textId="77777777" w:rsidTr="00E14B1B">
        <w:trPr>
          <w:trHeight w:val="359"/>
        </w:trPr>
        <w:tc>
          <w:tcPr>
            <w:tcW w:w="10209" w:type="dxa"/>
            <w:gridSpan w:val="19"/>
            <w:tcBorders>
              <w:top w:val="nil"/>
              <w:left w:val="single" w:sz="4" w:space="0" w:color="auto"/>
              <w:bottom w:val="single" w:sz="4" w:space="0" w:color="auto"/>
              <w:right w:val="single" w:sz="4" w:space="0" w:color="auto"/>
            </w:tcBorders>
          </w:tcPr>
          <w:p w14:paraId="525ACABB" w14:textId="601D2738" w:rsidR="005D63DD" w:rsidRPr="00D6509E" w:rsidRDefault="005D63DD" w:rsidP="005D63DD">
            <w:pPr>
              <w:spacing w:before="120" w:after="120"/>
              <w:jc w:val="both"/>
              <w:rPr>
                <w:b/>
                <w:u w:val="single"/>
              </w:rPr>
            </w:pPr>
            <w:r w:rsidRPr="00753856">
              <w:rPr>
                <w:b/>
                <w:u w:val="single"/>
              </w:rPr>
              <w:t>Školitel</w:t>
            </w:r>
          </w:p>
        </w:tc>
      </w:tr>
      <w:tr w:rsidR="005D63DD" w14:paraId="57933693" w14:textId="77777777" w:rsidTr="00E14B1B">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720C2924" w14:textId="77777777" w:rsidR="005D63DD" w:rsidRDefault="005D63DD" w:rsidP="00E14B1B">
            <w:pPr>
              <w:jc w:val="both"/>
            </w:pPr>
            <w:r>
              <w:rPr>
                <w:b/>
              </w:rPr>
              <w:t xml:space="preserve">Údaje o vzdělání na VŠ </w:t>
            </w:r>
          </w:p>
        </w:tc>
      </w:tr>
      <w:tr w:rsidR="005D63DD" w14:paraId="61DA2554" w14:textId="77777777" w:rsidTr="00E14B1B">
        <w:trPr>
          <w:trHeight w:val="265"/>
        </w:trPr>
        <w:tc>
          <w:tcPr>
            <w:tcW w:w="10209" w:type="dxa"/>
            <w:gridSpan w:val="19"/>
            <w:tcBorders>
              <w:top w:val="single" w:sz="4" w:space="0" w:color="auto"/>
              <w:left w:val="single" w:sz="4" w:space="0" w:color="auto"/>
              <w:bottom w:val="single" w:sz="4" w:space="0" w:color="auto"/>
              <w:right w:val="single" w:sz="4" w:space="0" w:color="auto"/>
            </w:tcBorders>
          </w:tcPr>
          <w:p w14:paraId="45A18E3A" w14:textId="39DD60D4" w:rsidR="005D63DD" w:rsidRDefault="005D63DD" w:rsidP="005D63DD">
            <w:pPr>
              <w:spacing w:before="60" w:after="60"/>
              <w:jc w:val="both"/>
              <w:rPr>
                <w:b/>
              </w:rPr>
            </w:pPr>
            <w:r>
              <w:rPr>
                <w:rFonts w:eastAsia="Arial Unicode MS" w:cstheme="majorHAnsi"/>
              </w:rPr>
              <w:t>2016:</w:t>
            </w:r>
            <w:r w:rsidRPr="002806F8">
              <w:rPr>
                <w:rFonts w:eastAsia="Arial Unicode MS" w:cstheme="majorHAnsi"/>
              </w:rPr>
              <w:t xml:space="preserve"> </w:t>
            </w:r>
            <w:r w:rsidRPr="002806F8">
              <w:rPr>
                <w:rFonts w:cstheme="majorHAnsi"/>
              </w:rPr>
              <w:t>UTB Zlín, FT, SP Chemie a technologie materiálů, obor Technologie makromolekulárních látek, Ph.D.</w:t>
            </w:r>
          </w:p>
        </w:tc>
      </w:tr>
      <w:tr w:rsidR="005D63DD" w14:paraId="3975D05D" w14:textId="77777777" w:rsidTr="00E14B1B">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08D6F4B1" w14:textId="77777777" w:rsidR="005D63DD" w:rsidRDefault="005D63DD" w:rsidP="00E14B1B">
            <w:pPr>
              <w:jc w:val="both"/>
              <w:rPr>
                <w:b/>
              </w:rPr>
            </w:pPr>
            <w:r>
              <w:rPr>
                <w:b/>
              </w:rPr>
              <w:t>Údaje o odborném působení od absolvování VŠ</w:t>
            </w:r>
          </w:p>
        </w:tc>
      </w:tr>
      <w:tr w:rsidR="005D63DD" w:rsidRPr="00BE1391" w14:paraId="5B66F457" w14:textId="77777777" w:rsidTr="005D63DD">
        <w:trPr>
          <w:trHeight w:val="999"/>
        </w:trPr>
        <w:tc>
          <w:tcPr>
            <w:tcW w:w="10209" w:type="dxa"/>
            <w:gridSpan w:val="19"/>
            <w:tcBorders>
              <w:top w:val="single" w:sz="4" w:space="0" w:color="auto"/>
              <w:left w:val="single" w:sz="4" w:space="0" w:color="auto"/>
              <w:bottom w:val="single" w:sz="4" w:space="0" w:color="auto"/>
              <w:right w:val="single" w:sz="4" w:space="0" w:color="auto"/>
            </w:tcBorders>
          </w:tcPr>
          <w:p w14:paraId="34486AB2" w14:textId="77777777" w:rsidR="005D63DD" w:rsidRPr="00BD5B9A" w:rsidRDefault="005D63DD" w:rsidP="005D63DD">
            <w:pPr>
              <w:spacing w:before="60" w:after="60"/>
              <w:jc w:val="both"/>
              <w:rPr>
                <w:rFonts w:cstheme="majorHAnsi"/>
              </w:rPr>
            </w:pPr>
            <w:r w:rsidRPr="00BD5B9A">
              <w:rPr>
                <w:rFonts w:cstheme="majorHAnsi"/>
              </w:rPr>
              <w:t xml:space="preserve">11/2016 – 12/2017: UTB Zlín, CPS, junior researcher </w:t>
            </w:r>
          </w:p>
          <w:p w14:paraId="59320A00" w14:textId="4042E436" w:rsidR="005D63DD" w:rsidRPr="00BD5B9A" w:rsidRDefault="005D63DD" w:rsidP="005D63DD">
            <w:pPr>
              <w:spacing w:before="60" w:after="60"/>
              <w:jc w:val="both"/>
              <w:rPr>
                <w:rFonts w:cstheme="majorHAnsi"/>
              </w:rPr>
            </w:pPr>
            <w:r w:rsidRPr="00BD5B9A">
              <w:rPr>
                <w:rFonts w:cstheme="majorHAnsi"/>
              </w:rPr>
              <w:t xml:space="preserve">01/2017 – </w:t>
            </w:r>
            <w:r w:rsidR="00A6382D" w:rsidRPr="00BD5B9A">
              <w:rPr>
                <w:rFonts w:cstheme="majorHAnsi"/>
              </w:rPr>
              <w:t>12/2018</w:t>
            </w:r>
            <w:r w:rsidRPr="00BD5B9A">
              <w:rPr>
                <w:rFonts w:cstheme="majorHAnsi"/>
              </w:rPr>
              <w:t>: National Research Tomsk Polytechnic University, Tomsk, Ruská federace, researcher</w:t>
            </w:r>
          </w:p>
          <w:p w14:paraId="0D7EC6AF" w14:textId="6F76B9B3" w:rsidR="005D63DD" w:rsidRPr="00BD5B9A" w:rsidRDefault="005D63DD" w:rsidP="00AB24E0">
            <w:pPr>
              <w:spacing w:before="80" w:after="120"/>
              <w:jc w:val="both"/>
              <w:rPr>
                <w:rFonts w:cstheme="majorHAnsi"/>
              </w:rPr>
            </w:pPr>
            <w:r w:rsidRPr="00BD5B9A">
              <w:rPr>
                <w:rFonts w:cstheme="majorHAnsi"/>
              </w:rPr>
              <w:t>0</w:t>
            </w:r>
            <w:r w:rsidR="00A6382D" w:rsidRPr="00BD5B9A">
              <w:rPr>
                <w:rFonts w:cstheme="majorHAnsi"/>
              </w:rPr>
              <w:t>9/2017</w:t>
            </w:r>
            <w:r w:rsidRPr="00BD5B9A">
              <w:rPr>
                <w:rFonts w:cstheme="majorHAnsi"/>
              </w:rPr>
              <w:t xml:space="preserve"> – dosud: UTB Zlín, CPS, senior researcher</w:t>
            </w:r>
          </w:p>
          <w:p w14:paraId="37588EB1" w14:textId="50DB6078" w:rsidR="005D63DD" w:rsidRPr="00BE1391" w:rsidRDefault="005D63DD" w:rsidP="00AB24E0">
            <w:pPr>
              <w:spacing w:before="120" w:after="40"/>
              <w:jc w:val="both"/>
              <w:rPr>
                <w:rFonts w:cs="Cambria"/>
              </w:rPr>
            </w:pPr>
            <w:r w:rsidRPr="00BD5B9A">
              <w:t xml:space="preserve">Členství v mezinárodních organizacích: </w:t>
            </w:r>
            <w:r w:rsidRPr="00BD5B9A">
              <w:rPr>
                <w:rFonts w:cstheme="majorHAnsi"/>
              </w:rPr>
              <w:t>LUAM - Ordine Interegionale dei Chimici di Lazio Umbria Abruzzo Molise (člen, od r. 2011)</w:t>
            </w:r>
          </w:p>
        </w:tc>
      </w:tr>
      <w:tr w:rsidR="005D63DD" w14:paraId="1FA675C4" w14:textId="77777777" w:rsidTr="00E14B1B">
        <w:trPr>
          <w:trHeight w:val="250"/>
        </w:trPr>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17B897DB" w14:textId="77777777" w:rsidR="005D63DD" w:rsidRDefault="005D63DD" w:rsidP="00E14B1B">
            <w:pPr>
              <w:jc w:val="both"/>
            </w:pPr>
            <w:r>
              <w:rPr>
                <w:b/>
              </w:rPr>
              <w:t>Zkušenosti s vedením kvalifikačních a rigorózních prací</w:t>
            </w:r>
          </w:p>
        </w:tc>
      </w:tr>
      <w:tr w:rsidR="005D63DD" w:rsidRPr="00C02BD9" w14:paraId="43D78D3C" w14:textId="77777777" w:rsidTr="00E14B1B">
        <w:trPr>
          <w:trHeight w:val="221"/>
        </w:trPr>
        <w:tc>
          <w:tcPr>
            <w:tcW w:w="10209" w:type="dxa"/>
            <w:gridSpan w:val="19"/>
            <w:tcBorders>
              <w:top w:val="single" w:sz="4" w:space="0" w:color="auto"/>
              <w:left w:val="single" w:sz="4" w:space="0" w:color="auto"/>
              <w:bottom w:val="single" w:sz="4" w:space="0" w:color="auto"/>
              <w:right w:val="single" w:sz="4" w:space="0" w:color="auto"/>
            </w:tcBorders>
          </w:tcPr>
          <w:p w14:paraId="5000A570" w14:textId="06202439" w:rsidR="005D63DD" w:rsidRPr="00C02BD9" w:rsidRDefault="005D63DD" w:rsidP="00C62FA5">
            <w:pPr>
              <w:pStyle w:val="TableParagraph"/>
              <w:spacing w:before="120" w:after="120"/>
              <w:ind w:left="0"/>
              <w:jc w:val="both"/>
              <w:rPr>
                <w:sz w:val="20"/>
                <w:szCs w:val="20"/>
                <w:lang w:val="cs-CZ"/>
              </w:rPr>
            </w:pPr>
            <w:r w:rsidRPr="00D6509E">
              <w:rPr>
                <w:sz w:val="20"/>
                <w:szCs w:val="20"/>
                <w:lang w:val="cs-CZ"/>
              </w:rPr>
              <w:t xml:space="preserve">Počet obhájených prací, které vyučující vedl v období 2014 – 2018: </w:t>
            </w:r>
            <w:r w:rsidR="00BD5B9A" w:rsidRPr="00E14B1B">
              <w:rPr>
                <w:b/>
                <w:sz w:val="20"/>
                <w:szCs w:val="20"/>
                <w:lang w:val="cs-CZ"/>
              </w:rPr>
              <w:t xml:space="preserve">0 </w:t>
            </w:r>
            <w:r w:rsidR="00BD5B9A" w:rsidRPr="00E14B1B">
              <w:rPr>
                <w:sz w:val="20"/>
                <w:szCs w:val="20"/>
                <w:lang w:val="cs-CZ"/>
              </w:rPr>
              <w:t xml:space="preserve">BP, </w:t>
            </w:r>
            <w:r w:rsidR="00BD5B9A" w:rsidRPr="00E14B1B">
              <w:rPr>
                <w:b/>
                <w:sz w:val="20"/>
                <w:szCs w:val="20"/>
                <w:lang w:val="cs-CZ"/>
              </w:rPr>
              <w:t>0</w:t>
            </w:r>
            <w:r w:rsidR="00BD5B9A" w:rsidRPr="00E14B1B">
              <w:rPr>
                <w:sz w:val="20"/>
                <w:szCs w:val="20"/>
                <w:lang w:val="cs-CZ"/>
              </w:rPr>
              <w:t xml:space="preserve"> DP, </w:t>
            </w:r>
            <w:r w:rsidR="00BD5B9A" w:rsidRPr="00E14B1B">
              <w:rPr>
                <w:b/>
                <w:sz w:val="20"/>
                <w:szCs w:val="20"/>
                <w:lang w:val="cs-CZ"/>
              </w:rPr>
              <w:t>0</w:t>
            </w:r>
            <w:r w:rsidR="00BD5B9A" w:rsidRPr="00E14B1B">
              <w:rPr>
                <w:sz w:val="20"/>
                <w:szCs w:val="20"/>
                <w:lang w:val="cs-CZ"/>
              </w:rPr>
              <w:t xml:space="preserve"> DisP. </w:t>
            </w:r>
            <w:r w:rsidR="00BD5B9A" w:rsidRPr="00BD5B9A">
              <w:rPr>
                <w:sz w:val="20"/>
                <w:szCs w:val="20"/>
              </w:rPr>
              <w:t>Nerelevantní, nastoupil 2016</w:t>
            </w:r>
            <w:r w:rsidR="00BD5B9A" w:rsidRPr="00BD5B9A">
              <w:t>.</w:t>
            </w:r>
          </w:p>
        </w:tc>
      </w:tr>
      <w:tr w:rsidR="005D63DD" w14:paraId="477AB8EB" w14:textId="77777777" w:rsidTr="00E14B1B">
        <w:trPr>
          <w:cantSplit/>
        </w:trPr>
        <w:tc>
          <w:tcPr>
            <w:tcW w:w="33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F51FE94" w14:textId="77777777" w:rsidR="005D63DD" w:rsidRDefault="005D63DD" w:rsidP="00E14B1B">
            <w:pPr>
              <w:jc w:val="both"/>
            </w:pPr>
            <w:r>
              <w:rPr>
                <w:b/>
              </w:rPr>
              <w:t xml:space="preserve">Obor habilitačního řízení </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7A04E0E" w14:textId="77777777" w:rsidR="005D63DD" w:rsidRDefault="005D63DD" w:rsidP="00E14B1B">
            <w:pPr>
              <w:jc w:val="both"/>
            </w:pPr>
            <w:r>
              <w:rPr>
                <w:b/>
              </w:rPr>
              <w:t>Rok udělení hodnosti</w:t>
            </w:r>
          </w:p>
        </w:tc>
        <w:tc>
          <w:tcPr>
            <w:tcW w:w="2121" w:type="dxa"/>
            <w:gridSpan w:val="6"/>
            <w:tcBorders>
              <w:top w:val="single" w:sz="4" w:space="0" w:color="auto"/>
              <w:left w:val="single" w:sz="4" w:space="0" w:color="auto"/>
              <w:bottom w:val="single" w:sz="4" w:space="0" w:color="auto"/>
              <w:right w:val="single" w:sz="12" w:space="0" w:color="auto"/>
            </w:tcBorders>
            <w:shd w:val="clear" w:color="auto" w:fill="F7CAAC"/>
            <w:hideMark/>
          </w:tcPr>
          <w:p w14:paraId="6BDF4434" w14:textId="77777777" w:rsidR="005D63DD" w:rsidRDefault="005D63DD" w:rsidP="00E14B1B">
            <w:pPr>
              <w:jc w:val="both"/>
            </w:pPr>
            <w:r>
              <w:rPr>
                <w:b/>
              </w:rPr>
              <w:t>Řízení konáno na VŠ</w:t>
            </w:r>
          </w:p>
        </w:tc>
        <w:tc>
          <w:tcPr>
            <w:tcW w:w="2565" w:type="dxa"/>
            <w:gridSpan w:val="7"/>
            <w:tcBorders>
              <w:top w:val="single" w:sz="4" w:space="0" w:color="auto"/>
              <w:left w:val="single" w:sz="12" w:space="0" w:color="auto"/>
              <w:bottom w:val="single" w:sz="4" w:space="0" w:color="auto"/>
              <w:right w:val="single" w:sz="4" w:space="0" w:color="auto"/>
            </w:tcBorders>
            <w:shd w:val="clear" w:color="auto" w:fill="F7CAAC"/>
            <w:hideMark/>
          </w:tcPr>
          <w:p w14:paraId="6F4865EA" w14:textId="77777777" w:rsidR="005D63DD" w:rsidRDefault="005D63DD" w:rsidP="00E14B1B">
            <w:pPr>
              <w:jc w:val="both"/>
              <w:rPr>
                <w:b/>
              </w:rPr>
            </w:pPr>
            <w:r>
              <w:rPr>
                <w:b/>
              </w:rPr>
              <w:t>Ohlasy publikací</w:t>
            </w:r>
          </w:p>
        </w:tc>
      </w:tr>
      <w:tr w:rsidR="005D63DD" w14:paraId="796DC386" w14:textId="77777777" w:rsidTr="00E14B1B">
        <w:trPr>
          <w:cantSplit/>
        </w:trPr>
        <w:tc>
          <w:tcPr>
            <w:tcW w:w="3398" w:type="dxa"/>
            <w:gridSpan w:val="4"/>
            <w:tcBorders>
              <w:top w:val="single" w:sz="4" w:space="0" w:color="auto"/>
              <w:left w:val="single" w:sz="4" w:space="0" w:color="auto"/>
              <w:bottom w:val="single" w:sz="4" w:space="0" w:color="auto"/>
              <w:right w:val="single" w:sz="4" w:space="0" w:color="auto"/>
            </w:tcBorders>
          </w:tcPr>
          <w:p w14:paraId="4A14F366" w14:textId="78175428" w:rsidR="005D63DD" w:rsidRPr="00827804" w:rsidRDefault="005D63DD" w:rsidP="00E14B1B">
            <w:pPr>
              <w:spacing w:before="60" w:after="60"/>
            </w:pPr>
            <w:r>
              <w:t>---</w:t>
            </w:r>
          </w:p>
        </w:tc>
        <w:tc>
          <w:tcPr>
            <w:tcW w:w="2125" w:type="dxa"/>
            <w:gridSpan w:val="2"/>
            <w:tcBorders>
              <w:top w:val="single" w:sz="4" w:space="0" w:color="auto"/>
              <w:left w:val="single" w:sz="4" w:space="0" w:color="auto"/>
              <w:bottom w:val="single" w:sz="4" w:space="0" w:color="auto"/>
              <w:right w:val="single" w:sz="4" w:space="0" w:color="auto"/>
            </w:tcBorders>
          </w:tcPr>
          <w:p w14:paraId="20CA7CB4" w14:textId="32048B47" w:rsidR="005D63DD" w:rsidRPr="00827804" w:rsidRDefault="005D63DD" w:rsidP="00E14B1B">
            <w:pPr>
              <w:spacing w:before="60" w:after="60"/>
            </w:pPr>
            <w:r>
              <w:t>---</w:t>
            </w:r>
          </w:p>
        </w:tc>
        <w:tc>
          <w:tcPr>
            <w:tcW w:w="2121" w:type="dxa"/>
            <w:gridSpan w:val="6"/>
            <w:tcBorders>
              <w:top w:val="single" w:sz="4" w:space="0" w:color="auto"/>
              <w:left w:val="single" w:sz="4" w:space="0" w:color="auto"/>
              <w:bottom w:val="single" w:sz="4" w:space="0" w:color="auto"/>
              <w:right w:val="single" w:sz="12" w:space="0" w:color="auto"/>
            </w:tcBorders>
          </w:tcPr>
          <w:p w14:paraId="131EC768" w14:textId="735FE94C" w:rsidR="005D63DD" w:rsidRPr="00827804" w:rsidRDefault="005D63DD" w:rsidP="00E14B1B">
            <w:pPr>
              <w:spacing w:before="60" w:after="60"/>
            </w:pPr>
            <w:r>
              <w:t>---</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1ED4953C" w14:textId="77777777" w:rsidR="005D63DD" w:rsidRDefault="005D63DD" w:rsidP="00E14B1B">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C6DD7F7" w14:textId="77777777" w:rsidR="005D63DD" w:rsidRDefault="005D63DD" w:rsidP="00E14B1B">
            <w:pPr>
              <w:jc w:val="both"/>
              <w:rPr>
                <w:sz w:val="18"/>
              </w:rPr>
            </w:pPr>
            <w:r>
              <w:rPr>
                <w:b/>
                <w:sz w:val="18"/>
              </w:rPr>
              <w:t>Scopus</w:t>
            </w:r>
          </w:p>
        </w:tc>
        <w:tc>
          <w:tcPr>
            <w:tcW w:w="11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D030F45" w14:textId="77777777" w:rsidR="005D63DD" w:rsidRDefault="005D63DD" w:rsidP="00E14B1B">
            <w:pPr>
              <w:jc w:val="both"/>
            </w:pPr>
            <w:r>
              <w:rPr>
                <w:b/>
                <w:sz w:val="18"/>
              </w:rPr>
              <w:t>ostatní</w:t>
            </w:r>
          </w:p>
        </w:tc>
      </w:tr>
      <w:tr w:rsidR="005D63DD" w:rsidRPr="002856CE" w14:paraId="355C562C" w14:textId="77777777" w:rsidTr="00E14B1B">
        <w:trPr>
          <w:cantSplit/>
          <w:trHeight w:val="70"/>
        </w:trPr>
        <w:tc>
          <w:tcPr>
            <w:tcW w:w="33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2F2D675" w14:textId="77777777" w:rsidR="005D63DD" w:rsidRDefault="005D63DD" w:rsidP="00E14B1B">
            <w:pPr>
              <w:jc w:val="both"/>
            </w:pPr>
            <w:r>
              <w:rPr>
                <w:b/>
              </w:rPr>
              <w:t>Obor jmenovacího řízení</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919F3D6" w14:textId="77777777" w:rsidR="005D63DD" w:rsidRDefault="005D63DD" w:rsidP="00E14B1B">
            <w:pPr>
              <w:jc w:val="both"/>
            </w:pPr>
            <w:r>
              <w:rPr>
                <w:b/>
              </w:rPr>
              <w:t>Rok udělení hodnosti</w:t>
            </w:r>
          </w:p>
        </w:tc>
        <w:tc>
          <w:tcPr>
            <w:tcW w:w="2121" w:type="dxa"/>
            <w:gridSpan w:val="6"/>
            <w:tcBorders>
              <w:top w:val="single" w:sz="4" w:space="0" w:color="auto"/>
              <w:left w:val="single" w:sz="4" w:space="0" w:color="auto"/>
              <w:bottom w:val="single" w:sz="4" w:space="0" w:color="auto"/>
              <w:right w:val="single" w:sz="12" w:space="0" w:color="auto"/>
            </w:tcBorders>
            <w:shd w:val="clear" w:color="auto" w:fill="F7CAAC"/>
            <w:hideMark/>
          </w:tcPr>
          <w:p w14:paraId="33AC2E77" w14:textId="77777777" w:rsidR="005D63DD" w:rsidRDefault="005D63DD" w:rsidP="00E14B1B">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6F7F4DEA" w14:textId="57BA48C1" w:rsidR="005D63DD" w:rsidRPr="00E436AA" w:rsidRDefault="00A6382D" w:rsidP="00E14B1B">
            <w:pPr>
              <w:pStyle w:val="western"/>
              <w:spacing w:before="40" w:beforeAutospacing="0" w:line="240" w:lineRule="auto"/>
              <w:ind w:left="57" w:right="57"/>
              <w:rPr>
                <w:b/>
                <w:highlight w:val="green"/>
              </w:rPr>
            </w:pPr>
            <w:r>
              <w:rPr>
                <w:b/>
              </w:rPr>
              <w:t>100</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1DCFD2D" w14:textId="65F97C35" w:rsidR="005D63DD" w:rsidRPr="00E436AA" w:rsidRDefault="00A6382D" w:rsidP="00E14B1B">
            <w:pPr>
              <w:pStyle w:val="western"/>
              <w:spacing w:before="40" w:beforeAutospacing="0" w:line="240" w:lineRule="auto"/>
              <w:ind w:left="57" w:right="57"/>
              <w:rPr>
                <w:b/>
                <w:highlight w:val="green"/>
              </w:rPr>
            </w:pPr>
            <w:r>
              <w:rPr>
                <w:b/>
              </w:rPr>
              <w:t>114</w:t>
            </w:r>
          </w:p>
        </w:tc>
        <w:tc>
          <w:tcPr>
            <w:tcW w:w="1147" w:type="dxa"/>
            <w:gridSpan w:val="2"/>
            <w:vMerge w:val="restart"/>
            <w:tcBorders>
              <w:top w:val="single" w:sz="4" w:space="0" w:color="auto"/>
              <w:left w:val="single" w:sz="4" w:space="0" w:color="auto"/>
              <w:bottom w:val="single" w:sz="4" w:space="0" w:color="auto"/>
              <w:right w:val="single" w:sz="4" w:space="0" w:color="auto"/>
            </w:tcBorders>
          </w:tcPr>
          <w:p w14:paraId="15E961DF" w14:textId="77777777" w:rsidR="005D63DD" w:rsidRPr="002856CE" w:rsidRDefault="005D63DD" w:rsidP="00E14B1B">
            <w:pPr>
              <w:pStyle w:val="western"/>
              <w:spacing w:before="40" w:beforeAutospacing="0" w:line="240" w:lineRule="auto"/>
              <w:ind w:left="57" w:right="57"/>
              <w:rPr>
                <w:b/>
                <w:sz w:val="18"/>
                <w:szCs w:val="18"/>
              </w:rPr>
            </w:pPr>
            <w:r w:rsidRPr="002856CE">
              <w:rPr>
                <w:b/>
                <w:sz w:val="18"/>
                <w:szCs w:val="18"/>
              </w:rPr>
              <w:t>neevid.</w:t>
            </w:r>
          </w:p>
        </w:tc>
      </w:tr>
      <w:tr w:rsidR="005D63DD" w14:paraId="46C8BB8A" w14:textId="77777777" w:rsidTr="00E14B1B">
        <w:trPr>
          <w:trHeight w:val="205"/>
        </w:trPr>
        <w:tc>
          <w:tcPr>
            <w:tcW w:w="3398" w:type="dxa"/>
            <w:gridSpan w:val="4"/>
            <w:tcBorders>
              <w:top w:val="single" w:sz="4" w:space="0" w:color="auto"/>
              <w:left w:val="single" w:sz="4" w:space="0" w:color="auto"/>
              <w:bottom w:val="single" w:sz="4" w:space="0" w:color="auto"/>
              <w:right w:val="single" w:sz="4" w:space="0" w:color="auto"/>
            </w:tcBorders>
          </w:tcPr>
          <w:p w14:paraId="32629C45" w14:textId="77777777" w:rsidR="005D63DD" w:rsidRDefault="005D63DD" w:rsidP="00E14B1B">
            <w:pPr>
              <w:spacing w:before="40" w:after="40"/>
              <w:jc w:val="both"/>
            </w:pPr>
            <w:r>
              <w:t>---</w:t>
            </w:r>
          </w:p>
        </w:tc>
        <w:tc>
          <w:tcPr>
            <w:tcW w:w="2125" w:type="dxa"/>
            <w:gridSpan w:val="2"/>
            <w:tcBorders>
              <w:top w:val="single" w:sz="4" w:space="0" w:color="auto"/>
              <w:left w:val="single" w:sz="4" w:space="0" w:color="auto"/>
              <w:bottom w:val="single" w:sz="4" w:space="0" w:color="auto"/>
              <w:right w:val="single" w:sz="4" w:space="0" w:color="auto"/>
            </w:tcBorders>
          </w:tcPr>
          <w:p w14:paraId="0C11C515" w14:textId="77777777" w:rsidR="005D63DD" w:rsidRDefault="005D63DD" w:rsidP="00E14B1B">
            <w:pPr>
              <w:spacing w:before="40" w:after="40"/>
              <w:jc w:val="both"/>
            </w:pPr>
            <w:r>
              <w:t>---</w:t>
            </w:r>
          </w:p>
        </w:tc>
        <w:tc>
          <w:tcPr>
            <w:tcW w:w="2121" w:type="dxa"/>
            <w:gridSpan w:val="6"/>
            <w:tcBorders>
              <w:top w:val="single" w:sz="4" w:space="0" w:color="auto"/>
              <w:left w:val="single" w:sz="4" w:space="0" w:color="auto"/>
              <w:bottom w:val="single" w:sz="4" w:space="0" w:color="auto"/>
              <w:right w:val="single" w:sz="12" w:space="0" w:color="auto"/>
            </w:tcBorders>
          </w:tcPr>
          <w:p w14:paraId="20C26B15" w14:textId="77777777" w:rsidR="005D63DD" w:rsidRDefault="005D63DD" w:rsidP="00E14B1B">
            <w:pPr>
              <w:spacing w:before="40" w:after="40"/>
              <w:jc w:val="both"/>
            </w:pPr>
            <w: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5D92BDCC" w14:textId="77777777" w:rsidR="005D63DD" w:rsidRDefault="005D63DD" w:rsidP="00E14B1B">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882BA6" w14:textId="77777777" w:rsidR="005D63DD" w:rsidRDefault="005D63DD" w:rsidP="00E14B1B">
            <w:pPr>
              <w:rPr>
                <w:b/>
              </w:rPr>
            </w:pPr>
          </w:p>
        </w:tc>
        <w:tc>
          <w:tcPr>
            <w:tcW w:w="1147" w:type="dxa"/>
            <w:gridSpan w:val="2"/>
            <w:vMerge/>
            <w:tcBorders>
              <w:top w:val="single" w:sz="4" w:space="0" w:color="auto"/>
              <w:left w:val="single" w:sz="4" w:space="0" w:color="auto"/>
              <w:bottom w:val="single" w:sz="4" w:space="0" w:color="auto"/>
              <w:right w:val="single" w:sz="4" w:space="0" w:color="auto"/>
            </w:tcBorders>
            <w:vAlign w:val="center"/>
            <w:hideMark/>
          </w:tcPr>
          <w:p w14:paraId="3FFF78C4" w14:textId="77777777" w:rsidR="005D63DD" w:rsidRDefault="005D63DD" w:rsidP="00E14B1B">
            <w:pPr>
              <w:rPr>
                <w:b/>
              </w:rPr>
            </w:pPr>
          </w:p>
        </w:tc>
      </w:tr>
      <w:tr w:rsidR="005D63DD" w14:paraId="391A16E4" w14:textId="77777777" w:rsidTr="00E14B1B">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1DCF69C9" w14:textId="77777777" w:rsidR="005D63DD" w:rsidRDefault="005D63DD" w:rsidP="00E14B1B">
            <w:pPr>
              <w:jc w:val="both"/>
              <w:rPr>
                <w:b/>
              </w:rPr>
            </w:pPr>
            <w:r>
              <w:rPr>
                <w:b/>
              </w:rPr>
              <w:t xml:space="preserve">Přehled o nejvýznamnější publikační a další tvůrčí činnosti nebo další profesní činnosti u odborníků z praxe vztahující se k zabezpečovaným předmětům </w:t>
            </w:r>
          </w:p>
        </w:tc>
      </w:tr>
      <w:tr w:rsidR="005D63DD" w14:paraId="02AB4E43" w14:textId="77777777" w:rsidTr="00E14B1B">
        <w:trPr>
          <w:trHeight w:val="2347"/>
        </w:trPr>
        <w:tc>
          <w:tcPr>
            <w:tcW w:w="10209" w:type="dxa"/>
            <w:gridSpan w:val="19"/>
            <w:tcBorders>
              <w:top w:val="single" w:sz="4" w:space="0" w:color="auto"/>
              <w:left w:val="single" w:sz="4" w:space="0" w:color="auto"/>
              <w:bottom w:val="single" w:sz="4" w:space="0" w:color="auto"/>
              <w:right w:val="single" w:sz="4" w:space="0" w:color="auto"/>
            </w:tcBorders>
          </w:tcPr>
          <w:p w14:paraId="17C79729" w14:textId="7C3AEAC0" w:rsidR="00AB24E0" w:rsidRPr="005F7A7F" w:rsidRDefault="00AB24E0" w:rsidP="00AB24E0">
            <w:pPr>
              <w:spacing w:before="60" w:after="100"/>
              <w:jc w:val="both"/>
              <w:rPr>
                <w:color w:val="000000" w:themeColor="text1"/>
                <w:shd w:val="clear" w:color="auto" w:fill="FFFFFF"/>
              </w:rPr>
            </w:pPr>
            <w:r w:rsidRPr="005F7A7F">
              <w:rPr>
                <w:b/>
                <w:color w:val="000000" w:themeColor="text1"/>
                <w:shd w:val="clear" w:color="auto" w:fill="FFFFFF"/>
              </w:rPr>
              <w:t>DI MARTINO, A</w:t>
            </w:r>
            <w:r>
              <w:rPr>
                <w:b/>
                <w:color w:val="000000" w:themeColor="text1"/>
                <w:shd w:val="clear" w:color="auto" w:fill="FFFFFF"/>
              </w:rPr>
              <w:t>. (80%)</w:t>
            </w:r>
            <w:r w:rsidRPr="00AB24E0">
              <w:rPr>
                <w:color w:val="000000" w:themeColor="text1"/>
                <w:shd w:val="clear" w:color="auto" w:fill="FFFFFF"/>
              </w:rPr>
              <w:t>,</w:t>
            </w:r>
            <w:r w:rsidRPr="005F7A7F">
              <w:rPr>
                <w:b/>
                <w:color w:val="000000" w:themeColor="text1"/>
                <w:shd w:val="clear" w:color="auto" w:fill="FFFFFF"/>
              </w:rPr>
              <w:t xml:space="preserve"> </w:t>
            </w:r>
            <w:r w:rsidRPr="005F7A7F">
              <w:rPr>
                <w:color w:val="000000" w:themeColor="text1"/>
                <w:shd w:val="clear" w:color="auto" w:fill="FFFFFF"/>
              </w:rPr>
              <w:t xml:space="preserve">TRUSOVA, </w:t>
            </w:r>
            <w:proofErr w:type="gramStart"/>
            <w:r w:rsidRPr="005F7A7F">
              <w:rPr>
                <w:color w:val="000000" w:themeColor="text1"/>
                <w:shd w:val="clear" w:color="auto" w:fill="FFFFFF"/>
              </w:rPr>
              <w:t>M</w:t>
            </w:r>
            <w:r>
              <w:rPr>
                <w:color w:val="000000" w:themeColor="text1"/>
                <w:shd w:val="clear" w:color="auto" w:fill="FFFFFF"/>
              </w:rPr>
              <w:t>.E.,</w:t>
            </w:r>
            <w:r w:rsidRPr="005F7A7F">
              <w:rPr>
                <w:color w:val="000000" w:themeColor="text1"/>
                <w:shd w:val="clear" w:color="auto" w:fill="FFFFFF"/>
              </w:rPr>
              <w:t xml:space="preserve"> POSTNIKOV</w:t>
            </w:r>
            <w:proofErr w:type="gramEnd"/>
            <w:r w:rsidRPr="005F7A7F">
              <w:rPr>
                <w:color w:val="000000" w:themeColor="text1"/>
                <w:shd w:val="clear" w:color="auto" w:fill="FFFFFF"/>
              </w:rPr>
              <w:t>, P</w:t>
            </w:r>
            <w:r>
              <w:rPr>
                <w:color w:val="000000" w:themeColor="text1"/>
                <w:shd w:val="clear" w:color="auto" w:fill="FFFFFF"/>
              </w:rPr>
              <w:t>.</w:t>
            </w:r>
            <w:r w:rsidRPr="005F7A7F">
              <w:rPr>
                <w:color w:val="000000" w:themeColor="text1"/>
                <w:shd w:val="clear" w:color="auto" w:fill="FFFFFF"/>
              </w:rPr>
              <w:t>S</w:t>
            </w:r>
            <w:r>
              <w:rPr>
                <w:color w:val="000000" w:themeColor="text1"/>
                <w:shd w:val="clear" w:color="auto" w:fill="FFFFFF"/>
              </w:rPr>
              <w:t>.,</w:t>
            </w:r>
            <w:r w:rsidRPr="005F7A7F">
              <w:rPr>
                <w:color w:val="000000" w:themeColor="text1"/>
                <w:shd w:val="clear" w:color="auto" w:fill="FFFFFF"/>
              </w:rPr>
              <w:t xml:space="preserve"> SEDLA</w:t>
            </w:r>
            <w:r>
              <w:rPr>
                <w:color w:val="000000" w:themeColor="text1"/>
                <w:shd w:val="clear" w:color="auto" w:fill="FFFFFF"/>
              </w:rPr>
              <w:t>ŘÍK, V</w:t>
            </w:r>
            <w:r w:rsidRPr="005F7A7F">
              <w:rPr>
                <w:color w:val="000000" w:themeColor="text1"/>
                <w:shd w:val="clear" w:color="auto" w:fill="FFFFFF"/>
              </w:rPr>
              <w:t>.</w:t>
            </w:r>
            <w:r>
              <w:rPr>
                <w:color w:val="000000" w:themeColor="text1"/>
                <w:shd w:val="clear" w:color="auto" w:fill="FFFFFF"/>
              </w:rPr>
              <w:t>:</w:t>
            </w:r>
            <w:r w:rsidRPr="005F7A7F">
              <w:rPr>
                <w:color w:val="000000" w:themeColor="text1"/>
                <w:shd w:val="clear" w:color="auto" w:fill="FFFFFF"/>
              </w:rPr>
              <w:t xml:space="preserve"> Enhancement of the </w:t>
            </w:r>
            <w:r>
              <w:rPr>
                <w:color w:val="000000" w:themeColor="text1"/>
                <w:shd w:val="clear" w:color="auto" w:fill="FFFFFF"/>
              </w:rPr>
              <w:t>a</w:t>
            </w:r>
            <w:r w:rsidRPr="005F7A7F">
              <w:rPr>
                <w:color w:val="000000" w:themeColor="text1"/>
                <w:shd w:val="clear" w:color="auto" w:fill="FFFFFF"/>
              </w:rPr>
              <w:t xml:space="preserve">ntioxidant </w:t>
            </w:r>
            <w:r>
              <w:rPr>
                <w:color w:val="000000" w:themeColor="text1"/>
                <w:shd w:val="clear" w:color="auto" w:fill="FFFFFF"/>
              </w:rPr>
              <w:t>a</w:t>
            </w:r>
            <w:r w:rsidRPr="005F7A7F">
              <w:rPr>
                <w:color w:val="000000" w:themeColor="text1"/>
                <w:shd w:val="clear" w:color="auto" w:fill="FFFFFF"/>
              </w:rPr>
              <w:t xml:space="preserve">ctivity and </w:t>
            </w:r>
            <w:r>
              <w:rPr>
                <w:color w:val="000000" w:themeColor="text1"/>
                <w:shd w:val="clear" w:color="auto" w:fill="FFFFFF"/>
              </w:rPr>
              <w:t>s</w:t>
            </w:r>
            <w:r w:rsidRPr="005F7A7F">
              <w:rPr>
                <w:color w:val="000000" w:themeColor="text1"/>
                <w:shd w:val="clear" w:color="auto" w:fill="FFFFFF"/>
              </w:rPr>
              <w:t xml:space="preserve">tability of β-carotene </w:t>
            </w:r>
            <w:r>
              <w:rPr>
                <w:color w:val="000000" w:themeColor="text1"/>
                <w:shd w:val="clear" w:color="auto" w:fill="FFFFFF"/>
              </w:rPr>
              <w:t>u</w:t>
            </w:r>
            <w:r w:rsidRPr="005F7A7F">
              <w:rPr>
                <w:color w:val="000000" w:themeColor="text1"/>
                <w:shd w:val="clear" w:color="auto" w:fill="FFFFFF"/>
              </w:rPr>
              <w:t xml:space="preserve">sing </w:t>
            </w:r>
            <w:r>
              <w:rPr>
                <w:color w:val="000000" w:themeColor="text1"/>
                <w:shd w:val="clear" w:color="auto" w:fill="FFFFFF"/>
              </w:rPr>
              <w:t>a</w:t>
            </w:r>
            <w:r w:rsidRPr="005F7A7F">
              <w:rPr>
                <w:color w:val="000000" w:themeColor="text1"/>
                <w:shd w:val="clear" w:color="auto" w:fill="FFFFFF"/>
              </w:rPr>
              <w:t xml:space="preserve">mphiphilic </w:t>
            </w:r>
            <w:r>
              <w:rPr>
                <w:color w:val="000000" w:themeColor="text1"/>
                <w:shd w:val="clear" w:color="auto" w:fill="FFFFFF"/>
              </w:rPr>
              <w:t>c</w:t>
            </w:r>
            <w:r w:rsidRPr="005F7A7F">
              <w:rPr>
                <w:color w:val="000000" w:themeColor="text1"/>
                <w:shd w:val="clear" w:color="auto" w:fill="FFFFFF"/>
              </w:rPr>
              <w:t xml:space="preserve">hitosan/nucleic </w:t>
            </w:r>
            <w:r>
              <w:rPr>
                <w:color w:val="000000" w:themeColor="text1"/>
                <w:shd w:val="clear" w:color="auto" w:fill="FFFFFF"/>
              </w:rPr>
              <w:t>a</w:t>
            </w:r>
            <w:r w:rsidRPr="005F7A7F">
              <w:rPr>
                <w:color w:val="000000" w:themeColor="text1"/>
                <w:shd w:val="clear" w:color="auto" w:fill="FFFFFF"/>
              </w:rPr>
              <w:t xml:space="preserve">cid </w:t>
            </w:r>
            <w:r>
              <w:rPr>
                <w:color w:val="000000" w:themeColor="text1"/>
                <w:shd w:val="clear" w:color="auto" w:fill="FFFFFF"/>
              </w:rPr>
              <w:t>p</w:t>
            </w:r>
            <w:r w:rsidRPr="005F7A7F">
              <w:rPr>
                <w:color w:val="000000" w:themeColor="text1"/>
                <w:shd w:val="clear" w:color="auto" w:fill="FFFFFF"/>
              </w:rPr>
              <w:t xml:space="preserve">olyplexes. </w:t>
            </w:r>
            <w:r w:rsidRPr="00AB24E0">
              <w:rPr>
                <w:i/>
                <w:color w:val="000000" w:themeColor="text1"/>
                <w:shd w:val="clear" w:color="auto" w:fill="FFFFFF"/>
              </w:rPr>
              <w:t>International Journal of Biological Macromolecules</w:t>
            </w:r>
            <w:r w:rsidRPr="005F7A7F">
              <w:rPr>
                <w:color w:val="000000" w:themeColor="text1"/>
                <w:shd w:val="clear" w:color="auto" w:fill="FFFFFF"/>
              </w:rPr>
              <w:t xml:space="preserve"> 117</w:t>
            </w:r>
            <w:r>
              <w:rPr>
                <w:color w:val="000000" w:themeColor="text1"/>
                <w:shd w:val="clear" w:color="auto" w:fill="FFFFFF"/>
              </w:rPr>
              <w:t xml:space="preserve">, </w:t>
            </w:r>
            <w:r w:rsidRPr="005F7A7F">
              <w:rPr>
                <w:color w:val="000000" w:themeColor="text1"/>
                <w:shd w:val="clear" w:color="auto" w:fill="FFFFFF"/>
              </w:rPr>
              <w:t>773-780</w:t>
            </w:r>
            <w:r>
              <w:rPr>
                <w:color w:val="000000" w:themeColor="text1"/>
                <w:shd w:val="clear" w:color="auto" w:fill="FFFFFF"/>
              </w:rPr>
              <w:t xml:space="preserve">, </w:t>
            </w:r>
            <w:r w:rsidRPr="00AB24E0">
              <w:rPr>
                <w:b/>
                <w:color w:val="000000" w:themeColor="text1"/>
                <w:shd w:val="clear" w:color="auto" w:fill="FFFFFF"/>
              </w:rPr>
              <w:t>2018</w:t>
            </w:r>
            <w:r w:rsidRPr="005F7A7F">
              <w:rPr>
                <w:color w:val="000000" w:themeColor="text1"/>
                <w:shd w:val="clear" w:color="auto" w:fill="FFFFFF"/>
              </w:rPr>
              <w:t>. ISSN</w:t>
            </w:r>
            <w:r>
              <w:rPr>
                <w:b/>
                <w:color w:val="000000" w:themeColor="text1"/>
                <w:shd w:val="clear" w:color="auto" w:fill="FFFFFF"/>
              </w:rPr>
              <w:t xml:space="preserve"> </w:t>
            </w:r>
            <w:r w:rsidRPr="005F7A7F">
              <w:rPr>
                <w:color w:val="000000" w:themeColor="text1"/>
                <w:shd w:val="clear" w:color="auto" w:fill="FFFFFF"/>
              </w:rPr>
              <w:t>0141-8130.</w:t>
            </w:r>
          </w:p>
          <w:p w14:paraId="021519FE" w14:textId="77777777" w:rsidR="005D63DD" w:rsidRPr="005D63DD" w:rsidRDefault="005D63DD" w:rsidP="00AB24E0">
            <w:pPr>
              <w:spacing w:before="60" w:after="100"/>
              <w:jc w:val="both"/>
              <w:rPr>
                <w:color w:val="000000" w:themeColor="text1"/>
                <w:shd w:val="clear" w:color="auto" w:fill="FFFFFF"/>
              </w:rPr>
            </w:pPr>
            <w:r w:rsidRPr="005D63DD">
              <w:rPr>
                <w:b/>
                <w:color w:val="000000" w:themeColor="text1"/>
                <w:shd w:val="clear" w:color="auto" w:fill="FFFFFF"/>
              </w:rPr>
              <w:t>DI MARTINO, A. (80%)</w:t>
            </w:r>
            <w:r w:rsidRPr="005D63DD">
              <w:rPr>
                <w:color w:val="000000" w:themeColor="text1"/>
                <w:shd w:val="clear" w:color="auto" w:fill="FFFFFF"/>
              </w:rPr>
              <w:t xml:space="preserve">, GUSELNIKOVA, </w:t>
            </w:r>
            <w:proofErr w:type="gramStart"/>
            <w:r w:rsidRPr="005D63DD">
              <w:rPr>
                <w:color w:val="000000" w:themeColor="text1"/>
                <w:shd w:val="clear" w:color="auto" w:fill="FFFFFF"/>
              </w:rPr>
              <w:t>O.A.</w:t>
            </w:r>
            <w:proofErr w:type="gramEnd"/>
            <w:r w:rsidRPr="005D63DD">
              <w:rPr>
                <w:color w:val="000000" w:themeColor="text1"/>
                <w:shd w:val="clear" w:color="auto" w:fill="FFFFFF"/>
              </w:rPr>
              <w:t>, TRUSOVA, M.E., POSTNIKOV, P.S., SEDLAŘÍK, V.: Organic-inorganic hybrid nanoparticles controlled delivery system for anticancer drugs. </w:t>
            </w:r>
            <w:r w:rsidRPr="005D63DD">
              <w:rPr>
                <w:i/>
                <w:iCs/>
                <w:color w:val="000000" w:themeColor="text1"/>
                <w:shd w:val="clear" w:color="auto" w:fill="FFFFFF"/>
              </w:rPr>
              <w:t xml:space="preserve">International Journal of Pharmaceutics </w:t>
            </w:r>
            <w:r w:rsidRPr="005D63DD">
              <w:rPr>
                <w:iCs/>
                <w:color w:val="000000" w:themeColor="text1"/>
                <w:shd w:val="clear" w:color="auto" w:fill="FFFFFF"/>
              </w:rPr>
              <w:t>526</w:t>
            </w:r>
            <w:r w:rsidRPr="005D63DD">
              <w:rPr>
                <w:color w:val="000000" w:themeColor="text1"/>
                <w:shd w:val="clear" w:color="auto" w:fill="FFFFFF"/>
              </w:rPr>
              <w:t xml:space="preserve">(1), 380-390, </w:t>
            </w:r>
            <w:r w:rsidRPr="005D63DD">
              <w:rPr>
                <w:b/>
                <w:color w:val="000000" w:themeColor="text1"/>
                <w:shd w:val="clear" w:color="auto" w:fill="FFFFFF"/>
              </w:rPr>
              <w:t>2017</w:t>
            </w:r>
            <w:r w:rsidRPr="005D63DD">
              <w:rPr>
                <w:color w:val="000000" w:themeColor="text1"/>
                <w:shd w:val="clear" w:color="auto" w:fill="FFFFFF"/>
              </w:rPr>
              <w:t>.</w:t>
            </w:r>
          </w:p>
          <w:p w14:paraId="7E92CA0F" w14:textId="77777777" w:rsidR="005D63DD" w:rsidRPr="005D63DD" w:rsidRDefault="005D63DD" w:rsidP="00AB24E0">
            <w:pPr>
              <w:spacing w:after="100"/>
              <w:jc w:val="both"/>
              <w:rPr>
                <w:color w:val="000000" w:themeColor="text1"/>
                <w:shd w:val="clear" w:color="auto" w:fill="FFFFFF"/>
              </w:rPr>
            </w:pPr>
            <w:r w:rsidRPr="005D63DD">
              <w:rPr>
                <w:b/>
                <w:color w:val="000000" w:themeColor="text1"/>
                <w:shd w:val="clear" w:color="auto" w:fill="FFFFFF"/>
              </w:rPr>
              <w:t>DI MARTINO, A. (75%)</w:t>
            </w:r>
            <w:r w:rsidRPr="005D63DD">
              <w:rPr>
                <w:color w:val="000000" w:themeColor="text1"/>
                <w:shd w:val="clear" w:color="auto" w:fill="FFFFFF"/>
              </w:rPr>
              <w:t>, KUCHARCZYK, P., CAPÁKOVÁ, Z., HUMPOLÍČEK, P., SEDLAŘÍK, V.: Chitosan-based nanocomplexes for simultaneous loading, burst reduction and controlled release of doxorubicin and 5-fluorouracil. </w:t>
            </w:r>
            <w:r w:rsidRPr="005D63DD">
              <w:rPr>
                <w:i/>
                <w:iCs/>
                <w:color w:val="000000" w:themeColor="text1"/>
                <w:shd w:val="clear" w:color="auto" w:fill="FFFFFF"/>
              </w:rPr>
              <w:t>International Journal of Biological Macromolecules</w:t>
            </w:r>
            <w:r w:rsidRPr="005D63DD">
              <w:rPr>
                <w:color w:val="000000" w:themeColor="text1"/>
                <w:shd w:val="clear" w:color="auto" w:fill="FFFFFF"/>
              </w:rPr>
              <w:t xml:space="preserve"> </w:t>
            </w:r>
            <w:r w:rsidRPr="005D63DD">
              <w:rPr>
                <w:iCs/>
                <w:color w:val="000000" w:themeColor="text1"/>
                <w:shd w:val="clear" w:color="auto" w:fill="FFFFFF"/>
              </w:rPr>
              <w:t>102</w:t>
            </w:r>
            <w:r w:rsidRPr="005D63DD">
              <w:rPr>
                <w:color w:val="000000" w:themeColor="text1"/>
                <w:shd w:val="clear" w:color="auto" w:fill="FFFFFF"/>
              </w:rPr>
              <w:t xml:space="preserve">, 613-624, </w:t>
            </w:r>
            <w:r w:rsidRPr="005D63DD">
              <w:rPr>
                <w:b/>
                <w:color w:val="000000" w:themeColor="text1"/>
                <w:shd w:val="clear" w:color="auto" w:fill="FFFFFF"/>
              </w:rPr>
              <w:t>2017</w:t>
            </w:r>
            <w:r w:rsidRPr="005D63DD">
              <w:rPr>
                <w:color w:val="000000" w:themeColor="text1"/>
                <w:shd w:val="clear" w:color="auto" w:fill="FFFFFF"/>
              </w:rPr>
              <w:t>.</w:t>
            </w:r>
          </w:p>
          <w:p w14:paraId="605EA8C5" w14:textId="77777777" w:rsidR="005D63DD" w:rsidRPr="005D63DD" w:rsidRDefault="005D63DD" w:rsidP="00AB24E0">
            <w:pPr>
              <w:spacing w:after="100"/>
              <w:jc w:val="both"/>
              <w:rPr>
                <w:color w:val="000000" w:themeColor="text1"/>
                <w:shd w:val="clear" w:color="auto" w:fill="FFFFFF"/>
              </w:rPr>
            </w:pPr>
            <w:r w:rsidRPr="005D63DD">
              <w:rPr>
                <w:b/>
                <w:color w:val="000000" w:themeColor="text1"/>
                <w:shd w:val="clear" w:color="auto" w:fill="FFFFFF"/>
              </w:rPr>
              <w:t>DI MARTINO, A. (75%)</w:t>
            </w:r>
            <w:r w:rsidRPr="005D63DD">
              <w:rPr>
                <w:color w:val="000000" w:themeColor="text1"/>
                <w:shd w:val="clear" w:color="auto" w:fill="FFFFFF"/>
              </w:rPr>
              <w:t>, KUCHARCZYK, P., CAPÁKOVÁ, Z., HUMPOLÍČEK, P., SEDLAŘÍK, V.: Enhancement of temozolomide stability by loading in chitosan-carboxylated polylactide-based nanoparticles. </w:t>
            </w:r>
            <w:r w:rsidRPr="005D63DD">
              <w:rPr>
                <w:i/>
                <w:iCs/>
                <w:color w:val="000000" w:themeColor="text1"/>
                <w:shd w:val="clear" w:color="auto" w:fill="FFFFFF"/>
              </w:rPr>
              <w:t>Journal of Nanoparticle Research</w:t>
            </w:r>
            <w:r w:rsidRPr="005D63DD">
              <w:rPr>
                <w:color w:val="000000" w:themeColor="text1"/>
                <w:shd w:val="clear" w:color="auto" w:fill="FFFFFF"/>
              </w:rPr>
              <w:t xml:space="preserve"> </w:t>
            </w:r>
            <w:r w:rsidRPr="005D63DD">
              <w:rPr>
                <w:iCs/>
                <w:color w:val="000000" w:themeColor="text1"/>
                <w:shd w:val="clear" w:color="auto" w:fill="FFFFFF"/>
              </w:rPr>
              <w:t>19</w:t>
            </w:r>
            <w:r w:rsidRPr="005D63DD">
              <w:rPr>
                <w:color w:val="000000" w:themeColor="text1"/>
                <w:shd w:val="clear" w:color="auto" w:fill="FFFFFF"/>
              </w:rPr>
              <w:t xml:space="preserve">(2), 71, </w:t>
            </w:r>
            <w:r w:rsidRPr="005D63DD">
              <w:rPr>
                <w:b/>
                <w:color w:val="000000" w:themeColor="text1"/>
                <w:shd w:val="clear" w:color="auto" w:fill="FFFFFF"/>
              </w:rPr>
              <w:t>2017</w:t>
            </w:r>
            <w:r w:rsidRPr="005D63DD">
              <w:rPr>
                <w:color w:val="000000" w:themeColor="text1"/>
                <w:shd w:val="clear" w:color="auto" w:fill="FFFFFF"/>
              </w:rPr>
              <w:t>.</w:t>
            </w:r>
          </w:p>
          <w:p w14:paraId="42DBBB40" w14:textId="4D6E787E" w:rsidR="005D63DD" w:rsidRDefault="005D63DD" w:rsidP="00AB24E0">
            <w:pPr>
              <w:pStyle w:val="europass5fbulleted5flist"/>
              <w:spacing w:before="0" w:after="80" w:line="240" w:lineRule="auto"/>
              <w:jc w:val="both"/>
              <w:rPr>
                <w:b/>
              </w:rPr>
            </w:pPr>
            <w:r w:rsidRPr="005D63DD">
              <w:rPr>
                <w:rFonts w:ascii="Times New Roman" w:hAnsi="Times New Roman" w:cs="Times New Roman"/>
                <w:b/>
                <w:color w:val="000000" w:themeColor="text1"/>
                <w:sz w:val="20"/>
                <w:szCs w:val="20"/>
              </w:rPr>
              <w:t>DI MARTINO, A. (80%)</w:t>
            </w:r>
            <w:r w:rsidRPr="005D63DD">
              <w:rPr>
                <w:rFonts w:ascii="Times New Roman" w:hAnsi="Times New Roman" w:cs="Times New Roman"/>
                <w:color w:val="000000" w:themeColor="text1"/>
                <w:sz w:val="20"/>
                <w:szCs w:val="20"/>
              </w:rPr>
              <w:t xml:space="preserve">, PAVELKOVÁ, A., MACIULYTE, S., BUDRIENE, S., SEDLAŘÍK, V.: Polysaccharide-based nanocomplexes for co-encapsulation and controlled release of 5-fluorouracil and temozolomide. </w:t>
            </w:r>
            <w:r w:rsidRPr="005D63DD">
              <w:rPr>
                <w:rFonts w:ascii="Times New Roman" w:hAnsi="Times New Roman" w:cs="Times New Roman"/>
                <w:i/>
                <w:color w:val="000000" w:themeColor="text1"/>
                <w:sz w:val="20"/>
                <w:szCs w:val="20"/>
              </w:rPr>
              <w:t>European Journal of Pharmaceutical Sciences</w:t>
            </w:r>
            <w:r w:rsidRPr="005D63DD">
              <w:rPr>
                <w:rFonts w:ascii="Times New Roman" w:eastAsiaTheme="minorHAnsi" w:hAnsi="Times New Roman" w:cs="Times New Roman"/>
                <w:color w:val="000000" w:themeColor="text1"/>
                <w:spacing w:val="0"/>
                <w:kern w:val="0"/>
                <w:sz w:val="20"/>
                <w:szCs w:val="20"/>
                <w:shd w:val="clear" w:color="auto" w:fill="FFFFFF"/>
                <w:lang w:val="en-US" w:eastAsia="en-US" w:bidi="ar-SA"/>
              </w:rPr>
              <w:t xml:space="preserve"> 92, 276-286, </w:t>
            </w:r>
            <w:r w:rsidRPr="005D63DD">
              <w:rPr>
                <w:rFonts w:ascii="Times New Roman" w:eastAsiaTheme="minorHAnsi" w:hAnsi="Times New Roman" w:cs="Times New Roman"/>
                <w:b/>
                <w:color w:val="000000" w:themeColor="text1"/>
                <w:spacing w:val="0"/>
                <w:kern w:val="0"/>
                <w:sz w:val="20"/>
                <w:szCs w:val="20"/>
                <w:shd w:val="clear" w:color="auto" w:fill="FFFFFF"/>
                <w:lang w:val="en-US" w:eastAsia="en-US" w:bidi="ar-SA"/>
              </w:rPr>
              <w:t>2016</w:t>
            </w:r>
            <w:r w:rsidRPr="005D63DD">
              <w:rPr>
                <w:rFonts w:ascii="Times New Roman" w:eastAsiaTheme="minorHAnsi" w:hAnsi="Times New Roman" w:cs="Times New Roman"/>
                <w:color w:val="000000" w:themeColor="text1"/>
                <w:spacing w:val="0"/>
                <w:kern w:val="0"/>
                <w:sz w:val="20"/>
                <w:szCs w:val="20"/>
                <w:shd w:val="clear" w:color="auto" w:fill="FFFFFF"/>
                <w:lang w:val="en-US" w:eastAsia="en-US" w:bidi="ar-SA"/>
              </w:rPr>
              <w:t>.</w:t>
            </w:r>
          </w:p>
        </w:tc>
      </w:tr>
      <w:tr w:rsidR="005D63DD" w14:paraId="130687F6" w14:textId="77777777" w:rsidTr="00E14B1B">
        <w:trPr>
          <w:trHeight w:val="218"/>
        </w:trPr>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00E602D0" w14:textId="77777777" w:rsidR="005D63DD" w:rsidRDefault="005D63DD" w:rsidP="00E14B1B">
            <w:pPr>
              <w:rPr>
                <w:b/>
              </w:rPr>
            </w:pPr>
            <w:r>
              <w:rPr>
                <w:b/>
              </w:rPr>
              <w:t>Působení v zahraničí</w:t>
            </w:r>
          </w:p>
        </w:tc>
      </w:tr>
      <w:tr w:rsidR="005D63DD" w14:paraId="3DF8223E" w14:textId="77777777" w:rsidTr="00E14B1B">
        <w:trPr>
          <w:trHeight w:val="328"/>
        </w:trPr>
        <w:tc>
          <w:tcPr>
            <w:tcW w:w="10209" w:type="dxa"/>
            <w:gridSpan w:val="19"/>
            <w:tcBorders>
              <w:top w:val="single" w:sz="4" w:space="0" w:color="auto"/>
              <w:left w:val="single" w:sz="4" w:space="0" w:color="auto"/>
              <w:bottom w:val="single" w:sz="4" w:space="0" w:color="auto"/>
              <w:right w:val="single" w:sz="4" w:space="0" w:color="auto"/>
            </w:tcBorders>
          </w:tcPr>
          <w:p w14:paraId="21147537" w14:textId="67C8B3A2" w:rsidR="005D63DD" w:rsidRDefault="005D63DD" w:rsidP="00AB24E0">
            <w:pPr>
              <w:spacing w:before="60" w:after="20"/>
              <w:textAlignment w:val="baseline"/>
            </w:pPr>
            <w:r w:rsidRPr="002261DA">
              <w:rPr>
                <w:lang w:val="en-GB"/>
              </w:rPr>
              <w:t>201</w:t>
            </w:r>
            <w:r w:rsidRPr="002261DA">
              <w:rPr>
                <w:lang w:val="ru-RU"/>
              </w:rPr>
              <w:t>7</w:t>
            </w:r>
            <w:r>
              <w:t>:</w:t>
            </w:r>
            <w:r w:rsidRPr="002261DA">
              <w:rPr>
                <w:lang w:val="en-GB"/>
              </w:rPr>
              <w:t xml:space="preserve"> </w:t>
            </w:r>
            <w:r w:rsidRPr="002261DA">
              <w:rPr>
                <w:lang w:val="ru-RU"/>
              </w:rPr>
              <w:t xml:space="preserve">National Research Tomsk Polytechnic University, </w:t>
            </w:r>
            <w:r>
              <w:t>Tomsk</w:t>
            </w:r>
            <w:r w:rsidRPr="002261DA">
              <w:t>,</w:t>
            </w:r>
            <w:r w:rsidRPr="002261DA">
              <w:rPr>
                <w:lang w:val="en-GB"/>
              </w:rPr>
              <w:t xml:space="preserve"> </w:t>
            </w:r>
            <w:r>
              <w:t>RF</w:t>
            </w:r>
            <w:r>
              <w:rPr>
                <w:lang w:val="en-GB"/>
              </w:rPr>
              <w:t>, post-doc (6 měsíců)</w:t>
            </w:r>
          </w:p>
          <w:p w14:paraId="28E1857D" w14:textId="350D6A33" w:rsidR="005D63DD" w:rsidRPr="002261DA" w:rsidRDefault="005D63DD" w:rsidP="00AB24E0">
            <w:pPr>
              <w:spacing w:before="20" w:after="20"/>
              <w:textAlignment w:val="baseline"/>
            </w:pPr>
            <w:r w:rsidRPr="002261DA">
              <w:rPr>
                <w:lang w:val="en-GB"/>
              </w:rPr>
              <w:t>201</w:t>
            </w:r>
            <w:r w:rsidRPr="002261DA">
              <w:rPr>
                <w:lang w:val="ru-RU"/>
              </w:rPr>
              <w:t>6</w:t>
            </w:r>
            <w:r>
              <w:t>:</w:t>
            </w:r>
            <w:r w:rsidRPr="002261DA">
              <w:rPr>
                <w:lang w:val="en-GB"/>
              </w:rPr>
              <w:t xml:space="preserve"> </w:t>
            </w:r>
            <w:r w:rsidRPr="002261DA">
              <w:rPr>
                <w:lang w:val="ru-RU"/>
              </w:rPr>
              <w:t xml:space="preserve">National Research Tomsk Polytechnic University, </w:t>
            </w:r>
            <w:r>
              <w:rPr>
                <w:lang w:val="ru-RU"/>
              </w:rPr>
              <w:t xml:space="preserve">Tomsk, </w:t>
            </w:r>
            <w:r>
              <w:t>RF</w:t>
            </w:r>
            <w:r>
              <w:rPr>
                <w:lang w:val="en-GB"/>
              </w:rPr>
              <w:t xml:space="preserve">, </w:t>
            </w:r>
            <w:r>
              <w:t xml:space="preserve">výzkumný pobyt </w:t>
            </w:r>
            <w:r w:rsidRPr="002261DA">
              <w:rPr>
                <w:lang w:val="ru-RU"/>
              </w:rPr>
              <w:t xml:space="preserve">(3 </w:t>
            </w:r>
            <w:r>
              <w:t>měsíce</w:t>
            </w:r>
            <w:r w:rsidRPr="002261DA">
              <w:rPr>
                <w:lang w:val="ru-RU"/>
              </w:rPr>
              <w:t>)</w:t>
            </w:r>
          </w:p>
          <w:p w14:paraId="6ECAE353" w14:textId="2010D313" w:rsidR="005D63DD" w:rsidRPr="002261DA" w:rsidRDefault="005D63DD" w:rsidP="00AB24E0">
            <w:pPr>
              <w:spacing w:before="20" w:after="20"/>
              <w:textAlignment w:val="baseline"/>
            </w:pPr>
            <w:r w:rsidRPr="002261DA">
              <w:rPr>
                <w:lang w:val="en-GB"/>
              </w:rPr>
              <w:t>201</w:t>
            </w:r>
            <w:r w:rsidRPr="002261DA">
              <w:rPr>
                <w:lang w:val="ru-RU"/>
              </w:rPr>
              <w:t>5</w:t>
            </w:r>
            <w:r>
              <w:t>:</w:t>
            </w:r>
            <w:r w:rsidRPr="002261DA">
              <w:rPr>
                <w:lang w:val="en-GB"/>
              </w:rPr>
              <w:t xml:space="preserve"> </w:t>
            </w:r>
            <w:r w:rsidRPr="002261DA">
              <w:rPr>
                <w:lang w:val="ru-RU"/>
              </w:rPr>
              <w:t xml:space="preserve">National Research Tomsk Polytechnic University, Tomsk, </w:t>
            </w:r>
            <w:r>
              <w:t>RF</w:t>
            </w:r>
            <w:r>
              <w:rPr>
                <w:lang w:val="en-GB"/>
              </w:rPr>
              <w:t>,</w:t>
            </w:r>
            <w:r>
              <w:t xml:space="preserve"> výzkumný pobyt – Freemovers program </w:t>
            </w:r>
            <w:r w:rsidRPr="002261DA">
              <w:rPr>
                <w:lang w:val="ru-RU"/>
              </w:rPr>
              <w:t xml:space="preserve">(3 </w:t>
            </w:r>
            <w:r>
              <w:t>měsíce</w:t>
            </w:r>
            <w:r w:rsidRPr="002261DA">
              <w:rPr>
                <w:lang w:val="ru-RU"/>
              </w:rPr>
              <w:t>)</w:t>
            </w:r>
          </w:p>
          <w:p w14:paraId="787FDBF6" w14:textId="77777777" w:rsidR="005D63DD" w:rsidRPr="002261DA" w:rsidRDefault="005D63DD" w:rsidP="00AB24E0">
            <w:pPr>
              <w:spacing w:before="20" w:after="20"/>
              <w:textAlignment w:val="baseline"/>
            </w:pPr>
            <w:r w:rsidRPr="002261DA">
              <w:rPr>
                <w:lang w:val="ru-RU"/>
              </w:rPr>
              <w:t>2014</w:t>
            </w:r>
            <w:r>
              <w:t>:</w:t>
            </w:r>
            <w:r w:rsidRPr="002261DA">
              <w:rPr>
                <w:lang w:val="en-GB"/>
              </w:rPr>
              <w:t xml:space="preserve"> </w:t>
            </w:r>
            <w:r w:rsidRPr="002261DA">
              <w:rPr>
                <w:lang w:val="ru-RU"/>
              </w:rPr>
              <w:t>Vilnius University, Faculty of Chemistry, Vilnius, Lit</w:t>
            </w:r>
            <w:r>
              <w:t xml:space="preserve">va, stáž </w:t>
            </w:r>
            <w:r w:rsidRPr="002261DA">
              <w:rPr>
                <w:lang w:val="ru-RU"/>
              </w:rPr>
              <w:t>(1 m</w:t>
            </w:r>
            <w:r>
              <w:t>ěsíc</w:t>
            </w:r>
            <w:r w:rsidRPr="002261DA">
              <w:rPr>
                <w:lang w:val="ru-RU"/>
              </w:rPr>
              <w:t>)</w:t>
            </w:r>
          </w:p>
          <w:p w14:paraId="52310776" w14:textId="5C267376" w:rsidR="005D63DD" w:rsidRDefault="005D63DD" w:rsidP="00AB24E0">
            <w:pPr>
              <w:spacing w:before="20" w:after="60"/>
              <w:jc w:val="both"/>
              <w:rPr>
                <w:b/>
              </w:rPr>
            </w:pPr>
            <w:r w:rsidRPr="002261DA">
              <w:rPr>
                <w:lang w:val="ru-RU"/>
              </w:rPr>
              <w:t>2008</w:t>
            </w:r>
            <w:r>
              <w:t>:</w:t>
            </w:r>
            <w:r w:rsidRPr="002261DA">
              <w:rPr>
                <w:lang w:val="ru-RU"/>
              </w:rPr>
              <w:t xml:space="preserve"> Helsinki University, Faculty of </w:t>
            </w:r>
            <w:r>
              <w:t>C</w:t>
            </w:r>
            <w:r w:rsidRPr="002261DA">
              <w:rPr>
                <w:lang w:val="ru-RU"/>
              </w:rPr>
              <w:t xml:space="preserve">omputer </w:t>
            </w:r>
            <w:r>
              <w:t>S</w:t>
            </w:r>
            <w:r w:rsidRPr="002261DA">
              <w:rPr>
                <w:lang w:val="ru-RU"/>
              </w:rPr>
              <w:t xml:space="preserve">cience, Helsinki, </w:t>
            </w:r>
            <w:r>
              <w:t xml:space="preserve">Finsko, studijní pobyt </w:t>
            </w:r>
            <w:r w:rsidRPr="002261DA">
              <w:rPr>
                <w:lang w:val="ru-RU"/>
              </w:rPr>
              <w:t xml:space="preserve"> (1 m</w:t>
            </w:r>
            <w:r>
              <w:t>ěsíc</w:t>
            </w:r>
            <w:r w:rsidRPr="002261DA">
              <w:rPr>
                <w:lang w:val="ru-RU"/>
              </w:rPr>
              <w:t>)</w:t>
            </w:r>
          </w:p>
        </w:tc>
      </w:tr>
      <w:tr w:rsidR="005D63DD" w14:paraId="104D1D2F" w14:textId="77777777" w:rsidTr="00E14B1B">
        <w:trPr>
          <w:cantSplit/>
          <w:trHeight w:val="470"/>
        </w:trPr>
        <w:tc>
          <w:tcPr>
            <w:tcW w:w="2210" w:type="dxa"/>
            <w:tcBorders>
              <w:top w:val="single" w:sz="4" w:space="0" w:color="auto"/>
              <w:left w:val="single" w:sz="4" w:space="0" w:color="auto"/>
              <w:bottom w:val="single" w:sz="4" w:space="0" w:color="auto"/>
              <w:right w:val="single" w:sz="4" w:space="0" w:color="auto"/>
            </w:tcBorders>
            <w:shd w:val="clear" w:color="auto" w:fill="F7CAAC"/>
            <w:hideMark/>
          </w:tcPr>
          <w:p w14:paraId="73467F55" w14:textId="77777777" w:rsidR="005D63DD" w:rsidRDefault="005D63DD" w:rsidP="00E14B1B">
            <w:pPr>
              <w:jc w:val="both"/>
              <w:rPr>
                <w:b/>
              </w:rPr>
            </w:pPr>
            <w:r>
              <w:rPr>
                <w:b/>
              </w:rPr>
              <w:t xml:space="preserve">Podpis </w:t>
            </w:r>
          </w:p>
        </w:tc>
        <w:tc>
          <w:tcPr>
            <w:tcW w:w="4547" w:type="dxa"/>
            <w:gridSpan w:val="8"/>
            <w:tcBorders>
              <w:top w:val="single" w:sz="4" w:space="0" w:color="auto"/>
              <w:left w:val="single" w:sz="4" w:space="0" w:color="auto"/>
              <w:bottom w:val="single" w:sz="4" w:space="0" w:color="auto"/>
              <w:right w:val="single" w:sz="4" w:space="0" w:color="auto"/>
            </w:tcBorders>
          </w:tcPr>
          <w:p w14:paraId="728FE5C6" w14:textId="77777777" w:rsidR="005D63DD" w:rsidRDefault="005D63DD" w:rsidP="00E14B1B">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56ECD8D" w14:textId="77777777" w:rsidR="005D63DD" w:rsidRDefault="005D63DD" w:rsidP="00E14B1B">
            <w:pPr>
              <w:jc w:val="both"/>
            </w:pPr>
            <w:r>
              <w:rPr>
                <w:b/>
              </w:rPr>
              <w:t>datum</w:t>
            </w:r>
          </w:p>
        </w:tc>
        <w:tc>
          <w:tcPr>
            <w:tcW w:w="2666" w:type="dxa"/>
            <w:gridSpan w:val="8"/>
            <w:tcBorders>
              <w:top w:val="single" w:sz="4" w:space="0" w:color="auto"/>
              <w:left w:val="single" w:sz="4" w:space="0" w:color="auto"/>
              <w:bottom w:val="single" w:sz="4" w:space="0" w:color="auto"/>
              <w:right w:val="single" w:sz="4" w:space="0" w:color="auto"/>
            </w:tcBorders>
          </w:tcPr>
          <w:p w14:paraId="56D04DFF" w14:textId="77777777" w:rsidR="005D63DD" w:rsidRDefault="005D63DD" w:rsidP="00E14B1B">
            <w:pPr>
              <w:jc w:val="both"/>
            </w:pPr>
          </w:p>
        </w:tc>
      </w:tr>
      <w:tr w:rsidR="005D63DD" w14:paraId="479DE08C" w14:textId="77777777" w:rsidTr="000F070D">
        <w:tc>
          <w:tcPr>
            <w:tcW w:w="10209" w:type="dxa"/>
            <w:gridSpan w:val="19"/>
            <w:tcBorders>
              <w:top w:val="single" w:sz="4" w:space="0" w:color="auto"/>
              <w:left w:val="single" w:sz="4" w:space="0" w:color="auto"/>
              <w:bottom w:val="double" w:sz="4" w:space="0" w:color="auto"/>
              <w:right w:val="single" w:sz="4" w:space="0" w:color="auto"/>
            </w:tcBorders>
            <w:shd w:val="clear" w:color="auto" w:fill="BDD6EE"/>
            <w:hideMark/>
          </w:tcPr>
          <w:p w14:paraId="2472150A" w14:textId="22DE134E" w:rsidR="005D63DD" w:rsidRDefault="005D63DD" w:rsidP="000F070D">
            <w:pPr>
              <w:jc w:val="both"/>
              <w:rPr>
                <w:b/>
                <w:sz w:val="28"/>
              </w:rPr>
            </w:pPr>
            <w:r>
              <w:rPr>
                <w:b/>
                <w:sz w:val="28"/>
              </w:rPr>
              <w:lastRenderedPageBreak/>
              <w:t>C-I – Personální zabezpečení</w:t>
            </w:r>
          </w:p>
        </w:tc>
      </w:tr>
      <w:tr w:rsidR="005D63DD" w:rsidRPr="00827804" w14:paraId="508841CE" w14:textId="77777777" w:rsidTr="000F070D">
        <w:tc>
          <w:tcPr>
            <w:tcW w:w="2537"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0EBC3261" w14:textId="77777777" w:rsidR="005D63DD" w:rsidRDefault="005D63DD" w:rsidP="000F070D">
            <w:pPr>
              <w:jc w:val="both"/>
              <w:rPr>
                <w:b/>
              </w:rPr>
            </w:pPr>
            <w:r>
              <w:rPr>
                <w:b/>
              </w:rPr>
              <w:t>Vysoká škola</w:t>
            </w:r>
          </w:p>
        </w:tc>
        <w:tc>
          <w:tcPr>
            <w:tcW w:w="7672" w:type="dxa"/>
            <w:gridSpan w:val="17"/>
            <w:tcBorders>
              <w:top w:val="single" w:sz="4" w:space="0" w:color="auto"/>
              <w:left w:val="single" w:sz="4" w:space="0" w:color="auto"/>
              <w:bottom w:val="single" w:sz="4" w:space="0" w:color="auto"/>
              <w:right w:val="single" w:sz="4" w:space="0" w:color="auto"/>
            </w:tcBorders>
            <w:vAlign w:val="center"/>
          </w:tcPr>
          <w:p w14:paraId="64E56CB5" w14:textId="77777777" w:rsidR="005D63DD" w:rsidRPr="00827804" w:rsidRDefault="005D63DD" w:rsidP="000F070D">
            <w:r w:rsidRPr="00827804">
              <w:t>Univerzita Tomáše Bati ve Zlíně</w:t>
            </w:r>
          </w:p>
        </w:tc>
      </w:tr>
      <w:tr w:rsidR="005D63DD" w:rsidRPr="00827804" w14:paraId="3894189F" w14:textId="77777777" w:rsidTr="000F070D">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65164D0" w14:textId="77777777" w:rsidR="005D63DD" w:rsidRDefault="005D63DD" w:rsidP="000F070D">
            <w:pPr>
              <w:jc w:val="both"/>
              <w:rPr>
                <w:b/>
              </w:rPr>
            </w:pPr>
            <w:r>
              <w:rPr>
                <w:b/>
              </w:rPr>
              <w:t>Součást vysoké školy</w:t>
            </w:r>
          </w:p>
        </w:tc>
        <w:tc>
          <w:tcPr>
            <w:tcW w:w="7672" w:type="dxa"/>
            <w:gridSpan w:val="17"/>
            <w:tcBorders>
              <w:top w:val="single" w:sz="4" w:space="0" w:color="auto"/>
              <w:left w:val="single" w:sz="4" w:space="0" w:color="auto"/>
              <w:bottom w:val="single" w:sz="4" w:space="0" w:color="auto"/>
              <w:right w:val="single" w:sz="4" w:space="0" w:color="auto"/>
            </w:tcBorders>
            <w:vAlign w:val="center"/>
          </w:tcPr>
          <w:p w14:paraId="4B954565" w14:textId="77777777" w:rsidR="005D63DD" w:rsidRPr="00827804" w:rsidRDefault="005D63DD" w:rsidP="000F070D">
            <w:r w:rsidRPr="00AC624D">
              <w:t>Univerzitní institut</w:t>
            </w:r>
          </w:p>
        </w:tc>
      </w:tr>
      <w:tr w:rsidR="005D63DD" w14:paraId="0ADA1D45" w14:textId="77777777" w:rsidTr="000F070D">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48158F1" w14:textId="77777777" w:rsidR="005D63DD" w:rsidRDefault="005D63DD" w:rsidP="000F070D">
            <w:pPr>
              <w:jc w:val="both"/>
              <w:rPr>
                <w:b/>
              </w:rPr>
            </w:pPr>
            <w:r>
              <w:rPr>
                <w:b/>
              </w:rPr>
              <w:t>Název studijního programu</w:t>
            </w:r>
          </w:p>
        </w:tc>
        <w:tc>
          <w:tcPr>
            <w:tcW w:w="7672" w:type="dxa"/>
            <w:gridSpan w:val="17"/>
            <w:tcBorders>
              <w:top w:val="single" w:sz="4" w:space="0" w:color="auto"/>
              <w:left w:val="single" w:sz="4" w:space="0" w:color="auto"/>
              <w:bottom w:val="single" w:sz="4" w:space="0" w:color="auto"/>
              <w:right w:val="single" w:sz="4" w:space="0" w:color="auto"/>
            </w:tcBorders>
          </w:tcPr>
          <w:p w14:paraId="113DCC7A" w14:textId="711C5BF0" w:rsidR="005D63DD" w:rsidRDefault="00255D37" w:rsidP="000F070D">
            <w:pPr>
              <w:jc w:val="both"/>
            </w:pPr>
            <w:r>
              <w:t>Biomaterials and Biocomposites</w:t>
            </w:r>
          </w:p>
        </w:tc>
      </w:tr>
      <w:tr w:rsidR="005D63DD" w14:paraId="0D1BB4D2" w14:textId="77777777" w:rsidTr="000F070D">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CA19557" w14:textId="77777777" w:rsidR="005D63DD" w:rsidRDefault="005D63DD" w:rsidP="000F070D">
            <w:pPr>
              <w:jc w:val="both"/>
              <w:rPr>
                <w:b/>
              </w:rPr>
            </w:pPr>
            <w:r>
              <w:rPr>
                <w:b/>
              </w:rPr>
              <w:t>Jméno a příjmení</w:t>
            </w:r>
          </w:p>
        </w:tc>
        <w:tc>
          <w:tcPr>
            <w:tcW w:w="4220" w:type="dxa"/>
            <w:gridSpan w:val="7"/>
            <w:tcBorders>
              <w:top w:val="single" w:sz="4" w:space="0" w:color="auto"/>
              <w:left w:val="single" w:sz="4" w:space="0" w:color="auto"/>
              <w:bottom w:val="single" w:sz="4" w:space="0" w:color="auto"/>
              <w:right w:val="single" w:sz="4" w:space="0" w:color="auto"/>
            </w:tcBorders>
          </w:tcPr>
          <w:p w14:paraId="0DEB0A11" w14:textId="77777777" w:rsidR="005D63DD" w:rsidRDefault="005D63DD" w:rsidP="000F070D">
            <w:pPr>
              <w:jc w:val="both"/>
            </w:pPr>
            <w:r>
              <w:rPr>
                <w:b/>
              </w:rPr>
              <w:t>Petr Humpolíček</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CEDF18A" w14:textId="77777777" w:rsidR="005D63DD" w:rsidRDefault="005D63DD" w:rsidP="000F070D">
            <w:pPr>
              <w:jc w:val="both"/>
              <w:rPr>
                <w:b/>
              </w:rPr>
            </w:pPr>
            <w:r>
              <w:rPr>
                <w:b/>
              </w:rPr>
              <w:t>Tituly</w:t>
            </w:r>
          </w:p>
        </w:tc>
        <w:tc>
          <w:tcPr>
            <w:tcW w:w="2743" w:type="dxa"/>
            <w:gridSpan w:val="9"/>
            <w:tcBorders>
              <w:top w:val="single" w:sz="4" w:space="0" w:color="auto"/>
              <w:left w:val="single" w:sz="4" w:space="0" w:color="auto"/>
              <w:bottom w:val="single" w:sz="4" w:space="0" w:color="auto"/>
              <w:right w:val="single" w:sz="4" w:space="0" w:color="auto"/>
            </w:tcBorders>
          </w:tcPr>
          <w:p w14:paraId="1F57F9ED" w14:textId="77777777" w:rsidR="005D63DD" w:rsidRDefault="005D63DD" w:rsidP="000F070D">
            <w:pPr>
              <w:jc w:val="both"/>
            </w:pPr>
            <w:r w:rsidRPr="00827804">
              <w:t xml:space="preserve">doc. Ing., </w:t>
            </w:r>
            <w:r>
              <w:t>Ph.D</w:t>
            </w:r>
            <w:r w:rsidRPr="00827804">
              <w:t>.</w:t>
            </w:r>
          </w:p>
        </w:tc>
      </w:tr>
      <w:tr w:rsidR="005D63DD" w14:paraId="6BC336FE" w14:textId="77777777" w:rsidTr="000F070D">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AF486D8" w14:textId="77777777" w:rsidR="005D63DD" w:rsidRDefault="005D63DD" w:rsidP="000F070D">
            <w:pPr>
              <w:jc w:val="both"/>
              <w:rPr>
                <w:b/>
              </w:rPr>
            </w:pPr>
            <w:r>
              <w:rPr>
                <w:b/>
              </w:rPr>
              <w:t>Rok narození</w:t>
            </w:r>
          </w:p>
        </w:tc>
        <w:tc>
          <w:tcPr>
            <w:tcW w:w="715" w:type="dxa"/>
            <w:tcBorders>
              <w:top w:val="single" w:sz="4" w:space="0" w:color="auto"/>
              <w:left w:val="single" w:sz="4" w:space="0" w:color="auto"/>
              <w:bottom w:val="single" w:sz="4" w:space="0" w:color="auto"/>
              <w:right w:val="single" w:sz="4" w:space="0" w:color="auto"/>
            </w:tcBorders>
          </w:tcPr>
          <w:p w14:paraId="11E61345" w14:textId="77777777" w:rsidR="005D63DD" w:rsidRDefault="005D63DD" w:rsidP="000F070D">
            <w:pPr>
              <w:jc w:val="both"/>
            </w:pPr>
            <w:r>
              <w:t>1981</w:t>
            </w:r>
          </w:p>
        </w:tc>
        <w:tc>
          <w:tcPr>
            <w:tcW w:w="184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27DE8DA" w14:textId="77777777" w:rsidR="005D63DD" w:rsidRDefault="005D63DD" w:rsidP="000F070D">
            <w:pPr>
              <w:jc w:val="both"/>
              <w:rPr>
                <w:b/>
              </w:rPr>
            </w:pPr>
            <w:r>
              <w:rPr>
                <w:b/>
              </w:rPr>
              <w:t>typ vztahu k VŠ</w:t>
            </w:r>
          </w:p>
        </w:tc>
        <w:tc>
          <w:tcPr>
            <w:tcW w:w="650" w:type="dxa"/>
            <w:gridSpan w:val="2"/>
            <w:tcBorders>
              <w:top w:val="single" w:sz="4" w:space="0" w:color="auto"/>
              <w:left w:val="single" w:sz="4" w:space="0" w:color="auto"/>
              <w:bottom w:val="single" w:sz="4" w:space="0" w:color="auto"/>
              <w:right w:val="single" w:sz="4" w:space="0" w:color="auto"/>
            </w:tcBorders>
          </w:tcPr>
          <w:p w14:paraId="735AC22B" w14:textId="77777777" w:rsidR="005D63DD" w:rsidRDefault="005D63DD" w:rsidP="000F070D">
            <w:pPr>
              <w:jc w:val="both"/>
            </w:pPr>
            <w:r>
              <w:t>pp.</w:t>
            </w:r>
          </w:p>
        </w:tc>
        <w:tc>
          <w:tcPr>
            <w:tcW w:w="101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BD7D6B1" w14:textId="77777777" w:rsidR="005D63DD" w:rsidRDefault="005D63DD" w:rsidP="000F070D">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25433DF" w14:textId="77777777" w:rsidR="005D63DD" w:rsidRDefault="005D63DD" w:rsidP="000F070D">
            <w:pPr>
              <w:jc w:val="both"/>
            </w:pPr>
            <w:r>
              <w:t>40</w:t>
            </w:r>
          </w:p>
        </w:tc>
        <w:tc>
          <w:tcPr>
            <w:tcW w:w="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356B753" w14:textId="77777777" w:rsidR="005D63DD" w:rsidRDefault="005D63DD" w:rsidP="000F070D">
            <w:pPr>
              <w:jc w:val="both"/>
              <w:rPr>
                <w:b/>
              </w:rPr>
            </w:pPr>
            <w:r>
              <w:rPr>
                <w:b/>
              </w:rPr>
              <w:t>do kdy</w:t>
            </w:r>
          </w:p>
        </w:tc>
        <w:tc>
          <w:tcPr>
            <w:tcW w:w="1888" w:type="dxa"/>
            <w:gridSpan w:val="5"/>
            <w:tcBorders>
              <w:top w:val="single" w:sz="4" w:space="0" w:color="auto"/>
              <w:left w:val="single" w:sz="4" w:space="0" w:color="auto"/>
              <w:bottom w:val="single" w:sz="4" w:space="0" w:color="auto"/>
              <w:right w:val="single" w:sz="4" w:space="0" w:color="auto"/>
            </w:tcBorders>
          </w:tcPr>
          <w:p w14:paraId="00C39F4E" w14:textId="77777777" w:rsidR="005D63DD" w:rsidRDefault="005D63DD" w:rsidP="000F070D">
            <w:pPr>
              <w:jc w:val="both"/>
            </w:pPr>
            <w:r>
              <w:t>N</w:t>
            </w:r>
          </w:p>
        </w:tc>
      </w:tr>
      <w:tr w:rsidR="005D63DD" w14:paraId="72F11D57" w14:textId="77777777" w:rsidTr="000F070D">
        <w:tc>
          <w:tcPr>
            <w:tcW w:w="509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B21AF4D" w14:textId="77777777" w:rsidR="005D63DD" w:rsidRDefault="005D63DD" w:rsidP="000F070D">
            <w:pPr>
              <w:jc w:val="both"/>
              <w:rPr>
                <w:b/>
              </w:rPr>
            </w:pPr>
            <w:r>
              <w:rPr>
                <w:b/>
              </w:rPr>
              <w:t>Typ vztahu na součásti VŠ, která uskutečňuje st. program</w:t>
            </w:r>
          </w:p>
        </w:tc>
        <w:tc>
          <w:tcPr>
            <w:tcW w:w="650" w:type="dxa"/>
            <w:gridSpan w:val="2"/>
            <w:tcBorders>
              <w:top w:val="single" w:sz="4" w:space="0" w:color="auto"/>
              <w:left w:val="single" w:sz="4" w:space="0" w:color="auto"/>
              <w:bottom w:val="single" w:sz="4" w:space="0" w:color="auto"/>
              <w:right w:val="single" w:sz="4" w:space="0" w:color="auto"/>
            </w:tcBorders>
          </w:tcPr>
          <w:p w14:paraId="164EFA1D" w14:textId="77777777" w:rsidR="005D63DD" w:rsidRDefault="005D63DD" w:rsidP="000F070D">
            <w:pPr>
              <w:jc w:val="both"/>
            </w:pPr>
            <w:r>
              <w:t>---</w:t>
            </w:r>
          </w:p>
        </w:tc>
        <w:tc>
          <w:tcPr>
            <w:tcW w:w="101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EDDD58B" w14:textId="77777777" w:rsidR="005D63DD" w:rsidRDefault="005D63DD" w:rsidP="000F070D">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F561960" w14:textId="77777777" w:rsidR="005D63DD" w:rsidRDefault="005D63DD" w:rsidP="000F070D">
            <w:pPr>
              <w:jc w:val="both"/>
            </w:pPr>
            <w:r>
              <w:t>---</w:t>
            </w:r>
          </w:p>
        </w:tc>
        <w:tc>
          <w:tcPr>
            <w:tcW w:w="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51856A9" w14:textId="77777777" w:rsidR="005D63DD" w:rsidRDefault="005D63DD" w:rsidP="000F070D">
            <w:pPr>
              <w:jc w:val="both"/>
              <w:rPr>
                <w:b/>
              </w:rPr>
            </w:pPr>
            <w:r>
              <w:rPr>
                <w:b/>
              </w:rPr>
              <w:t>do kdy</w:t>
            </w:r>
          </w:p>
        </w:tc>
        <w:tc>
          <w:tcPr>
            <w:tcW w:w="1888" w:type="dxa"/>
            <w:gridSpan w:val="5"/>
            <w:tcBorders>
              <w:top w:val="single" w:sz="4" w:space="0" w:color="auto"/>
              <w:left w:val="single" w:sz="4" w:space="0" w:color="auto"/>
              <w:bottom w:val="single" w:sz="4" w:space="0" w:color="auto"/>
              <w:right w:val="single" w:sz="4" w:space="0" w:color="auto"/>
            </w:tcBorders>
          </w:tcPr>
          <w:p w14:paraId="01C1629F" w14:textId="77777777" w:rsidR="005D63DD" w:rsidRDefault="005D63DD" w:rsidP="000F070D">
            <w:pPr>
              <w:jc w:val="both"/>
            </w:pPr>
            <w:r>
              <w:t>---</w:t>
            </w:r>
          </w:p>
        </w:tc>
      </w:tr>
      <w:tr w:rsidR="005D63DD" w14:paraId="4DBBA3A2" w14:textId="77777777" w:rsidTr="000F070D">
        <w:tc>
          <w:tcPr>
            <w:tcW w:w="5743"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26FF7990" w14:textId="77777777" w:rsidR="005D63DD" w:rsidRDefault="005D63DD" w:rsidP="000F070D">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1E74388" w14:textId="77777777" w:rsidR="005D63DD" w:rsidRDefault="005D63DD" w:rsidP="000F070D">
            <w:pPr>
              <w:jc w:val="both"/>
              <w:rPr>
                <w:b/>
              </w:rPr>
            </w:pPr>
            <w:r>
              <w:rPr>
                <w:b/>
              </w:rPr>
              <w:t xml:space="preserve">typ prac. </w:t>
            </w:r>
            <w:proofErr w:type="gramStart"/>
            <w:r>
              <w:rPr>
                <w:b/>
              </w:rPr>
              <w:t>vztahu</w:t>
            </w:r>
            <w:proofErr w:type="gramEnd"/>
          </w:p>
        </w:tc>
        <w:tc>
          <w:tcPr>
            <w:tcW w:w="2743"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1016976B" w14:textId="77777777" w:rsidR="005D63DD" w:rsidRDefault="005D63DD" w:rsidP="000F070D">
            <w:pPr>
              <w:jc w:val="both"/>
              <w:rPr>
                <w:b/>
              </w:rPr>
            </w:pPr>
            <w:r>
              <w:rPr>
                <w:b/>
              </w:rPr>
              <w:t>rozsah</w:t>
            </w:r>
          </w:p>
        </w:tc>
      </w:tr>
      <w:tr w:rsidR="005D63DD" w14:paraId="3F09A5E0" w14:textId="77777777" w:rsidTr="000F070D">
        <w:tc>
          <w:tcPr>
            <w:tcW w:w="5743" w:type="dxa"/>
            <w:gridSpan w:val="7"/>
            <w:tcBorders>
              <w:top w:val="single" w:sz="4" w:space="0" w:color="auto"/>
              <w:left w:val="single" w:sz="4" w:space="0" w:color="auto"/>
              <w:bottom w:val="single" w:sz="4" w:space="0" w:color="auto"/>
              <w:right w:val="single" w:sz="4" w:space="0" w:color="auto"/>
            </w:tcBorders>
          </w:tcPr>
          <w:p w14:paraId="32816DCC" w14:textId="77777777" w:rsidR="005D63DD" w:rsidRDefault="005D63DD" w:rsidP="000F070D">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2A5DECD3" w14:textId="77777777" w:rsidR="005D63DD" w:rsidRDefault="005D63DD" w:rsidP="000F070D">
            <w:pPr>
              <w:jc w:val="both"/>
            </w:pPr>
            <w:r>
              <w:t>---</w:t>
            </w:r>
          </w:p>
        </w:tc>
        <w:tc>
          <w:tcPr>
            <w:tcW w:w="2743" w:type="dxa"/>
            <w:gridSpan w:val="9"/>
            <w:tcBorders>
              <w:top w:val="single" w:sz="4" w:space="0" w:color="auto"/>
              <w:left w:val="single" w:sz="4" w:space="0" w:color="auto"/>
              <w:bottom w:val="single" w:sz="4" w:space="0" w:color="auto"/>
              <w:right w:val="single" w:sz="4" w:space="0" w:color="auto"/>
            </w:tcBorders>
          </w:tcPr>
          <w:p w14:paraId="70531997" w14:textId="77777777" w:rsidR="005D63DD" w:rsidRDefault="005D63DD" w:rsidP="000F070D">
            <w:pPr>
              <w:jc w:val="both"/>
            </w:pPr>
            <w:r>
              <w:t>---</w:t>
            </w:r>
          </w:p>
        </w:tc>
      </w:tr>
      <w:tr w:rsidR="005D63DD" w14:paraId="1C7E5230" w14:textId="77777777" w:rsidTr="000F070D">
        <w:tc>
          <w:tcPr>
            <w:tcW w:w="5743" w:type="dxa"/>
            <w:gridSpan w:val="7"/>
            <w:tcBorders>
              <w:top w:val="single" w:sz="4" w:space="0" w:color="auto"/>
              <w:left w:val="single" w:sz="4" w:space="0" w:color="auto"/>
              <w:bottom w:val="single" w:sz="4" w:space="0" w:color="auto"/>
              <w:right w:val="single" w:sz="4" w:space="0" w:color="auto"/>
            </w:tcBorders>
          </w:tcPr>
          <w:p w14:paraId="702D4B21" w14:textId="77777777" w:rsidR="005D63DD" w:rsidRDefault="005D63DD" w:rsidP="000F070D">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14A81924" w14:textId="77777777" w:rsidR="005D63DD" w:rsidRDefault="005D63DD" w:rsidP="000F070D">
            <w:pPr>
              <w:jc w:val="both"/>
            </w:pPr>
          </w:p>
        </w:tc>
        <w:tc>
          <w:tcPr>
            <w:tcW w:w="2743" w:type="dxa"/>
            <w:gridSpan w:val="9"/>
            <w:tcBorders>
              <w:top w:val="single" w:sz="4" w:space="0" w:color="auto"/>
              <w:left w:val="single" w:sz="4" w:space="0" w:color="auto"/>
              <w:bottom w:val="single" w:sz="4" w:space="0" w:color="auto"/>
              <w:right w:val="single" w:sz="4" w:space="0" w:color="auto"/>
            </w:tcBorders>
          </w:tcPr>
          <w:p w14:paraId="0FD94024" w14:textId="77777777" w:rsidR="005D63DD" w:rsidRDefault="005D63DD" w:rsidP="000F070D">
            <w:pPr>
              <w:jc w:val="both"/>
            </w:pPr>
          </w:p>
        </w:tc>
      </w:tr>
      <w:tr w:rsidR="005D63DD" w14:paraId="36F9C1A9" w14:textId="77777777" w:rsidTr="000F070D">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3523BC40" w14:textId="77777777" w:rsidR="005D63DD" w:rsidRDefault="005D63DD" w:rsidP="000F070D">
            <w:pPr>
              <w:jc w:val="both"/>
            </w:pPr>
            <w:r>
              <w:rPr>
                <w:b/>
              </w:rPr>
              <w:t>Předměty příslušného studijního programu a způsob zapojení do jejich výuky, příp. další zapojení do uskutečňování studijního programu</w:t>
            </w:r>
          </w:p>
        </w:tc>
      </w:tr>
      <w:tr w:rsidR="005D63DD" w:rsidRPr="00D6509E" w14:paraId="3BEC016B" w14:textId="77777777" w:rsidTr="000F070D">
        <w:trPr>
          <w:trHeight w:val="359"/>
        </w:trPr>
        <w:tc>
          <w:tcPr>
            <w:tcW w:w="10209" w:type="dxa"/>
            <w:gridSpan w:val="19"/>
            <w:tcBorders>
              <w:top w:val="nil"/>
              <w:left w:val="single" w:sz="4" w:space="0" w:color="auto"/>
              <w:bottom w:val="single" w:sz="4" w:space="0" w:color="auto"/>
              <w:right w:val="single" w:sz="4" w:space="0" w:color="auto"/>
            </w:tcBorders>
          </w:tcPr>
          <w:p w14:paraId="26874524" w14:textId="56B62B78" w:rsidR="005D63DD" w:rsidRPr="00753856" w:rsidRDefault="001A54CF" w:rsidP="000F070D">
            <w:pPr>
              <w:spacing w:before="120" w:after="120"/>
              <w:jc w:val="both"/>
            </w:pPr>
            <w:r w:rsidRPr="001A54CF">
              <w:t>Biocompatibility of Materials</w:t>
            </w:r>
            <w:r w:rsidRPr="00753856">
              <w:t xml:space="preserve"> </w:t>
            </w:r>
            <w:r w:rsidR="005D63DD" w:rsidRPr="00753856">
              <w:t>(garant předmětu)</w:t>
            </w:r>
          </w:p>
          <w:p w14:paraId="2E743A44" w14:textId="77777777" w:rsidR="005D63DD" w:rsidRPr="00D6509E" w:rsidRDefault="005D63DD" w:rsidP="000F070D">
            <w:pPr>
              <w:spacing w:before="120" w:after="120"/>
              <w:jc w:val="both"/>
              <w:rPr>
                <w:b/>
                <w:u w:val="single"/>
              </w:rPr>
            </w:pPr>
            <w:r w:rsidRPr="00753856">
              <w:rPr>
                <w:b/>
                <w:u w:val="single"/>
              </w:rPr>
              <w:t>Školitel, vyučující</w:t>
            </w:r>
            <w:r>
              <w:rPr>
                <w:b/>
                <w:u w:val="single"/>
              </w:rPr>
              <w:t>, člen oborové rady</w:t>
            </w:r>
          </w:p>
        </w:tc>
      </w:tr>
      <w:tr w:rsidR="005D63DD" w14:paraId="466CD897" w14:textId="77777777" w:rsidTr="000F070D">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67FF40FB" w14:textId="77777777" w:rsidR="005D63DD" w:rsidRDefault="005D63DD" w:rsidP="000F070D">
            <w:pPr>
              <w:jc w:val="both"/>
            </w:pPr>
            <w:r>
              <w:rPr>
                <w:b/>
              </w:rPr>
              <w:t xml:space="preserve">Údaje o vzdělání na VŠ </w:t>
            </w:r>
          </w:p>
        </w:tc>
      </w:tr>
      <w:tr w:rsidR="005D63DD" w14:paraId="0B02FD9B" w14:textId="77777777" w:rsidTr="000F070D">
        <w:trPr>
          <w:trHeight w:val="265"/>
        </w:trPr>
        <w:tc>
          <w:tcPr>
            <w:tcW w:w="10209" w:type="dxa"/>
            <w:gridSpan w:val="19"/>
            <w:tcBorders>
              <w:top w:val="single" w:sz="4" w:space="0" w:color="auto"/>
              <w:left w:val="single" w:sz="4" w:space="0" w:color="auto"/>
              <w:bottom w:val="single" w:sz="4" w:space="0" w:color="auto"/>
              <w:right w:val="single" w:sz="4" w:space="0" w:color="auto"/>
            </w:tcBorders>
          </w:tcPr>
          <w:p w14:paraId="58BDF8EA" w14:textId="77777777" w:rsidR="005D63DD" w:rsidRDefault="005D63DD" w:rsidP="000F070D">
            <w:pPr>
              <w:spacing w:before="120" w:after="120"/>
              <w:jc w:val="both"/>
              <w:rPr>
                <w:b/>
              </w:rPr>
            </w:pPr>
            <w:r w:rsidRPr="00827804">
              <w:t>2007: MENDELU Brno, AF, SP Zootechnika, obor Obecná zootechnika, Ph.D.</w:t>
            </w:r>
          </w:p>
        </w:tc>
      </w:tr>
      <w:tr w:rsidR="005D63DD" w14:paraId="69F209E7" w14:textId="77777777" w:rsidTr="000F070D">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0CC7D98F" w14:textId="77777777" w:rsidR="005D63DD" w:rsidRDefault="005D63DD" w:rsidP="000F070D">
            <w:pPr>
              <w:jc w:val="both"/>
              <w:rPr>
                <w:b/>
              </w:rPr>
            </w:pPr>
            <w:r>
              <w:rPr>
                <w:b/>
              </w:rPr>
              <w:t>Údaje o odborném působení od absolvování VŠ</w:t>
            </w:r>
          </w:p>
        </w:tc>
      </w:tr>
      <w:tr w:rsidR="005D63DD" w14:paraId="707F149F" w14:textId="77777777" w:rsidTr="000F070D">
        <w:trPr>
          <w:trHeight w:val="1090"/>
        </w:trPr>
        <w:tc>
          <w:tcPr>
            <w:tcW w:w="10209" w:type="dxa"/>
            <w:gridSpan w:val="19"/>
            <w:tcBorders>
              <w:top w:val="single" w:sz="4" w:space="0" w:color="auto"/>
              <w:left w:val="single" w:sz="4" w:space="0" w:color="auto"/>
              <w:bottom w:val="single" w:sz="4" w:space="0" w:color="auto"/>
              <w:right w:val="single" w:sz="4" w:space="0" w:color="auto"/>
            </w:tcBorders>
          </w:tcPr>
          <w:p w14:paraId="0572E3A6" w14:textId="77777777" w:rsidR="005D63DD" w:rsidRDefault="005D63DD" w:rsidP="000F070D">
            <w:pPr>
              <w:spacing w:before="60" w:after="120"/>
              <w:jc w:val="both"/>
            </w:pPr>
            <w:r w:rsidRPr="00827804">
              <w:t>2007 – dosud: UTB Zlín, FT, odborný asistent, od r. 2013 docent</w:t>
            </w:r>
            <w:r>
              <w:t>, od r. 2017 v</w:t>
            </w:r>
            <w:r w:rsidRPr="0099589F">
              <w:rPr>
                <w:rFonts w:cs="Tahoma"/>
                <w:color w:val="000000"/>
              </w:rPr>
              <w:t xml:space="preserve">edoucí výzkumné skupiny „Příprava bioaktivních polymerních systémů“ </w:t>
            </w:r>
            <w:r>
              <w:rPr>
                <w:rFonts w:cs="Tahoma"/>
                <w:color w:val="000000"/>
              </w:rPr>
              <w:t>(CPS UTB Zlín)</w:t>
            </w:r>
          </w:p>
          <w:p w14:paraId="01C4A874" w14:textId="42AF1C74" w:rsidR="005D63DD" w:rsidRPr="00BE1391" w:rsidRDefault="005D63DD" w:rsidP="00CE7448">
            <w:pPr>
              <w:spacing w:before="80" w:after="40"/>
              <w:jc w:val="both"/>
              <w:rPr>
                <w:rFonts w:cs="Cambria"/>
              </w:rPr>
            </w:pPr>
            <w:r w:rsidRPr="0061463D">
              <w:t>Další odborné zkušenosti:</w:t>
            </w:r>
            <w:r>
              <w:t xml:space="preserve"> </w:t>
            </w:r>
            <w:r w:rsidRPr="00976C3F">
              <w:rPr>
                <w:rFonts w:cs="Cambria"/>
              </w:rPr>
              <w:t>GAČR</w:t>
            </w:r>
            <w:r w:rsidRPr="005F5625">
              <w:rPr>
                <w:rFonts w:cs="Cambria"/>
              </w:rPr>
              <w:t xml:space="preserve"> (člen panelu hodnotitelů</w:t>
            </w:r>
            <w:r>
              <w:rPr>
                <w:rFonts w:cs="Cambria"/>
              </w:rPr>
              <w:t xml:space="preserve"> P108 – Materiálové vědy a inženýrství</w:t>
            </w:r>
            <w:r w:rsidRPr="005F5625">
              <w:rPr>
                <w:rFonts w:cs="Cambria"/>
              </w:rPr>
              <w:t>, od r. 2017)</w:t>
            </w:r>
            <w:r>
              <w:rPr>
                <w:rFonts w:cs="Cambria"/>
              </w:rPr>
              <w:t xml:space="preserve">, </w:t>
            </w:r>
            <w:r w:rsidRPr="00843CED">
              <w:rPr>
                <w:color w:val="000000"/>
              </w:rPr>
              <w:t>posuzovatel národních i mezinárodních grantových přihlášek, recenzent publikací pro mezinárodní odborné časopisy</w:t>
            </w:r>
          </w:p>
        </w:tc>
      </w:tr>
      <w:tr w:rsidR="005D63DD" w14:paraId="0060E822" w14:textId="77777777" w:rsidTr="000F070D">
        <w:trPr>
          <w:trHeight w:val="250"/>
        </w:trPr>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56471797" w14:textId="77777777" w:rsidR="005D63DD" w:rsidRDefault="005D63DD" w:rsidP="000F070D">
            <w:pPr>
              <w:jc w:val="both"/>
            </w:pPr>
            <w:r>
              <w:rPr>
                <w:b/>
              </w:rPr>
              <w:t>Zkušenosti s vedením kvalifikačních a rigorózních prací</w:t>
            </w:r>
          </w:p>
        </w:tc>
      </w:tr>
      <w:tr w:rsidR="005D63DD" w:rsidRPr="00D6509E" w14:paraId="011880BE" w14:textId="77777777" w:rsidTr="000F070D">
        <w:trPr>
          <w:trHeight w:val="221"/>
        </w:trPr>
        <w:tc>
          <w:tcPr>
            <w:tcW w:w="10209" w:type="dxa"/>
            <w:gridSpan w:val="19"/>
            <w:tcBorders>
              <w:top w:val="single" w:sz="4" w:space="0" w:color="auto"/>
              <w:left w:val="single" w:sz="4" w:space="0" w:color="auto"/>
              <w:bottom w:val="single" w:sz="4" w:space="0" w:color="auto"/>
              <w:right w:val="single" w:sz="4" w:space="0" w:color="auto"/>
            </w:tcBorders>
          </w:tcPr>
          <w:p w14:paraId="20B5FF86" w14:textId="77777777" w:rsidR="005D63DD" w:rsidRPr="00C02BD9" w:rsidRDefault="005D63DD" w:rsidP="000F070D">
            <w:pPr>
              <w:pStyle w:val="TableParagraph"/>
              <w:spacing w:before="120" w:after="120"/>
              <w:ind w:left="0"/>
              <w:jc w:val="both"/>
              <w:rPr>
                <w:sz w:val="20"/>
                <w:szCs w:val="20"/>
                <w:lang w:val="cs-CZ"/>
              </w:rPr>
            </w:pPr>
            <w:r w:rsidRPr="00D6509E">
              <w:rPr>
                <w:sz w:val="20"/>
                <w:szCs w:val="20"/>
                <w:lang w:val="cs-CZ"/>
              </w:rPr>
              <w:t xml:space="preserve">Počet obhájených prací, které vyučující vedl v období 2014 – 2018: </w:t>
            </w:r>
            <w:r w:rsidRPr="00EE462E">
              <w:rPr>
                <w:b/>
                <w:sz w:val="20"/>
                <w:szCs w:val="20"/>
                <w:lang w:val="cs-CZ"/>
              </w:rPr>
              <w:t>10</w:t>
            </w:r>
            <w:r w:rsidRPr="00EE462E">
              <w:rPr>
                <w:sz w:val="20"/>
                <w:szCs w:val="20"/>
                <w:lang w:val="cs-CZ"/>
              </w:rPr>
              <w:t xml:space="preserve"> BP, </w:t>
            </w:r>
            <w:r w:rsidRPr="00EE462E">
              <w:rPr>
                <w:b/>
                <w:sz w:val="20"/>
                <w:szCs w:val="20"/>
                <w:lang w:val="cs-CZ"/>
              </w:rPr>
              <w:t>9</w:t>
            </w:r>
            <w:r w:rsidRPr="00EE462E">
              <w:rPr>
                <w:sz w:val="20"/>
                <w:szCs w:val="20"/>
                <w:lang w:val="cs-CZ"/>
              </w:rPr>
              <w:t xml:space="preserve"> DP</w:t>
            </w:r>
          </w:p>
        </w:tc>
      </w:tr>
      <w:tr w:rsidR="005D63DD" w14:paraId="57BDD327" w14:textId="77777777" w:rsidTr="000F070D">
        <w:trPr>
          <w:cantSplit/>
        </w:trPr>
        <w:tc>
          <w:tcPr>
            <w:tcW w:w="33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40F9858" w14:textId="77777777" w:rsidR="005D63DD" w:rsidRDefault="005D63DD" w:rsidP="000F070D">
            <w:pPr>
              <w:jc w:val="both"/>
            </w:pPr>
            <w:r>
              <w:rPr>
                <w:b/>
              </w:rPr>
              <w:t xml:space="preserve">Obor habilitačního řízení </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5543EF7" w14:textId="77777777" w:rsidR="005D63DD" w:rsidRDefault="005D63DD" w:rsidP="000F070D">
            <w:pPr>
              <w:jc w:val="both"/>
            </w:pPr>
            <w:r>
              <w:rPr>
                <w:b/>
              </w:rPr>
              <w:t>Rok udělení hodnosti</w:t>
            </w:r>
          </w:p>
        </w:tc>
        <w:tc>
          <w:tcPr>
            <w:tcW w:w="2121" w:type="dxa"/>
            <w:gridSpan w:val="6"/>
            <w:tcBorders>
              <w:top w:val="single" w:sz="4" w:space="0" w:color="auto"/>
              <w:left w:val="single" w:sz="4" w:space="0" w:color="auto"/>
              <w:bottom w:val="single" w:sz="4" w:space="0" w:color="auto"/>
              <w:right w:val="single" w:sz="12" w:space="0" w:color="auto"/>
            </w:tcBorders>
            <w:shd w:val="clear" w:color="auto" w:fill="F7CAAC"/>
            <w:hideMark/>
          </w:tcPr>
          <w:p w14:paraId="0C00444A" w14:textId="77777777" w:rsidR="005D63DD" w:rsidRDefault="005D63DD" w:rsidP="000F070D">
            <w:pPr>
              <w:jc w:val="both"/>
            </w:pPr>
            <w:r>
              <w:rPr>
                <w:b/>
              </w:rPr>
              <w:t>Řízení konáno na VŠ</w:t>
            </w:r>
          </w:p>
        </w:tc>
        <w:tc>
          <w:tcPr>
            <w:tcW w:w="2565" w:type="dxa"/>
            <w:gridSpan w:val="7"/>
            <w:tcBorders>
              <w:top w:val="single" w:sz="4" w:space="0" w:color="auto"/>
              <w:left w:val="single" w:sz="12" w:space="0" w:color="auto"/>
              <w:bottom w:val="single" w:sz="4" w:space="0" w:color="auto"/>
              <w:right w:val="single" w:sz="4" w:space="0" w:color="auto"/>
            </w:tcBorders>
            <w:shd w:val="clear" w:color="auto" w:fill="F7CAAC"/>
            <w:hideMark/>
          </w:tcPr>
          <w:p w14:paraId="01488FB5" w14:textId="77777777" w:rsidR="005D63DD" w:rsidRDefault="005D63DD" w:rsidP="000F070D">
            <w:pPr>
              <w:jc w:val="both"/>
              <w:rPr>
                <w:b/>
              </w:rPr>
            </w:pPr>
            <w:r>
              <w:rPr>
                <w:b/>
              </w:rPr>
              <w:t>Ohlasy publikací</w:t>
            </w:r>
          </w:p>
        </w:tc>
      </w:tr>
      <w:tr w:rsidR="005D63DD" w14:paraId="58D53282" w14:textId="77777777" w:rsidTr="000F070D">
        <w:trPr>
          <w:cantSplit/>
        </w:trPr>
        <w:tc>
          <w:tcPr>
            <w:tcW w:w="3398" w:type="dxa"/>
            <w:gridSpan w:val="4"/>
            <w:tcBorders>
              <w:top w:val="single" w:sz="4" w:space="0" w:color="auto"/>
              <w:left w:val="single" w:sz="4" w:space="0" w:color="auto"/>
              <w:bottom w:val="single" w:sz="4" w:space="0" w:color="auto"/>
              <w:right w:val="single" w:sz="4" w:space="0" w:color="auto"/>
            </w:tcBorders>
          </w:tcPr>
          <w:p w14:paraId="285A70CD" w14:textId="77777777" w:rsidR="005D63DD" w:rsidRPr="00827804" w:rsidRDefault="005D63DD" w:rsidP="000F070D">
            <w:pPr>
              <w:spacing w:before="60" w:after="60"/>
            </w:pPr>
            <w:r w:rsidRPr="00827804">
              <w:t>Genetika živočichů</w:t>
            </w:r>
          </w:p>
        </w:tc>
        <w:tc>
          <w:tcPr>
            <w:tcW w:w="2125" w:type="dxa"/>
            <w:gridSpan w:val="2"/>
            <w:tcBorders>
              <w:top w:val="single" w:sz="4" w:space="0" w:color="auto"/>
              <w:left w:val="single" w:sz="4" w:space="0" w:color="auto"/>
              <w:bottom w:val="single" w:sz="4" w:space="0" w:color="auto"/>
              <w:right w:val="single" w:sz="4" w:space="0" w:color="auto"/>
            </w:tcBorders>
          </w:tcPr>
          <w:p w14:paraId="30A625D7" w14:textId="77777777" w:rsidR="005D63DD" w:rsidRPr="00827804" w:rsidRDefault="005D63DD" w:rsidP="000F070D">
            <w:pPr>
              <w:spacing w:before="60" w:after="60"/>
            </w:pPr>
            <w:r w:rsidRPr="00827804">
              <w:t>2013</w:t>
            </w:r>
          </w:p>
        </w:tc>
        <w:tc>
          <w:tcPr>
            <w:tcW w:w="2121" w:type="dxa"/>
            <w:gridSpan w:val="6"/>
            <w:tcBorders>
              <w:top w:val="single" w:sz="4" w:space="0" w:color="auto"/>
              <w:left w:val="single" w:sz="4" w:space="0" w:color="auto"/>
              <w:bottom w:val="single" w:sz="4" w:space="0" w:color="auto"/>
              <w:right w:val="single" w:sz="12" w:space="0" w:color="auto"/>
            </w:tcBorders>
          </w:tcPr>
          <w:p w14:paraId="710679E0" w14:textId="77777777" w:rsidR="005D63DD" w:rsidRPr="00827804" w:rsidRDefault="005D63DD" w:rsidP="000F070D">
            <w:pPr>
              <w:spacing w:before="60" w:after="60"/>
            </w:pPr>
            <w:r w:rsidRPr="00827804">
              <w:t>MENDELU Brno</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207E7F3D" w14:textId="77777777" w:rsidR="005D63DD" w:rsidRDefault="005D63DD" w:rsidP="000F070D">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FE3FA30" w14:textId="77777777" w:rsidR="005D63DD" w:rsidRDefault="005D63DD" w:rsidP="000F070D">
            <w:pPr>
              <w:jc w:val="both"/>
              <w:rPr>
                <w:sz w:val="18"/>
              </w:rPr>
            </w:pPr>
            <w:r>
              <w:rPr>
                <w:b/>
                <w:sz w:val="18"/>
              </w:rPr>
              <w:t>Scopus</w:t>
            </w:r>
          </w:p>
        </w:tc>
        <w:tc>
          <w:tcPr>
            <w:tcW w:w="11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801D1A9" w14:textId="77777777" w:rsidR="005D63DD" w:rsidRDefault="005D63DD" w:rsidP="000F070D">
            <w:pPr>
              <w:jc w:val="both"/>
            </w:pPr>
            <w:r>
              <w:rPr>
                <w:b/>
                <w:sz w:val="18"/>
              </w:rPr>
              <w:t>ostatní</w:t>
            </w:r>
          </w:p>
        </w:tc>
      </w:tr>
      <w:tr w:rsidR="005D63DD" w:rsidRPr="002856CE" w14:paraId="205AB36A" w14:textId="77777777" w:rsidTr="000F070D">
        <w:trPr>
          <w:cantSplit/>
          <w:trHeight w:val="70"/>
        </w:trPr>
        <w:tc>
          <w:tcPr>
            <w:tcW w:w="33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5FF9792" w14:textId="77777777" w:rsidR="005D63DD" w:rsidRDefault="005D63DD" w:rsidP="000F070D">
            <w:pPr>
              <w:jc w:val="both"/>
            </w:pPr>
            <w:r>
              <w:rPr>
                <w:b/>
              </w:rPr>
              <w:t>Obor jmenovacího řízení</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966768F" w14:textId="77777777" w:rsidR="005D63DD" w:rsidRDefault="005D63DD" w:rsidP="000F070D">
            <w:pPr>
              <w:jc w:val="both"/>
            </w:pPr>
            <w:r>
              <w:rPr>
                <w:b/>
              </w:rPr>
              <w:t>Rok udělení hodnosti</w:t>
            </w:r>
          </w:p>
        </w:tc>
        <w:tc>
          <w:tcPr>
            <w:tcW w:w="2121" w:type="dxa"/>
            <w:gridSpan w:val="6"/>
            <w:tcBorders>
              <w:top w:val="single" w:sz="4" w:space="0" w:color="auto"/>
              <w:left w:val="single" w:sz="4" w:space="0" w:color="auto"/>
              <w:bottom w:val="single" w:sz="4" w:space="0" w:color="auto"/>
              <w:right w:val="single" w:sz="12" w:space="0" w:color="auto"/>
            </w:tcBorders>
            <w:shd w:val="clear" w:color="auto" w:fill="F7CAAC"/>
            <w:hideMark/>
          </w:tcPr>
          <w:p w14:paraId="2ADF2078" w14:textId="77777777" w:rsidR="005D63DD" w:rsidRDefault="005D63DD" w:rsidP="000F070D">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4CED713C" w14:textId="77777777" w:rsidR="005D63DD" w:rsidRPr="00E436AA" w:rsidRDefault="005D63DD" w:rsidP="000F070D">
            <w:pPr>
              <w:pStyle w:val="western"/>
              <w:spacing w:before="40" w:beforeAutospacing="0" w:line="240" w:lineRule="auto"/>
              <w:ind w:left="57" w:right="57"/>
              <w:rPr>
                <w:b/>
                <w:highlight w:val="green"/>
              </w:rPr>
            </w:pPr>
            <w:r>
              <w:rPr>
                <w:b/>
              </w:rPr>
              <w:t>539</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4C1DFC3D" w14:textId="77777777" w:rsidR="005D63DD" w:rsidRPr="00E436AA" w:rsidRDefault="005D63DD" w:rsidP="000F070D">
            <w:pPr>
              <w:pStyle w:val="western"/>
              <w:spacing w:before="40" w:beforeAutospacing="0" w:line="240" w:lineRule="auto"/>
              <w:ind w:left="57" w:right="57"/>
              <w:rPr>
                <w:b/>
                <w:highlight w:val="green"/>
              </w:rPr>
            </w:pPr>
            <w:r w:rsidRPr="00662F1A">
              <w:rPr>
                <w:b/>
              </w:rPr>
              <w:t>573</w:t>
            </w:r>
          </w:p>
        </w:tc>
        <w:tc>
          <w:tcPr>
            <w:tcW w:w="1147" w:type="dxa"/>
            <w:gridSpan w:val="2"/>
            <w:vMerge w:val="restart"/>
            <w:tcBorders>
              <w:top w:val="single" w:sz="4" w:space="0" w:color="auto"/>
              <w:left w:val="single" w:sz="4" w:space="0" w:color="auto"/>
              <w:bottom w:val="single" w:sz="4" w:space="0" w:color="auto"/>
              <w:right w:val="single" w:sz="4" w:space="0" w:color="auto"/>
            </w:tcBorders>
          </w:tcPr>
          <w:p w14:paraId="35628A26" w14:textId="77777777" w:rsidR="005D63DD" w:rsidRPr="002856CE" w:rsidRDefault="005D63DD" w:rsidP="000F070D">
            <w:pPr>
              <w:pStyle w:val="western"/>
              <w:spacing w:before="40" w:beforeAutospacing="0" w:line="240" w:lineRule="auto"/>
              <w:ind w:left="57" w:right="57"/>
              <w:rPr>
                <w:b/>
                <w:sz w:val="18"/>
                <w:szCs w:val="18"/>
              </w:rPr>
            </w:pPr>
            <w:r w:rsidRPr="002856CE">
              <w:rPr>
                <w:b/>
                <w:sz w:val="18"/>
                <w:szCs w:val="18"/>
              </w:rPr>
              <w:t>neevid.</w:t>
            </w:r>
          </w:p>
        </w:tc>
      </w:tr>
      <w:tr w:rsidR="005D63DD" w14:paraId="502D5A05" w14:textId="77777777" w:rsidTr="000F070D">
        <w:trPr>
          <w:trHeight w:val="205"/>
        </w:trPr>
        <w:tc>
          <w:tcPr>
            <w:tcW w:w="3398" w:type="dxa"/>
            <w:gridSpan w:val="4"/>
            <w:tcBorders>
              <w:top w:val="single" w:sz="4" w:space="0" w:color="auto"/>
              <w:left w:val="single" w:sz="4" w:space="0" w:color="auto"/>
              <w:bottom w:val="single" w:sz="4" w:space="0" w:color="auto"/>
              <w:right w:val="single" w:sz="4" w:space="0" w:color="auto"/>
            </w:tcBorders>
          </w:tcPr>
          <w:p w14:paraId="52A1BAA8" w14:textId="77777777" w:rsidR="005D63DD" w:rsidRDefault="005D63DD" w:rsidP="000F070D">
            <w:pPr>
              <w:spacing w:before="40" w:after="40"/>
              <w:jc w:val="both"/>
            </w:pPr>
            <w:r>
              <w:t>---</w:t>
            </w:r>
          </w:p>
        </w:tc>
        <w:tc>
          <w:tcPr>
            <w:tcW w:w="2125" w:type="dxa"/>
            <w:gridSpan w:val="2"/>
            <w:tcBorders>
              <w:top w:val="single" w:sz="4" w:space="0" w:color="auto"/>
              <w:left w:val="single" w:sz="4" w:space="0" w:color="auto"/>
              <w:bottom w:val="single" w:sz="4" w:space="0" w:color="auto"/>
              <w:right w:val="single" w:sz="4" w:space="0" w:color="auto"/>
            </w:tcBorders>
          </w:tcPr>
          <w:p w14:paraId="21828E02" w14:textId="77777777" w:rsidR="005D63DD" w:rsidRDefault="005D63DD" w:rsidP="000F070D">
            <w:pPr>
              <w:spacing w:before="40" w:after="40"/>
              <w:jc w:val="both"/>
            </w:pPr>
            <w:r>
              <w:t>---</w:t>
            </w:r>
          </w:p>
        </w:tc>
        <w:tc>
          <w:tcPr>
            <w:tcW w:w="2121" w:type="dxa"/>
            <w:gridSpan w:val="6"/>
            <w:tcBorders>
              <w:top w:val="single" w:sz="4" w:space="0" w:color="auto"/>
              <w:left w:val="single" w:sz="4" w:space="0" w:color="auto"/>
              <w:bottom w:val="single" w:sz="4" w:space="0" w:color="auto"/>
              <w:right w:val="single" w:sz="12" w:space="0" w:color="auto"/>
            </w:tcBorders>
          </w:tcPr>
          <w:p w14:paraId="288EA770" w14:textId="77777777" w:rsidR="005D63DD" w:rsidRDefault="005D63DD" w:rsidP="000F070D">
            <w:pPr>
              <w:spacing w:before="40" w:after="40"/>
              <w:jc w:val="both"/>
            </w:pPr>
            <w: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03BA3CD2" w14:textId="77777777" w:rsidR="005D63DD" w:rsidRDefault="005D63DD" w:rsidP="000F070D">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ABC028F" w14:textId="77777777" w:rsidR="005D63DD" w:rsidRDefault="005D63DD" w:rsidP="000F070D">
            <w:pPr>
              <w:rPr>
                <w:b/>
              </w:rPr>
            </w:pPr>
          </w:p>
        </w:tc>
        <w:tc>
          <w:tcPr>
            <w:tcW w:w="1147" w:type="dxa"/>
            <w:gridSpan w:val="2"/>
            <w:vMerge/>
            <w:tcBorders>
              <w:top w:val="single" w:sz="4" w:space="0" w:color="auto"/>
              <w:left w:val="single" w:sz="4" w:space="0" w:color="auto"/>
              <w:bottom w:val="single" w:sz="4" w:space="0" w:color="auto"/>
              <w:right w:val="single" w:sz="4" w:space="0" w:color="auto"/>
            </w:tcBorders>
            <w:vAlign w:val="center"/>
            <w:hideMark/>
          </w:tcPr>
          <w:p w14:paraId="39BAD941" w14:textId="77777777" w:rsidR="005D63DD" w:rsidRDefault="005D63DD" w:rsidP="000F070D">
            <w:pPr>
              <w:rPr>
                <w:b/>
              </w:rPr>
            </w:pPr>
          </w:p>
        </w:tc>
      </w:tr>
      <w:tr w:rsidR="005D63DD" w14:paraId="097296DA" w14:textId="77777777" w:rsidTr="000F070D">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76E34FA0" w14:textId="77777777" w:rsidR="005D63DD" w:rsidRDefault="005D63DD" w:rsidP="000F070D">
            <w:pPr>
              <w:jc w:val="both"/>
              <w:rPr>
                <w:b/>
              </w:rPr>
            </w:pPr>
            <w:r>
              <w:rPr>
                <w:b/>
              </w:rPr>
              <w:t xml:space="preserve">Přehled o nejvýznamnější publikační a další tvůrčí činnosti nebo další profesní činnosti u odborníků z praxe vztahující se k zabezpečovaným předmětům </w:t>
            </w:r>
          </w:p>
        </w:tc>
      </w:tr>
      <w:tr w:rsidR="005D63DD" w14:paraId="4D934A18" w14:textId="77777777" w:rsidTr="000F070D">
        <w:trPr>
          <w:trHeight w:val="2347"/>
        </w:trPr>
        <w:tc>
          <w:tcPr>
            <w:tcW w:w="10209" w:type="dxa"/>
            <w:gridSpan w:val="19"/>
            <w:tcBorders>
              <w:top w:val="single" w:sz="4" w:space="0" w:color="auto"/>
              <w:left w:val="single" w:sz="4" w:space="0" w:color="auto"/>
              <w:bottom w:val="single" w:sz="4" w:space="0" w:color="auto"/>
              <w:right w:val="single" w:sz="4" w:space="0" w:color="auto"/>
            </w:tcBorders>
          </w:tcPr>
          <w:p w14:paraId="0C11E810" w14:textId="77777777" w:rsidR="005D63DD" w:rsidRPr="00717CCC" w:rsidRDefault="005D63DD" w:rsidP="000F070D">
            <w:pPr>
              <w:spacing w:before="80" w:after="80"/>
              <w:jc w:val="both"/>
              <w:rPr>
                <w:lang w:val="en-US"/>
              </w:rPr>
            </w:pPr>
            <w:r w:rsidRPr="00717CCC">
              <w:rPr>
                <w:b/>
                <w:caps/>
                <w:color w:val="222222"/>
                <w:shd w:val="clear" w:color="auto" w:fill="FFFFFF"/>
              </w:rPr>
              <w:t>Humpolíček</w:t>
            </w:r>
            <w:r>
              <w:rPr>
                <w:b/>
                <w:caps/>
                <w:color w:val="222222"/>
                <w:shd w:val="clear" w:color="auto" w:fill="FFFFFF"/>
              </w:rPr>
              <w:t>,</w:t>
            </w:r>
            <w:r w:rsidRPr="00717CCC">
              <w:rPr>
                <w:b/>
                <w:caps/>
                <w:color w:val="222222"/>
                <w:shd w:val="clear" w:color="auto" w:fill="FFFFFF"/>
              </w:rPr>
              <w:t xml:space="preserve"> P. </w:t>
            </w:r>
            <w:r w:rsidRPr="008334FA">
              <w:rPr>
                <w:b/>
                <w:caps/>
                <w:color w:val="222222"/>
                <w:shd w:val="clear" w:color="auto" w:fill="FFFFFF"/>
              </w:rPr>
              <w:t>(</w:t>
            </w:r>
            <w:r w:rsidRPr="00717CCC">
              <w:rPr>
                <w:b/>
                <w:caps/>
                <w:color w:val="222222"/>
                <w:shd w:val="clear" w:color="auto" w:fill="FFFFFF"/>
              </w:rPr>
              <w:t>30%</w:t>
            </w:r>
            <w:r w:rsidRPr="008334FA">
              <w:rPr>
                <w:b/>
                <w:color w:val="222222"/>
                <w:shd w:val="clear" w:color="auto" w:fill="FFFFFF"/>
              </w:rPr>
              <w:t>)</w:t>
            </w:r>
            <w:r w:rsidRPr="00717CCC">
              <w:rPr>
                <w:caps/>
                <w:color w:val="222222"/>
                <w:shd w:val="clear" w:color="auto" w:fill="FFFFFF"/>
              </w:rPr>
              <w:t>, Kašpárková</w:t>
            </w:r>
            <w:r>
              <w:rPr>
                <w:caps/>
                <w:color w:val="222222"/>
                <w:shd w:val="clear" w:color="auto" w:fill="FFFFFF"/>
              </w:rPr>
              <w:t>,</w:t>
            </w:r>
            <w:r w:rsidRPr="00717CCC">
              <w:rPr>
                <w:caps/>
                <w:color w:val="222222"/>
                <w:shd w:val="clear" w:color="auto" w:fill="FFFFFF"/>
              </w:rPr>
              <w:t xml:space="preserve"> V., Pacherník</w:t>
            </w:r>
            <w:r>
              <w:rPr>
                <w:caps/>
                <w:color w:val="222222"/>
                <w:shd w:val="clear" w:color="auto" w:fill="FFFFFF"/>
              </w:rPr>
              <w:t>,</w:t>
            </w:r>
            <w:r w:rsidRPr="00717CCC">
              <w:rPr>
                <w:caps/>
                <w:color w:val="222222"/>
                <w:shd w:val="clear" w:color="auto" w:fill="FFFFFF"/>
              </w:rPr>
              <w:t xml:space="preserve"> J., Stejskal</w:t>
            </w:r>
            <w:r>
              <w:rPr>
                <w:caps/>
                <w:color w:val="222222"/>
                <w:shd w:val="clear" w:color="auto" w:fill="FFFFFF"/>
              </w:rPr>
              <w:t>,</w:t>
            </w:r>
            <w:r w:rsidRPr="00717CCC">
              <w:rPr>
                <w:caps/>
                <w:color w:val="222222"/>
                <w:shd w:val="clear" w:color="auto" w:fill="FFFFFF"/>
              </w:rPr>
              <w:t xml:space="preserve"> J., Bober</w:t>
            </w:r>
            <w:r>
              <w:rPr>
                <w:caps/>
                <w:color w:val="222222"/>
                <w:shd w:val="clear" w:color="auto" w:fill="FFFFFF"/>
              </w:rPr>
              <w:t>,</w:t>
            </w:r>
            <w:r w:rsidRPr="00717CCC">
              <w:rPr>
                <w:caps/>
                <w:color w:val="222222"/>
                <w:shd w:val="clear" w:color="auto" w:fill="FFFFFF"/>
              </w:rPr>
              <w:t xml:space="preserve"> P., Capáková</w:t>
            </w:r>
            <w:r>
              <w:rPr>
                <w:caps/>
                <w:color w:val="222222"/>
                <w:shd w:val="clear" w:color="auto" w:fill="FFFFFF"/>
              </w:rPr>
              <w:t>,</w:t>
            </w:r>
            <w:r w:rsidRPr="00717CCC">
              <w:rPr>
                <w:caps/>
                <w:color w:val="222222"/>
                <w:shd w:val="clear" w:color="auto" w:fill="FFFFFF"/>
              </w:rPr>
              <w:t xml:space="preserve"> Z., Radaszkiewicz</w:t>
            </w:r>
            <w:r>
              <w:rPr>
                <w:caps/>
                <w:color w:val="222222"/>
                <w:shd w:val="clear" w:color="auto" w:fill="FFFFFF"/>
              </w:rPr>
              <w:t>,</w:t>
            </w:r>
            <w:r w:rsidRPr="00717CCC">
              <w:rPr>
                <w:caps/>
                <w:color w:val="222222"/>
                <w:shd w:val="clear" w:color="auto" w:fill="FFFFFF"/>
              </w:rPr>
              <w:t xml:space="preserve"> </w:t>
            </w:r>
            <w:proofErr w:type="gramStart"/>
            <w:r w:rsidRPr="00717CCC">
              <w:rPr>
                <w:caps/>
                <w:color w:val="222222"/>
                <w:shd w:val="clear" w:color="auto" w:fill="FFFFFF"/>
              </w:rPr>
              <w:t>K.A.</w:t>
            </w:r>
            <w:proofErr w:type="gramEnd"/>
            <w:r w:rsidRPr="00717CCC">
              <w:rPr>
                <w:caps/>
                <w:color w:val="222222"/>
                <w:shd w:val="clear" w:color="auto" w:fill="FFFFFF"/>
              </w:rPr>
              <w:t>, Junkar</w:t>
            </w:r>
            <w:r>
              <w:rPr>
                <w:caps/>
                <w:color w:val="222222"/>
                <w:shd w:val="clear" w:color="auto" w:fill="FFFFFF"/>
              </w:rPr>
              <w:t>,</w:t>
            </w:r>
            <w:r w:rsidRPr="00717CCC">
              <w:rPr>
                <w:caps/>
                <w:color w:val="222222"/>
                <w:shd w:val="clear" w:color="auto" w:fill="FFFFFF"/>
              </w:rPr>
              <w:t xml:space="preserve"> I., Lehocký</w:t>
            </w:r>
            <w:r>
              <w:rPr>
                <w:caps/>
                <w:color w:val="222222"/>
                <w:shd w:val="clear" w:color="auto" w:fill="FFFFFF"/>
              </w:rPr>
              <w:t>,</w:t>
            </w:r>
            <w:r w:rsidRPr="00717CCC">
              <w:rPr>
                <w:caps/>
                <w:color w:val="222222"/>
                <w:shd w:val="clear" w:color="auto" w:fill="FFFFFF"/>
              </w:rPr>
              <w:t xml:space="preserve"> M.</w:t>
            </w:r>
            <w:r>
              <w:rPr>
                <w:caps/>
                <w:color w:val="222222"/>
                <w:shd w:val="clear" w:color="auto" w:fill="FFFFFF"/>
              </w:rPr>
              <w:t>:</w:t>
            </w:r>
            <w:r w:rsidRPr="00717CCC">
              <w:rPr>
                <w:lang w:val="en-US"/>
              </w:rPr>
              <w:t xml:space="preserve"> The biocompatibility of polyaniline and polypyrrole: A comparative study of their cytotoxicity, embryotoxicity and impurity profile. </w:t>
            </w:r>
            <w:r w:rsidRPr="00717CCC">
              <w:rPr>
                <w:i/>
                <w:lang w:val="en-US"/>
              </w:rPr>
              <w:t>Ma</w:t>
            </w:r>
            <w:r>
              <w:rPr>
                <w:i/>
                <w:lang w:val="en-US"/>
              </w:rPr>
              <w:t>terials Science and Engineering</w:t>
            </w:r>
            <w:r w:rsidRPr="00717CCC">
              <w:rPr>
                <w:i/>
                <w:lang w:val="en-US"/>
              </w:rPr>
              <w:t xml:space="preserve"> C</w:t>
            </w:r>
            <w:r>
              <w:rPr>
                <w:i/>
                <w:lang w:val="en-US"/>
              </w:rPr>
              <w:t>: Materials for Biological Applications</w:t>
            </w:r>
            <w:r w:rsidRPr="00717CCC">
              <w:rPr>
                <w:lang w:val="en-US"/>
              </w:rPr>
              <w:t xml:space="preserve"> 91, 303-310, </w:t>
            </w:r>
            <w:r w:rsidRPr="00717CCC">
              <w:rPr>
                <w:b/>
                <w:lang w:val="en-US"/>
              </w:rPr>
              <w:t>2018</w:t>
            </w:r>
            <w:r w:rsidRPr="00705DB1">
              <w:rPr>
                <w:lang w:val="en-US"/>
              </w:rPr>
              <w:t>.</w:t>
            </w:r>
            <w:r w:rsidRPr="00717CCC">
              <w:rPr>
                <w:lang w:val="en-US"/>
              </w:rPr>
              <w:t xml:space="preserve"> </w:t>
            </w:r>
          </w:p>
          <w:p w14:paraId="26007080" w14:textId="77777777" w:rsidR="005D63DD" w:rsidRPr="00717CCC" w:rsidRDefault="005D63DD" w:rsidP="000F070D">
            <w:pPr>
              <w:spacing w:before="80" w:after="80"/>
              <w:jc w:val="both"/>
              <w:rPr>
                <w:lang w:val="en-US"/>
              </w:rPr>
            </w:pPr>
            <w:r w:rsidRPr="00717CCC">
              <w:rPr>
                <w:b/>
                <w:caps/>
                <w:color w:val="222222"/>
                <w:shd w:val="clear" w:color="auto" w:fill="FFFFFF"/>
              </w:rPr>
              <w:t>Humpolíček</w:t>
            </w:r>
            <w:r>
              <w:rPr>
                <w:b/>
                <w:caps/>
                <w:color w:val="222222"/>
                <w:shd w:val="clear" w:color="auto" w:fill="FFFFFF"/>
              </w:rPr>
              <w:t>,</w:t>
            </w:r>
            <w:r w:rsidRPr="00717CCC">
              <w:rPr>
                <w:b/>
                <w:caps/>
                <w:color w:val="222222"/>
                <w:shd w:val="clear" w:color="auto" w:fill="FFFFFF"/>
              </w:rPr>
              <w:t xml:space="preserve"> P</w:t>
            </w:r>
            <w:r w:rsidRPr="00705DB1">
              <w:rPr>
                <w:b/>
                <w:caps/>
                <w:color w:val="222222"/>
                <w:shd w:val="clear" w:color="auto" w:fill="FFFFFF"/>
              </w:rPr>
              <w:t xml:space="preserve">. </w:t>
            </w:r>
            <w:r w:rsidRPr="008334FA">
              <w:rPr>
                <w:b/>
                <w:caps/>
                <w:color w:val="222222"/>
                <w:shd w:val="clear" w:color="auto" w:fill="FFFFFF"/>
              </w:rPr>
              <w:t>(35%)</w:t>
            </w:r>
            <w:r w:rsidRPr="00705DB1">
              <w:rPr>
                <w:caps/>
                <w:color w:val="222222"/>
                <w:shd w:val="clear" w:color="auto" w:fill="FFFFFF"/>
              </w:rPr>
              <w:t xml:space="preserve">, </w:t>
            </w:r>
            <w:r w:rsidRPr="00717CCC">
              <w:rPr>
                <w:caps/>
                <w:color w:val="222222"/>
                <w:shd w:val="clear" w:color="auto" w:fill="FFFFFF"/>
              </w:rPr>
              <w:t>Radaskiewicz</w:t>
            </w:r>
            <w:r>
              <w:rPr>
                <w:caps/>
                <w:color w:val="222222"/>
                <w:shd w:val="clear" w:color="auto" w:fill="FFFFFF"/>
              </w:rPr>
              <w:t>,</w:t>
            </w:r>
            <w:r w:rsidRPr="00717CCC">
              <w:rPr>
                <w:caps/>
                <w:color w:val="222222"/>
                <w:shd w:val="clear" w:color="auto" w:fill="FFFFFF"/>
              </w:rPr>
              <w:t xml:space="preserve"> </w:t>
            </w:r>
            <w:proofErr w:type="gramStart"/>
            <w:r w:rsidRPr="00717CCC">
              <w:rPr>
                <w:caps/>
                <w:color w:val="222222"/>
                <w:shd w:val="clear" w:color="auto" w:fill="FFFFFF"/>
              </w:rPr>
              <w:t>K.A.</w:t>
            </w:r>
            <w:proofErr w:type="gramEnd"/>
            <w:r w:rsidRPr="00717CCC">
              <w:rPr>
                <w:caps/>
                <w:color w:val="222222"/>
                <w:shd w:val="clear" w:color="auto" w:fill="FFFFFF"/>
              </w:rPr>
              <w:t>, Capáková</w:t>
            </w:r>
            <w:r>
              <w:rPr>
                <w:caps/>
                <w:color w:val="222222"/>
                <w:shd w:val="clear" w:color="auto" w:fill="FFFFFF"/>
              </w:rPr>
              <w:t>,</w:t>
            </w:r>
            <w:r w:rsidRPr="00717CCC">
              <w:rPr>
                <w:caps/>
                <w:color w:val="222222"/>
                <w:shd w:val="clear" w:color="auto" w:fill="FFFFFF"/>
              </w:rPr>
              <w:t xml:space="preserve"> Z., Pacherník</w:t>
            </w:r>
            <w:r>
              <w:rPr>
                <w:caps/>
                <w:color w:val="222222"/>
                <w:shd w:val="clear" w:color="auto" w:fill="FFFFFF"/>
              </w:rPr>
              <w:t>,</w:t>
            </w:r>
            <w:r w:rsidRPr="00717CCC">
              <w:rPr>
                <w:caps/>
                <w:color w:val="222222"/>
                <w:shd w:val="clear" w:color="auto" w:fill="FFFFFF"/>
              </w:rPr>
              <w:t xml:space="preserve"> J., Bober</w:t>
            </w:r>
            <w:r>
              <w:rPr>
                <w:caps/>
                <w:color w:val="222222"/>
                <w:shd w:val="clear" w:color="auto" w:fill="FFFFFF"/>
              </w:rPr>
              <w:t>,</w:t>
            </w:r>
            <w:r w:rsidRPr="00717CCC">
              <w:rPr>
                <w:caps/>
                <w:color w:val="222222"/>
                <w:shd w:val="clear" w:color="auto" w:fill="FFFFFF"/>
              </w:rPr>
              <w:t xml:space="preserve"> P., Kašpárková</w:t>
            </w:r>
            <w:r>
              <w:rPr>
                <w:caps/>
                <w:color w:val="222222"/>
                <w:shd w:val="clear" w:color="auto" w:fill="FFFFFF"/>
              </w:rPr>
              <w:t>,</w:t>
            </w:r>
            <w:r w:rsidRPr="00717CCC">
              <w:rPr>
                <w:caps/>
                <w:color w:val="222222"/>
                <w:shd w:val="clear" w:color="auto" w:fill="FFFFFF"/>
              </w:rPr>
              <w:t xml:space="preserve"> V., Rejmontová</w:t>
            </w:r>
            <w:r>
              <w:rPr>
                <w:caps/>
                <w:color w:val="222222"/>
                <w:shd w:val="clear" w:color="auto" w:fill="FFFFFF"/>
              </w:rPr>
              <w:t>,</w:t>
            </w:r>
            <w:r w:rsidRPr="00717CCC">
              <w:rPr>
                <w:caps/>
                <w:color w:val="222222"/>
                <w:shd w:val="clear" w:color="auto" w:fill="FFFFFF"/>
              </w:rPr>
              <w:t xml:space="preserve"> P., Lehocký</w:t>
            </w:r>
            <w:r>
              <w:rPr>
                <w:caps/>
                <w:color w:val="222222"/>
                <w:shd w:val="clear" w:color="auto" w:fill="FFFFFF"/>
              </w:rPr>
              <w:t>,</w:t>
            </w:r>
            <w:r w:rsidRPr="00717CCC">
              <w:rPr>
                <w:caps/>
                <w:color w:val="222222"/>
                <w:shd w:val="clear" w:color="auto" w:fill="FFFFFF"/>
              </w:rPr>
              <w:t xml:space="preserve"> M., Ponížil</w:t>
            </w:r>
            <w:r>
              <w:rPr>
                <w:caps/>
                <w:color w:val="222222"/>
                <w:shd w:val="clear" w:color="auto" w:fill="FFFFFF"/>
              </w:rPr>
              <w:t>,</w:t>
            </w:r>
            <w:r w:rsidRPr="00717CCC">
              <w:rPr>
                <w:caps/>
                <w:color w:val="222222"/>
                <w:shd w:val="clear" w:color="auto" w:fill="FFFFFF"/>
              </w:rPr>
              <w:t xml:space="preserve"> P., Stejskal</w:t>
            </w:r>
            <w:r>
              <w:rPr>
                <w:caps/>
                <w:color w:val="222222"/>
                <w:shd w:val="clear" w:color="auto" w:fill="FFFFFF"/>
              </w:rPr>
              <w:t>,</w:t>
            </w:r>
            <w:r w:rsidRPr="00717CCC">
              <w:rPr>
                <w:caps/>
                <w:color w:val="222222"/>
                <w:shd w:val="clear" w:color="auto" w:fill="FFFFFF"/>
              </w:rPr>
              <w:t xml:space="preserve"> J.</w:t>
            </w:r>
            <w:r>
              <w:rPr>
                <w:caps/>
                <w:color w:val="222222"/>
                <w:shd w:val="clear" w:color="auto" w:fill="FFFFFF"/>
              </w:rPr>
              <w:t>:</w:t>
            </w:r>
            <w:r w:rsidRPr="00717CCC">
              <w:rPr>
                <w:lang w:val="en-US"/>
              </w:rPr>
              <w:t xml:space="preserve"> Polyaniline </w:t>
            </w:r>
            <w:r>
              <w:rPr>
                <w:lang w:val="en-US"/>
              </w:rPr>
              <w:t>c</w:t>
            </w:r>
            <w:r w:rsidRPr="00717CCC">
              <w:rPr>
                <w:lang w:val="en-US"/>
              </w:rPr>
              <w:t xml:space="preserve">ryogels: Biocompatibility of </w:t>
            </w:r>
            <w:r>
              <w:rPr>
                <w:lang w:val="en-US"/>
              </w:rPr>
              <w:t>n</w:t>
            </w:r>
            <w:r w:rsidRPr="00717CCC">
              <w:rPr>
                <w:lang w:val="en-US"/>
              </w:rPr>
              <w:t xml:space="preserve">ovel </w:t>
            </w:r>
            <w:r>
              <w:rPr>
                <w:lang w:val="en-US"/>
              </w:rPr>
              <w:t>c</w:t>
            </w:r>
            <w:r w:rsidRPr="00717CCC">
              <w:rPr>
                <w:lang w:val="en-US"/>
              </w:rPr>
              <w:t xml:space="preserve">onducting </w:t>
            </w:r>
            <w:r>
              <w:rPr>
                <w:lang w:val="en-US"/>
              </w:rPr>
              <w:t>m</w:t>
            </w:r>
            <w:r w:rsidRPr="00717CCC">
              <w:rPr>
                <w:lang w:val="en-US"/>
              </w:rPr>
              <w:t xml:space="preserve">acroporous </w:t>
            </w:r>
            <w:r>
              <w:rPr>
                <w:lang w:val="en-US"/>
              </w:rPr>
              <w:t>m</w:t>
            </w:r>
            <w:r w:rsidRPr="00717CCC">
              <w:rPr>
                <w:lang w:val="en-US"/>
              </w:rPr>
              <w:t>aterial.</w:t>
            </w:r>
            <w:r>
              <w:rPr>
                <w:i/>
                <w:lang w:val="en-US"/>
              </w:rPr>
              <w:t xml:space="preserve"> Scientific Reports</w:t>
            </w:r>
            <w:r w:rsidRPr="00717CCC">
              <w:rPr>
                <w:i/>
                <w:lang w:val="en-US"/>
              </w:rPr>
              <w:t xml:space="preserve"> </w:t>
            </w:r>
            <w:r w:rsidRPr="00717CCC">
              <w:rPr>
                <w:lang w:val="en-US"/>
              </w:rPr>
              <w:t>8</w:t>
            </w:r>
            <w:r>
              <w:rPr>
                <w:lang w:val="en-US"/>
              </w:rPr>
              <w:t xml:space="preserve">, Art. No. </w:t>
            </w:r>
            <w:r w:rsidRPr="00717CCC">
              <w:rPr>
                <w:lang w:val="en-US"/>
              </w:rPr>
              <w:t xml:space="preserve">135, </w:t>
            </w:r>
            <w:r w:rsidRPr="00717CCC">
              <w:rPr>
                <w:b/>
                <w:lang w:val="en-US"/>
              </w:rPr>
              <w:t>2018</w:t>
            </w:r>
            <w:r w:rsidRPr="00705DB1">
              <w:rPr>
                <w:lang w:val="en-US"/>
              </w:rPr>
              <w:t>.</w:t>
            </w:r>
            <w:r w:rsidRPr="00717CCC">
              <w:rPr>
                <w:lang w:val="en-US"/>
              </w:rPr>
              <w:t xml:space="preserve"> </w:t>
            </w:r>
          </w:p>
          <w:p w14:paraId="79E8AB4C" w14:textId="77777777" w:rsidR="005D63DD" w:rsidRPr="00717CCC" w:rsidRDefault="005D63DD" w:rsidP="000F070D">
            <w:pPr>
              <w:spacing w:before="80" w:after="80"/>
              <w:jc w:val="both"/>
            </w:pPr>
            <w:r w:rsidRPr="00717CCC">
              <w:rPr>
                <w:lang w:val="en-US"/>
              </w:rPr>
              <w:t>KA</w:t>
            </w:r>
            <w:r w:rsidRPr="00717CCC">
              <w:rPr>
                <w:caps/>
                <w:color w:val="222222"/>
                <w:shd w:val="clear" w:color="auto" w:fill="FFFFFF"/>
              </w:rPr>
              <w:t>špárková</w:t>
            </w:r>
            <w:r>
              <w:rPr>
                <w:caps/>
                <w:color w:val="222222"/>
                <w:shd w:val="clear" w:color="auto" w:fill="FFFFFF"/>
              </w:rPr>
              <w:t>,</w:t>
            </w:r>
            <w:r w:rsidRPr="00717CCC">
              <w:rPr>
                <w:caps/>
                <w:color w:val="222222"/>
                <w:shd w:val="clear" w:color="auto" w:fill="FFFFFF"/>
              </w:rPr>
              <w:t xml:space="preserve"> V., </w:t>
            </w:r>
            <w:r w:rsidRPr="00717CCC">
              <w:rPr>
                <w:b/>
                <w:caps/>
                <w:color w:val="222222"/>
                <w:shd w:val="clear" w:color="auto" w:fill="FFFFFF"/>
              </w:rPr>
              <w:t>Humpolíček</w:t>
            </w:r>
            <w:r>
              <w:rPr>
                <w:b/>
                <w:caps/>
                <w:color w:val="222222"/>
                <w:shd w:val="clear" w:color="auto" w:fill="FFFFFF"/>
              </w:rPr>
              <w:t>,</w:t>
            </w:r>
            <w:r w:rsidRPr="00717CCC">
              <w:rPr>
                <w:b/>
                <w:caps/>
                <w:color w:val="222222"/>
                <w:shd w:val="clear" w:color="auto" w:fill="FFFFFF"/>
              </w:rPr>
              <w:t xml:space="preserve"> </w:t>
            </w:r>
            <w:r w:rsidRPr="00705DB1">
              <w:rPr>
                <w:b/>
                <w:caps/>
                <w:color w:val="222222"/>
                <w:shd w:val="clear" w:color="auto" w:fill="FFFFFF"/>
              </w:rPr>
              <w:t xml:space="preserve">P. </w:t>
            </w:r>
            <w:r w:rsidRPr="008334FA">
              <w:rPr>
                <w:b/>
                <w:caps/>
                <w:color w:val="222222"/>
                <w:shd w:val="clear" w:color="auto" w:fill="FFFFFF"/>
              </w:rPr>
              <w:t>(30%</w:t>
            </w:r>
            <w:r w:rsidRPr="008334FA">
              <w:rPr>
                <w:b/>
                <w:color w:val="222222"/>
                <w:shd w:val="clear" w:color="auto" w:fill="FFFFFF"/>
              </w:rPr>
              <w:t>)</w:t>
            </w:r>
            <w:r w:rsidRPr="00717CCC">
              <w:rPr>
                <w:caps/>
                <w:color w:val="222222"/>
                <w:shd w:val="clear" w:color="auto" w:fill="FFFFFF"/>
              </w:rPr>
              <w:t>, Capáková</w:t>
            </w:r>
            <w:r>
              <w:rPr>
                <w:caps/>
                <w:color w:val="222222"/>
                <w:shd w:val="clear" w:color="auto" w:fill="FFFFFF"/>
              </w:rPr>
              <w:t>,</w:t>
            </w:r>
            <w:r w:rsidRPr="00717CCC">
              <w:rPr>
                <w:caps/>
                <w:color w:val="222222"/>
                <w:shd w:val="clear" w:color="auto" w:fill="FFFFFF"/>
              </w:rPr>
              <w:t xml:space="preserve"> Z., Bober</w:t>
            </w:r>
            <w:r>
              <w:rPr>
                <w:caps/>
                <w:color w:val="222222"/>
                <w:shd w:val="clear" w:color="auto" w:fill="FFFFFF"/>
              </w:rPr>
              <w:t>,</w:t>
            </w:r>
            <w:r w:rsidRPr="00717CCC">
              <w:rPr>
                <w:caps/>
                <w:color w:val="222222"/>
                <w:shd w:val="clear" w:color="auto" w:fill="FFFFFF"/>
              </w:rPr>
              <w:t xml:space="preserve"> P., Stejskal</w:t>
            </w:r>
            <w:r>
              <w:rPr>
                <w:caps/>
                <w:color w:val="222222"/>
                <w:shd w:val="clear" w:color="auto" w:fill="FFFFFF"/>
              </w:rPr>
              <w:t>,</w:t>
            </w:r>
            <w:r w:rsidRPr="00717CCC">
              <w:rPr>
                <w:caps/>
                <w:color w:val="222222"/>
                <w:shd w:val="clear" w:color="auto" w:fill="FFFFFF"/>
              </w:rPr>
              <w:t xml:space="preserve"> J., Trchová</w:t>
            </w:r>
            <w:r>
              <w:rPr>
                <w:caps/>
                <w:color w:val="222222"/>
                <w:shd w:val="clear" w:color="auto" w:fill="FFFFFF"/>
              </w:rPr>
              <w:t xml:space="preserve">, M., </w:t>
            </w:r>
            <w:r w:rsidRPr="00717CCC">
              <w:rPr>
                <w:caps/>
                <w:color w:val="222222"/>
                <w:shd w:val="clear" w:color="auto" w:fill="FFFFFF"/>
              </w:rPr>
              <w:t>Rejmontová</w:t>
            </w:r>
            <w:r>
              <w:rPr>
                <w:caps/>
                <w:color w:val="222222"/>
                <w:shd w:val="clear" w:color="auto" w:fill="FFFFFF"/>
              </w:rPr>
              <w:t>,</w:t>
            </w:r>
            <w:r w:rsidRPr="00717CCC">
              <w:rPr>
                <w:caps/>
                <w:color w:val="222222"/>
                <w:shd w:val="clear" w:color="auto" w:fill="FFFFFF"/>
              </w:rPr>
              <w:t xml:space="preserve"> P., Junkar</w:t>
            </w:r>
            <w:r>
              <w:rPr>
                <w:caps/>
                <w:color w:val="222222"/>
                <w:shd w:val="clear" w:color="auto" w:fill="FFFFFF"/>
              </w:rPr>
              <w:t>,</w:t>
            </w:r>
            <w:r w:rsidRPr="00717CCC">
              <w:rPr>
                <w:caps/>
                <w:color w:val="222222"/>
                <w:shd w:val="clear" w:color="auto" w:fill="FFFFFF"/>
              </w:rPr>
              <w:t xml:space="preserve"> I., Lehocký</w:t>
            </w:r>
            <w:r>
              <w:rPr>
                <w:caps/>
                <w:color w:val="222222"/>
                <w:shd w:val="clear" w:color="auto" w:fill="FFFFFF"/>
              </w:rPr>
              <w:t>,</w:t>
            </w:r>
            <w:r w:rsidRPr="00717CCC">
              <w:rPr>
                <w:caps/>
                <w:color w:val="222222"/>
                <w:shd w:val="clear" w:color="auto" w:fill="FFFFFF"/>
              </w:rPr>
              <w:t xml:space="preserve"> M., Mozetič</w:t>
            </w:r>
            <w:r>
              <w:rPr>
                <w:caps/>
                <w:color w:val="222222"/>
                <w:shd w:val="clear" w:color="auto" w:fill="FFFFFF"/>
              </w:rPr>
              <w:t>,</w:t>
            </w:r>
            <w:r w:rsidRPr="00717CCC">
              <w:rPr>
                <w:caps/>
                <w:color w:val="222222"/>
                <w:shd w:val="clear" w:color="auto" w:fill="FFFFFF"/>
              </w:rPr>
              <w:t xml:space="preserve"> M.</w:t>
            </w:r>
            <w:r>
              <w:rPr>
                <w:caps/>
                <w:color w:val="222222"/>
                <w:shd w:val="clear" w:color="auto" w:fill="FFFFFF"/>
              </w:rPr>
              <w:t>:</w:t>
            </w:r>
            <w:r w:rsidRPr="00717CCC">
              <w:rPr>
                <w:caps/>
                <w:color w:val="222222"/>
                <w:shd w:val="clear" w:color="auto" w:fill="FFFFFF"/>
              </w:rPr>
              <w:t xml:space="preserve"> </w:t>
            </w:r>
            <w:r w:rsidRPr="00717CCC">
              <w:rPr>
                <w:lang w:val="en-US"/>
              </w:rPr>
              <w:t xml:space="preserve">Cell-compatible conducting polyaniline films prepared in colloidal dispersion mode. </w:t>
            </w:r>
            <w:r w:rsidRPr="00717CCC">
              <w:rPr>
                <w:i/>
                <w:lang w:val="en-US"/>
              </w:rPr>
              <w:t>Colloids and Surfaces B: Biointerfaces</w:t>
            </w:r>
            <w:r>
              <w:rPr>
                <w:lang w:val="en-US"/>
              </w:rPr>
              <w:t xml:space="preserve"> </w:t>
            </w:r>
            <w:r w:rsidRPr="00717CCC">
              <w:rPr>
                <w:lang w:val="en-US"/>
              </w:rPr>
              <w:t xml:space="preserve">157, 309-316, </w:t>
            </w:r>
            <w:r w:rsidRPr="00717CCC">
              <w:rPr>
                <w:b/>
                <w:lang w:val="en-US"/>
              </w:rPr>
              <w:t>2017</w:t>
            </w:r>
            <w:r w:rsidRPr="00705DB1">
              <w:rPr>
                <w:lang w:val="en-US"/>
              </w:rPr>
              <w:t>.</w:t>
            </w:r>
            <w:r w:rsidRPr="00717CCC">
              <w:rPr>
                <w:lang w:val="en-US"/>
              </w:rPr>
              <w:t xml:space="preserve"> </w:t>
            </w:r>
          </w:p>
          <w:p w14:paraId="6E0089C7" w14:textId="77777777" w:rsidR="005D63DD" w:rsidRPr="00717CCC" w:rsidRDefault="005D63DD" w:rsidP="000F070D">
            <w:pPr>
              <w:spacing w:before="80" w:after="80"/>
              <w:jc w:val="both"/>
            </w:pPr>
            <w:r w:rsidRPr="00717CCC">
              <w:rPr>
                <w:b/>
                <w:bCs/>
                <w:caps/>
              </w:rPr>
              <w:t>Humpolíček, P.</w:t>
            </w:r>
            <w:r>
              <w:rPr>
                <w:b/>
                <w:bCs/>
                <w:caps/>
              </w:rPr>
              <w:t xml:space="preserve"> </w:t>
            </w:r>
            <w:r w:rsidRPr="008334FA">
              <w:rPr>
                <w:b/>
                <w:bCs/>
                <w:caps/>
              </w:rPr>
              <w:t>(35%</w:t>
            </w:r>
            <w:r w:rsidRPr="008334FA">
              <w:rPr>
                <w:b/>
                <w:bCs/>
              </w:rPr>
              <w:t>)</w:t>
            </w:r>
            <w:r w:rsidRPr="00705DB1">
              <w:rPr>
                <w:caps/>
              </w:rPr>
              <w:t xml:space="preserve">, </w:t>
            </w:r>
            <w:r w:rsidRPr="00717CCC">
              <w:rPr>
                <w:caps/>
              </w:rPr>
              <w:t>Kuceková, Z., Kašpárková, V., PELKOVÁ, J., MODIC, M., jUNKAR, I., TRCHOVÁ, M., BOBER, p., STEJSKAL, J., LEHOCKÝ, M.:</w:t>
            </w:r>
            <w:r w:rsidRPr="00717CCC">
              <w:t xml:space="preserve"> Blood coagulation and platelet adhesion on polyaniline films. </w:t>
            </w:r>
            <w:r w:rsidRPr="00717CCC">
              <w:rPr>
                <w:i/>
                <w:iCs/>
              </w:rPr>
              <w:t>Colloids and Surfaces B: Biointerfaces</w:t>
            </w:r>
            <w:r w:rsidRPr="00717CCC">
              <w:t xml:space="preserve"> 133, 278-285, </w:t>
            </w:r>
            <w:r w:rsidRPr="00717CCC">
              <w:rPr>
                <w:b/>
                <w:bCs/>
              </w:rPr>
              <w:t>2015</w:t>
            </w:r>
            <w:r>
              <w:t>.</w:t>
            </w:r>
          </w:p>
          <w:p w14:paraId="25B28B35" w14:textId="77777777" w:rsidR="005D63DD" w:rsidRDefault="005D63DD" w:rsidP="000F070D">
            <w:pPr>
              <w:spacing w:before="100" w:after="100"/>
              <w:jc w:val="both"/>
              <w:rPr>
                <w:b/>
              </w:rPr>
            </w:pPr>
            <w:r w:rsidRPr="00717CCC">
              <w:rPr>
                <w:b/>
                <w:caps/>
                <w:color w:val="222222"/>
                <w:shd w:val="clear" w:color="auto" w:fill="FFFFFF"/>
              </w:rPr>
              <w:t>Humpolíček</w:t>
            </w:r>
            <w:r>
              <w:rPr>
                <w:b/>
                <w:caps/>
              </w:rPr>
              <w:t>,</w:t>
            </w:r>
            <w:r w:rsidRPr="00717CCC">
              <w:rPr>
                <w:b/>
                <w:caps/>
              </w:rPr>
              <w:t xml:space="preserve"> P</w:t>
            </w:r>
            <w:r w:rsidRPr="00705DB1">
              <w:rPr>
                <w:b/>
                <w:caps/>
              </w:rPr>
              <w:t>.</w:t>
            </w:r>
            <w:r>
              <w:rPr>
                <w:caps/>
              </w:rPr>
              <w:t xml:space="preserve"> </w:t>
            </w:r>
            <w:r w:rsidRPr="008334FA">
              <w:rPr>
                <w:b/>
                <w:caps/>
              </w:rPr>
              <w:t>(30%</w:t>
            </w:r>
            <w:r w:rsidRPr="008334FA">
              <w:rPr>
                <w:b/>
              </w:rPr>
              <w:t>)</w:t>
            </w:r>
            <w:r w:rsidRPr="00717CCC">
              <w:rPr>
                <w:caps/>
              </w:rPr>
              <w:t>, Radaszkiewics</w:t>
            </w:r>
            <w:r>
              <w:rPr>
                <w:caps/>
              </w:rPr>
              <w:t>,</w:t>
            </w:r>
            <w:r w:rsidRPr="00717CCC">
              <w:rPr>
                <w:caps/>
              </w:rPr>
              <w:t xml:space="preserve"> </w:t>
            </w:r>
            <w:proofErr w:type="gramStart"/>
            <w:r w:rsidRPr="00717CCC">
              <w:rPr>
                <w:caps/>
              </w:rPr>
              <w:t>K.A.</w:t>
            </w:r>
            <w:proofErr w:type="gramEnd"/>
            <w:r w:rsidRPr="00717CCC">
              <w:rPr>
                <w:caps/>
              </w:rPr>
              <w:t>, Ka</w:t>
            </w:r>
            <w:r>
              <w:rPr>
                <w:caps/>
              </w:rPr>
              <w:t>ŠPÁrkovÁ,</w:t>
            </w:r>
            <w:r w:rsidRPr="00717CCC">
              <w:rPr>
                <w:caps/>
              </w:rPr>
              <w:t xml:space="preserve"> V., Stejskal</w:t>
            </w:r>
            <w:r>
              <w:rPr>
                <w:caps/>
              </w:rPr>
              <w:t>,</w:t>
            </w:r>
            <w:r w:rsidRPr="00717CCC">
              <w:rPr>
                <w:caps/>
              </w:rPr>
              <w:t xml:space="preserve"> J., Trchová</w:t>
            </w:r>
            <w:r>
              <w:rPr>
                <w:caps/>
              </w:rPr>
              <w:t>,</w:t>
            </w:r>
            <w:r w:rsidRPr="00717CCC">
              <w:rPr>
                <w:caps/>
              </w:rPr>
              <w:t xml:space="preserve"> M., Kucekov</w:t>
            </w:r>
            <w:r>
              <w:rPr>
                <w:caps/>
              </w:rPr>
              <w:t>Á,</w:t>
            </w:r>
            <w:r w:rsidRPr="00717CCC">
              <w:rPr>
                <w:caps/>
              </w:rPr>
              <w:t xml:space="preserve"> Z., Vičarov</w:t>
            </w:r>
            <w:r>
              <w:rPr>
                <w:caps/>
              </w:rPr>
              <w:t>Á,</w:t>
            </w:r>
            <w:r w:rsidRPr="00717CCC">
              <w:rPr>
                <w:caps/>
              </w:rPr>
              <w:t xml:space="preserve"> H., Pacherník</w:t>
            </w:r>
            <w:r>
              <w:rPr>
                <w:caps/>
              </w:rPr>
              <w:t>,</w:t>
            </w:r>
            <w:r w:rsidRPr="00717CCC">
              <w:rPr>
                <w:caps/>
              </w:rPr>
              <w:t xml:space="preserve"> J., Lehocký</w:t>
            </w:r>
            <w:r>
              <w:rPr>
                <w:caps/>
              </w:rPr>
              <w:t>,</w:t>
            </w:r>
            <w:r w:rsidRPr="00717CCC">
              <w:rPr>
                <w:caps/>
              </w:rPr>
              <w:t xml:space="preserve"> M., Mina</w:t>
            </w:r>
            <w:r>
              <w:rPr>
                <w:caps/>
              </w:rPr>
              <w:t>ŘÍ</w:t>
            </w:r>
            <w:r w:rsidRPr="00717CCC">
              <w:rPr>
                <w:caps/>
              </w:rPr>
              <w:t>k</w:t>
            </w:r>
            <w:r>
              <w:rPr>
                <w:caps/>
              </w:rPr>
              <w:t>,</w:t>
            </w:r>
            <w:r w:rsidRPr="00717CCC">
              <w:rPr>
                <w:caps/>
              </w:rPr>
              <w:t xml:space="preserve"> M.</w:t>
            </w:r>
            <w:r>
              <w:rPr>
                <w:caps/>
              </w:rPr>
              <w:t>:</w:t>
            </w:r>
            <w:r w:rsidRPr="00C02BD9">
              <w:t xml:space="preserve"> Stem cell differentiation on conducting polyaniline. </w:t>
            </w:r>
            <w:r w:rsidRPr="00717CCC">
              <w:rPr>
                <w:i/>
                <w:lang w:val="en-US"/>
              </w:rPr>
              <w:t>RSC Advances</w:t>
            </w:r>
            <w:r>
              <w:rPr>
                <w:lang w:val="en-US"/>
              </w:rPr>
              <w:t xml:space="preserve"> </w:t>
            </w:r>
            <w:r w:rsidRPr="00717CCC">
              <w:rPr>
                <w:lang w:val="en-US"/>
              </w:rPr>
              <w:t>5</w:t>
            </w:r>
            <w:r>
              <w:rPr>
                <w:lang w:val="en-US"/>
              </w:rPr>
              <w:t>(84)</w:t>
            </w:r>
            <w:r w:rsidRPr="00717CCC">
              <w:rPr>
                <w:lang w:val="en-US"/>
              </w:rPr>
              <w:t>, 68796</w:t>
            </w:r>
            <w:r>
              <w:rPr>
                <w:lang w:val="en-US"/>
              </w:rPr>
              <w:t>-68805</w:t>
            </w:r>
            <w:r w:rsidRPr="00717CCC">
              <w:rPr>
                <w:lang w:val="en-US"/>
              </w:rPr>
              <w:t xml:space="preserve">, </w:t>
            </w:r>
            <w:r w:rsidRPr="00717CCC">
              <w:rPr>
                <w:b/>
                <w:lang w:val="en-US"/>
              </w:rPr>
              <w:t>2015</w:t>
            </w:r>
            <w:r>
              <w:rPr>
                <w:lang w:val="en-US"/>
              </w:rPr>
              <w:t>.</w:t>
            </w:r>
          </w:p>
        </w:tc>
      </w:tr>
      <w:tr w:rsidR="005D63DD" w14:paraId="3C1571B8" w14:textId="77777777" w:rsidTr="000F070D">
        <w:trPr>
          <w:trHeight w:val="218"/>
        </w:trPr>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268E4C64" w14:textId="77777777" w:rsidR="005D63DD" w:rsidRDefault="005D63DD" w:rsidP="000F070D">
            <w:pPr>
              <w:rPr>
                <w:b/>
              </w:rPr>
            </w:pPr>
            <w:r>
              <w:rPr>
                <w:b/>
              </w:rPr>
              <w:t>Působení v zahraničí</w:t>
            </w:r>
          </w:p>
        </w:tc>
      </w:tr>
      <w:tr w:rsidR="005D63DD" w14:paraId="4763744B" w14:textId="77777777" w:rsidTr="000F070D">
        <w:trPr>
          <w:trHeight w:val="328"/>
        </w:trPr>
        <w:tc>
          <w:tcPr>
            <w:tcW w:w="10209" w:type="dxa"/>
            <w:gridSpan w:val="19"/>
            <w:tcBorders>
              <w:top w:val="single" w:sz="4" w:space="0" w:color="auto"/>
              <w:left w:val="single" w:sz="4" w:space="0" w:color="auto"/>
              <w:bottom w:val="single" w:sz="4" w:space="0" w:color="auto"/>
              <w:right w:val="single" w:sz="4" w:space="0" w:color="auto"/>
            </w:tcBorders>
          </w:tcPr>
          <w:p w14:paraId="5C5F623F" w14:textId="5248F9DB" w:rsidR="005D63DD" w:rsidRDefault="005D63DD" w:rsidP="000F070D">
            <w:pPr>
              <w:spacing w:before="60" w:after="60"/>
              <w:jc w:val="both"/>
              <w:rPr>
                <w:b/>
              </w:rPr>
            </w:pPr>
            <w:r>
              <w:t>---</w:t>
            </w:r>
          </w:p>
          <w:p w14:paraId="1DB86E12" w14:textId="710B5F99" w:rsidR="005D63DD" w:rsidRDefault="005D63DD" w:rsidP="000F070D">
            <w:pPr>
              <w:spacing w:before="60" w:after="60"/>
              <w:jc w:val="both"/>
              <w:rPr>
                <w:b/>
              </w:rPr>
            </w:pPr>
          </w:p>
        </w:tc>
      </w:tr>
      <w:tr w:rsidR="005D63DD" w14:paraId="1C0FC266" w14:textId="77777777" w:rsidTr="000F070D">
        <w:trPr>
          <w:cantSplit/>
          <w:trHeight w:val="470"/>
        </w:trPr>
        <w:tc>
          <w:tcPr>
            <w:tcW w:w="2210" w:type="dxa"/>
            <w:tcBorders>
              <w:top w:val="single" w:sz="4" w:space="0" w:color="auto"/>
              <w:left w:val="single" w:sz="4" w:space="0" w:color="auto"/>
              <w:bottom w:val="single" w:sz="4" w:space="0" w:color="auto"/>
              <w:right w:val="single" w:sz="4" w:space="0" w:color="auto"/>
            </w:tcBorders>
            <w:shd w:val="clear" w:color="auto" w:fill="F7CAAC"/>
            <w:hideMark/>
          </w:tcPr>
          <w:p w14:paraId="4D712D39" w14:textId="77777777" w:rsidR="005D63DD" w:rsidRDefault="005D63DD" w:rsidP="000F070D">
            <w:pPr>
              <w:jc w:val="both"/>
              <w:rPr>
                <w:b/>
              </w:rPr>
            </w:pPr>
            <w:r>
              <w:rPr>
                <w:b/>
              </w:rPr>
              <w:t xml:space="preserve">Podpis </w:t>
            </w:r>
          </w:p>
        </w:tc>
        <w:tc>
          <w:tcPr>
            <w:tcW w:w="4547" w:type="dxa"/>
            <w:gridSpan w:val="8"/>
            <w:tcBorders>
              <w:top w:val="single" w:sz="4" w:space="0" w:color="auto"/>
              <w:left w:val="single" w:sz="4" w:space="0" w:color="auto"/>
              <w:bottom w:val="single" w:sz="4" w:space="0" w:color="auto"/>
              <w:right w:val="single" w:sz="4" w:space="0" w:color="auto"/>
            </w:tcBorders>
          </w:tcPr>
          <w:p w14:paraId="09E0C498" w14:textId="77777777" w:rsidR="005D63DD" w:rsidRDefault="005D63DD" w:rsidP="000F070D">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E2A961" w14:textId="77777777" w:rsidR="005D63DD" w:rsidRDefault="005D63DD" w:rsidP="000F070D">
            <w:pPr>
              <w:jc w:val="both"/>
            </w:pPr>
            <w:r>
              <w:rPr>
                <w:b/>
              </w:rPr>
              <w:t>datum</w:t>
            </w:r>
          </w:p>
        </w:tc>
        <w:tc>
          <w:tcPr>
            <w:tcW w:w="2666" w:type="dxa"/>
            <w:gridSpan w:val="8"/>
            <w:tcBorders>
              <w:top w:val="single" w:sz="4" w:space="0" w:color="auto"/>
              <w:left w:val="single" w:sz="4" w:space="0" w:color="auto"/>
              <w:bottom w:val="single" w:sz="4" w:space="0" w:color="auto"/>
              <w:right w:val="single" w:sz="4" w:space="0" w:color="auto"/>
            </w:tcBorders>
          </w:tcPr>
          <w:p w14:paraId="28889D85" w14:textId="77777777" w:rsidR="005D63DD" w:rsidRDefault="005D63DD" w:rsidP="000F070D">
            <w:pPr>
              <w:jc w:val="both"/>
            </w:pPr>
          </w:p>
        </w:tc>
      </w:tr>
      <w:tr w:rsidR="005D63DD" w14:paraId="09B8FD95" w14:textId="77777777" w:rsidTr="000800E4">
        <w:tc>
          <w:tcPr>
            <w:tcW w:w="10209" w:type="dxa"/>
            <w:gridSpan w:val="19"/>
            <w:tcBorders>
              <w:top w:val="single" w:sz="4" w:space="0" w:color="auto"/>
              <w:left w:val="single" w:sz="4" w:space="0" w:color="auto"/>
              <w:bottom w:val="double" w:sz="4" w:space="0" w:color="auto"/>
              <w:right w:val="single" w:sz="4" w:space="0" w:color="auto"/>
            </w:tcBorders>
            <w:shd w:val="clear" w:color="auto" w:fill="BDD6EE"/>
            <w:hideMark/>
          </w:tcPr>
          <w:p w14:paraId="4C378A14" w14:textId="77777777" w:rsidR="005D63DD" w:rsidRDefault="005D63DD" w:rsidP="000800E4">
            <w:pPr>
              <w:jc w:val="both"/>
              <w:rPr>
                <w:b/>
                <w:sz w:val="28"/>
              </w:rPr>
            </w:pPr>
            <w:r>
              <w:rPr>
                <w:b/>
                <w:sz w:val="28"/>
              </w:rPr>
              <w:lastRenderedPageBreak/>
              <w:t>C-I – Personální zabezpečení</w:t>
            </w:r>
          </w:p>
        </w:tc>
      </w:tr>
      <w:tr w:rsidR="005D63DD" w:rsidRPr="00827804" w14:paraId="330E91D2" w14:textId="77777777" w:rsidTr="000800E4">
        <w:tc>
          <w:tcPr>
            <w:tcW w:w="2537"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18E4E837" w14:textId="77777777" w:rsidR="005D63DD" w:rsidRDefault="005D63DD" w:rsidP="000800E4">
            <w:pPr>
              <w:jc w:val="both"/>
              <w:rPr>
                <w:b/>
              </w:rPr>
            </w:pPr>
            <w:r>
              <w:rPr>
                <w:b/>
              </w:rPr>
              <w:t>Vysoká škola</w:t>
            </w:r>
          </w:p>
        </w:tc>
        <w:tc>
          <w:tcPr>
            <w:tcW w:w="7672" w:type="dxa"/>
            <w:gridSpan w:val="17"/>
            <w:tcBorders>
              <w:top w:val="single" w:sz="4" w:space="0" w:color="auto"/>
              <w:left w:val="single" w:sz="4" w:space="0" w:color="auto"/>
              <w:bottom w:val="single" w:sz="4" w:space="0" w:color="auto"/>
              <w:right w:val="single" w:sz="4" w:space="0" w:color="auto"/>
            </w:tcBorders>
            <w:vAlign w:val="center"/>
          </w:tcPr>
          <w:p w14:paraId="20AD4A78" w14:textId="77777777" w:rsidR="005D63DD" w:rsidRPr="00AC624D" w:rsidRDefault="005D63DD" w:rsidP="000800E4">
            <w:r w:rsidRPr="00AC624D">
              <w:t>Univerzita Tomáše Bati ve Zlíně</w:t>
            </w:r>
          </w:p>
        </w:tc>
      </w:tr>
      <w:tr w:rsidR="005D63DD" w:rsidRPr="00827804" w14:paraId="419D42FB" w14:textId="77777777" w:rsidTr="000800E4">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0FCEFEB" w14:textId="77777777" w:rsidR="005D63DD" w:rsidRDefault="005D63DD" w:rsidP="000800E4">
            <w:pPr>
              <w:jc w:val="both"/>
              <w:rPr>
                <w:b/>
              </w:rPr>
            </w:pPr>
            <w:r>
              <w:rPr>
                <w:b/>
              </w:rPr>
              <w:t>Součást vysoké školy</w:t>
            </w:r>
          </w:p>
        </w:tc>
        <w:tc>
          <w:tcPr>
            <w:tcW w:w="7672" w:type="dxa"/>
            <w:gridSpan w:val="17"/>
            <w:tcBorders>
              <w:top w:val="single" w:sz="4" w:space="0" w:color="auto"/>
              <w:left w:val="single" w:sz="4" w:space="0" w:color="auto"/>
              <w:bottom w:val="single" w:sz="4" w:space="0" w:color="auto"/>
              <w:right w:val="single" w:sz="4" w:space="0" w:color="auto"/>
            </w:tcBorders>
            <w:vAlign w:val="center"/>
          </w:tcPr>
          <w:p w14:paraId="128CE0EB" w14:textId="77777777" w:rsidR="005D63DD" w:rsidRPr="00AC624D" w:rsidRDefault="005D63DD" w:rsidP="000800E4">
            <w:r w:rsidRPr="00AC624D">
              <w:t>Univerzitní institut</w:t>
            </w:r>
          </w:p>
        </w:tc>
      </w:tr>
      <w:tr w:rsidR="005D63DD" w14:paraId="0347548D" w14:textId="77777777" w:rsidTr="000800E4">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91F6615" w14:textId="77777777" w:rsidR="005D63DD" w:rsidRDefault="005D63DD" w:rsidP="000800E4">
            <w:pPr>
              <w:jc w:val="both"/>
              <w:rPr>
                <w:b/>
              </w:rPr>
            </w:pPr>
            <w:r>
              <w:rPr>
                <w:b/>
              </w:rPr>
              <w:t>Název studijního programu</w:t>
            </w:r>
          </w:p>
        </w:tc>
        <w:tc>
          <w:tcPr>
            <w:tcW w:w="7672" w:type="dxa"/>
            <w:gridSpan w:val="17"/>
            <w:tcBorders>
              <w:top w:val="single" w:sz="4" w:space="0" w:color="auto"/>
              <w:left w:val="single" w:sz="4" w:space="0" w:color="auto"/>
              <w:bottom w:val="single" w:sz="4" w:space="0" w:color="auto"/>
              <w:right w:val="single" w:sz="4" w:space="0" w:color="auto"/>
            </w:tcBorders>
          </w:tcPr>
          <w:p w14:paraId="549C17BB" w14:textId="5FD78BFA" w:rsidR="005D63DD" w:rsidRDefault="00255D37" w:rsidP="000800E4">
            <w:pPr>
              <w:jc w:val="both"/>
            </w:pPr>
            <w:r>
              <w:t>Biomaterials and Biocomposites</w:t>
            </w:r>
          </w:p>
        </w:tc>
      </w:tr>
      <w:tr w:rsidR="005D63DD" w14:paraId="75E5AA8E" w14:textId="77777777" w:rsidTr="000800E4">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83631D" w14:textId="77777777" w:rsidR="005D63DD" w:rsidRDefault="005D63DD" w:rsidP="000800E4">
            <w:pPr>
              <w:jc w:val="both"/>
              <w:rPr>
                <w:b/>
              </w:rPr>
            </w:pPr>
            <w:r>
              <w:rPr>
                <w:b/>
              </w:rPr>
              <w:t>Jméno a příjmení</w:t>
            </w:r>
          </w:p>
        </w:tc>
        <w:tc>
          <w:tcPr>
            <w:tcW w:w="4220" w:type="dxa"/>
            <w:gridSpan w:val="7"/>
            <w:tcBorders>
              <w:top w:val="single" w:sz="4" w:space="0" w:color="auto"/>
              <w:left w:val="single" w:sz="4" w:space="0" w:color="auto"/>
              <w:bottom w:val="single" w:sz="4" w:space="0" w:color="auto"/>
              <w:right w:val="single" w:sz="4" w:space="0" w:color="auto"/>
            </w:tcBorders>
          </w:tcPr>
          <w:p w14:paraId="657E2AB9" w14:textId="77777777" w:rsidR="005D63DD" w:rsidRDefault="005D63DD" w:rsidP="000800E4">
            <w:pPr>
              <w:jc w:val="both"/>
            </w:pPr>
            <w:bookmarkStart w:id="136" w:name="Kašpárková"/>
            <w:bookmarkEnd w:id="136"/>
            <w:r w:rsidRPr="00827804">
              <w:rPr>
                <w:b/>
              </w:rPr>
              <w:t>Věra Kašpárková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439EE39" w14:textId="77777777" w:rsidR="005D63DD" w:rsidRDefault="005D63DD" w:rsidP="000800E4">
            <w:pPr>
              <w:jc w:val="both"/>
              <w:rPr>
                <w:b/>
              </w:rPr>
            </w:pPr>
            <w:r>
              <w:rPr>
                <w:b/>
              </w:rPr>
              <w:t>Tituly</w:t>
            </w:r>
          </w:p>
        </w:tc>
        <w:tc>
          <w:tcPr>
            <w:tcW w:w="2743" w:type="dxa"/>
            <w:gridSpan w:val="9"/>
            <w:tcBorders>
              <w:top w:val="single" w:sz="4" w:space="0" w:color="auto"/>
              <w:left w:val="single" w:sz="4" w:space="0" w:color="auto"/>
              <w:bottom w:val="single" w:sz="4" w:space="0" w:color="auto"/>
              <w:right w:val="single" w:sz="4" w:space="0" w:color="auto"/>
            </w:tcBorders>
          </w:tcPr>
          <w:p w14:paraId="2D74D394" w14:textId="77777777" w:rsidR="005D63DD" w:rsidRDefault="005D63DD" w:rsidP="000800E4">
            <w:pPr>
              <w:jc w:val="both"/>
            </w:pPr>
            <w:r w:rsidRPr="00827804">
              <w:t xml:space="preserve">doc. Ing., </w:t>
            </w:r>
            <w:r>
              <w:t>CSc</w:t>
            </w:r>
            <w:r w:rsidRPr="00827804">
              <w:t>.</w:t>
            </w:r>
          </w:p>
        </w:tc>
      </w:tr>
      <w:tr w:rsidR="005D63DD" w14:paraId="55EB96E6" w14:textId="77777777" w:rsidTr="000800E4">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6CD08F8" w14:textId="77777777" w:rsidR="005D63DD" w:rsidRDefault="005D63DD" w:rsidP="000800E4">
            <w:pPr>
              <w:jc w:val="both"/>
              <w:rPr>
                <w:b/>
              </w:rPr>
            </w:pPr>
            <w:r>
              <w:rPr>
                <w:b/>
              </w:rPr>
              <w:t>Rok narození</w:t>
            </w:r>
          </w:p>
        </w:tc>
        <w:tc>
          <w:tcPr>
            <w:tcW w:w="715" w:type="dxa"/>
            <w:tcBorders>
              <w:top w:val="single" w:sz="4" w:space="0" w:color="auto"/>
              <w:left w:val="single" w:sz="4" w:space="0" w:color="auto"/>
              <w:bottom w:val="single" w:sz="4" w:space="0" w:color="auto"/>
              <w:right w:val="single" w:sz="4" w:space="0" w:color="auto"/>
            </w:tcBorders>
          </w:tcPr>
          <w:p w14:paraId="02DDBD7B" w14:textId="77777777" w:rsidR="005D63DD" w:rsidRDefault="005D63DD" w:rsidP="000800E4">
            <w:pPr>
              <w:jc w:val="both"/>
            </w:pPr>
            <w:r>
              <w:t>1961</w:t>
            </w:r>
          </w:p>
        </w:tc>
        <w:tc>
          <w:tcPr>
            <w:tcW w:w="184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BAD1AE" w14:textId="77777777" w:rsidR="005D63DD" w:rsidRDefault="005D63DD" w:rsidP="000800E4">
            <w:pPr>
              <w:jc w:val="both"/>
              <w:rPr>
                <w:b/>
              </w:rPr>
            </w:pPr>
            <w:r>
              <w:rPr>
                <w:b/>
              </w:rPr>
              <w:t>typ vztahu k VŠ</w:t>
            </w:r>
          </w:p>
        </w:tc>
        <w:tc>
          <w:tcPr>
            <w:tcW w:w="650" w:type="dxa"/>
            <w:gridSpan w:val="2"/>
            <w:tcBorders>
              <w:top w:val="single" w:sz="4" w:space="0" w:color="auto"/>
              <w:left w:val="single" w:sz="4" w:space="0" w:color="auto"/>
              <w:bottom w:val="single" w:sz="4" w:space="0" w:color="auto"/>
              <w:right w:val="single" w:sz="4" w:space="0" w:color="auto"/>
            </w:tcBorders>
          </w:tcPr>
          <w:p w14:paraId="0D0ACA52" w14:textId="77777777" w:rsidR="005D63DD" w:rsidRDefault="005D63DD" w:rsidP="000800E4">
            <w:pPr>
              <w:jc w:val="both"/>
            </w:pPr>
            <w:r>
              <w:t>pp.</w:t>
            </w:r>
          </w:p>
        </w:tc>
        <w:tc>
          <w:tcPr>
            <w:tcW w:w="101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200688E" w14:textId="77777777" w:rsidR="005D63DD" w:rsidRDefault="005D63DD" w:rsidP="000800E4">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4B7F557" w14:textId="77777777" w:rsidR="005D63DD" w:rsidRDefault="005D63DD" w:rsidP="000800E4">
            <w:pPr>
              <w:jc w:val="both"/>
            </w:pPr>
            <w:r>
              <w:t>40</w:t>
            </w:r>
          </w:p>
        </w:tc>
        <w:tc>
          <w:tcPr>
            <w:tcW w:w="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04BD7DB" w14:textId="77777777" w:rsidR="005D63DD" w:rsidRDefault="005D63DD" w:rsidP="000800E4">
            <w:pPr>
              <w:jc w:val="both"/>
              <w:rPr>
                <w:b/>
              </w:rPr>
            </w:pPr>
            <w:r>
              <w:rPr>
                <w:b/>
              </w:rPr>
              <w:t>do kdy</w:t>
            </w:r>
          </w:p>
        </w:tc>
        <w:tc>
          <w:tcPr>
            <w:tcW w:w="1888" w:type="dxa"/>
            <w:gridSpan w:val="5"/>
            <w:tcBorders>
              <w:top w:val="single" w:sz="4" w:space="0" w:color="auto"/>
              <w:left w:val="single" w:sz="4" w:space="0" w:color="auto"/>
              <w:bottom w:val="single" w:sz="4" w:space="0" w:color="auto"/>
              <w:right w:val="single" w:sz="4" w:space="0" w:color="auto"/>
            </w:tcBorders>
          </w:tcPr>
          <w:p w14:paraId="28A4D0D0" w14:textId="77777777" w:rsidR="005D63DD" w:rsidRDefault="005D63DD" w:rsidP="000800E4">
            <w:pPr>
              <w:jc w:val="both"/>
            </w:pPr>
            <w:r>
              <w:t>N</w:t>
            </w:r>
          </w:p>
        </w:tc>
      </w:tr>
      <w:tr w:rsidR="005D63DD" w14:paraId="2917BA52" w14:textId="77777777" w:rsidTr="000800E4">
        <w:tc>
          <w:tcPr>
            <w:tcW w:w="509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A08DF81" w14:textId="77777777" w:rsidR="005D63DD" w:rsidRDefault="005D63DD" w:rsidP="000800E4">
            <w:pPr>
              <w:jc w:val="both"/>
              <w:rPr>
                <w:b/>
              </w:rPr>
            </w:pPr>
            <w:r>
              <w:rPr>
                <w:b/>
              </w:rPr>
              <w:t>Typ vztahu na součásti VŠ, která uskutečňuje st. program</w:t>
            </w:r>
          </w:p>
        </w:tc>
        <w:tc>
          <w:tcPr>
            <w:tcW w:w="650" w:type="dxa"/>
            <w:gridSpan w:val="2"/>
            <w:tcBorders>
              <w:top w:val="single" w:sz="4" w:space="0" w:color="auto"/>
              <w:left w:val="single" w:sz="4" w:space="0" w:color="auto"/>
              <w:bottom w:val="single" w:sz="4" w:space="0" w:color="auto"/>
              <w:right w:val="single" w:sz="4" w:space="0" w:color="auto"/>
            </w:tcBorders>
          </w:tcPr>
          <w:p w14:paraId="51732B8F" w14:textId="77777777" w:rsidR="005D63DD" w:rsidRDefault="005D63DD" w:rsidP="000800E4">
            <w:pPr>
              <w:jc w:val="both"/>
            </w:pPr>
            <w:r>
              <w:t>---</w:t>
            </w:r>
          </w:p>
        </w:tc>
        <w:tc>
          <w:tcPr>
            <w:tcW w:w="101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5AE2AB" w14:textId="77777777" w:rsidR="005D63DD" w:rsidRDefault="005D63DD" w:rsidP="000800E4">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BB68C2C" w14:textId="77777777" w:rsidR="005D63DD" w:rsidRDefault="005D63DD" w:rsidP="000800E4">
            <w:pPr>
              <w:jc w:val="both"/>
            </w:pPr>
            <w:r>
              <w:t>---</w:t>
            </w:r>
          </w:p>
        </w:tc>
        <w:tc>
          <w:tcPr>
            <w:tcW w:w="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52C237D" w14:textId="77777777" w:rsidR="005D63DD" w:rsidRDefault="005D63DD" w:rsidP="000800E4">
            <w:pPr>
              <w:jc w:val="both"/>
              <w:rPr>
                <w:b/>
              </w:rPr>
            </w:pPr>
            <w:r>
              <w:rPr>
                <w:b/>
              </w:rPr>
              <w:t>do kdy</w:t>
            </w:r>
          </w:p>
        </w:tc>
        <w:tc>
          <w:tcPr>
            <w:tcW w:w="1888" w:type="dxa"/>
            <w:gridSpan w:val="5"/>
            <w:tcBorders>
              <w:top w:val="single" w:sz="4" w:space="0" w:color="auto"/>
              <w:left w:val="single" w:sz="4" w:space="0" w:color="auto"/>
              <w:bottom w:val="single" w:sz="4" w:space="0" w:color="auto"/>
              <w:right w:val="single" w:sz="4" w:space="0" w:color="auto"/>
            </w:tcBorders>
          </w:tcPr>
          <w:p w14:paraId="495A5265" w14:textId="77777777" w:rsidR="005D63DD" w:rsidRDefault="005D63DD" w:rsidP="000800E4">
            <w:pPr>
              <w:jc w:val="both"/>
            </w:pPr>
            <w:r>
              <w:t>---</w:t>
            </w:r>
          </w:p>
        </w:tc>
      </w:tr>
      <w:tr w:rsidR="005D63DD" w14:paraId="5A34FA95" w14:textId="77777777" w:rsidTr="000800E4">
        <w:tc>
          <w:tcPr>
            <w:tcW w:w="5743"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0E539629" w14:textId="77777777" w:rsidR="005D63DD" w:rsidRDefault="005D63DD" w:rsidP="000800E4">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7B4697A" w14:textId="77777777" w:rsidR="005D63DD" w:rsidRDefault="005D63DD" w:rsidP="000800E4">
            <w:pPr>
              <w:jc w:val="both"/>
              <w:rPr>
                <w:b/>
              </w:rPr>
            </w:pPr>
            <w:r>
              <w:rPr>
                <w:b/>
              </w:rPr>
              <w:t xml:space="preserve">typ prac. </w:t>
            </w:r>
            <w:proofErr w:type="gramStart"/>
            <w:r>
              <w:rPr>
                <w:b/>
              </w:rPr>
              <w:t>vztahu</w:t>
            </w:r>
            <w:proofErr w:type="gramEnd"/>
          </w:p>
        </w:tc>
        <w:tc>
          <w:tcPr>
            <w:tcW w:w="2743"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1F3F4B35" w14:textId="77777777" w:rsidR="005D63DD" w:rsidRDefault="005D63DD" w:rsidP="000800E4">
            <w:pPr>
              <w:jc w:val="both"/>
              <w:rPr>
                <w:b/>
              </w:rPr>
            </w:pPr>
            <w:r>
              <w:rPr>
                <w:b/>
              </w:rPr>
              <w:t>rozsah</w:t>
            </w:r>
          </w:p>
        </w:tc>
      </w:tr>
      <w:tr w:rsidR="005D63DD" w14:paraId="4FA30EE9" w14:textId="77777777" w:rsidTr="000800E4">
        <w:tc>
          <w:tcPr>
            <w:tcW w:w="5743" w:type="dxa"/>
            <w:gridSpan w:val="7"/>
            <w:tcBorders>
              <w:top w:val="single" w:sz="4" w:space="0" w:color="auto"/>
              <w:left w:val="single" w:sz="4" w:space="0" w:color="auto"/>
              <w:bottom w:val="single" w:sz="4" w:space="0" w:color="auto"/>
              <w:right w:val="single" w:sz="4" w:space="0" w:color="auto"/>
            </w:tcBorders>
          </w:tcPr>
          <w:p w14:paraId="3D7E0729" w14:textId="77777777" w:rsidR="005D63DD" w:rsidRDefault="005D63DD" w:rsidP="000800E4">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26E5925A" w14:textId="77777777" w:rsidR="005D63DD" w:rsidRDefault="005D63DD" w:rsidP="000800E4">
            <w:pPr>
              <w:jc w:val="both"/>
            </w:pPr>
            <w:r>
              <w:t>---</w:t>
            </w:r>
          </w:p>
        </w:tc>
        <w:tc>
          <w:tcPr>
            <w:tcW w:w="2743" w:type="dxa"/>
            <w:gridSpan w:val="9"/>
            <w:tcBorders>
              <w:top w:val="single" w:sz="4" w:space="0" w:color="auto"/>
              <w:left w:val="single" w:sz="4" w:space="0" w:color="auto"/>
              <w:bottom w:val="single" w:sz="4" w:space="0" w:color="auto"/>
              <w:right w:val="single" w:sz="4" w:space="0" w:color="auto"/>
            </w:tcBorders>
          </w:tcPr>
          <w:p w14:paraId="502C5418" w14:textId="77777777" w:rsidR="005D63DD" w:rsidRDefault="005D63DD" w:rsidP="000800E4">
            <w:pPr>
              <w:jc w:val="both"/>
            </w:pPr>
            <w:r>
              <w:t>---</w:t>
            </w:r>
          </w:p>
        </w:tc>
      </w:tr>
      <w:tr w:rsidR="005D63DD" w14:paraId="696C632D" w14:textId="77777777" w:rsidTr="000800E4">
        <w:tc>
          <w:tcPr>
            <w:tcW w:w="5743" w:type="dxa"/>
            <w:gridSpan w:val="7"/>
            <w:tcBorders>
              <w:top w:val="single" w:sz="4" w:space="0" w:color="auto"/>
              <w:left w:val="single" w:sz="4" w:space="0" w:color="auto"/>
              <w:bottom w:val="single" w:sz="4" w:space="0" w:color="auto"/>
              <w:right w:val="single" w:sz="4" w:space="0" w:color="auto"/>
            </w:tcBorders>
          </w:tcPr>
          <w:p w14:paraId="05AD835C" w14:textId="77777777" w:rsidR="005D63DD" w:rsidRDefault="005D63DD" w:rsidP="000800E4">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6C951625" w14:textId="77777777" w:rsidR="005D63DD" w:rsidRDefault="005D63DD" w:rsidP="000800E4">
            <w:pPr>
              <w:jc w:val="both"/>
            </w:pPr>
          </w:p>
        </w:tc>
        <w:tc>
          <w:tcPr>
            <w:tcW w:w="2743" w:type="dxa"/>
            <w:gridSpan w:val="9"/>
            <w:tcBorders>
              <w:top w:val="single" w:sz="4" w:space="0" w:color="auto"/>
              <w:left w:val="single" w:sz="4" w:space="0" w:color="auto"/>
              <w:bottom w:val="single" w:sz="4" w:space="0" w:color="auto"/>
              <w:right w:val="single" w:sz="4" w:space="0" w:color="auto"/>
            </w:tcBorders>
          </w:tcPr>
          <w:p w14:paraId="2E7F6C59" w14:textId="77777777" w:rsidR="005D63DD" w:rsidRDefault="005D63DD" w:rsidP="000800E4">
            <w:pPr>
              <w:jc w:val="both"/>
            </w:pPr>
          </w:p>
        </w:tc>
      </w:tr>
      <w:tr w:rsidR="005D63DD" w14:paraId="6BE5249D" w14:textId="77777777" w:rsidTr="000800E4">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3D7FD397" w14:textId="77777777" w:rsidR="005D63DD" w:rsidRDefault="005D63DD" w:rsidP="000800E4">
            <w:pPr>
              <w:jc w:val="both"/>
            </w:pPr>
            <w:r>
              <w:rPr>
                <w:b/>
              </w:rPr>
              <w:t>Předměty příslušného studijního programu a způsob zapojení do jejich výuky, příp. další zapojení do uskutečňování studijního programu</w:t>
            </w:r>
          </w:p>
        </w:tc>
      </w:tr>
      <w:tr w:rsidR="005D63DD" w:rsidRPr="00D6509E" w14:paraId="12530BDC" w14:textId="77777777" w:rsidTr="000800E4">
        <w:trPr>
          <w:trHeight w:val="359"/>
        </w:trPr>
        <w:tc>
          <w:tcPr>
            <w:tcW w:w="10209" w:type="dxa"/>
            <w:gridSpan w:val="19"/>
            <w:tcBorders>
              <w:top w:val="nil"/>
              <w:left w:val="single" w:sz="4" w:space="0" w:color="auto"/>
              <w:bottom w:val="single" w:sz="4" w:space="0" w:color="auto"/>
              <w:right w:val="single" w:sz="4" w:space="0" w:color="auto"/>
            </w:tcBorders>
          </w:tcPr>
          <w:p w14:paraId="50BA964B" w14:textId="69A46463" w:rsidR="005D63DD" w:rsidRPr="00753856" w:rsidRDefault="00831BCC" w:rsidP="00641766">
            <w:pPr>
              <w:spacing w:before="120" w:after="120"/>
              <w:jc w:val="both"/>
            </w:pPr>
            <w:r w:rsidRPr="00831BCC">
              <w:t>Instrumental Methods of Analysis of Biomaterials</w:t>
            </w:r>
            <w:r w:rsidRPr="00753856">
              <w:t xml:space="preserve"> </w:t>
            </w:r>
            <w:r w:rsidR="005D63DD" w:rsidRPr="00753856">
              <w:t>(garant předmětu)</w:t>
            </w:r>
          </w:p>
          <w:p w14:paraId="21248D72" w14:textId="77777777" w:rsidR="005D63DD" w:rsidRPr="00D6509E" w:rsidRDefault="005D63DD" w:rsidP="00641766">
            <w:pPr>
              <w:spacing w:before="120" w:after="120"/>
              <w:jc w:val="both"/>
              <w:rPr>
                <w:b/>
                <w:u w:val="single"/>
              </w:rPr>
            </w:pPr>
            <w:r w:rsidRPr="00753856">
              <w:rPr>
                <w:b/>
                <w:u w:val="single"/>
              </w:rPr>
              <w:t>Školitel, vyučující</w:t>
            </w:r>
            <w:r>
              <w:rPr>
                <w:b/>
                <w:u w:val="single"/>
              </w:rPr>
              <w:t>, člen oborové rady</w:t>
            </w:r>
          </w:p>
        </w:tc>
      </w:tr>
      <w:tr w:rsidR="005D63DD" w14:paraId="29176059" w14:textId="77777777" w:rsidTr="000800E4">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16FAA84D" w14:textId="77777777" w:rsidR="005D63DD" w:rsidRDefault="005D63DD" w:rsidP="000800E4">
            <w:pPr>
              <w:jc w:val="both"/>
            </w:pPr>
            <w:r>
              <w:rPr>
                <w:b/>
              </w:rPr>
              <w:t xml:space="preserve">Údaje o vzdělání na VŠ </w:t>
            </w:r>
          </w:p>
        </w:tc>
      </w:tr>
      <w:tr w:rsidR="005D63DD" w14:paraId="7BEB79E9" w14:textId="77777777" w:rsidTr="000800E4">
        <w:trPr>
          <w:trHeight w:val="265"/>
        </w:trPr>
        <w:tc>
          <w:tcPr>
            <w:tcW w:w="10209" w:type="dxa"/>
            <w:gridSpan w:val="19"/>
            <w:tcBorders>
              <w:top w:val="single" w:sz="4" w:space="0" w:color="auto"/>
              <w:left w:val="single" w:sz="4" w:space="0" w:color="auto"/>
              <w:bottom w:val="single" w:sz="4" w:space="0" w:color="auto"/>
              <w:right w:val="single" w:sz="4" w:space="0" w:color="auto"/>
            </w:tcBorders>
          </w:tcPr>
          <w:p w14:paraId="00D81006" w14:textId="77777777" w:rsidR="005D63DD" w:rsidRDefault="005D63DD" w:rsidP="000800E4">
            <w:pPr>
              <w:spacing w:before="120" w:after="120"/>
              <w:jc w:val="both"/>
              <w:rPr>
                <w:b/>
              </w:rPr>
            </w:pPr>
            <w:r w:rsidRPr="00827804">
              <w:rPr>
                <w:rFonts w:eastAsia="Calibri"/>
              </w:rPr>
              <w:t xml:space="preserve">1991: VUT Brno, FT, </w:t>
            </w:r>
            <w:r w:rsidRPr="00827804">
              <w:t>obor Nauka o nekovových materiálech, CSc.</w:t>
            </w:r>
          </w:p>
        </w:tc>
      </w:tr>
      <w:tr w:rsidR="005D63DD" w14:paraId="04B357AC" w14:textId="77777777" w:rsidTr="000800E4">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13B0E7A5" w14:textId="77777777" w:rsidR="005D63DD" w:rsidRDefault="005D63DD" w:rsidP="000800E4">
            <w:pPr>
              <w:jc w:val="both"/>
              <w:rPr>
                <w:b/>
              </w:rPr>
            </w:pPr>
            <w:r>
              <w:rPr>
                <w:b/>
              </w:rPr>
              <w:t>Údaje o odborném působení od absolvování VŠ</w:t>
            </w:r>
          </w:p>
        </w:tc>
      </w:tr>
      <w:tr w:rsidR="005D63DD" w14:paraId="05738953" w14:textId="77777777" w:rsidTr="000800E4">
        <w:trPr>
          <w:trHeight w:val="1090"/>
        </w:trPr>
        <w:tc>
          <w:tcPr>
            <w:tcW w:w="10209" w:type="dxa"/>
            <w:gridSpan w:val="19"/>
            <w:tcBorders>
              <w:top w:val="single" w:sz="4" w:space="0" w:color="auto"/>
              <w:left w:val="single" w:sz="4" w:space="0" w:color="auto"/>
              <w:bottom w:val="single" w:sz="4" w:space="0" w:color="auto"/>
              <w:right w:val="single" w:sz="4" w:space="0" w:color="auto"/>
            </w:tcBorders>
          </w:tcPr>
          <w:p w14:paraId="6F3713D5" w14:textId="77777777" w:rsidR="005D63DD" w:rsidRPr="00827804" w:rsidRDefault="005D63DD" w:rsidP="000800E4">
            <w:pPr>
              <w:spacing w:before="120" w:after="60"/>
              <w:jc w:val="both"/>
            </w:pPr>
            <w:r w:rsidRPr="00827804">
              <w:t>1991 – 1993: Statoil (Borealis), Stathelle, Norsko, postdoc., výzkumný pracovník</w:t>
            </w:r>
          </w:p>
          <w:p w14:paraId="2F00D4FB" w14:textId="77777777" w:rsidR="005D63DD" w:rsidRPr="00827804" w:rsidRDefault="005D63DD" w:rsidP="000800E4">
            <w:pPr>
              <w:spacing w:before="60" w:after="60"/>
              <w:jc w:val="both"/>
            </w:pPr>
            <w:r w:rsidRPr="00827804">
              <w:t>1993 – 2002: Amersham Health (GE Healthcare), Oslo, Norsko, výzkumný pracovník – senior researcher</w:t>
            </w:r>
          </w:p>
          <w:p w14:paraId="4DF76BBD" w14:textId="77777777" w:rsidR="005D63DD" w:rsidRPr="00827804" w:rsidRDefault="005D63DD" w:rsidP="000800E4">
            <w:pPr>
              <w:spacing w:before="60" w:after="60"/>
              <w:jc w:val="both"/>
            </w:pPr>
            <w:r w:rsidRPr="00827804">
              <w:t>2002 – 2004: Institut pro testování a certifikaci, Zlín, certifikační specialista – zdravotnické prostředky</w:t>
            </w:r>
          </w:p>
          <w:p w14:paraId="27ED013C" w14:textId="77777777" w:rsidR="005D63DD" w:rsidRDefault="005D63DD" w:rsidP="000800E4">
            <w:pPr>
              <w:spacing w:before="60" w:after="120"/>
              <w:jc w:val="both"/>
            </w:pPr>
            <w:r w:rsidRPr="00827804">
              <w:t>2005 – dosud: UTB Zlín, odborný asistent, docent</w:t>
            </w:r>
          </w:p>
          <w:p w14:paraId="4141695A" w14:textId="69848709" w:rsidR="005D63DD" w:rsidRDefault="005D63DD" w:rsidP="00205801">
            <w:pPr>
              <w:spacing w:before="120" w:after="60"/>
              <w:jc w:val="both"/>
            </w:pPr>
            <w:r w:rsidRPr="000B3E4E">
              <w:rPr>
                <w:color w:val="000000"/>
              </w:rPr>
              <w:t xml:space="preserve">Další odborné zkušenosti: </w:t>
            </w:r>
            <w:r>
              <w:rPr>
                <w:color w:val="000000"/>
              </w:rPr>
              <w:t xml:space="preserve">členka Vědecké rady Fakulty technologické UTB ve Zlíně, </w:t>
            </w:r>
            <w:r w:rsidRPr="00AA2A9C">
              <w:rPr>
                <w:color w:val="000000"/>
              </w:rPr>
              <w:t>posuzovatelka národních i mezinárodních grantových přihlášek, recenzentka publikací pro mezinárodní odborné časopisy</w:t>
            </w:r>
          </w:p>
        </w:tc>
      </w:tr>
      <w:tr w:rsidR="005D63DD" w14:paraId="7A87CC52" w14:textId="77777777" w:rsidTr="000800E4">
        <w:trPr>
          <w:trHeight w:val="250"/>
        </w:trPr>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3C67F0A5" w14:textId="77777777" w:rsidR="005D63DD" w:rsidRDefault="005D63DD" w:rsidP="000800E4">
            <w:pPr>
              <w:jc w:val="both"/>
            </w:pPr>
            <w:r>
              <w:rPr>
                <w:b/>
              </w:rPr>
              <w:t>Zkušenosti s vedením kvalifikačních a rigorózních prací</w:t>
            </w:r>
          </w:p>
        </w:tc>
      </w:tr>
      <w:tr w:rsidR="005D63DD" w:rsidRPr="00D6509E" w14:paraId="5B8B1470" w14:textId="77777777" w:rsidTr="000800E4">
        <w:trPr>
          <w:trHeight w:val="221"/>
        </w:trPr>
        <w:tc>
          <w:tcPr>
            <w:tcW w:w="10209" w:type="dxa"/>
            <w:gridSpan w:val="19"/>
            <w:tcBorders>
              <w:top w:val="single" w:sz="4" w:space="0" w:color="auto"/>
              <w:left w:val="single" w:sz="4" w:space="0" w:color="auto"/>
              <w:bottom w:val="single" w:sz="4" w:space="0" w:color="auto"/>
              <w:right w:val="single" w:sz="4" w:space="0" w:color="auto"/>
            </w:tcBorders>
          </w:tcPr>
          <w:p w14:paraId="46B65296" w14:textId="77777777" w:rsidR="005D63DD" w:rsidRPr="00C02BD9" w:rsidRDefault="005D63DD" w:rsidP="000800E4">
            <w:pPr>
              <w:pStyle w:val="TableParagraph"/>
              <w:spacing w:before="120" w:after="120"/>
              <w:ind w:left="0"/>
              <w:jc w:val="both"/>
              <w:rPr>
                <w:sz w:val="20"/>
                <w:szCs w:val="20"/>
                <w:lang w:val="cs-CZ"/>
              </w:rPr>
            </w:pPr>
            <w:r w:rsidRPr="00D6509E">
              <w:rPr>
                <w:sz w:val="20"/>
                <w:szCs w:val="20"/>
                <w:lang w:val="cs-CZ"/>
              </w:rPr>
              <w:t xml:space="preserve">Počet obhájených prací, které vyučující vedl v období 2014 – 2018: </w:t>
            </w:r>
            <w:r w:rsidRPr="00EE462E">
              <w:rPr>
                <w:b/>
                <w:sz w:val="20"/>
                <w:szCs w:val="20"/>
                <w:lang w:val="cs-CZ"/>
              </w:rPr>
              <w:t>3</w:t>
            </w:r>
            <w:r w:rsidRPr="00EE462E">
              <w:rPr>
                <w:sz w:val="20"/>
                <w:szCs w:val="20"/>
                <w:lang w:val="cs-CZ"/>
              </w:rPr>
              <w:t xml:space="preserve"> BP, </w:t>
            </w:r>
            <w:r w:rsidRPr="00EE462E">
              <w:rPr>
                <w:b/>
                <w:sz w:val="20"/>
                <w:szCs w:val="20"/>
                <w:lang w:val="cs-CZ"/>
              </w:rPr>
              <w:t>13</w:t>
            </w:r>
            <w:r w:rsidRPr="00EE462E">
              <w:rPr>
                <w:sz w:val="20"/>
                <w:szCs w:val="20"/>
                <w:lang w:val="cs-CZ"/>
              </w:rPr>
              <w:t xml:space="preserve"> DP, </w:t>
            </w:r>
            <w:r w:rsidRPr="00EE462E">
              <w:rPr>
                <w:b/>
                <w:sz w:val="20"/>
                <w:szCs w:val="20"/>
                <w:lang w:val="cs-CZ"/>
              </w:rPr>
              <w:t>3</w:t>
            </w:r>
            <w:r w:rsidRPr="00EE462E">
              <w:rPr>
                <w:sz w:val="20"/>
                <w:szCs w:val="20"/>
                <w:lang w:val="cs-CZ"/>
              </w:rPr>
              <w:t xml:space="preserve"> DisP.</w:t>
            </w:r>
          </w:p>
        </w:tc>
      </w:tr>
      <w:tr w:rsidR="005D63DD" w14:paraId="2730C243" w14:textId="77777777" w:rsidTr="000800E4">
        <w:trPr>
          <w:cantSplit/>
        </w:trPr>
        <w:tc>
          <w:tcPr>
            <w:tcW w:w="33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19C05A0" w14:textId="77777777" w:rsidR="005D63DD" w:rsidRDefault="005D63DD" w:rsidP="000800E4">
            <w:pPr>
              <w:jc w:val="both"/>
            </w:pPr>
            <w:r>
              <w:rPr>
                <w:b/>
              </w:rPr>
              <w:t xml:space="preserve">Obor habilitačního řízení </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990850B" w14:textId="77777777" w:rsidR="005D63DD" w:rsidRDefault="005D63DD" w:rsidP="000800E4">
            <w:pPr>
              <w:jc w:val="both"/>
            </w:pPr>
            <w:r>
              <w:rPr>
                <w:b/>
              </w:rPr>
              <w:t>Rok udělení hodnosti</w:t>
            </w:r>
          </w:p>
        </w:tc>
        <w:tc>
          <w:tcPr>
            <w:tcW w:w="2121" w:type="dxa"/>
            <w:gridSpan w:val="6"/>
            <w:tcBorders>
              <w:top w:val="single" w:sz="4" w:space="0" w:color="auto"/>
              <w:left w:val="single" w:sz="4" w:space="0" w:color="auto"/>
              <w:bottom w:val="single" w:sz="4" w:space="0" w:color="auto"/>
              <w:right w:val="single" w:sz="12" w:space="0" w:color="auto"/>
            </w:tcBorders>
            <w:shd w:val="clear" w:color="auto" w:fill="F7CAAC"/>
            <w:hideMark/>
          </w:tcPr>
          <w:p w14:paraId="184CE080" w14:textId="77777777" w:rsidR="005D63DD" w:rsidRDefault="005D63DD" w:rsidP="000800E4">
            <w:pPr>
              <w:jc w:val="both"/>
            </w:pPr>
            <w:r>
              <w:rPr>
                <w:b/>
              </w:rPr>
              <w:t>Řízení konáno na VŠ</w:t>
            </w:r>
          </w:p>
        </w:tc>
        <w:tc>
          <w:tcPr>
            <w:tcW w:w="2565" w:type="dxa"/>
            <w:gridSpan w:val="7"/>
            <w:tcBorders>
              <w:top w:val="single" w:sz="4" w:space="0" w:color="auto"/>
              <w:left w:val="single" w:sz="12" w:space="0" w:color="auto"/>
              <w:bottom w:val="single" w:sz="4" w:space="0" w:color="auto"/>
              <w:right w:val="single" w:sz="4" w:space="0" w:color="auto"/>
            </w:tcBorders>
            <w:shd w:val="clear" w:color="auto" w:fill="F7CAAC"/>
            <w:hideMark/>
          </w:tcPr>
          <w:p w14:paraId="584D43D9" w14:textId="77777777" w:rsidR="005D63DD" w:rsidRDefault="005D63DD" w:rsidP="000800E4">
            <w:pPr>
              <w:jc w:val="both"/>
              <w:rPr>
                <w:b/>
              </w:rPr>
            </w:pPr>
            <w:r>
              <w:rPr>
                <w:b/>
              </w:rPr>
              <w:t>Ohlasy publikací</w:t>
            </w:r>
          </w:p>
        </w:tc>
      </w:tr>
      <w:tr w:rsidR="005D63DD" w14:paraId="3D48A399" w14:textId="77777777" w:rsidTr="000800E4">
        <w:trPr>
          <w:cantSplit/>
        </w:trPr>
        <w:tc>
          <w:tcPr>
            <w:tcW w:w="3398" w:type="dxa"/>
            <w:gridSpan w:val="4"/>
            <w:tcBorders>
              <w:top w:val="single" w:sz="4" w:space="0" w:color="auto"/>
              <w:left w:val="single" w:sz="4" w:space="0" w:color="auto"/>
              <w:bottom w:val="single" w:sz="4" w:space="0" w:color="auto"/>
              <w:right w:val="single" w:sz="4" w:space="0" w:color="auto"/>
            </w:tcBorders>
          </w:tcPr>
          <w:p w14:paraId="1499436F" w14:textId="77777777" w:rsidR="005D63DD" w:rsidRPr="00827804" w:rsidRDefault="005D63DD" w:rsidP="000800E4">
            <w:pPr>
              <w:pStyle w:val="western"/>
              <w:spacing w:before="40" w:beforeAutospacing="0" w:after="40" w:line="240" w:lineRule="auto"/>
            </w:pPr>
            <w:r w:rsidRPr="00827804">
              <w:t>Technologie makromolekulárních látek</w:t>
            </w:r>
          </w:p>
        </w:tc>
        <w:tc>
          <w:tcPr>
            <w:tcW w:w="2125" w:type="dxa"/>
            <w:gridSpan w:val="2"/>
            <w:tcBorders>
              <w:top w:val="single" w:sz="4" w:space="0" w:color="auto"/>
              <w:left w:val="single" w:sz="4" w:space="0" w:color="auto"/>
              <w:bottom w:val="single" w:sz="4" w:space="0" w:color="auto"/>
              <w:right w:val="single" w:sz="4" w:space="0" w:color="auto"/>
            </w:tcBorders>
          </w:tcPr>
          <w:p w14:paraId="56BCAA8D" w14:textId="77777777" w:rsidR="005D63DD" w:rsidRPr="00827804" w:rsidRDefault="005D63DD" w:rsidP="000800E4">
            <w:pPr>
              <w:pStyle w:val="western"/>
              <w:spacing w:before="40" w:beforeAutospacing="0" w:after="40" w:line="240" w:lineRule="auto"/>
            </w:pPr>
            <w:r w:rsidRPr="00827804">
              <w:t>20</w:t>
            </w:r>
            <w:r>
              <w:t>10</w:t>
            </w:r>
          </w:p>
        </w:tc>
        <w:tc>
          <w:tcPr>
            <w:tcW w:w="2121" w:type="dxa"/>
            <w:gridSpan w:val="6"/>
            <w:tcBorders>
              <w:top w:val="single" w:sz="4" w:space="0" w:color="auto"/>
              <w:left w:val="single" w:sz="4" w:space="0" w:color="auto"/>
              <w:bottom w:val="single" w:sz="4" w:space="0" w:color="auto"/>
              <w:right w:val="single" w:sz="12" w:space="0" w:color="auto"/>
            </w:tcBorders>
          </w:tcPr>
          <w:p w14:paraId="1EE7CA07" w14:textId="77777777" w:rsidR="005D63DD" w:rsidRPr="00827804" w:rsidRDefault="005D63DD" w:rsidP="000800E4">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3D3E2A1D" w14:textId="77777777" w:rsidR="005D63DD" w:rsidRDefault="005D63DD" w:rsidP="000800E4">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4E25D86" w14:textId="77777777" w:rsidR="005D63DD" w:rsidRDefault="005D63DD" w:rsidP="000800E4">
            <w:pPr>
              <w:jc w:val="both"/>
              <w:rPr>
                <w:sz w:val="18"/>
              </w:rPr>
            </w:pPr>
            <w:r>
              <w:rPr>
                <w:b/>
                <w:sz w:val="18"/>
              </w:rPr>
              <w:t>Scopus</w:t>
            </w:r>
          </w:p>
        </w:tc>
        <w:tc>
          <w:tcPr>
            <w:tcW w:w="11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B2A9FFE" w14:textId="77777777" w:rsidR="005D63DD" w:rsidRDefault="005D63DD" w:rsidP="000800E4">
            <w:pPr>
              <w:jc w:val="both"/>
            </w:pPr>
            <w:r>
              <w:rPr>
                <w:b/>
                <w:sz w:val="18"/>
              </w:rPr>
              <w:t>ostatní</w:t>
            </w:r>
          </w:p>
        </w:tc>
      </w:tr>
      <w:tr w:rsidR="005D63DD" w:rsidRPr="002856CE" w14:paraId="450B8A8D" w14:textId="77777777" w:rsidTr="000800E4">
        <w:trPr>
          <w:cantSplit/>
          <w:trHeight w:val="70"/>
        </w:trPr>
        <w:tc>
          <w:tcPr>
            <w:tcW w:w="33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6B8F3A2" w14:textId="77777777" w:rsidR="005D63DD" w:rsidRDefault="005D63DD" w:rsidP="000800E4">
            <w:pPr>
              <w:jc w:val="both"/>
            </w:pPr>
            <w:r>
              <w:rPr>
                <w:b/>
              </w:rPr>
              <w:t>Obor jmenovacího řízení</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0675988" w14:textId="77777777" w:rsidR="005D63DD" w:rsidRDefault="005D63DD" w:rsidP="000800E4">
            <w:pPr>
              <w:jc w:val="both"/>
            </w:pPr>
            <w:r>
              <w:rPr>
                <w:b/>
              </w:rPr>
              <w:t>Rok udělení hodnosti</w:t>
            </w:r>
          </w:p>
        </w:tc>
        <w:tc>
          <w:tcPr>
            <w:tcW w:w="2121" w:type="dxa"/>
            <w:gridSpan w:val="6"/>
            <w:tcBorders>
              <w:top w:val="single" w:sz="4" w:space="0" w:color="auto"/>
              <w:left w:val="single" w:sz="4" w:space="0" w:color="auto"/>
              <w:bottom w:val="single" w:sz="4" w:space="0" w:color="auto"/>
              <w:right w:val="single" w:sz="12" w:space="0" w:color="auto"/>
            </w:tcBorders>
            <w:shd w:val="clear" w:color="auto" w:fill="F7CAAC"/>
            <w:hideMark/>
          </w:tcPr>
          <w:p w14:paraId="37E27B6B" w14:textId="77777777" w:rsidR="005D63DD" w:rsidRDefault="005D63DD" w:rsidP="000800E4">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06A57684" w14:textId="15555EFD" w:rsidR="005D63DD" w:rsidRPr="003A3B43" w:rsidRDefault="005D63DD" w:rsidP="00366C77">
            <w:pPr>
              <w:pStyle w:val="western"/>
              <w:spacing w:before="40" w:beforeAutospacing="0" w:line="240" w:lineRule="auto"/>
              <w:ind w:left="57" w:right="57"/>
              <w:rPr>
                <w:b/>
                <w:highlight w:val="green"/>
              </w:rPr>
            </w:pPr>
            <w:r>
              <w:rPr>
                <w:b/>
              </w:rPr>
              <w:t>588</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4C053BD" w14:textId="411B3C8E" w:rsidR="005D63DD" w:rsidRPr="003A3B43" w:rsidRDefault="005D63DD" w:rsidP="000800E4">
            <w:pPr>
              <w:pStyle w:val="western"/>
              <w:spacing w:before="40" w:beforeAutospacing="0" w:line="240" w:lineRule="auto"/>
              <w:ind w:left="57" w:right="57"/>
              <w:rPr>
                <w:b/>
                <w:highlight w:val="green"/>
              </w:rPr>
            </w:pPr>
            <w:r>
              <w:rPr>
                <w:b/>
              </w:rPr>
              <w:t>687</w:t>
            </w:r>
          </w:p>
        </w:tc>
        <w:tc>
          <w:tcPr>
            <w:tcW w:w="1147" w:type="dxa"/>
            <w:gridSpan w:val="2"/>
            <w:vMerge w:val="restart"/>
            <w:tcBorders>
              <w:top w:val="single" w:sz="4" w:space="0" w:color="auto"/>
              <w:left w:val="single" w:sz="4" w:space="0" w:color="auto"/>
              <w:bottom w:val="single" w:sz="4" w:space="0" w:color="auto"/>
              <w:right w:val="single" w:sz="4" w:space="0" w:color="auto"/>
            </w:tcBorders>
          </w:tcPr>
          <w:p w14:paraId="31592C76" w14:textId="77777777" w:rsidR="005D63DD" w:rsidRPr="002856CE" w:rsidRDefault="005D63DD" w:rsidP="000800E4">
            <w:pPr>
              <w:pStyle w:val="western"/>
              <w:spacing w:before="40" w:beforeAutospacing="0" w:line="240" w:lineRule="auto"/>
              <w:ind w:left="57" w:right="57"/>
              <w:rPr>
                <w:b/>
                <w:sz w:val="18"/>
                <w:szCs w:val="18"/>
              </w:rPr>
            </w:pPr>
            <w:r w:rsidRPr="002856CE">
              <w:rPr>
                <w:b/>
                <w:sz w:val="18"/>
                <w:szCs w:val="18"/>
              </w:rPr>
              <w:t>neevid.</w:t>
            </w:r>
          </w:p>
        </w:tc>
      </w:tr>
      <w:tr w:rsidR="005D63DD" w14:paraId="481C9B55" w14:textId="77777777" w:rsidTr="000800E4">
        <w:trPr>
          <w:trHeight w:val="205"/>
        </w:trPr>
        <w:tc>
          <w:tcPr>
            <w:tcW w:w="3398" w:type="dxa"/>
            <w:gridSpan w:val="4"/>
            <w:tcBorders>
              <w:top w:val="single" w:sz="4" w:space="0" w:color="auto"/>
              <w:left w:val="single" w:sz="4" w:space="0" w:color="auto"/>
              <w:bottom w:val="single" w:sz="4" w:space="0" w:color="auto"/>
              <w:right w:val="single" w:sz="4" w:space="0" w:color="auto"/>
            </w:tcBorders>
          </w:tcPr>
          <w:p w14:paraId="66CF1B56" w14:textId="77777777" w:rsidR="005D63DD" w:rsidRDefault="005D63DD" w:rsidP="000800E4">
            <w:pPr>
              <w:spacing w:before="40" w:after="40"/>
              <w:jc w:val="both"/>
            </w:pPr>
            <w:r>
              <w:t>---</w:t>
            </w:r>
          </w:p>
        </w:tc>
        <w:tc>
          <w:tcPr>
            <w:tcW w:w="2125" w:type="dxa"/>
            <w:gridSpan w:val="2"/>
            <w:tcBorders>
              <w:top w:val="single" w:sz="4" w:space="0" w:color="auto"/>
              <w:left w:val="single" w:sz="4" w:space="0" w:color="auto"/>
              <w:bottom w:val="single" w:sz="4" w:space="0" w:color="auto"/>
              <w:right w:val="single" w:sz="4" w:space="0" w:color="auto"/>
            </w:tcBorders>
          </w:tcPr>
          <w:p w14:paraId="3258A376" w14:textId="77777777" w:rsidR="005D63DD" w:rsidRDefault="005D63DD" w:rsidP="000800E4">
            <w:pPr>
              <w:spacing w:before="40" w:after="40"/>
              <w:jc w:val="both"/>
            </w:pPr>
            <w:r>
              <w:t>---</w:t>
            </w:r>
          </w:p>
        </w:tc>
        <w:tc>
          <w:tcPr>
            <w:tcW w:w="2121" w:type="dxa"/>
            <w:gridSpan w:val="6"/>
            <w:tcBorders>
              <w:top w:val="single" w:sz="4" w:space="0" w:color="auto"/>
              <w:left w:val="single" w:sz="4" w:space="0" w:color="auto"/>
              <w:bottom w:val="single" w:sz="4" w:space="0" w:color="auto"/>
              <w:right w:val="single" w:sz="12" w:space="0" w:color="auto"/>
            </w:tcBorders>
          </w:tcPr>
          <w:p w14:paraId="0D83AAF4" w14:textId="77777777" w:rsidR="005D63DD" w:rsidRDefault="005D63DD" w:rsidP="000800E4">
            <w:pPr>
              <w:spacing w:before="40" w:after="40"/>
              <w:jc w:val="both"/>
            </w:pPr>
            <w: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0F421841" w14:textId="77777777" w:rsidR="005D63DD" w:rsidRDefault="005D63DD" w:rsidP="000800E4">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5A91F45" w14:textId="77777777" w:rsidR="005D63DD" w:rsidRDefault="005D63DD" w:rsidP="000800E4">
            <w:pPr>
              <w:rPr>
                <w:b/>
              </w:rPr>
            </w:pPr>
          </w:p>
        </w:tc>
        <w:tc>
          <w:tcPr>
            <w:tcW w:w="1147" w:type="dxa"/>
            <w:gridSpan w:val="2"/>
            <w:vMerge/>
            <w:tcBorders>
              <w:top w:val="single" w:sz="4" w:space="0" w:color="auto"/>
              <w:left w:val="single" w:sz="4" w:space="0" w:color="auto"/>
              <w:bottom w:val="single" w:sz="4" w:space="0" w:color="auto"/>
              <w:right w:val="single" w:sz="4" w:space="0" w:color="auto"/>
            </w:tcBorders>
            <w:vAlign w:val="center"/>
            <w:hideMark/>
          </w:tcPr>
          <w:p w14:paraId="742199F7" w14:textId="77777777" w:rsidR="005D63DD" w:rsidRDefault="005D63DD" w:rsidP="000800E4">
            <w:pPr>
              <w:rPr>
                <w:b/>
              </w:rPr>
            </w:pPr>
          </w:p>
        </w:tc>
      </w:tr>
      <w:tr w:rsidR="005D63DD" w14:paraId="1F522FE6" w14:textId="77777777" w:rsidTr="000800E4">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0C7FD670" w14:textId="77777777" w:rsidR="005D63DD" w:rsidRDefault="005D63DD" w:rsidP="000800E4">
            <w:pPr>
              <w:jc w:val="both"/>
              <w:rPr>
                <w:b/>
              </w:rPr>
            </w:pPr>
            <w:r>
              <w:rPr>
                <w:b/>
              </w:rPr>
              <w:t xml:space="preserve">Přehled o nejvýznamnější publikační a další tvůrčí činnosti nebo další profesní činnosti u odborníků z praxe vztahující se k zabezpečovaným předmětům </w:t>
            </w:r>
          </w:p>
        </w:tc>
      </w:tr>
      <w:tr w:rsidR="005D63DD" w14:paraId="5BD4012F" w14:textId="77777777" w:rsidTr="000800E4">
        <w:trPr>
          <w:trHeight w:val="2347"/>
        </w:trPr>
        <w:tc>
          <w:tcPr>
            <w:tcW w:w="10209" w:type="dxa"/>
            <w:gridSpan w:val="19"/>
            <w:tcBorders>
              <w:top w:val="single" w:sz="4" w:space="0" w:color="auto"/>
              <w:left w:val="single" w:sz="4" w:space="0" w:color="auto"/>
              <w:bottom w:val="single" w:sz="4" w:space="0" w:color="auto"/>
              <w:right w:val="single" w:sz="4" w:space="0" w:color="auto"/>
            </w:tcBorders>
          </w:tcPr>
          <w:p w14:paraId="4AF0262F" w14:textId="2D6EAC9B" w:rsidR="005D63DD" w:rsidRPr="00241FD6" w:rsidRDefault="005D63DD" w:rsidP="00366C77">
            <w:pPr>
              <w:spacing w:before="100" w:after="100"/>
              <w:jc w:val="both"/>
              <w:rPr>
                <w:caps/>
              </w:rPr>
            </w:pPr>
            <w:r w:rsidRPr="008F5770">
              <w:rPr>
                <w:caps/>
              </w:rPr>
              <w:t>H</w:t>
            </w:r>
            <w:r>
              <w:rPr>
                <w:caps/>
              </w:rPr>
              <w:t>umpolÍČ</w:t>
            </w:r>
            <w:r w:rsidRPr="008F5770">
              <w:rPr>
                <w:caps/>
              </w:rPr>
              <w:t>ek, P</w:t>
            </w:r>
            <w:r>
              <w:rPr>
                <w:caps/>
              </w:rPr>
              <w:t xml:space="preserve">., </w:t>
            </w:r>
            <w:r>
              <w:rPr>
                <w:b/>
                <w:caps/>
              </w:rPr>
              <w:t>KaŠpÁrkovÁ</w:t>
            </w:r>
            <w:r w:rsidRPr="00241FD6">
              <w:rPr>
                <w:b/>
                <w:caps/>
              </w:rPr>
              <w:t>, V</w:t>
            </w:r>
            <w:r w:rsidRPr="003725AE">
              <w:rPr>
                <w:b/>
                <w:caps/>
              </w:rPr>
              <w:t>. (20%)</w:t>
            </w:r>
            <w:r w:rsidRPr="003725AE">
              <w:rPr>
                <w:caps/>
              </w:rPr>
              <w:t>,</w:t>
            </w:r>
            <w:r>
              <w:rPr>
                <w:caps/>
              </w:rPr>
              <w:t xml:space="preserve"> </w:t>
            </w:r>
            <w:r w:rsidRPr="00124F9E">
              <w:rPr>
                <w:caps/>
              </w:rPr>
              <w:t>PachernÍk,</w:t>
            </w:r>
            <w:r w:rsidRPr="008F5770">
              <w:rPr>
                <w:caps/>
              </w:rPr>
              <w:t xml:space="preserve"> J.</w:t>
            </w:r>
            <w:r>
              <w:rPr>
                <w:caps/>
              </w:rPr>
              <w:t xml:space="preserve"> </w:t>
            </w:r>
            <w:r>
              <w:t xml:space="preserve">et al.: </w:t>
            </w:r>
            <w:r w:rsidRPr="00241FD6">
              <w:t>The biocompatibility of polyaniline and polypyrrole: A comparative study of their cytotoxicity, embryotoxicity and impurity profile</w:t>
            </w:r>
            <w:r>
              <w:t xml:space="preserve">. </w:t>
            </w:r>
            <w:r w:rsidRPr="00241FD6">
              <w:rPr>
                <w:i/>
              </w:rPr>
              <w:t>Materials Science</w:t>
            </w:r>
            <w:r>
              <w:rPr>
                <w:i/>
              </w:rPr>
              <w:t xml:space="preserve"> </w:t>
            </w:r>
            <w:r w:rsidRPr="00241FD6">
              <w:rPr>
                <w:i/>
              </w:rPr>
              <w:t>&amp; Enginnering C</w:t>
            </w:r>
            <w:r>
              <w:rPr>
                <w:i/>
              </w:rPr>
              <w:t xml:space="preserve"> </w:t>
            </w:r>
            <w:r w:rsidRPr="00241FD6">
              <w:rPr>
                <w:i/>
              </w:rPr>
              <w:t>-</w:t>
            </w:r>
            <w:r>
              <w:rPr>
                <w:i/>
              </w:rPr>
              <w:t xml:space="preserve"> </w:t>
            </w:r>
            <w:r w:rsidRPr="00241FD6">
              <w:rPr>
                <w:i/>
              </w:rPr>
              <w:t>Materials for Biological Applic</w:t>
            </w:r>
            <w:r>
              <w:rPr>
                <w:i/>
              </w:rPr>
              <w:t xml:space="preserve">ations </w:t>
            </w:r>
            <w:r w:rsidRPr="008F5770">
              <w:rPr>
                <w:caps/>
              </w:rPr>
              <w:t>91</w:t>
            </w:r>
            <w:r>
              <w:rPr>
                <w:caps/>
              </w:rPr>
              <w:t xml:space="preserve">, </w:t>
            </w:r>
            <w:r w:rsidRPr="008F5770">
              <w:rPr>
                <w:caps/>
              </w:rPr>
              <w:t>303-310</w:t>
            </w:r>
            <w:r w:rsidRPr="00241FD6">
              <w:rPr>
                <w:caps/>
              </w:rPr>
              <w:t xml:space="preserve">, </w:t>
            </w:r>
            <w:r w:rsidRPr="003725AE">
              <w:rPr>
                <w:b/>
                <w:caps/>
              </w:rPr>
              <w:t>2018</w:t>
            </w:r>
            <w:r>
              <w:rPr>
                <w:caps/>
              </w:rPr>
              <w:t xml:space="preserve">. DOI </w:t>
            </w:r>
            <w:r w:rsidRPr="00241FD6">
              <w:rPr>
                <w:caps/>
              </w:rPr>
              <w:t>10.1016/j.</w:t>
            </w:r>
            <w:proofErr w:type="gramStart"/>
            <w:r w:rsidRPr="00241FD6">
              <w:rPr>
                <w:caps/>
              </w:rPr>
              <w:t>msec.2018.05.037</w:t>
            </w:r>
            <w:proofErr w:type="gramEnd"/>
            <w:r>
              <w:rPr>
                <w:caps/>
              </w:rPr>
              <w:t>.</w:t>
            </w:r>
          </w:p>
          <w:p w14:paraId="79F5C7BD" w14:textId="77777777" w:rsidR="005D63DD" w:rsidRDefault="005D63DD" w:rsidP="00366C77">
            <w:pPr>
              <w:spacing w:before="100" w:after="100"/>
              <w:jc w:val="both"/>
              <w:rPr>
                <w:caps/>
              </w:rPr>
            </w:pPr>
            <w:r w:rsidRPr="00AB4BFF">
              <w:rPr>
                <w:b/>
                <w:caps/>
              </w:rPr>
              <w:t>Ka</w:t>
            </w:r>
            <w:r>
              <w:rPr>
                <w:b/>
                <w:caps/>
              </w:rPr>
              <w:t>ŠPÁRKOVÁ</w:t>
            </w:r>
            <w:r w:rsidRPr="00AB4BFF">
              <w:rPr>
                <w:b/>
                <w:caps/>
              </w:rPr>
              <w:t>, V</w:t>
            </w:r>
            <w:r w:rsidRPr="00CD1416">
              <w:rPr>
                <w:b/>
                <w:caps/>
              </w:rPr>
              <w:t>.</w:t>
            </w:r>
            <w:r>
              <w:rPr>
                <w:caps/>
              </w:rPr>
              <w:t xml:space="preserve"> </w:t>
            </w:r>
            <w:r w:rsidRPr="00827804">
              <w:rPr>
                <w:b/>
                <w:caps/>
              </w:rPr>
              <w:t>(</w:t>
            </w:r>
            <w:r>
              <w:rPr>
                <w:b/>
                <w:caps/>
              </w:rPr>
              <w:t>22%</w:t>
            </w:r>
            <w:r w:rsidRPr="00827804">
              <w:rPr>
                <w:b/>
                <w:caps/>
              </w:rPr>
              <w:t>)</w:t>
            </w:r>
            <w:r>
              <w:rPr>
                <w:caps/>
              </w:rPr>
              <w:t xml:space="preserve">, </w:t>
            </w:r>
            <w:r w:rsidRPr="00A03D2D">
              <w:rPr>
                <w:caps/>
              </w:rPr>
              <w:t>Humpol</w:t>
            </w:r>
            <w:r>
              <w:rPr>
                <w:caps/>
              </w:rPr>
              <w:t>ÍČEK</w:t>
            </w:r>
            <w:r w:rsidRPr="00A03D2D">
              <w:rPr>
                <w:caps/>
              </w:rPr>
              <w:t>, P</w:t>
            </w:r>
            <w:r>
              <w:rPr>
                <w:caps/>
              </w:rPr>
              <w:t>.,</w:t>
            </w:r>
            <w:r w:rsidRPr="00A03D2D">
              <w:rPr>
                <w:caps/>
              </w:rPr>
              <w:t xml:space="preserve"> Cap</w:t>
            </w:r>
            <w:r>
              <w:rPr>
                <w:caps/>
              </w:rPr>
              <w:t>Á</w:t>
            </w:r>
            <w:r w:rsidRPr="00A03D2D">
              <w:rPr>
                <w:caps/>
              </w:rPr>
              <w:t>kov</w:t>
            </w:r>
            <w:r>
              <w:rPr>
                <w:caps/>
              </w:rPr>
              <w:t>á</w:t>
            </w:r>
            <w:r w:rsidRPr="00A03D2D">
              <w:rPr>
                <w:caps/>
              </w:rPr>
              <w:t>, Z</w:t>
            </w:r>
            <w:r>
              <w:rPr>
                <w:caps/>
              </w:rPr>
              <w:t>.,</w:t>
            </w:r>
            <w:r w:rsidRPr="00A03D2D">
              <w:rPr>
                <w:caps/>
              </w:rPr>
              <w:t xml:space="preserve"> </w:t>
            </w:r>
            <w:r w:rsidRPr="00CD1416">
              <w:t>et al</w:t>
            </w:r>
            <w:r w:rsidRPr="00A03D2D">
              <w:rPr>
                <w:caps/>
              </w:rPr>
              <w:t>.</w:t>
            </w:r>
            <w:r>
              <w:rPr>
                <w:caps/>
              </w:rPr>
              <w:t xml:space="preserve">: </w:t>
            </w:r>
            <w:r w:rsidRPr="00AB4BFF">
              <w:t>Cell-compatible conducting polyaniline films prepared in colloidal dispersion mode</w:t>
            </w:r>
            <w:r>
              <w:t xml:space="preserve">. </w:t>
            </w:r>
            <w:r w:rsidRPr="00AB4BFF">
              <w:rPr>
                <w:i/>
              </w:rPr>
              <w:t>Colloids and Surfaces B</w:t>
            </w:r>
            <w:r>
              <w:rPr>
                <w:i/>
              </w:rPr>
              <w:t xml:space="preserve">: </w:t>
            </w:r>
            <w:r w:rsidRPr="00AB4BFF">
              <w:rPr>
                <w:i/>
              </w:rPr>
              <w:t>Biointerfaces</w:t>
            </w:r>
            <w:r>
              <w:t xml:space="preserve"> </w:t>
            </w:r>
            <w:r w:rsidRPr="00A03D2D">
              <w:rPr>
                <w:caps/>
              </w:rPr>
              <w:t>157</w:t>
            </w:r>
            <w:r>
              <w:rPr>
                <w:caps/>
              </w:rPr>
              <w:t>,</w:t>
            </w:r>
            <w:r w:rsidRPr="00A03D2D">
              <w:rPr>
                <w:caps/>
              </w:rPr>
              <w:t xml:space="preserve"> 309-316</w:t>
            </w:r>
            <w:r>
              <w:rPr>
                <w:caps/>
              </w:rPr>
              <w:t>,</w:t>
            </w:r>
            <w:r w:rsidRPr="00CD1416">
              <w:rPr>
                <w:b/>
                <w:caps/>
              </w:rPr>
              <w:t xml:space="preserve"> 2017</w:t>
            </w:r>
            <w:r>
              <w:rPr>
                <w:caps/>
              </w:rPr>
              <w:t xml:space="preserve">. </w:t>
            </w:r>
            <w:r w:rsidRPr="0005170A">
              <w:rPr>
                <w:caps/>
              </w:rPr>
              <w:t>DOI 10.1016/</w:t>
            </w:r>
            <w:r w:rsidRPr="00AB4BFF">
              <w:t>j.colsurfb</w:t>
            </w:r>
            <w:r w:rsidRPr="0005170A">
              <w:rPr>
                <w:caps/>
              </w:rPr>
              <w:t>.2017.05.066</w:t>
            </w:r>
            <w:r>
              <w:rPr>
                <w:caps/>
              </w:rPr>
              <w:t>.</w:t>
            </w:r>
          </w:p>
          <w:p w14:paraId="64FCA8BA" w14:textId="3005DF20" w:rsidR="005D63DD" w:rsidRDefault="005D63DD" w:rsidP="00366C77">
            <w:pPr>
              <w:spacing w:before="100" w:after="100"/>
              <w:jc w:val="both"/>
              <w:rPr>
                <w:caps/>
              </w:rPr>
            </w:pPr>
            <w:r w:rsidRPr="00FE3A5F">
              <w:rPr>
                <w:caps/>
              </w:rPr>
              <w:t>Pind</w:t>
            </w:r>
            <w:r>
              <w:rPr>
                <w:caps/>
              </w:rPr>
              <w:t>ÁK</w:t>
            </w:r>
            <w:r w:rsidRPr="00FE3A5F">
              <w:rPr>
                <w:caps/>
              </w:rPr>
              <w:t>ov</w:t>
            </w:r>
            <w:r>
              <w:rPr>
                <w:caps/>
              </w:rPr>
              <w:t>Á</w:t>
            </w:r>
            <w:r w:rsidRPr="00FE3A5F">
              <w:rPr>
                <w:caps/>
              </w:rPr>
              <w:t xml:space="preserve">, </w:t>
            </w:r>
            <w:r>
              <w:rPr>
                <w:caps/>
              </w:rPr>
              <w:t xml:space="preserve">l., </w:t>
            </w:r>
            <w:r w:rsidRPr="00241FD6">
              <w:rPr>
                <w:b/>
                <w:caps/>
              </w:rPr>
              <w:t xml:space="preserve">KaŠpÁrkovÁ, </w:t>
            </w:r>
            <w:r w:rsidRPr="003725AE">
              <w:rPr>
                <w:b/>
                <w:caps/>
              </w:rPr>
              <w:t>V. (35</w:t>
            </w:r>
            <w:r w:rsidRPr="00124F9E">
              <w:rPr>
                <w:b/>
                <w:caps/>
              </w:rPr>
              <w:t>%)</w:t>
            </w:r>
            <w:r w:rsidRPr="00124F9E">
              <w:rPr>
                <w:caps/>
              </w:rPr>
              <w:t>, KejlovÁ, K.,</w:t>
            </w:r>
            <w:r>
              <w:rPr>
                <w:caps/>
              </w:rPr>
              <w:t xml:space="preserve"> </w:t>
            </w:r>
            <w:r>
              <w:t>et al.:</w:t>
            </w:r>
            <w:r>
              <w:rPr>
                <w:caps/>
              </w:rPr>
              <w:t xml:space="preserve"> </w:t>
            </w:r>
            <w:r>
              <w:t xml:space="preserve">Behaviour of silver nanoparticles in simulated saliva and gastrointestinal fluids. </w:t>
            </w:r>
            <w:r w:rsidRPr="003725AE">
              <w:rPr>
                <w:i/>
              </w:rPr>
              <w:t>International Journal of Pharmaceutic</w:t>
            </w:r>
            <w:r>
              <w:t xml:space="preserve"> 527, 12-20, </w:t>
            </w:r>
            <w:r w:rsidRPr="003725AE">
              <w:rPr>
                <w:b/>
              </w:rPr>
              <w:t>2017</w:t>
            </w:r>
            <w:r>
              <w:t>. DOI 10.1016/j.ijpharm.2017.05.026</w:t>
            </w:r>
          </w:p>
          <w:p w14:paraId="4BE1C634" w14:textId="77777777" w:rsidR="005D63DD" w:rsidRDefault="005D63DD" w:rsidP="00366C77">
            <w:pPr>
              <w:spacing w:before="100" w:after="100"/>
              <w:jc w:val="both"/>
            </w:pPr>
            <w:r w:rsidRPr="00827804">
              <w:rPr>
                <w:caps/>
              </w:rPr>
              <w:t xml:space="preserve">MikulcovÁ, V., Bordes, R., </w:t>
            </w:r>
            <w:r w:rsidRPr="00827804">
              <w:rPr>
                <w:b/>
                <w:caps/>
              </w:rPr>
              <w:t xml:space="preserve">Kašpárková, V. </w:t>
            </w:r>
            <w:r w:rsidRPr="003725AE">
              <w:rPr>
                <w:b/>
                <w:caps/>
              </w:rPr>
              <w:t>(</w:t>
            </w:r>
            <w:r>
              <w:rPr>
                <w:b/>
                <w:caps/>
              </w:rPr>
              <w:t>47</w:t>
            </w:r>
            <w:r w:rsidRPr="00827804">
              <w:rPr>
                <w:b/>
                <w:caps/>
              </w:rPr>
              <w:t>%)</w:t>
            </w:r>
            <w:r w:rsidRPr="00827804">
              <w:rPr>
                <w:caps/>
              </w:rPr>
              <w:t>: O</w:t>
            </w:r>
            <w:r w:rsidRPr="00827804">
              <w:t xml:space="preserve">n the preparation and antibacterial activity of emulsions stabilized with nanocellulose particles. </w:t>
            </w:r>
            <w:r w:rsidRPr="00827804">
              <w:rPr>
                <w:i/>
              </w:rPr>
              <w:t>Food Hydrocolloids</w:t>
            </w:r>
            <w:r w:rsidRPr="00827804">
              <w:t xml:space="preserve"> 61, 780-792, </w:t>
            </w:r>
            <w:r w:rsidRPr="00CD1416">
              <w:rPr>
                <w:b/>
              </w:rPr>
              <w:t>2016</w:t>
            </w:r>
            <w:r w:rsidRPr="006E4335">
              <w:t>.</w:t>
            </w:r>
            <w:r w:rsidRPr="00827804">
              <w:t xml:space="preserve"> DOI 10.1016/j.foodhyd.2016.06.031. </w:t>
            </w:r>
          </w:p>
          <w:p w14:paraId="3304D7B5" w14:textId="4CC98705" w:rsidR="005D63DD" w:rsidRDefault="005D63DD" w:rsidP="00124F9E">
            <w:pPr>
              <w:spacing w:before="100" w:after="100"/>
              <w:jc w:val="both"/>
              <w:rPr>
                <w:b/>
              </w:rPr>
            </w:pPr>
            <w:r w:rsidRPr="00E66395">
              <w:rPr>
                <w:b/>
                <w:caps/>
              </w:rPr>
              <w:t>Ka</w:t>
            </w:r>
            <w:r>
              <w:rPr>
                <w:b/>
                <w:caps/>
              </w:rPr>
              <w:t>ŠPÁRKOVÁ</w:t>
            </w:r>
            <w:r w:rsidRPr="00E66395">
              <w:rPr>
                <w:b/>
                <w:caps/>
              </w:rPr>
              <w:t>, V</w:t>
            </w:r>
            <w:r w:rsidRPr="00CD1416">
              <w:rPr>
                <w:b/>
                <w:caps/>
              </w:rPr>
              <w:t>.</w:t>
            </w:r>
            <w:r>
              <w:rPr>
                <w:caps/>
              </w:rPr>
              <w:t xml:space="preserve"> </w:t>
            </w:r>
            <w:r w:rsidRPr="00827804">
              <w:rPr>
                <w:b/>
                <w:caps/>
              </w:rPr>
              <w:t>(</w:t>
            </w:r>
            <w:r>
              <w:rPr>
                <w:b/>
                <w:caps/>
              </w:rPr>
              <w:t>28%</w:t>
            </w:r>
            <w:r w:rsidRPr="00827804">
              <w:rPr>
                <w:b/>
                <w:caps/>
              </w:rPr>
              <w:t>)</w:t>
            </w:r>
            <w:r>
              <w:rPr>
                <w:caps/>
              </w:rPr>
              <w:t xml:space="preserve">, </w:t>
            </w:r>
            <w:r w:rsidRPr="00A03D2D">
              <w:rPr>
                <w:caps/>
              </w:rPr>
              <w:t>Humpol</w:t>
            </w:r>
            <w:r>
              <w:rPr>
                <w:caps/>
              </w:rPr>
              <w:t>ÍČEK</w:t>
            </w:r>
            <w:r w:rsidRPr="00A03D2D">
              <w:rPr>
                <w:caps/>
              </w:rPr>
              <w:t>, P</w:t>
            </w:r>
            <w:r>
              <w:rPr>
                <w:caps/>
              </w:rPr>
              <w:t>.,</w:t>
            </w:r>
            <w:r w:rsidRPr="00A03D2D">
              <w:rPr>
                <w:caps/>
              </w:rPr>
              <w:t xml:space="preserve"> </w:t>
            </w:r>
            <w:r w:rsidRPr="00AB4BFF">
              <w:rPr>
                <w:caps/>
              </w:rPr>
              <w:t>Stejskal, J</w:t>
            </w:r>
            <w:r>
              <w:rPr>
                <w:caps/>
              </w:rPr>
              <w:t xml:space="preserve">., </w:t>
            </w:r>
            <w:r w:rsidRPr="00CD1416">
              <w:t xml:space="preserve">et </w:t>
            </w:r>
            <w:r w:rsidRPr="00124F9E">
              <w:t>al</w:t>
            </w:r>
            <w:r w:rsidRPr="00124F9E">
              <w:rPr>
                <w:caps/>
              </w:rPr>
              <w:t xml:space="preserve">.: </w:t>
            </w:r>
            <w:r w:rsidRPr="00124F9E">
              <w:t>Conductivity, impurity profile, and cytotoxicity</w:t>
            </w:r>
            <w:r>
              <w:t xml:space="preserve"> of solvent-extracted polyaniline. Polymers for Advanced Technologies 27(2), 156-161, </w:t>
            </w:r>
            <w:r w:rsidRPr="00124F9E">
              <w:rPr>
                <w:b/>
              </w:rPr>
              <w:t>2016</w:t>
            </w:r>
            <w:r>
              <w:t xml:space="preserve">. DOI </w:t>
            </w:r>
            <w:r w:rsidRPr="00124F9E">
              <w:t>10.1002/pat.3611.</w:t>
            </w:r>
          </w:p>
        </w:tc>
      </w:tr>
      <w:tr w:rsidR="005D63DD" w14:paraId="46B7CE89" w14:textId="77777777" w:rsidTr="000800E4">
        <w:trPr>
          <w:trHeight w:val="218"/>
        </w:trPr>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6F3E5E62" w14:textId="77777777" w:rsidR="005D63DD" w:rsidRDefault="005D63DD" w:rsidP="000800E4">
            <w:pPr>
              <w:rPr>
                <w:b/>
              </w:rPr>
            </w:pPr>
            <w:r>
              <w:rPr>
                <w:b/>
              </w:rPr>
              <w:t>Působení v zahraničí</w:t>
            </w:r>
          </w:p>
        </w:tc>
      </w:tr>
      <w:tr w:rsidR="005D63DD" w14:paraId="5439C8BC" w14:textId="77777777" w:rsidTr="000800E4">
        <w:trPr>
          <w:trHeight w:val="328"/>
        </w:trPr>
        <w:tc>
          <w:tcPr>
            <w:tcW w:w="10209" w:type="dxa"/>
            <w:gridSpan w:val="19"/>
            <w:tcBorders>
              <w:top w:val="single" w:sz="4" w:space="0" w:color="auto"/>
              <w:left w:val="single" w:sz="4" w:space="0" w:color="auto"/>
              <w:bottom w:val="single" w:sz="4" w:space="0" w:color="auto"/>
              <w:right w:val="single" w:sz="4" w:space="0" w:color="auto"/>
            </w:tcBorders>
          </w:tcPr>
          <w:p w14:paraId="147B3E35" w14:textId="77777777" w:rsidR="005D63DD" w:rsidRPr="00827804" w:rsidRDefault="005D63DD" w:rsidP="000800E4">
            <w:pPr>
              <w:pStyle w:val="Publ1"/>
              <w:spacing w:before="60" w:after="60" w:line="240" w:lineRule="auto"/>
              <w:ind w:right="57"/>
              <w:contextualSpacing/>
              <w:rPr>
                <w:sz w:val="20"/>
              </w:rPr>
            </w:pPr>
            <w:r w:rsidRPr="00827804">
              <w:rPr>
                <w:sz w:val="20"/>
              </w:rPr>
              <w:t>09/1991 – 09/1993:  Borealis (dříve Statoil), Stathelle, Norsko, postdoc./výzkumný pracovník (2 roky)</w:t>
            </w:r>
          </w:p>
          <w:p w14:paraId="18D656E7" w14:textId="77777777" w:rsidR="005D63DD" w:rsidRDefault="005D63DD" w:rsidP="00AA2A9C">
            <w:pPr>
              <w:spacing w:before="60" w:after="60"/>
              <w:jc w:val="both"/>
            </w:pPr>
            <w:r w:rsidRPr="00827804">
              <w:t>09/1993 – 09/2002: GE Healthcare (dříve Amersham Health), Oslo, Norsko, výzkumný pracovník (9 roků)</w:t>
            </w:r>
          </w:p>
          <w:p w14:paraId="570E21F6" w14:textId="04A6804A" w:rsidR="005D63DD" w:rsidRDefault="005D63DD" w:rsidP="00AA2A9C">
            <w:pPr>
              <w:spacing w:before="60" w:after="60"/>
              <w:jc w:val="both"/>
              <w:rPr>
                <w:b/>
              </w:rPr>
            </w:pPr>
          </w:p>
        </w:tc>
      </w:tr>
      <w:tr w:rsidR="005D63DD" w14:paraId="25985270" w14:textId="77777777" w:rsidTr="000800E4">
        <w:trPr>
          <w:cantSplit/>
          <w:trHeight w:val="470"/>
        </w:trPr>
        <w:tc>
          <w:tcPr>
            <w:tcW w:w="2210" w:type="dxa"/>
            <w:tcBorders>
              <w:top w:val="single" w:sz="4" w:space="0" w:color="auto"/>
              <w:left w:val="single" w:sz="4" w:space="0" w:color="auto"/>
              <w:bottom w:val="single" w:sz="4" w:space="0" w:color="auto"/>
              <w:right w:val="single" w:sz="4" w:space="0" w:color="auto"/>
            </w:tcBorders>
            <w:shd w:val="clear" w:color="auto" w:fill="F7CAAC"/>
            <w:hideMark/>
          </w:tcPr>
          <w:p w14:paraId="47D6C37E" w14:textId="77777777" w:rsidR="005D63DD" w:rsidRDefault="005D63DD" w:rsidP="000800E4">
            <w:pPr>
              <w:jc w:val="both"/>
              <w:rPr>
                <w:b/>
              </w:rPr>
            </w:pPr>
            <w:r>
              <w:rPr>
                <w:b/>
              </w:rPr>
              <w:t xml:space="preserve">Podpis </w:t>
            </w:r>
          </w:p>
        </w:tc>
        <w:tc>
          <w:tcPr>
            <w:tcW w:w="4547" w:type="dxa"/>
            <w:gridSpan w:val="8"/>
            <w:tcBorders>
              <w:top w:val="single" w:sz="4" w:space="0" w:color="auto"/>
              <w:left w:val="single" w:sz="4" w:space="0" w:color="auto"/>
              <w:bottom w:val="single" w:sz="4" w:space="0" w:color="auto"/>
              <w:right w:val="single" w:sz="4" w:space="0" w:color="auto"/>
            </w:tcBorders>
          </w:tcPr>
          <w:p w14:paraId="15168188" w14:textId="77777777" w:rsidR="005D63DD" w:rsidRDefault="005D63DD" w:rsidP="000800E4">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B740032" w14:textId="77777777" w:rsidR="005D63DD" w:rsidRDefault="005D63DD" w:rsidP="000800E4">
            <w:pPr>
              <w:jc w:val="both"/>
            </w:pPr>
            <w:r>
              <w:rPr>
                <w:b/>
              </w:rPr>
              <w:t>datum</w:t>
            </w:r>
          </w:p>
        </w:tc>
        <w:tc>
          <w:tcPr>
            <w:tcW w:w="2666" w:type="dxa"/>
            <w:gridSpan w:val="8"/>
            <w:tcBorders>
              <w:top w:val="single" w:sz="4" w:space="0" w:color="auto"/>
              <w:left w:val="single" w:sz="4" w:space="0" w:color="auto"/>
              <w:bottom w:val="single" w:sz="4" w:space="0" w:color="auto"/>
              <w:right w:val="single" w:sz="4" w:space="0" w:color="auto"/>
            </w:tcBorders>
          </w:tcPr>
          <w:p w14:paraId="4C384412" w14:textId="77777777" w:rsidR="005D63DD" w:rsidRDefault="005D63DD" w:rsidP="000800E4">
            <w:pPr>
              <w:jc w:val="both"/>
            </w:pPr>
          </w:p>
        </w:tc>
      </w:tr>
      <w:tr w:rsidR="005D63DD" w14:paraId="7F8F65AE" w14:textId="77777777" w:rsidTr="000800E4">
        <w:tc>
          <w:tcPr>
            <w:tcW w:w="10209" w:type="dxa"/>
            <w:gridSpan w:val="19"/>
            <w:tcBorders>
              <w:top w:val="single" w:sz="4" w:space="0" w:color="auto"/>
              <w:left w:val="single" w:sz="4" w:space="0" w:color="auto"/>
              <w:bottom w:val="double" w:sz="4" w:space="0" w:color="auto"/>
              <w:right w:val="single" w:sz="4" w:space="0" w:color="auto"/>
            </w:tcBorders>
            <w:shd w:val="clear" w:color="auto" w:fill="BDD6EE"/>
            <w:hideMark/>
          </w:tcPr>
          <w:p w14:paraId="5F9F5BBE" w14:textId="5AE40E82" w:rsidR="005D63DD" w:rsidRDefault="005D63DD" w:rsidP="000800E4">
            <w:pPr>
              <w:jc w:val="both"/>
              <w:rPr>
                <w:b/>
                <w:sz w:val="28"/>
              </w:rPr>
            </w:pPr>
            <w:r>
              <w:rPr>
                <w:b/>
                <w:sz w:val="28"/>
              </w:rPr>
              <w:lastRenderedPageBreak/>
              <w:t>C-I – Personální zabezpečení</w:t>
            </w:r>
          </w:p>
        </w:tc>
      </w:tr>
      <w:tr w:rsidR="005D63DD" w:rsidRPr="00827804" w14:paraId="05CCA722" w14:textId="77777777" w:rsidTr="000800E4">
        <w:tc>
          <w:tcPr>
            <w:tcW w:w="2537"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3B3CC65D" w14:textId="77777777" w:rsidR="005D63DD" w:rsidRPr="00D02D5F" w:rsidRDefault="005D63DD" w:rsidP="000800E4">
            <w:pPr>
              <w:jc w:val="both"/>
              <w:rPr>
                <w:b/>
                <w:sz w:val="19"/>
                <w:szCs w:val="19"/>
              </w:rPr>
            </w:pPr>
            <w:r w:rsidRPr="00D02D5F">
              <w:rPr>
                <w:b/>
                <w:sz w:val="19"/>
                <w:szCs w:val="19"/>
              </w:rPr>
              <w:t>Vysoká škola</w:t>
            </w:r>
          </w:p>
        </w:tc>
        <w:tc>
          <w:tcPr>
            <w:tcW w:w="7672" w:type="dxa"/>
            <w:gridSpan w:val="17"/>
            <w:tcBorders>
              <w:top w:val="single" w:sz="4" w:space="0" w:color="auto"/>
              <w:left w:val="single" w:sz="4" w:space="0" w:color="auto"/>
              <w:bottom w:val="single" w:sz="4" w:space="0" w:color="auto"/>
              <w:right w:val="single" w:sz="4" w:space="0" w:color="auto"/>
            </w:tcBorders>
            <w:vAlign w:val="center"/>
          </w:tcPr>
          <w:p w14:paraId="2592A4E5" w14:textId="77777777" w:rsidR="005D63DD" w:rsidRPr="00D02D5F" w:rsidRDefault="005D63DD" w:rsidP="000800E4">
            <w:pPr>
              <w:rPr>
                <w:sz w:val="19"/>
                <w:szCs w:val="19"/>
              </w:rPr>
            </w:pPr>
            <w:r w:rsidRPr="00D02D5F">
              <w:rPr>
                <w:sz w:val="19"/>
                <w:szCs w:val="19"/>
              </w:rPr>
              <w:t>Univerzita Tomáše Bati ve Zlíně</w:t>
            </w:r>
          </w:p>
        </w:tc>
      </w:tr>
      <w:tr w:rsidR="005D63DD" w:rsidRPr="00827804" w14:paraId="1FEB4614" w14:textId="77777777" w:rsidTr="000800E4">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73470D6" w14:textId="77777777" w:rsidR="005D63DD" w:rsidRPr="00D02D5F" w:rsidRDefault="005D63DD" w:rsidP="000800E4">
            <w:pPr>
              <w:jc w:val="both"/>
              <w:rPr>
                <w:b/>
                <w:sz w:val="19"/>
                <w:szCs w:val="19"/>
              </w:rPr>
            </w:pPr>
            <w:r w:rsidRPr="00D02D5F">
              <w:rPr>
                <w:b/>
                <w:sz w:val="19"/>
                <w:szCs w:val="19"/>
              </w:rPr>
              <w:t>Součást vysoké školy</w:t>
            </w:r>
          </w:p>
        </w:tc>
        <w:tc>
          <w:tcPr>
            <w:tcW w:w="7672" w:type="dxa"/>
            <w:gridSpan w:val="17"/>
            <w:tcBorders>
              <w:top w:val="single" w:sz="4" w:space="0" w:color="auto"/>
              <w:left w:val="single" w:sz="4" w:space="0" w:color="auto"/>
              <w:bottom w:val="single" w:sz="4" w:space="0" w:color="auto"/>
              <w:right w:val="single" w:sz="4" w:space="0" w:color="auto"/>
            </w:tcBorders>
            <w:vAlign w:val="center"/>
          </w:tcPr>
          <w:p w14:paraId="51D97F08" w14:textId="77777777" w:rsidR="005D63DD" w:rsidRPr="00D02D5F" w:rsidRDefault="005D63DD" w:rsidP="000800E4">
            <w:pPr>
              <w:rPr>
                <w:sz w:val="19"/>
                <w:szCs w:val="19"/>
              </w:rPr>
            </w:pPr>
            <w:r w:rsidRPr="00AC624D">
              <w:rPr>
                <w:sz w:val="19"/>
                <w:szCs w:val="19"/>
              </w:rPr>
              <w:t>Univerzitní institut</w:t>
            </w:r>
          </w:p>
        </w:tc>
      </w:tr>
      <w:tr w:rsidR="005D63DD" w14:paraId="5854BEC1" w14:textId="77777777" w:rsidTr="000800E4">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EC1D86" w14:textId="77777777" w:rsidR="005D63DD" w:rsidRPr="00D02D5F" w:rsidRDefault="005D63DD" w:rsidP="000800E4">
            <w:pPr>
              <w:jc w:val="both"/>
              <w:rPr>
                <w:b/>
                <w:sz w:val="19"/>
                <w:szCs w:val="19"/>
              </w:rPr>
            </w:pPr>
            <w:r w:rsidRPr="00D02D5F">
              <w:rPr>
                <w:b/>
                <w:sz w:val="19"/>
                <w:szCs w:val="19"/>
              </w:rPr>
              <w:t>Název studijního programu</w:t>
            </w:r>
          </w:p>
        </w:tc>
        <w:tc>
          <w:tcPr>
            <w:tcW w:w="7672" w:type="dxa"/>
            <w:gridSpan w:val="17"/>
            <w:tcBorders>
              <w:top w:val="single" w:sz="4" w:space="0" w:color="auto"/>
              <w:left w:val="single" w:sz="4" w:space="0" w:color="auto"/>
              <w:bottom w:val="single" w:sz="4" w:space="0" w:color="auto"/>
              <w:right w:val="single" w:sz="4" w:space="0" w:color="auto"/>
            </w:tcBorders>
          </w:tcPr>
          <w:p w14:paraId="40355042" w14:textId="0FFF4055" w:rsidR="005D63DD" w:rsidRPr="00B0135D" w:rsidRDefault="00255D37" w:rsidP="000800E4">
            <w:pPr>
              <w:jc w:val="both"/>
              <w:rPr>
                <w:sz w:val="19"/>
                <w:szCs w:val="19"/>
              </w:rPr>
            </w:pPr>
            <w:r w:rsidRPr="00B0135D">
              <w:rPr>
                <w:sz w:val="19"/>
                <w:szCs w:val="19"/>
              </w:rPr>
              <w:t>Biomaterials and Biocomposites</w:t>
            </w:r>
          </w:p>
        </w:tc>
      </w:tr>
      <w:tr w:rsidR="005D63DD" w14:paraId="07C7734D" w14:textId="77777777" w:rsidTr="000800E4">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626D698" w14:textId="77777777" w:rsidR="005D63DD" w:rsidRPr="00D02D5F" w:rsidRDefault="005D63DD" w:rsidP="000800E4">
            <w:pPr>
              <w:jc w:val="both"/>
              <w:rPr>
                <w:b/>
                <w:sz w:val="19"/>
                <w:szCs w:val="19"/>
              </w:rPr>
            </w:pPr>
            <w:r w:rsidRPr="00D02D5F">
              <w:rPr>
                <w:b/>
                <w:sz w:val="19"/>
                <w:szCs w:val="19"/>
              </w:rPr>
              <w:t>Jméno a příjmení</w:t>
            </w:r>
          </w:p>
        </w:tc>
        <w:tc>
          <w:tcPr>
            <w:tcW w:w="4220" w:type="dxa"/>
            <w:gridSpan w:val="7"/>
            <w:tcBorders>
              <w:top w:val="single" w:sz="4" w:space="0" w:color="auto"/>
              <w:left w:val="single" w:sz="4" w:space="0" w:color="auto"/>
              <w:bottom w:val="single" w:sz="4" w:space="0" w:color="auto"/>
              <w:right w:val="single" w:sz="4" w:space="0" w:color="auto"/>
            </w:tcBorders>
          </w:tcPr>
          <w:p w14:paraId="5B034EF2" w14:textId="77777777" w:rsidR="005D63DD" w:rsidRPr="00D02D5F" w:rsidRDefault="005D63DD" w:rsidP="000800E4">
            <w:pPr>
              <w:jc w:val="both"/>
              <w:rPr>
                <w:sz w:val="19"/>
                <w:szCs w:val="19"/>
              </w:rPr>
            </w:pPr>
            <w:bookmarkStart w:id="137" w:name="Lehocký"/>
            <w:bookmarkEnd w:id="137"/>
            <w:r w:rsidRPr="00D02D5F">
              <w:rPr>
                <w:b/>
                <w:sz w:val="19"/>
                <w:szCs w:val="19"/>
              </w:rPr>
              <w:t>Marián Lehocký</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8F88FEE" w14:textId="77777777" w:rsidR="005D63DD" w:rsidRPr="00D02D5F" w:rsidRDefault="005D63DD" w:rsidP="000800E4">
            <w:pPr>
              <w:jc w:val="both"/>
              <w:rPr>
                <w:b/>
                <w:sz w:val="19"/>
                <w:szCs w:val="19"/>
              </w:rPr>
            </w:pPr>
            <w:r w:rsidRPr="00D02D5F">
              <w:rPr>
                <w:b/>
                <w:sz w:val="19"/>
                <w:szCs w:val="19"/>
              </w:rPr>
              <w:t>Tituly</w:t>
            </w:r>
          </w:p>
        </w:tc>
        <w:tc>
          <w:tcPr>
            <w:tcW w:w="2743" w:type="dxa"/>
            <w:gridSpan w:val="9"/>
            <w:tcBorders>
              <w:top w:val="single" w:sz="4" w:space="0" w:color="auto"/>
              <w:left w:val="single" w:sz="4" w:space="0" w:color="auto"/>
              <w:bottom w:val="single" w:sz="4" w:space="0" w:color="auto"/>
              <w:right w:val="single" w:sz="4" w:space="0" w:color="auto"/>
            </w:tcBorders>
          </w:tcPr>
          <w:p w14:paraId="62B65428" w14:textId="77777777" w:rsidR="005D63DD" w:rsidRPr="00D02D5F" w:rsidRDefault="005D63DD" w:rsidP="009E358E">
            <w:pPr>
              <w:jc w:val="both"/>
              <w:rPr>
                <w:sz w:val="19"/>
                <w:szCs w:val="19"/>
              </w:rPr>
            </w:pPr>
            <w:r w:rsidRPr="00D02D5F">
              <w:rPr>
                <w:sz w:val="19"/>
                <w:szCs w:val="19"/>
              </w:rPr>
              <w:t>doc. Ing., Ph.D.</w:t>
            </w:r>
          </w:p>
        </w:tc>
      </w:tr>
      <w:tr w:rsidR="005D63DD" w14:paraId="1C5E408A" w14:textId="77777777" w:rsidTr="000800E4">
        <w:tc>
          <w:tcPr>
            <w:tcW w:w="25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99F129D" w14:textId="77777777" w:rsidR="005D63DD" w:rsidRPr="00D02D5F" w:rsidRDefault="005D63DD" w:rsidP="000800E4">
            <w:pPr>
              <w:jc w:val="both"/>
              <w:rPr>
                <w:b/>
                <w:sz w:val="19"/>
                <w:szCs w:val="19"/>
              </w:rPr>
            </w:pPr>
            <w:r w:rsidRPr="00D02D5F">
              <w:rPr>
                <w:b/>
                <w:sz w:val="19"/>
                <w:szCs w:val="19"/>
              </w:rPr>
              <w:t>Rok narození</w:t>
            </w:r>
          </w:p>
        </w:tc>
        <w:tc>
          <w:tcPr>
            <w:tcW w:w="715" w:type="dxa"/>
            <w:tcBorders>
              <w:top w:val="single" w:sz="4" w:space="0" w:color="auto"/>
              <w:left w:val="single" w:sz="4" w:space="0" w:color="auto"/>
              <w:bottom w:val="single" w:sz="4" w:space="0" w:color="auto"/>
              <w:right w:val="single" w:sz="4" w:space="0" w:color="auto"/>
            </w:tcBorders>
          </w:tcPr>
          <w:p w14:paraId="3699C902" w14:textId="77777777" w:rsidR="005D63DD" w:rsidRPr="00D02D5F" w:rsidRDefault="005D63DD" w:rsidP="000800E4">
            <w:pPr>
              <w:jc w:val="both"/>
              <w:rPr>
                <w:sz w:val="19"/>
                <w:szCs w:val="19"/>
              </w:rPr>
            </w:pPr>
            <w:r w:rsidRPr="00D02D5F">
              <w:rPr>
                <w:sz w:val="19"/>
                <w:szCs w:val="19"/>
              </w:rPr>
              <w:t>1977</w:t>
            </w:r>
          </w:p>
        </w:tc>
        <w:tc>
          <w:tcPr>
            <w:tcW w:w="184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4C11F81" w14:textId="77777777" w:rsidR="005D63DD" w:rsidRPr="00D02D5F" w:rsidRDefault="005D63DD" w:rsidP="000800E4">
            <w:pPr>
              <w:jc w:val="both"/>
              <w:rPr>
                <w:b/>
                <w:sz w:val="19"/>
                <w:szCs w:val="19"/>
              </w:rPr>
            </w:pPr>
            <w:r w:rsidRPr="00D02D5F">
              <w:rPr>
                <w:b/>
                <w:sz w:val="19"/>
                <w:szCs w:val="19"/>
              </w:rPr>
              <w:t>typ vztahu k VŠ</w:t>
            </w:r>
          </w:p>
        </w:tc>
        <w:tc>
          <w:tcPr>
            <w:tcW w:w="650" w:type="dxa"/>
            <w:gridSpan w:val="2"/>
            <w:tcBorders>
              <w:top w:val="single" w:sz="4" w:space="0" w:color="auto"/>
              <w:left w:val="single" w:sz="4" w:space="0" w:color="auto"/>
              <w:bottom w:val="single" w:sz="4" w:space="0" w:color="auto"/>
              <w:right w:val="single" w:sz="4" w:space="0" w:color="auto"/>
            </w:tcBorders>
          </w:tcPr>
          <w:p w14:paraId="3FE2602B" w14:textId="77777777" w:rsidR="005D63DD" w:rsidRPr="00D02D5F" w:rsidRDefault="005D63DD" w:rsidP="000800E4">
            <w:pPr>
              <w:jc w:val="both"/>
              <w:rPr>
                <w:sz w:val="19"/>
                <w:szCs w:val="19"/>
              </w:rPr>
            </w:pPr>
            <w:r w:rsidRPr="00D02D5F">
              <w:rPr>
                <w:sz w:val="19"/>
                <w:szCs w:val="19"/>
              </w:rPr>
              <w:t>pp.</w:t>
            </w:r>
          </w:p>
        </w:tc>
        <w:tc>
          <w:tcPr>
            <w:tcW w:w="101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A903653" w14:textId="77777777" w:rsidR="005D63DD" w:rsidRPr="00D02D5F" w:rsidRDefault="005D63DD" w:rsidP="000800E4">
            <w:pPr>
              <w:jc w:val="both"/>
              <w:rPr>
                <w:b/>
                <w:sz w:val="19"/>
                <w:szCs w:val="19"/>
              </w:rPr>
            </w:pPr>
            <w:r w:rsidRPr="00D02D5F">
              <w:rPr>
                <w:b/>
                <w:sz w:val="19"/>
                <w:szCs w:val="19"/>
              </w:rPr>
              <w:t>rozsah</w:t>
            </w:r>
          </w:p>
        </w:tc>
        <w:tc>
          <w:tcPr>
            <w:tcW w:w="709" w:type="dxa"/>
            <w:tcBorders>
              <w:top w:val="single" w:sz="4" w:space="0" w:color="auto"/>
              <w:left w:val="single" w:sz="4" w:space="0" w:color="auto"/>
              <w:bottom w:val="single" w:sz="4" w:space="0" w:color="auto"/>
              <w:right w:val="single" w:sz="4" w:space="0" w:color="auto"/>
            </w:tcBorders>
          </w:tcPr>
          <w:p w14:paraId="3980ECCA" w14:textId="77777777" w:rsidR="005D63DD" w:rsidRPr="00D02D5F" w:rsidRDefault="005D63DD" w:rsidP="000800E4">
            <w:pPr>
              <w:jc w:val="both"/>
              <w:rPr>
                <w:sz w:val="19"/>
                <w:szCs w:val="19"/>
              </w:rPr>
            </w:pPr>
            <w:r w:rsidRPr="00D02D5F">
              <w:rPr>
                <w:sz w:val="19"/>
                <w:szCs w:val="19"/>
              </w:rPr>
              <w:t>40</w:t>
            </w:r>
          </w:p>
        </w:tc>
        <w:tc>
          <w:tcPr>
            <w:tcW w:w="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208C4AC" w14:textId="77777777" w:rsidR="005D63DD" w:rsidRPr="00D02D5F" w:rsidRDefault="005D63DD" w:rsidP="000800E4">
            <w:pPr>
              <w:jc w:val="both"/>
              <w:rPr>
                <w:b/>
                <w:sz w:val="19"/>
                <w:szCs w:val="19"/>
              </w:rPr>
            </w:pPr>
            <w:r w:rsidRPr="00D02D5F">
              <w:rPr>
                <w:b/>
                <w:sz w:val="19"/>
                <w:szCs w:val="19"/>
              </w:rPr>
              <w:t>do kdy</w:t>
            </w:r>
          </w:p>
        </w:tc>
        <w:tc>
          <w:tcPr>
            <w:tcW w:w="1888" w:type="dxa"/>
            <w:gridSpan w:val="5"/>
            <w:tcBorders>
              <w:top w:val="single" w:sz="4" w:space="0" w:color="auto"/>
              <w:left w:val="single" w:sz="4" w:space="0" w:color="auto"/>
              <w:bottom w:val="single" w:sz="4" w:space="0" w:color="auto"/>
              <w:right w:val="single" w:sz="4" w:space="0" w:color="auto"/>
            </w:tcBorders>
          </w:tcPr>
          <w:p w14:paraId="456DB24E" w14:textId="77777777" w:rsidR="005D63DD" w:rsidRPr="00D02D5F" w:rsidRDefault="005D63DD" w:rsidP="000800E4">
            <w:pPr>
              <w:jc w:val="both"/>
              <w:rPr>
                <w:sz w:val="19"/>
                <w:szCs w:val="19"/>
              </w:rPr>
            </w:pPr>
            <w:r w:rsidRPr="00D02D5F">
              <w:rPr>
                <w:sz w:val="19"/>
                <w:szCs w:val="19"/>
              </w:rPr>
              <w:t>N</w:t>
            </w:r>
          </w:p>
        </w:tc>
      </w:tr>
      <w:tr w:rsidR="005D63DD" w14:paraId="6C5ECC68" w14:textId="77777777" w:rsidTr="000800E4">
        <w:tc>
          <w:tcPr>
            <w:tcW w:w="509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6DEBEAE" w14:textId="77777777" w:rsidR="005D63DD" w:rsidRPr="00D02D5F" w:rsidRDefault="005D63DD" w:rsidP="000800E4">
            <w:pPr>
              <w:jc w:val="both"/>
              <w:rPr>
                <w:b/>
                <w:sz w:val="19"/>
                <w:szCs w:val="19"/>
              </w:rPr>
            </w:pPr>
            <w:r w:rsidRPr="00D02D5F">
              <w:rPr>
                <w:b/>
                <w:sz w:val="19"/>
                <w:szCs w:val="19"/>
              </w:rPr>
              <w:t>Typ vztahu na součásti VŠ, která uskutečňuje st. program</w:t>
            </w:r>
          </w:p>
        </w:tc>
        <w:tc>
          <w:tcPr>
            <w:tcW w:w="650" w:type="dxa"/>
            <w:gridSpan w:val="2"/>
            <w:tcBorders>
              <w:top w:val="single" w:sz="4" w:space="0" w:color="auto"/>
              <w:left w:val="single" w:sz="4" w:space="0" w:color="auto"/>
              <w:bottom w:val="single" w:sz="4" w:space="0" w:color="auto"/>
              <w:right w:val="single" w:sz="4" w:space="0" w:color="auto"/>
            </w:tcBorders>
          </w:tcPr>
          <w:p w14:paraId="0A45FD2B" w14:textId="77777777" w:rsidR="005D63DD" w:rsidRPr="00D02D5F" w:rsidRDefault="005D63DD" w:rsidP="000800E4">
            <w:pPr>
              <w:jc w:val="both"/>
              <w:rPr>
                <w:sz w:val="19"/>
                <w:szCs w:val="19"/>
              </w:rPr>
            </w:pPr>
            <w:r w:rsidRPr="00D02D5F">
              <w:rPr>
                <w:sz w:val="19"/>
                <w:szCs w:val="19"/>
              </w:rPr>
              <w:t>---</w:t>
            </w:r>
          </w:p>
        </w:tc>
        <w:tc>
          <w:tcPr>
            <w:tcW w:w="101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A0E19F0" w14:textId="77777777" w:rsidR="005D63DD" w:rsidRPr="00D02D5F" w:rsidRDefault="005D63DD" w:rsidP="000800E4">
            <w:pPr>
              <w:jc w:val="both"/>
              <w:rPr>
                <w:b/>
                <w:sz w:val="19"/>
                <w:szCs w:val="19"/>
              </w:rPr>
            </w:pPr>
            <w:r w:rsidRPr="00D02D5F">
              <w:rPr>
                <w:b/>
                <w:sz w:val="19"/>
                <w:szCs w:val="19"/>
              </w:rPr>
              <w:t>rozsah</w:t>
            </w:r>
          </w:p>
        </w:tc>
        <w:tc>
          <w:tcPr>
            <w:tcW w:w="709" w:type="dxa"/>
            <w:tcBorders>
              <w:top w:val="single" w:sz="4" w:space="0" w:color="auto"/>
              <w:left w:val="single" w:sz="4" w:space="0" w:color="auto"/>
              <w:bottom w:val="single" w:sz="4" w:space="0" w:color="auto"/>
              <w:right w:val="single" w:sz="4" w:space="0" w:color="auto"/>
            </w:tcBorders>
          </w:tcPr>
          <w:p w14:paraId="4A05D252" w14:textId="77777777" w:rsidR="005D63DD" w:rsidRPr="00D02D5F" w:rsidRDefault="005D63DD" w:rsidP="000800E4">
            <w:pPr>
              <w:jc w:val="both"/>
              <w:rPr>
                <w:sz w:val="19"/>
                <w:szCs w:val="19"/>
              </w:rPr>
            </w:pPr>
            <w:r w:rsidRPr="00D02D5F">
              <w:rPr>
                <w:sz w:val="19"/>
                <w:szCs w:val="19"/>
              </w:rPr>
              <w:t>---</w:t>
            </w:r>
          </w:p>
        </w:tc>
        <w:tc>
          <w:tcPr>
            <w:tcW w:w="85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C626E3A" w14:textId="77777777" w:rsidR="005D63DD" w:rsidRPr="00D02D5F" w:rsidRDefault="005D63DD" w:rsidP="000800E4">
            <w:pPr>
              <w:jc w:val="both"/>
              <w:rPr>
                <w:b/>
                <w:sz w:val="19"/>
                <w:szCs w:val="19"/>
              </w:rPr>
            </w:pPr>
            <w:r w:rsidRPr="00D02D5F">
              <w:rPr>
                <w:b/>
                <w:sz w:val="19"/>
                <w:szCs w:val="19"/>
              </w:rPr>
              <w:t>do kdy</w:t>
            </w:r>
          </w:p>
        </w:tc>
        <w:tc>
          <w:tcPr>
            <w:tcW w:w="1888" w:type="dxa"/>
            <w:gridSpan w:val="5"/>
            <w:tcBorders>
              <w:top w:val="single" w:sz="4" w:space="0" w:color="auto"/>
              <w:left w:val="single" w:sz="4" w:space="0" w:color="auto"/>
              <w:bottom w:val="single" w:sz="4" w:space="0" w:color="auto"/>
              <w:right w:val="single" w:sz="4" w:space="0" w:color="auto"/>
            </w:tcBorders>
          </w:tcPr>
          <w:p w14:paraId="472B8A20" w14:textId="77777777" w:rsidR="005D63DD" w:rsidRPr="00D02D5F" w:rsidRDefault="005D63DD" w:rsidP="000800E4">
            <w:pPr>
              <w:jc w:val="both"/>
              <w:rPr>
                <w:sz w:val="19"/>
                <w:szCs w:val="19"/>
              </w:rPr>
            </w:pPr>
            <w:r w:rsidRPr="00D02D5F">
              <w:rPr>
                <w:sz w:val="19"/>
                <w:szCs w:val="19"/>
              </w:rPr>
              <w:t>---</w:t>
            </w:r>
          </w:p>
        </w:tc>
      </w:tr>
      <w:tr w:rsidR="005D63DD" w14:paraId="43CD8E5B" w14:textId="77777777" w:rsidTr="000800E4">
        <w:tc>
          <w:tcPr>
            <w:tcW w:w="5743"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0BD4A95F" w14:textId="77777777" w:rsidR="005D63DD" w:rsidRPr="00D02D5F" w:rsidRDefault="005D63DD" w:rsidP="000800E4">
            <w:pPr>
              <w:jc w:val="both"/>
              <w:rPr>
                <w:sz w:val="19"/>
                <w:szCs w:val="19"/>
              </w:rPr>
            </w:pPr>
            <w:r w:rsidRPr="00D02D5F">
              <w:rPr>
                <w:b/>
                <w:sz w:val="19"/>
                <w:szCs w:val="19"/>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8725117" w14:textId="77777777" w:rsidR="005D63DD" w:rsidRPr="00D02D5F" w:rsidRDefault="005D63DD" w:rsidP="000800E4">
            <w:pPr>
              <w:jc w:val="both"/>
              <w:rPr>
                <w:b/>
                <w:sz w:val="19"/>
                <w:szCs w:val="19"/>
              </w:rPr>
            </w:pPr>
            <w:r w:rsidRPr="00D02D5F">
              <w:rPr>
                <w:b/>
                <w:sz w:val="19"/>
                <w:szCs w:val="19"/>
              </w:rPr>
              <w:t xml:space="preserve">typ prac. </w:t>
            </w:r>
            <w:proofErr w:type="gramStart"/>
            <w:r w:rsidRPr="00D02D5F">
              <w:rPr>
                <w:b/>
                <w:sz w:val="19"/>
                <w:szCs w:val="19"/>
              </w:rPr>
              <w:t>vztahu</w:t>
            </w:r>
            <w:proofErr w:type="gramEnd"/>
          </w:p>
        </w:tc>
        <w:tc>
          <w:tcPr>
            <w:tcW w:w="2743"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549DC64E" w14:textId="77777777" w:rsidR="005D63DD" w:rsidRPr="00D02D5F" w:rsidRDefault="005D63DD" w:rsidP="000800E4">
            <w:pPr>
              <w:jc w:val="both"/>
              <w:rPr>
                <w:b/>
                <w:sz w:val="19"/>
                <w:szCs w:val="19"/>
              </w:rPr>
            </w:pPr>
            <w:r w:rsidRPr="00D02D5F">
              <w:rPr>
                <w:b/>
                <w:sz w:val="19"/>
                <w:szCs w:val="19"/>
              </w:rPr>
              <w:t>rozsah</w:t>
            </w:r>
          </w:p>
        </w:tc>
      </w:tr>
      <w:tr w:rsidR="005D63DD" w14:paraId="24868BA9" w14:textId="77777777" w:rsidTr="000800E4">
        <w:tc>
          <w:tcPr>
            <w:tcW w:w="5743" w:type="dxa"/>
            <w:gridSpan w:val="7"/>
            <w:tcBorders>
              <w:top w:val="single" w:sz="4" w:space="0" w:color="auto"/>
              <w:left w:val="single" w:sz="4" w:space="0" w:color="auto"/>
              <w:bottom w:val="single" w:sz="4" w:space="0" w:color="auto"/>
              <w:right w:val="single" w:sz="4" w:space="0" w:color="auto"/>
            </w:tcBorders>
          </w:tcPr>
          <w:p w14:paraId="3FDB01BD" w14:textId="77777777" w:rsidR="005D63DD" w:rsidRPr="00D02D5F" w:rsidRDefault="005D63DD" w:rsidP="000800E4">
            <w:pPr>
              <w:jc w:val="both"/>
              <w:rPr>
                <w:sz w:val="19"/>
                <w:szCs w:val="19"/>
              </w:rPr>
            </w:pPr>
            <w:r w:rsidRPr="00D02D5F">
              <w:rPr>
                <w:sz w:val="19"/>
                <w:szCs w:val="19"/>
              </w:rPr>
              <w:t>---</w:t>
            </w:r>
          </w:p>
        </w:tc>
        <w:tc>
          <w:tcPr>
            <w:tcW w:w="1723" w:type="dxa"/>
            <w:gridSpan w:val="3"/>
            <w:tcBorders>
              <w:top w:val="single" w:sz="4" w:space="0" w:color="auto"/>
              <w:left w:val="single" w:sz="4" w:space="0" w:color="auto"/>
              <w:bottom w:val="single" w:sz="4" w:space="0" w:color="auto"/>
              <w:right w:val="single" w:sz="4" w:space="0" w:color="auto"/>
            </w:tcBorders>
          </w:tcPr>
          <w:p w14:paraId="4FDE90D7" w14:textId="77777777" w:rsidR="005D63DD" w:rsidRPr="00D02D5F" w:rsidRDefault="005D63DD" w:rsidP="000800E4">
            <w:pPr>
              <w:jc w:val="both"/>
              <w:rPr>
                <w:sz w:val="19"/>
                <w:szCs w:val="19"/>
              </w:rPr>
            </w:pPr>
            <w:r w:rsidRPr="00D02D5F">
              <w:rPr>
                <w:sz w:val="19"/>
                <w:szCs w:val="19"/>
              </w:rPr>
              <w:t>---</w:t>
            </w:r>
          </w:p>
        </w:tc>
        <w:tc>
          <w:tcPr>
            <w:tcW w:w="2743" w:type="dxa"/>
            <w:gridSpan w:val="9"/>
            <w:tcBorders>
              <w:top w:val="single" w:sz="4" w:space="0" w:color="auto"/>
              <w:left w:val="single" w:sz="4" w:space="0" w:color="auto"/>
              <w:bottom w:val="single" w:sz="4" w:space="0" w:color="auto"/>
              <w:right w:val="single" w:sz="4" w:space="0" w:color="auto"/>
            </w:tcBorders>
          </w:tcPr>
          <w:p w14:paraId="28677880" w14:textId="77777777" w:rsidR="005D63DD" w:rsidRPr="00D02D5F" w:rsidRDefault="005D63DD" w:rsidP="000800E4">
            <w:pPr>
              <w:jc w:val="both"/>
              <w:rPr>
                <w:sz w:val="19"/>
                <w:szCs w:val="19"/>
              </w:rPr>
            </w:pPr>
            <w:r w:rsidRPr="00D02D5F">
              <w:rPr>
                <w:sz w:val="19"/>
                <w:szCs w:val="19"/>
              </w:rPr>
              <w:t>---</w:t>
            </w:r>
          </w:p>
        </w:tc>
      </w:tr>
      <w:tr w:rsidR="005D63DD" w14:paraId="57E7825C" w14:textId="77777777" w:rsidTr="000800E4">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58A89EF8" w14:textId="77777777" w:rsidR="005D63DD" w:rsidRPr="00D02D5F" w:rsidRDefault="005D63DD" w:rsidP="000800E4">
            <w:pPr>
              <w:jc w:val="both"/>
              <w:rPr>
                <w:sz w:val="19"/>
                <w:szCs w:val="19"/>
              </w:rPr>
            </w:pPr>
            <w:r w:rsidRPr="00D02D5F">
              <w:rPr>
                <w:b/>
                <w:sz w:val="19"/>
                <w:szCs w:val="19"/>
              </w:rPr>
              <w:t>Předměty příslušného studijního programu a způsob zapojení do jejich výuky, příp. další zapojení do uskutečňování studijního programu</w:t>
            </w:r>
          </w:p>
        </w:tc>
      </w:tr>
      <w:tr w:rsidR="005D63DD" w:rsidRPr="00D6509E" w14:paraId="0E13361D" w14:textId="77777777" w:rsidTr="000800E4">
        <w:trPr>
          <w:trHeight w:val="359"/>
        </w:trPr>
        <w:tc>
          <w:tcPr>
            <w:tcW w:w="10209" w:type="dxa"/>
            <w:gridSpan w:val="19"/>
            <w:tcBorders>
              <w:top w:val="nil"/>
              <w:left w:val="single" w:sz="4" w:space="0" w:color="auto"/>
              <w:bottom w:val="single" w:sz="4" w:space="0" w:color="auto"/>
              <w:right w:val="single" w:sz="4" w:space="0" w:color="auto"/>
            </w:tcBorders>
          </w:tcPr>
          <w:p w14:paraId="6780DD55" w14:textId="0034F568" w:rsidR="005D63DD" w:rsidRPr="00D02D5F" w:rsidRDefault="00831BCC" w:rsidP="009E358E">
            <w:pPr>
              <w:spacing w:before="80" w:after="60"/>
              <w:jc w:val="both"/>
              <w:rPr>
                <w:sz w:val="19"/>
                <w:szCs w:val="19"/>
              </w:rPr>
            </w:pPr>
            <w:r w:rsidRPr="00026571">
              <w:rPr>
                <w:sz w:val="19"/>
                <w:szCs w:val="19"/>
              </w:rPr>
              <w:t>Chemistry and Physics of Surfaces and Phase Interfaces</w:t>
            </w:r>
            <w:r w:rsidRPr="00D02D5F">
              <w:rPr>
                <w:sz w:val="19"/>
                <w:szCs w:val="19"/>
              </w:rPr>
              <w:t xml:space="preserve"> </w:t>
            </w:r>
            <w:r w:rsidR="005D63DD" w:rsidRPr="00D02D5F">
              <w:rPr>
                <w:sz w:val="19"/>
                <w:szCs w:val="19"/>
              </w:rPr>
              <w:t>(garant předmětu)</w:t>
            </w:r>
          </w:p>
          <w:p w14:paraId="55B804E2" w14:textId="1FC4E731" w:rsidR="005D63DD" w:rsidRPr="00D02D5F" w:rsidRDefault="00831BCC" w:rsidP="009E358E">
            <w:pPr>
              <w:spacing w:before="60" w:after="80"/>
              <w:jc w:val="both"/>
              <w:rPr>
                <w:sz w:val="19"/>
                <w:szCs w:val="19"/>
              </w:rPr>
            </w:pPr>
            <w:r w:rsidRPr="00026571">
              <w:rPr>
                <w:sz w:val="19"/>
                <w:szCs w:val="19"/>
              </w:rPr>
              <w:t>Thermodynamics and Electrochemistry of Biomaterials</w:t>
            </w:r>
            <w:r w:rsidRPr="00D02D5F">
              <w:rPr>
                <w:sz w:val="19"/>
                <w:szCs w:val="19"/>
              </w:rPr>
              <w:t xml:space="preserve"> </w:t>
            </w:r>
            <w:r w:rsidR="005D63DD" w:rsidRPr="00D02D5F">
              <w:rPr>
                <w:sz w:val="19"/>
                <w:szCs w:val="19"/>
              </w:rPr>
              <w:t>(garant předmětu)</w:t>
            </w:r>
          </w:p>
          <w:p w14:paraId="0FA02760" w14:textId="77777777" w:rsidR="005D63DD" w:rsidRPr="00D02D5F" w:rsidRDefault="005D63DD" w:rsidP="009E358E">
            <w:pPr>
              <w:spacing w:before="80" w:after="80"/>
              <w:jc w:val="both"/>
              <w:rPr>
                <w:b/>
                <w:sz w:val="19"/>
                <w:szCs w:val="19"/>
                <w:u w:val="single"/>
              </w:rPr>
            </w:pPr>
            <w:r w:rsidRPr="00D02D5F">
              <w:rPr>
                <w:b/>
                <w:sz w:val="19"/>
                <w:szCs w:val="19"/>
                <w:u w:val="single"/>
              </w:rPr>
              <w:t>Školitel, vyučující, člen oborové rady</w:t>
            </w:r>
          </w:p>
        </w:tc>
      </w:tr>
      <w:tr w:rsidR="005D63DD" w14:paraId="011642F1" w14:textId="77777777" w:rsidTr="000800E4">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120FBEC5" w14:textId="77777777" w:rsidR="005D63DD" w:rsidRPr="00D02D5F" w:rsidRDefault="005D63DD" w:rsidP="000800E4">
            <w:pPr>
              <w:jc w:val="both"/>
              <w:rPr>
                <w:sz w:val="19"/>
                <w:szCs w:val="19"/>
              </w:rPr>
            </w:pPr>
            <w:r w:rsidRPr="00D02D5F">
              <w:rPr>
                <w:b/>
                <w:sz w:val="19"/>
                <w:szCs w:val="19"/>
              </w:rPr>
              <w:t xml:space="preserve">Údaje o vzdělání na VŠ </w:t>
            </w:r>
          </w:p>
        </w:tc>
      </w:tr>
      <w:tr w:rsidR="005D63DD" w14:paraId="4359ADD4" w14:textId="77777777" w:rsidTr="000800E4">
        <w:trPr>
          <w:trHeight w:val="265"/>
        </w:trPr>
        <w:tc>
          <w:tcPr>
            <w:tcW w:w="10209" w:type="dxa"/>
            <w:gridSpan w:val="19"/>
            <w:tcBorders>
              <w:top w:val="single" w:sz="4" w:space="0" w:color="auto"/>
              <w:left w:val="single" w:sz="4" w:space="0" w:color="auto"/>
              <w:bottom w:val="single" w:sz="4" w:space="0" w:color="auto"/>
              <w:right w:val="single" w:sz="4" w:space="0" w:color="auto"/>
            </w:tcBorders>
          </w:tcPr>
          <w:p w14:paraId="4E12D3F1" w14:textId="77777777" w:rsidR="005D63DD" w:rsidRPr="00D02D5F" w:rsidRDefault="005D63DD" w:rsidP="009E358E">
            <w:pPr>
              <w:spacing w:before="80" w:after="80"/>
              <w:jc w:val="both"/>
              <w:rPr>
                <w:b/>
                <w:sz w:val="19"/>
                <w:szCs w:val="19"/>
              </w:rPr>
            </w:pPr>
            <w:r w:rsidRPr="00D02D5F">
              <w:rPr>
                <w:rFonts w:eastAsia="Calibri"/>
                <w:sz w:val="19"/>
                <w:szCs w:val="19"/>
              </w:rPr>
              <w:t xml:space="preserve">2004: UTB Zlín, FT, SP </w:t>
            </w:r>
            <w:r w:rsidRPr="00D02D5F">
              <w:rPr>
                <w:sz w:val="19"/>
                <w:szCs w:val="19"/>
              </w:rPr>
              <w:t>Chemie a technologie materiálů</w:t>
            </w:r>
            <w:r w:rsidRPr="00D02D5F">
              <w:rPr>
                <w:rFonts w:eastAsia="Calibri"/>
                <w:sz w:val="19"/>
                <w:szCs w:val="19"/>
              </w:rPr>
              <w:t xml:space="preserve">, </w:t>
            </w:r>
            <w:r w:rsidRPr="00D02D5F">
              <w:rPr>
                <w:sz w:val="19"/>
                <w:szCs w:val="19"/>
              </w:rPr>
              <w:t>obor</w:t>
            </w:r>
            <w:r w:rsidRPr="00D02D5F">
              <w:rPr>
                <w:rFonts w:eastAsia="Calibri"/>
                <w:sz w:val="19"/>
                <w:szCs w:val="19"/>
              </w:rPr>
              <w:t xml:space="preserve"> Technologie makromolekulárních látek</w:t>
            </w:r>
            <w:r w:rsidRPr="00D02D5F">
              <w:rPr>
                <w:sz w:val="19"/>
                <w:szCs w:val="19"/>
              </w:rPr>
              <w:t>, Ph.D.</w:t>
            </w:r>
          </w:p>
        </w:tc>
      </w:tr>
      <w:tr w:rsidR="005D63DD" w14:paraId="401EBF14" w14:textId="77777777" w:rsidTr="000800E4">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626E64D2" w14:textId="77777777" w:rsidR="005D63DD" w:rsidRPr="00D02D5F" w:rsidRDefault="005D63DD" w:rsidP="000800E4">
            <w:pPr>
              <w:jc w:val="both"/>
              <w:rPr>
                <w:b/>
                <w:sz w:val="19"/>
                <w:szCs w:val="19"/>
              </w:rPr>
            </w:pPr>
            <w:r w:rsidRPr="00D02D5F">
              <w:rPr>
                <w:b/>
                <w:sz w:val="19"/>
                <w:szCs w:val="19"/>
              </w:rPr>
              <w:t>Údaje o odborném působení od absolvování VŠ</w:t>
            </w:r>
          </w:p>
        </w:tc>
      </w:tr>
      <w:tr w:rsidR="005D63DD" w14:paraId="5FF68568" w14:textId="77777777" w:rsidTr="000800E4">
        <w:trPr>
          <w:trHeight w:val="1090"/>
        </w:trPr>
        <w:tc>
          <w:tcPr>
            <w:tcW w:w="10209" w:type="dxa"/>
            <w:gridSpan w:val="19"/>
            <w:tcBorders>
              <w:top w:val="single" w:sz="4" w:space="0" w:color="auto"/>
              <w:left w:val="single" w:sz="4" w:space="0" w:color="auto"/>
              <w:bottom w:val="single" w:sz="4" w:space="0" w:color="auto"/>
              <w:right w:val="single" w:sz="4" w:space="0" w:color="auto"/>
            </w:tcBorders>
          </w:tcPr>
          <w:p w14:paraId="76954697" w14:textId="77777777" w:rsidR="005D63DD" w:rsidRPr="00D02D5F" w:rsidRDefault="005D63DD" w:rsidP="009E358E">
            <w:pPr>
              <w:spacing w:before="60"/>
              <w:jc w:val="both"/>
              <w:rPr>
                <w:sz w:val="19"/>
                <w:szCs w:val="19"/>
              </w:rPr>
            </w:pPr>
            <w:r w:rsidRPr="00D02D5F">
              <w:rPr>
                <w:sz w:val="19"/>
                <w:szCs w:val="19"/>
              </w:rPr>
              <w:t>02/2002 – 09/2002: University of Aveiro, CICECO Department of Chemistry, Portugalsko, EC Marie Curie stipendium, vědeckovýzkumný pracovník</w:t>
            </w:r>
          </w:p>
          <w:p w14:paraId="57C21760" w14:textId="77777777" w:rsidR="005D63DD" w:rsidRPr="00D02D5F" w:rsidRDefault="005D63DD" w:rsidP="009E358E">
            <w:pPr>
              <w:jc w:val="both"/>
              <w:rPr>
                <w:sz w:val="19"/>
                <w:szCs w:val="19"/>
              </w:rPr>
            </w:pPr>
            <w:r w:rsidRPr="00D02D5F">
              <w:rPr>
                <w:sz w:val="19"/>
                <w:szCs w:val="19"/>
              </w:rPr>
              <w:t>09/2004 – 09/2005: University of Aveiro, CICECO Department of Chemistry, Portugalsko, post-doktorský pobyt, vědeckovýzkumný pracovník</w:t>
            </w:r>
          </w:p>
          <w:p w14:paraId="4C0795EA" w14:textId="77777777" w:rsidR="005D63DD" w:rsidRPr="00D02D5F" w:rsidRDefault="005D63DD" w:rsidP="009E358E">
            <w:pPr>
              <w:jc w:val="both"/>
              <w:rPr>
                <w:sz w:val="19"/>
                <w:szCs w:val="19"/>
              </w:rPr>
            </w:pPr>
            <w:r w:rsidRPr="00D02D5F">
              <w:rPr>
                <w:sz w:val="19"/>
                <w:szCs w:val="19"/>
              </w:rPr>
              <w:t>09/2005 – 08/2007: UTB Zlín, FT, Ústav fyziky a materiálového inženýrství, odborný asistent</w:t>
            </w:r>
          </w:p>
          <w:p w14:paraId="5A0F1C41" w14:textId="77777777" w:rsidR="005D63DD" w:rsidRPr="00D02D5F" w:rsidRDefault="005D63DD" w:rsidP="009E358E">
            <w:pPr>
              <w:jc w:val="both"/>
              <w:rPr>
                <w:sz w:val="19"/>
                <w:szCs w:val="19"/>
              </w:rPr>
            </w:pPr>
            <w:r w:rsidRPr="00D02D5F">
              <w:rPr>
                <w:sz w:val="19"/>
                <w:szCs w:val="19"/>
              </w:rPr>
              <w:t>09/2007 – 10/2008: UTB Zlín, Univerzitní institut, výzkumný pracovník</w:t>
            </w:r>
          </w:p>
          <w:p w14:paraId="10BBD92F" w14:textId="77777777" w:rsidR="005D63DD" w:rsidRPr="00D02D5F" w:rsidRDefault="005D63DD" w:rsidP="009E358E">
            <w:pPr>
              <w:jc w:val="both"/>
              <w:rPr>
                <w:sz w:val="19"/>
                <w:szCs w:val="19"/>
              </w:rPr>
            </w:pPr>
            <w:r w:rsidRPr="00D02D5F">
              <w:rPr>
                <w:sz w:val="19"/>
                <w:szCs w:val="19"/>
              </w:rPr>
              <w:t>11/2008 – dosud: UTB Zlín, vědecko-výzkumný pracovník, docent</w:t>
            </w:r>
          </w:p>
          <w:p w14:paraId="1187A550" w14:textId="77777777" w:rsidR="005D63DD" w:rsidRPr="00D02D5F" w:rsidRDefault="005D63DD" w:rsidP="009E358E">
            <w:pPr>
              <w:jc w:val="both"/>
              <w:rPr>
                <w:sz w:val="19"/>
                <w:szCs w:val="19"/>
              </w:rPr>
            </w:pPr>
            <w:r w:rsidRPr="00D02D5F">
              <w:rPr>
                <w:sz w:val="19"/>
                <w:szCs w:val="19"/>
              </w:rPr>
              <w:t>09/2016 – dosud: UTB Zlín, FT, Ústav technologie tuků, tenzidů a kosmetiky, ředitel</w:t>
            </w:r>
          </w:p>
          <w:p w14:paraId="1BDD9B3F" w14:textId="42BF204D" w:rsidR="005D63DD" w:rsidRPr="00D02D5F" w:rsidRDefault="005D63DD" w:rsidP="009E358E">
            <w:pPr>
              <w:spacing w:before="80" w:after="60"/>
              <w:jc w:val="both"/>
              <w:rPr>
                <w:sz w:val="19"/>
                <w:szCs w:val="19"/>
              </w:rPr>
            </w:pPr>
            <w:r w:rsidRPr="00D02D5F">
              <w:rPr>
                <w:color w:val="000000"/>
                <w:sz w:val="19"/>
                <w:szCs w:val="19"/>
              </w:rPr>
              <w:t xml:space="preserve">Další odborné zkušenosti: </w:t>
            </w:r>
            <w:r w:rsidRPr="00976C3F">
              <w:rPr>
                <w:sz w:val="19"/>
                <w:szCs w:val="19"/>
              </w:rPr>
              <w:t>Materials and Design, Elsevier</w:t>
            </w:r>
            <w:r w:rsidRPr="00D02D5F">
              <w:rPr>
                <w:sz w:val="19"/>
                <w:szCs w:val="19"/>
              </w:rPr>
              <w:t xml:space="preserve"> (člen ediční rady, 2009 – dosud)</w:t>
            </w:r>
            <w:r w:rsidRPr="00C02BD9">
              <w:rPr>
                <w:sz w:val="19"/>
                <w:szCs w:val="19"/>
              </w:rPr>
              <w:t xml:space="preserve">, </w:t>
            </w:r>
            <w:r w:rsidRPr="00976C3F">
              <w:rPr>
                <w:sz w:val="19"/>
                <w:szCs w:val="19"/>
              </w:rPr>
              <w:t>Materials Science in Semiconductor Processing, Elsevier</w:t>
            </w:r>
            <w:r w:rsidRPr="00D02D5F">
              <w:rPr>
                <w:sz w:val="19"/>
                <w:szCs w:val="19"/>
              </w:rPr>
              <w:t xml:space="preserve"> (člen ediční rady, 2013 – dosud)</w:t>
            </w:r>
            <w:r w:rsidRPr="00CE7448">
              <w:rPr>
                <w:sz w:val="19"/>
                <w:szCs w:val="19"/>
              </w:rPr>
              <w:t xml:space="preserve">, </w:t>
            </w:r>
            <w:r w:rsidRPr="00CE7448">
              <w:rPr>
                <w:color w:val="000000"/>
                <w:sz w:val="19"/>
                <w:szCs w:val="19"/>
              </w:rPr>
              <w:t>posuzovatel národních i mezinárodních grantových přihlášek, recenzent publikací pro mezinárodní odborné časopisy</w:t>
            </w:r>
          </w:p>
          <w:p w14:paraId="1F9987AC" w14:textId="6A03318E" w:rsidR="005D63DD" w:rsidRPr="00D02D5F" w:rsidRDefault="005D63DD" w:rsidP="00CE7448">
            <w:pPr>
              <w:spacing w:before="80" w:after="60"/>
              <w:jc w:val="both"/>
              <w:rPr>
                <w:sz w:val="19"/>
                <w:szCs w:val="19"/>
              </w:rPr>
            </w:pPr>
            <w:r w:rsidRPr="00D02D5F">
              <w:rPr>
                <w:sz w:val="19"/>
                <w:szCs w:val="19"/>
              </w:rPr>
              <w:t xml:space="preserve">Členství v mezinárodních organizacích: </w:t>
            </w:r>
            <w:r>
              <w:t>International Union for Vacuum Science, Technique and Applications</w:t>
            </w:r>
          </w:p>
        </w:tc>
      </w:tr>
      <w:tr w:rsidR="005D63DD" w14:paraId="45BD0B5E" w14:textId="77777777" w:rsidTr="000800E4">
        <w:trPr>
          <w:trHeight w:val="250"/>
        </w:trPr>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0F68E244" w14:textId="77777777" w:rsidR="005D63DD" w:rsidRPr="00D02D5F" w:rsidRDefault="005D63DD" w:rsidP="000800E4">
            <w:pPr>
              <w:jc w:val="both"/>
              <w:rPr>
                <w:sz w:val="19"/>
                <w:szCs w:val="19"/>
              </w:rPr>
            </w:pPr>
            <w:r w:rsidRPr="00D02D5F">
              <w:rPr>
                <w:b/>
                <w:sz w:val="19"/>
                <w:szCs w:val="19"/>
              </w:rPr>
              <w:t>Zkušenosti s vedením kvalifikačních a rigorózních prací</w:t>
            </w:r>
          </w:p>
        </w:tc>
      </w:tr>
      <w:tr w:rsidR="005D63DD" w:rsidRPr="00D6509E" w14:paraId="799AE1BF" w14:textId="77777777" w:rsidTr="000800E4">
        <w:trPr>
          <w:trHeight w:val="221"/>
        </w:trPr>
        <w:tc>
          <w:tcPr>
            <w:tcW w:w="10209" w:type="dxa"/>
            <w:gridSpan w:val="19"/>
            <w:tcBorders>
              <w:top w:val="single" w:sz="4" w:space="0" w:color="auto"/>
              <w:left w:val="single" w:sz="4" w:space="0" w:color="auto"/>
              <w:bottom w:val="single" w:sz="4" w:space="0" w:color="auto"/>
              <w:right w:val="single" w:sz="4" w:space="0" w:color="auto"/>
            </w:tcBorders>
          </w:tcPr>
          <w:p w14:paraId="0069E5A0" w14:textId="77777777" w:rsidR="005D63DD" w:rsidRPr="00C02BD9" w:rsidRDefault="005D63DD" w:rsidP="009E358E">
            <w:pPr>
              <w:pStyle w:val="TableParagraph"/>
              <w:spacing w:before="80" w:after="80"/>
              <w:ind w:left="0"/>
              <w:jc w:val="both"/>
              <w:rPr>
                <w:sz w:val="19"/>
                <w:szCs w:val="19"/>
                <w:lang w:val="cs-CZ"/>
              </w:rPr>
            </w:pPr>
            <w:r w:rsidRPr="00D02D5F">
              <w:rPr>
                <w:sz w:val="19"/>
                <w:szCs w:val="19"/>
                <w:lang w:val="cs-CZ"/>
              </w:rPr>
              <w:t>Počet obhájených prací, které vyučující vedl v období 2014 – 2018</w:t>
            </w:r>
            <w:r w:rsidRPr="00EE462E">
              <w:rPr>
                <w:sz w:val="19"/>
                <w:szCs w:val="19"/>
                <w:lang w:val="cs-CZ"/>
              </w:rPr>
              <w:t xml:space="preserve">: </w:t>
            </w:r>
            <w:r w:rsidRPr="00EE462E">
              <w:rPr>
                <w:b/>
                <w:sz w:val="19"/>
                <w:szCs w:val="19"/>
                <w:lang w:val="cs-CZ"/>
              </w:rPr>
              <w:t>2</w:t>
            </w:r>
            <w:r w:rsidRPr="00EE462E">
              <w:rPr>
                <w:sz w:val="19"/>
                <w:szCs w:val="19"/>
                <w:lang w:val="cs-CZ"/>
              </w:rPr>
              <w:t xml:space="preserve"> BP, </w:t>
            </w:r>
            <w:r w:rsidRPr="00EE462E">
              <w:rPr>
                <w:b/>
                <w:sz w:val="19"/>
                <w:szCs w:val="19"/>
                <w:lang w:val="cs-CZ"/>
              </w:rPr>
              <w:t>4</w:t>
            </w:r>
            <w:r w:rsidRPr="00EE462E">
              <w:rPr>
                <w:sz w:val="19"/>
                <w:szCs w:val="19"/>
                <w:lang w:val="cs-CZ"/>
              </w:rPr>
              <w:t xml:space="preserve"> DP, </w:t>
            </w:r>
            <w:r w:rsidRPr="00EE462E">
              <w:rPr>
                <w:b/>
                <w:sz w:val="19"/>
                <w:szCs w:val="19"/>
                <w:lang w:val="cs-CZ"/>
              </w:rPr>
              <w:t>1</w:t>
            </w:r>
            <w:r w:rsidRPr="00EE462E">
              <w:rPr>
                <w:sz w:val="19"/>
                <w:szCs w:val="19"/>
                <w:lang w:val="cs-CZ"/>
              </w:rPr>
              <w:t xml:space="preserve"> DisP.</w:t>
            </w:r>
          </w:p>
        </w:tc>
      </w:tr>
      <w:tr w:rsidR="005D63DD" w14:paraId="6DE442A6" w14:textId="77777777" w:rsidTr="00D02D5F">
        <w:trPr>
          <w:cantSplit/>
        </w:trPr>
        <w:tc>
          <w:tcPr>
            <w:tcW w:w="33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5D34630" w14:textId="77777777" w:rsidR="005D63DD" w:rsidRPr="00D02D5F" w:rsidRDefault="005D63DD" w:rsidP="000800E4">
            <w:pPr>
              <w:jc w:val="both"/>
              <w:rPr>
                <w:sz w:val="19"/>
                <w:szCs w:val="19"/>
              </w:rPr>
            </w:pPr>
            <w:r w:rsidRPr="00D02D5F">
              <w:rPr>
                <w:b/>
                <w:sz w:val="19"/>
                <w:szCs w:val="19"/>
              </w:rPr>
              <w:t xml:space="preserve">Obor habilitačního řízení </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5387395" w14:textId="77777777" w:rsidR="005D63DD" w:rsidRPr="00D02D5F" w:rsidRDefault="005D63DD" w:rsidP="000800E4">
            <w:pPr>
              <w:jc w:val="both"/>
              <w:rPr>
                <w:sz w:val="19"/>
                <w:szCs w:val="19"/>
              </w:rPr>
            </w:pPr>
            <w:r w:rsidRPr="00D02D5F">
              <w:rPr>
                <w:b/>
                <w:sz w:val="19"/>
                <w:szCs w:val="19"/>
              </w:rPr>
              <w:t>Rok udělení hodnosti</w:t>
            </w:r>
          </w:p>
        </w:tc>
        <w:tc>
          <w:tcPr>
            <w:tcW w:w="2276" w:type="dxa"/>
            <w:gridSpan w:val="7"/>
            <w:tcBorders>
              <w:top w:val="single" w:sz="4" w:space="0" w:color="auto"/>
              <w:left w:val="single" w:sz="4" w:space="0" w:color="auto"/>
              <w:bottom w:val="single" w:sz="4" w:space="0" w:color="auto"/>
              <w:right w:val="single" w:sz="12" w:space="0" w:color="auto"/>
            </w:tcBorders>
            <w:shd w:val="clear" w:color="auto" w:fill="F7CAAC"/>
            <w:hideMark/>
          </w:tcPr>
          <w:p w14:paraId="71B6F44A" w14:textId="77777777" w:rsidR="005D63DD" w:rsidRPr="00D02D5F" w:rsidRDefault="005D63DD" w:rsidP="000800E4">
            <w:pPr>
              <w:jc w:val="both"/>
              <w:rPr>
                <w:sz w:val="19"/>
                <w:szCs w:val="19"/>
              </w:rPr>
            </w:pPr>
            <w:r w:rsidRPr="00D02D5F">
              <w:rPr>
                <w:b/>
                <w:sz w:val="19"/>
                <w:szCs w:val="19"/>
              </w:rPr>
              <w:t>Řízení konáno na VŠ</w:t>
            </w:r>
          </w:p>
        </w:tc>
        <w:tc>
          <w:tcPr>
            <w:tcW w:w="2410"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12C6C0EF" w14:textId="77777777" w:rsidR="005D63DD" w:rsidRPr="00D02D5F" w:rsidRDefault="005D63DD" w:rsidP="000800E4">
            <w:pPr>
              <w:jc w:val="both"/>
              <w:rPr>
                <w:b/>
                <w:sz w:val="19"/>
                <w:szCs w:val="19"/>
              </w:rPr>
            </w:pPr>
            <w:r w:rsidRPr="00D02D5F">
              <w:rPr>
                <w:b/>
                <w:sz w:val="19"/>
                <w:szCs w:val="19"/>
              </w:rPr>
              <w:t>Ohlasy publikací</w:t>
            </w:r>
          </w:p>
        </w:tc>
      </w:tr>
      <w:tr w:rsidR="005D63DD" w14:paraId="452B184E" w14:textId="77777777" w:rsidTr="00D02D5F">
        <w:trPr>
          <w:cantSplit/>
        </w:trPr>
        <w:tc>
          <w:tcPr>
            <w:tcW w:w="3398" w:type="dxa"/>
            <w:gridSpan w:val="4"/>
            <w:tcBorders>
              <w:top w:val="single" w:sz="4" w:space="0" w:color="auto"/>
              <w:left w:val="single" w:sz="4" w:space="0" w:color="auto"/>
              <w:bottom w:val="single" w:sz="4" w:space="0" w:color="auto"/>
              <w:right w:val="single" w:sz="4" w:space="0" w:color="auto"/>
            </w:tcBorders>
          </w:tcPr>
          <w:p w14:paraId="68DDD27D" w14:textId="77777777" w:rsidR="005D63DD" w:rsidRPr="00D02D5F" w:rsidRDefault="005D63DD" w:rsidP="009E358E">
            <w:pPr>
              <w:spacing w:before="20" w:after="20"/>
              <w:jc w:val="both"/>
              <w:rPr>
                <w:sz w:val="19"/>
                <w:szCs w:val="19"/>
              </w:rPr>
            </w:pPr>
            <w:r w:rsidRPr="00D02D5F">
              <w:rPr>
                <w:rFonts w:eastAsia="Calibri"/>
                <w:sz w:val="19"/>
                <w:szCs w:val="19"/>
              </w:rPr>
              <w:t>Fyzikální chemie</w:t>
            </w:r>
          </w:p>
        </w:tc>
        <w:tc>
          <w:tcPr>
            <w:tcW w:w="2125" w:type="dxa"/>
            <w:gridSpan w:val="2"/>
            <w:tcBorders>
              <w:top w:val="single" w:sz="4" w:space="0" w:color="auto"/>
              <w:left w:val="single" w:sz="4" w:space="0" w:color="auto"/>
              <w:bottom w:val="single" w:sz="4" w:space="0" w:color="auto"/>
              <w:right w:val="single" w:sz="4" w:space="0" w:color="auto"/>
            </w:tcBorders>
          </w:tcPr>
          <w:p w14:paraId="20E0ECBD" w14:textId="77777777" w:rsidR="005D63DD" w:rsidRPr="00D02D5F" w:rsidRDefault="005D63DD" w:rsidP="009E358E">
            <w:pPr>
              <w:spacing w:before="20" w:after="20"/>
              <w:jc w:val="both"/>
              <w:rPr>
                <w:sz w:val="19"/>
                <w:szCs w:val="19"/>
              </w:rPr>
            </w:pPr>
            <w:r w:rsidRPr="00D02D5F">
              <w:rPr>
                <w:sz w:val="19"/>
                <w:szCs w:val="19"/>
              </w:rPr>
              <w:t>2008</w:t>
            </w:r>
          </w:p>
        </w:tc>
        <w:tc>
          <w:tcPr>
            <w:tcW w:w="2276" w:type="dxa"/>
            <w:gridSpan w:val="7"/>
            <w:tcBorders>
              <w:top w:val="single" w:sz="4" w:space="0" w:color="auto"/>
              <w:left w:val="single" w:sz="4" w:space="0" w:color="auto"/>
              <w:bottom w:val="single" w:sz="4" w:space="0" w:color="auto"/>
              <w:right w:val="single" w:sz="12" w:space="0" w:color="auto"/>
            </w:tcBorders>
          </w:tcPr>
          <w:p w14:paraId="6FE6D4A4" w14:textId="77777777" w:rsidR="005D63DD" w:rsidRPr="00D02D5F" w:rsidRDefault="005D63DD" w:rsidP="009E358E">
            <w:pPr>
              <w:spacing w:before="20" w:after="20"/>
              <w:jc w:val="both"/>
              <w:rPr>
                <w:sz w:val="19"/>
                <w:szCs w:val="19"/>
              </w:rPr>
            </w:pPr>
            <w:r w:rsidRPr="00D02D5F">
              <w:rPr>
                <w:sz w:val="19"/>
                <w:szCs w:val="19"/>
              </w:rPr>
              <w:t>VUT Brno</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05788A72" w14:textId="77777777" w:rsidR="005D63DD" w:rsidRPr="00D02D5F" w:rsidRDefault="005D63DD" w:rsidP="000800E4">
            <w:pPr>
              <w:jc w:val="both"/>
              <w:rPr>
                <w:sz w:val="19"/>
                <w:szCs w:val="19"/>
              </w:rPr>
            </w:pPr>
            <w:r w:rsidRPr="00D02D5F">
              <w:rPr>
                <w:b/>
                <w:sz w:val="19"/>
                <w:szCs w:val="19"/>
              </w:rPr>
              <w:t>WOS</w:t>
            </w:r>
          </w:p>
        </w:tc>
        <w:tc>
          <w:tcPr>
            <w:tcW w:w="8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63FC6B" w14:textId="77777777" w:rsidR="005D63DD" w:rsidRPr="00D02D5F" w:rsidRDefault="005D63DD" w:rsidP="000800E4">
            <w:pPr>
              <w:jc w:val="both"/>
              <w:rPr>
                <w:sz w:val="19"/>
                <w:szCs w:val="19"/>
              </w:rPr>
            </w:pPr>
            <w:r w:rsidRPr="00D02D5F">
              <w:rPr>
                <w:b/>
                <w:sz w:val="19"/>
                <w:szCs w:val="19"/>
              </w:rPr>
              <w:t>Scopus</w:t>
            </w:r>
          </w:p>
        </w:tc>
        <w:tc>
          <w:tcPr>
            <w:tcW w:w="856" w:type="dxa"/>
            <w:tcBorders>
              <w:top w:val="single" w:sz="4" w:space="0" w:color="auto"/>
              <w:left w:val="single" w:sz="4" w:space="0" w:color="auto"/>
              <w:bottom w:val="single" w:sz="4" w:space="0" w:color="auto"/>
              <w:right w:val="single" w:sz="4" w:space="0" w:color="auto"/>
            </w:tcBorders>
            <w:shd w:val="clear" w:color="auto" w:fill="F7CAAC"/>
            <w:hideMark/>
          </w:tcPr>
          <w:p w14:paraId="22D7A03D" w14:textId="77777777" w:rsidR="005D63DD" w:rsidRPr="00D02D5F" w:rsidRDefault="005D63DD" w:rsidP="000800E4">
            <w:pPr>
              <w:jc w:val="both"/>
              <w:rPr>
                <w:sz w:val="19"/>
                <w:szCs w:val="19"/>
              </w:rPr>
            </w:pPr>
            <w:r w:rsidRPr="00D02D5F">
              <w:rPr>
                <w:b/>
                <w:sz w:val="19"/>
                <w:szCs w:val="19"/>
              </w:rPr>
              <w:t>ostatní</w:t>
            </w:r>
          </w:p>
        </w:tc>
      </w:tr>
      <w:tr w:rsidR="005D63DD" w:rsidRPr="002856CE" w14:paraId="0C144D54" w14:textId="77777777" w:rsidTr="00D02D5F">
        <w:trPr>
          <w:cantSplit/>
          <w:trHeight w:val="70"/>
        </w:trPr>
        <w:tc>
          <w:tcPr>
            <w:tcW w:w="33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1504181" w14:textId="77777777" w:rsidR="005D63DD" w:rsidRPr="00D02D5F" w:rsidRDefault="005D63DD" w:rsidP="000800E4">
            <w:pPr>
              <w:jc w:val="both"/>
              <w:rPr>
                <w:sz w:val="19"/>
                <w:szCs w:val="19"/>
              </w:rPr>
            </w:pPr>
            <w:r w:rsidRPr="00D02D5F">
              <w:rPr>
                <w:b/>
                <w:sz w:val="19"/>
                <w:szCs w:val="19"/>
              </w:rPr>
              <w:t>Obor jmenovacího řízení</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EEDAB30" w14:textId="77777777" w:rsidR="005D63DD" w:rsidRPr="00D02D5F" w:rsidRDefault="005D63DD" w:rsidP="000800E4">
            <w:pPr>
              <w:jc w:val="both"/>
              <w:rPr>
                <w:sz w:val="19"/>
                <w:szCs w:val="19"/>
              </w:rPr>
            </w:pPr>
            <w:r w:rsidRPr="00D02D5F">
              <w:rPr>
                <w:b/>
                <w:sz w:val="19"/>
                <w:szCs w:val="19"/>
              </w:rPr>
              <w:t>Rok udělení hodnosti</w:t>
            </w:r>
          </w:p>
        </w:tc>
        <w:tc>
          <w:tcPr>
            <w:tcW w:w="2276" w:type="dxa"/>
            <w:gridSpan w:val="7"/>
            <w:tcBorders>
              <w:top w:val="single" w:sz="4" w:space="0" w:color="auto"/>
              <w:left w:val="single" w:sz="4" w:space="0" w:color="auto"/>
              <w:bottom w:val="single" w:sz="4" w:space="0" w:color="auto"/>
              <w:right w:val="single" w:sz="12" w:space="0" w:color="auto"/>
            </w:tcBorders>
            <w:shd w:val="clear" w:color="auto" w:fill="F7CAAC"/>
            <w:hideMark/>
          </w:tcPr>
          <w:p w14:paraId="1ECD0231" w14:textId="77777777" w:rsidR="005D63DD" w:rsidRPr="00D02D5F" w:rsidRDefault="005D63DD" w:rsidP="000800E4">
            <w:pPr>
              <w:jc w:val="both"/>
              <w:rPr>
                <w:sz w:val="19"/>
                <w:szCs w:val="19"/>
              </w:rPr>
            </w:pPr>
            <w:r w:rsidRPr="00D02D5F">
              <w:rPr>
                <w:b/>
                <w:sz w:val="19"/>
                <w:szCs w:val="19"/>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39D9DCA8" w14:textId="77777777" w:rsidR="005D63DD" w:rsidRPr="00D02D5F" w:rsidRDefault="005D63DD" w:rsidP="000800E4">
            <w:pPr>
              <w:pStyle w:val="western"/>
              <w:spacing w:before="40" w:beforeAutospacing="0" w:line="240" w:lineRule="auto"/>
              <w:ind w:left="57" w:right="57"/>
              <w:rPr>
                <w:b/>
                <w:sz w:val="19"/>
                <w:szCs w:val="19"/>
                <w:highlight w:val="green"/>
              </w:rPr>
            </w:pPr>
            <w:r w:rsidRPr="00386F3C">
              <w:rPr>
                <w:b/>
                <w:sz w:val="19"/>
                <w:szCs w:val="19"/>
              </w:rPr>
              <w:t>783</w:t>
            </w:r>
          </w:p>
        </w:tc>
        <w:tc>
          <w:tcPr>
            <w:tcW w:w="845" w:type="dxa"/>
            <w:gridSpan w:val="2"/>
            <w:vMerge w:val="restart"/>
            <w:tcBorders>
              <w:top w:val="single" w:sz="4" w:space="0" w:color="auto"/>
              <w:left w:val="single" w:sz="4" w:space="0" w:color="auto"/>
              <w:bottom w:val="single" w:sz="4" w:space="0" w:color="auto"/>
              <w:right w:val="single" w:sz="4" w:space="0" w:color="auto"/>
            </w:tcBorders>
          </w:tcPr>
          <w:p w14:paraId="75F2DE1D" w14:textId="77777777" w:rsidR="005D63DD" w:rsidRPr="00D02D5F" w:rsidRDefault="005D63DD" w:rsidP="000800E4">
            <w:pPr>
              <w:pStyle w:val="western"/>
              <w:spacing w:before="40" w:beforeAutospacing="0" w:line="240" w:lineRule="auto"/>
              <w:ind w:left="57" w:right="57"/>
              <w:rPr>
                <w:b/>
                <w:sz w:val="19"/>
                <w:szCs w:val="19"/>
                <w:highlight w:val="green"/>
              </w:rPr>
            </w:pPr>
            <w:r w:rsidRPr="00386F3C">
              <w:rPr>
                <w:b/>
                <w:sz w:val="19"/>
                <w:szCs w:val="19"/>
              </w:rPr>
              <w:t>983</w:t>
            </w:r>
          </w:p>
        </w:tc>
        <w:tc>
          <w:tcPr>
            <w:tcW w:w="856" w:type="dxa"/>
            <w:vMerge w:val="restart"/>
            <w:tcBorders>
              <w:top w:val="single" w:sz="4" w:space="0" w:color="auto"/>
              <w:left w:val="single" w:sz="4" w:space="0" w:color="auto"/>
              <w:bottom w:val="single" w:sz="4" w:space="0" w:color="auto"/>
              <w:right w:val="single" w:sz="4" w:space="0" w:color="auto"/>
            </w:tcBorders>
          </w:tcPr>
          <w:p w14:paraId="013FEA83" w14:textId="77777777" w:rsidR="005D63DD" w:rsidRPr="00D02D5F" w:rsidRDefault="005D63DD" w:rsidP="000800E4">
            <w:pPr>
              <w:pStyle w:val="western"/>
              <w:spacing w:before="40" w:beforeAutospacing="0" w:line="240" w:lineRule="auto"/>
              <w:ind w:left="57" w:right="57"/>
              <w:rPr>
                <w:b/>
                <w:sz w:val="19"/>
                <w:szCs w:val="19"/>
              </w:rPr>
            </w:pPr>
            <w:r w:rsidRPr="00D02D5F">
              <w:rPr>
                <w:b/>
                <w:sz w:val="19"/>
                <w:szCs w:val="19"/>
              </w:rPr>
              <w:t>5</w:t>
            </w:r>
          </w:p>
        </w:tc>
      </w:tr>
      <w:tr w:rsidR="005D63DD" w14:paraId="68BB980E" w14:textId="77777777" w:rsidTr="00D02D5F">
        <w:trPr>
          <w:trHeight w:val="205"/>
        </w:trPr>
        <w:tc>
          <w:tcPr>
            <w:tcW w:w="3398" w:type="dxa"/>
            <w:gridSpan w:val="4"/>
            <w:tcBorders>
              <w:top w:val="single" w:sz="4" w:space="0" w:color="auto"/>
              <w:left w:val="single" w:sz="4" w:space="0" w:color="auto"/>
              <w:bottom w:val="single" w:sz="4" w:space="0" w:color="auto"/>
              <w:right w:val="single" w:sz="4" w:space="0" w:color="auto"/>
            </w:tcBorders>
          </w:tcPr>
          <w:p w14:paraId="01E749AA" w14:textId="77777777" w:rsidR="005D63DD" w:rsidRPr="00D02D5F" w:rsidRDefault="005D63DD" w:rsidP="000800E4">
            <w:pPr>
              <w:spacing w:before="40" w:after="40"/>
              <w:jc w:val="both"/>
              <w:rPr>
                <w:sz w:val="19"/>
                <w:szCs w:val="19"/>
              </w:rPr>
            </w:pPr>
            <w:r w:rsidRPr="00D02D5F">
              <w:rPr>
                <w:sz w:val="19"/>
                <w:szCs w:val="19"/>
              </w:rPr>
              <w:t>---</w:t>
            </w:r>
          </w:p>
        </w:tc>
        <w:tc>
          <w:tcPr>
            <w:tcW w:w="2125" w:type="dxa"/>
            <w:gridSpan w:val="2"/>
            <w:tcBorders>
              <w:top w:val="single" w:sz="4" w:space="0" w:color="auto"/>
              <w:left w:val="single" w:sz="4" w:space="0" w:color="auto"/>
              <w:bottom w:val="single" w:sz="4" w:space="0" w:color="auto"/>
              <w:right w:val="single" w:sz="4" w:space="0" w:color="auto"/>
            </w:tcBorders>
          </w:tcPr>
          <w:p w14:paraId="2101BBF0" w14:textId="77777777" w:rsidR="005D63DD" w:rsidRPr="00D02D5F" w:rsidRDefault="005D63DD" w:rsidP="000800E4">
            <w:pPr>
              <w:spacing w:before="40" w:after="40"/>
              <w:jc w:val="both"/>
              <w:rPr>
                <w:sz w:val="19"/>
                <w:szCs w:val="19"/>
              </w:rPr>
            </w:pPr>
            <w:r w:rsidRPr="00D02D5F">
              <w:rPr>
                <w:sz w:val="19"/>
                <w:szCs w:val="19"/>
              </w:rPr>
              <w:t>---</w:t>
            </w:r>
          </w:p>
        </w:tc>
        <w:tc>
          <w:tcPr>
            <w:tcW w:w="2276" w:type="dxa"/>
            <w:gridSpan w:val="7"/>
            <w:tcBorders>
              <w:top w:val="single" w:sz="4" w:space="0" w:color="auto"/>
              <w:left w:val="single" w:sz="4" w:space="0" w:color="auto"/>
              <w:bottom w:val="single" w:sz="4" w:space="0" w:color="auto"/>
              <w:right w:val="single" w:sz="12" w:space="0" w:color="auto"/>
            </w:tcBorders>
          </w:tcPr>
          <w:p w14:paraId="5A93B8B9" w14:textId="77777777" w:rsidR="005D63DD" w:rsidRPr="00D02D5F" w:rsidRDefault="005D63DD" w:rsidP="000800E4">
            <w:pPr>
              <w:spacing w:before="40" w:after="40"/>
              <w:jc w:val="both"/>
              <w:rPr>
                <w:sz w:val="19"/>
                <w:szCs w:val="19"/>
              </w:rPr>
            </w:pPr>
            <w:r w:rsidRPr="00D02D5F">
              <w:rPr>
                <w:sz w:val="19"/>
                <w:szCs w:val="19"/>
              </w:rP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702271D3" w14:textId="77777777" w:rsidR="005D63DD" w:rsidRPr="00D02D5F" w:rsidRDefault="005D63DD" w:rsidP="000800E4">
            <w:pPr>
              <w:rPr>
                <w:b/>
                <w:sz w:val="19"/>
                <w:szCs w:val="19"/>
              </w:rPr>
            </w:pPr>
          </w:p>
        </w:tc>
        <w:tc>
          <w:tcPr>
            <w:tcW w:w="845" w:type="dxa"/>
            <w:gridSpan w:val="2"/>
            <w:vMerge/>
            <w:tcBorders>
              <w:top w:val="single" w:sz="4" w:space="0" w:color="auto"/>
              <w:left w:val="single" w:sz="4" w:space="0" w:color="auto"/>
              <w:bottom w:val="single" w:sz="4" w:space="0" w:color="auto"/>
              <w:right w:val="single" w:sz="4" w:space="0" w:color="auto"/>
            </w:tcBorders>
            <w:vAlign w:val="center"/>
            <w:hideMark/>
          </w:tcPr>
          <w:p w14:paraId="7475A149" w14:textId="77777777" w:rsidR="005D63DD" w:rsidRPr="00D02D5F" w:rsidRDefault="005D63DD" w:rsidP="000800E4">
            <w:pPr>
              <w:rPr>
                <w:b/>
                <w:sz w:val="19"/>
                <w:szCs w:val="19"/>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14:paraId="5FB9749D" w14:textId="77777777" w:rsidR="005D63DD" w:rsidRPr="00D02D5F" w:rsidRDefault="005D63DD" w:rsidP="000800E4">
            <w:pPr>
              <w:rPr>
                <w:b/>
                <w:sz w:val="19"/>
                <w:szCs w:val="19"/>
              </w:rPr>
            </w:pPr>
          </w:p>
        </w:tc>
      </w:tr>
      <w:tr w:rsidR="005D63DD" w14:paraId="4BB324C2" w14:textId="77777777" w:rsidTr="000800E4">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7FC535F0" w14:textId="77777777" w:rsidR="005D63DD" w:rsidRPr="00D02D5F" w:rsidRDefault="005D63DD" w:rsidP="000800E4">
            <w:pPr>
              <w:jc w:val="both"/>
              <w:rPr>
                <w:b/>
                <w:sz w:val="19"/>
                <w:szCs w:val="19"/>
              </w:rPr>
            </w:pPr>
            <w:r w:rsidRPr="00D02D5F">
              <w:rPr>
                <w:b/>
                <w:sz w:val="19"/>
                <w:szCs w:val="19"/>
              </w:rPr>
              <w:t xml:space="preserve">Přehled o nejvýznamnější publikační a další tvůrčí činnosti nebo další profesní činnosti u odborníků z praxe vztahující se k zabezpečovaným předmětům </w:t>
            </w:r>
          </w:p>
        </w:tc>
      </w:tr>
      <w:tr w:rsidR="005D63DD" w14:paraId="7B426472" w14:textId="77777777" w:rsidTr="000800E4">
        <w:trPr>
          <w:trHeight w:val="2347"/>
        </w:trPr>
        <w:tc>
          <w:tcPr>
            <w:tcW w:w="10209" w:type="dxa"/>
            <w:gridSpan w:val="19"/>
            <w:tcBorders>
              <w:top w:val="single" w:sz="4" w:space="0" w:color="auto"/>
              <w:left w:val="single" w:sz="4" w:space="0" w:color="auto"/>
              <w:bottom w:val="single" w:sz="4" w:space="0" w:color="auto"/>
              <w:right w:val="single" w:sz="4" w:space="0" w:color="auto"/>
            </w:tcBorders>
          </w:tcPr>
          <w:p w14:paraId="329607F6" w14:textId="77777777" w:rsidR="005D63DD" w:rsidRPr="00D02D5F" w:rsidRDefault="005D63DD" w:rsidP="009E358E">
            <w:pPr>
              <w:spacing w:before="80" w:after="60"/>
              <w:jc w:val="both"/>
              <w:rPr>
                <w:caps/>
                <w:sz w:val="19"/>
                <w:szCs w:val="19"/>
              </w:rPr>
            </w:pPr>
            <w:r w:rsidRPr="00D02D5F">
              <w:rPr>
                <w:caps/>
                <w:sz w:val="19"/>
                <w:szCs w:val="19"/>
              </w:rPr>
              <w:t xml:space="preserve">OZALTIN, K., </w:t>
            </w:r>
            <w:r w:rsidRPr="00D02D5F">
              <w:rPr>
                <w:b/>
                <w:caps/>
                <w:sz w:val="19"/>
                <w:szCs w:val="19"/>
              </w:rPr>
              <w:t>LEHOCKÝ, M. (50%)</w:t>
            </w:r>
            <w:r w:rsidRPr="00D02D5F">
              <w:rPr>
                <w:caps/>
                <w:sz w:val="19"/>
                <w:szCs w:val="19"/>
              </w:rPr>
              <w:t xml:space="preserve">, KUCEKOVÁ, Z., HUMPOLÍČEK, P., SÁHA, P.: A </w:t>
            </w:r>
            <w:r w:rsidRPr="00D02D5F">
              <w:rPr>
                <w:sz w:val="19"/>
                <w:szCs w:val="19"/>
              </w:rPr>
              <w:t xml:space="preserve">novel multistep method for chondroitin sulphate immobilization and its interaction with fibroblast cells. </w:t>
            </w:r>
            <w:r w:rsidRPr="00D02D5F">
              <w:rPr>
                <w:i/>
                <w:sz w:val="19"/>
                <w:szCs w:val="19"/>
              </w:rPr>
              <w:t>Materials Science and Engineering C – Materials for Biological Applications</w:t>
            </w:r>
            <w:r w:rsidRPr="00D02D5F">
              <w:rPr>
                <w:sz w:val="19"/>
                <w:szCs w:val="19"/>
              </w:rPr>
              <w:t xml:space="preserve"> 70, 94-100, </w:t>
            </w:r>
            <w:r w:rsidRPr="00D02D5F">
              <w:rPr>
                <w:b/>
                <w:sz w:val="19"/>
                <w:szCs w:val="19"/>
              </w:rPr>
              <w:t>2017</w:t>
            </w:r>
            <w:r w:rsidRPr="00D02D5F">
              <w:rPr>
                <w:sz w:val="19"/>
                <w:szCs w:val="19"/>
              </w:rPr>
              <w:t>.</w:t>
            </w:r>
          </w:p>
          <w:p w14:paraId="40BC27E8" w14:textId="77777777" w:rsidR="005D63DD" w:rsidRPr="00D02D5F" w:rsidRDefault="005D63DD" w:rsidP="009E358E">
            <w:pPr>
              <w:spacing w:before="60" w:after="60"/>
              <w:jc w:val="both"/>
              <w:rPr>
                <w:sz w:val="19"/>
                <w:szCs w:val="19"/>
              </w:rPr>
            </w:pPr>
            <w:r w:rsidRPr="00D02D5F">
              <w:rPr>
                <w:caps/>
                <w:sz w:val="19"/>
                <w:szCs w:val="19"/>
              </w:rPr>
              <w:t xml:space="preserve">Swilem, </w:t>
            </w:r>
            <w:proofErr w:type="gramStart"/>
            <w:r w:rsidRPr="00D02D5F">
              <w:rPr>
                <w:caps/>
                <w:sz w:val="19"/>
                <w:szCs w:val="19"/>
              </w:rPr>
              <w:t xml:space="preserve">A.E., </w:t>
            </w:r>
            <w:r w:rsidRPr="00D02D5F">
              <w:rPr>
                <w:b/>
                <w:caps/>
                <w:sz w:val="19"/>
                <w:szCs w:val="19"/>
              </w:rPr>
              <w:t>Lehocký</w:t>
            </w:r>
            <w:proofErr w:type="gramEnd"/>
            <w:r w:rsidRPr="00D02D5F">
              <w:rPr>
                <w:b/>
                <w:caps/>
                <w:sz w:val="19"/>
                <w:szCs w:val="19"/>
              </w:rPr>
              <w:t>, M. (60%)</w:t>
            </w:r>
            <w:r w:rsidRPr="00D02D5F">
              <w:rPr>
                <w:caps/>
                <w:sz w:val="19"/>
                <w:szCs w:val="19"/>
              </w:rPr>
              <w:t>, Humpolíček, P., Kuceková, Z., Junkar, I., Mozetič, M., Hamed, A.H., Novák, I.:</w:t>
            </w:r>
            <w:r w:rsidRPr="00D02D5F">
              <w:rPr>
                <w:sz w:val="19"/>
                <w:szCs w:val="19"/>
              </w:rPr>
              <w:t xml:space="preserve"> Developing a biomaterial interface based on </w:t>
            </w:r>
            <w:proofErr w:type="gramStart"/>
            <w:r w:rsidRPr="00D02D5F">
              <w:rPr>
                <w:sz w:val="19"/>
                <w:szCs w:val="19"/>
              </w:rPr>
              <w:t>poly(lactic</w:t>
            </w:r>
            <w:proofErr w:type="gramEnd"/>
            <w:r w:rsidRPr="00D02D5F">
              <w:rPr>
                <w:sz w:val="19"/>
                <w:szCs w:val="19"/>
              </w:rPr>
              <w:t xml:space="preserve"> acid) viaplasma-assisted covalent anchorage of d-glucosamine and itspotential for tissue regeneration. </w:t>
            </w:r>
            <w:r w:rsidRPr="00D02D5F">
              <w:rPr>
                <w:i/>
                <w:sz w:val="19"/>
                <w:szCs w:val="19"/>
              </w:rPr>
              <w:t>Colloids and Surfaces B: Biointerfaces</w:t>
            </w:r>
            <w:r w:rsidRPr="00D02D5F">
              <w:rPr>
                <w:sz w:val="19"/>
                <w:szCs w:val="19"/>
              </w:rPr>
              <w:t xml:space="preserve"> 59-65, </w:t>
            </w:r>
            <w:r w:rsidRPr="00D02D5F">
              <w:rPr>
                <w:b/>
                <w:sz w:val="19"/>
                <w:szCs w:val="19"/>
              </w:rPr>
              <w:t>2016</w:t>
            </w:r>
            <w:r w:rsidRPr="00D02D5F">
              <w:rPr>
                <w:sz w:val="19"/>
                <w:szCs w:val="19"/>
              </w:rPr>
              <w:t xml:space="preserve">. </w:t>
            </w:r>
          </w:p>
          <w:p w14:paraId="0D53CA53" w14:textId="77777777" w:rsidR="005D63DD" w:rsidRPr="00D02D5F" w:rsidRDefault="005D63DD" w:rsidP="009E358E">
            <w:pPr>
              <w:spacing w:before="60" w:after="60"/>
              <w:jc w:val="both"/>
              <w:rPr>
                <w:sz w:val="19"/>
                <w:szCs w:val="19"/>
              </w:rPr>
            </w:pPr>
            <w:r w:rsidRPr="00D02D5F">
              <w:rPr>
                <w:caps/>
                <w:sz w:val="19"/>
                <w:szCs w:val="19"/>
              </w:rPr>
              <w:t xml:space="preserve">Ozaltin, K., </w:t>
            </w:r>
            <w:r w:rsidRPr="00D02D5F">
              <w:rPr>
                <w:b/>
                <w:bCs/>
                <w:caps/>
                <w:sz w:val="19"/>
                <w:szCs w:val="19"/>
              </w:rPr>
              <w:t>Lehocký, M. (60%)</w:t>
            </w:r>
            <w:r w:rsidRPr="00D02D5F">
              <w:rPr>
                <w:caps/>
                <w:sz w:val="19"/>
                <w:szCs w:val="19"/>
              </w:rPr>
              <w:t>, HumpolÍČek, P., PelkovÁ, J., Sáha, P.:</w:t>
            </w:r>
            <w:r w:rsidRPr="00D02D5F">
              <w:rPr>
                <w:sz w:val="19"/>
                <w:szCs w:val="19"/>
              </w:rPr>
              <w:t xml:space="preserve"> A new route of fucoidan immobilization on low density polyethylene and its blood compatibility and anticoagulation activity. </w:t>
            </w:r>
            <w:r w:rsidRPr="00D02D5F">
              <w:rPr>
                <w:bCs/>
                <w:i/>
                <w:sz w:val="19"/>
                <w:szCs w:val="19"/>
              </w:rPr>
              <w:t>International Journal of Molecular Sciences</w:t>
            </w:r>
            <w:r w:rsidRPr="00D02D5F">
              <w:rPr>
                <w:sz w:val="19"/>
                <w:szCs w:val="19"/>
              </w:rPr>
              <w:t xml:space="preserve"> 17(6), Art. No. 908, </w:t>
            </w:r>
            <w:r w:rsidRPr="00D02D5F">
              <w:rPr>
                <w:b/>
                <w:sz w:val="19"/>
                <w:szCs w:val="19"/>
              </w:rPr>
              <w:t>2016</w:t>
            </w:r>
            <w:r w:rsidRPr="00D02D5F">
              <w:rPr>
                <w:sz w:val="19"/>
                <w:szCs w:val="19"/>
              </w:rPr>
              <w:t xml:space="preserve">. </w:t>
            </w:r>
          </w:p>
          <w:p w14:paraId="628579DD" w14:textId="77777777" w:rsidR="005D63DD" w:rsidRPr="00D02D5F" w:rsidRDefault="005D63DD" w:rsidP="009E358E">
            <w:pPr>
              <w:spacing w:before="60" w:after="60"/>
              <w:jc w:val="both"/>
              <w:rPr>
                <w:sz w:val="19"/>
                <w:szCs w:val="19"/>
              </w:rPr>
            </w:pPr>
            <w:r w:rsidRPr="00D02D5F">
              <w:rPr>
                <w:caps/>
                <w:sz w:val="19"/>
                <w:szCs w:val="19"/>
              </w:rPr>
              <w:t xml:space="preserve">Lopez-Garcia, J., Primc, G., Junkar, I., </w:t>
            </w:r>
            <w:r w:rsidRPr="00D02D5F">
              <w:rPr>
                <w:b/>
                <w:bCs/>
                <w:caps/>
                <w:sz w:val="19"/>
                <w:szCs w:val="19"/>
              </w:rPr>
              <w:t>Lehocký, M. (80%)</w:t>
            </w:r>
            <w:r w:rsidRPr="00D02D5F">
              <w:rPr>
                <w:bCs/>
                <w:caps/>
                <w:sz w:val="19"/>
                <w:szCs w:val="19"/>
              </w:rPr>
              <w:t>, MOZETIC, M.</w:t>
            </w:r>
            <w:r w:rsidRPr="00D02D5F">
              <w:rPr>
                <w:sz w:val="19"/>
                <w:szCs w:val="19"/>
              </w:rPr>
              <w:t>: On the hydrophilicity and water resistance effect of styrene-acrylonitrile copolymer treated by CF</w:t>
            </w:r>
            <w:r w:rsidRPr="00D02D5F">
              <w:rPr>
                <w:sz w:val="19"/>
                <w:szCs w:val="19"/>
                <w:vertAlign w:val="subscript"/>
              </w:rPr>
              <w:t>4</w:t>
            </w:r>
            <w:r w:rsidRPr="00D02D5F">
              <w:rPr>
                <w:sz w:val="19"/>
                <w:szCs w:val="19"/>
              </w:rPr>
              <w:t xml:space="preserve"> and O</w:t>
            </w:r>
            <w:r w:rsidRPr="00D02D5F">
              <w:rPr>
                <w:sz w:val="19"/>
                <w:szCs w:val="19"/>
                <w:vertAlign w:val="subscript"/>
              </w:rPr>
              <w:t>2</w:t>
            </w:r>
            <w:r w:rsidRPr="00D02D5F">
              <w:rPr>
                <w:sz w:val="19"/>
                <w:szCs w:val="19"/>
              </w:rPr>
              <w:t xml:space="preserve"> plasmas. </w:t>
            </w:r>
            <w:r w:rsidRPr="00D02D5F">
              <w:rPr>
                <w:bCs/>
                <w:i/>
                <w:sz w:val="19"/>
                <w:szCs w:val="19"/>
              </w:rPr>
              <w:t>Plasma Processes and Polymers</w:t>
            </w:r>
            <w:r w:rsidRPr="00D02D5F">
              <w:rPr>
                <w:sz w:val="19"/>
                <w:szCs w:val="19"/>
              </w:rPr>
              <w:t xml:space="preserve"> 12, 1075-1084, </w:t>
            </w:r>
            <w:r w:rsidRPr="00D02D5F">
              <w:rPr>
                <w:b/>
                <w:sz w:val="19"/>
                <w:szCs w:val="19"/>
              </w:rPr>
              <w:t>2015</w:t>
            </w:r>
            <w:r w:rsidRPr="00D02D5F">
              <w:rPr>
                <w:sz w:val="19"/>
                <w:szCs w:val="19"/>
              </w:rPr>
              <w:t xml:space="preserve">. </w:t>
            </w:r>
          </w:p>
          <w:p w14:paraId="35A0F777" w14:textId="77777777" w:rsidR="005D63DD" w:rsidRPr="00D02D5F" w:rsidRDefault="005D63DD" w:rsidP="009E358E">
            <w:pPr>
              <w:spacing w:before="60" w:after="80"/>
              <w:jc w:val="both"/>
              <w:rPr>
                <w:b/>
                <w:sz w:val="19"/>
                <w:szCs w:val="19"/>
              </w:rPr>
            </w:pPr>
            <w:r w:rsidRPr="00D02D5F">
              <w:rPr>
                <w:caps/>
                <w:sz w:val="19"/>
                <w:szCs w:val="19"/>
              </w:rPr>
              <w:t xml:space="preserve">Karbassi, E., Asadinezhad, A., </w:t>
            </w:r>
            <w:r w:rsidRPr="00D02D5F">
              <w:rPr>
                <w:b/>
                <w:bCs/>
                <w:caps/>
                <w:sz w:val="19"/>
                <w:szCs w:val="19"/>
              </w:rPr>
              <w:t>Lehocký, M. (60%)</w:t>
            </w:r>
            <w:r w:rsidRPr="00D02D5F">
              <w:rPr>
                <w:caps/>
                <w:sz w:val="19"/>
                <w:szCs w:val="19"/>
              </w:rPr>
              <w:t>, Humpolíček, P., Sáha, P.</w:t>
            </w:r>
            <w:r w:rsidRPr="00D02D5F">
              <w:rPr>
                <w:sz w:val="19"/>
                <w:szCs w:val="19"/>
              </w:rPr>
              <w:t xml:space="preserve">: Bacteriostatic activity of fluoroquinolone coatings on polyethylene films. </w:t>
            </w:r>
            <w:r w:rsidRPr="00D02D5F">
              <w:rPr>
                <w:bCs/>
                <w:i/>
                <w:sz w:val="19"/>
                <w:szCs w:val="19"/>
              </w:rPr>
              <w:t>Polymer Bulletin</w:t>
            </w:r>
            <w:r w:rsidRPr="00D02D5F">
              <w:rPr>
                <w:sz w:val="19"/>
                <w:szCs w:val="19"/>
              </w:rPr>
              <w:t xml:space="preserve"> 72, 2049-2058, </w:t>
            </w:r>
            <w:r w:rsidRPr="00D02D5F">
              <w:rPr>
                <w:b/>
                <w:sz w:val="19"/>
                <w:szCs w:val="19"/>
              </w:rPr>
              <w:t>2015</w:t>
            </w:r>
            <w:r w:rsidRPr="00D02D5F">
              <w:rPr>
                <w:sz w:val="19"/>
                <w:szCs w:val="19"/>
              </w:rPr>
              <w:t>.</w:t>
            </w:r>
          </w:p>
        </w:tc>
      </w:tr>
      <w:tr w:rsidR="005D63DD" w14:paraId="54161948" w14:textId="77777777" w:rsidTr="000800E4">
        <w:trPr>
          <w:trHeight w:val="218"/>
        </w:trPr>
        <w:tc>
          <w:tcPr>
            <w:tcW w:w="102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3D146FE9" w14:textId="77777777" w:rsidR="005D63DD" w:rsidRPr="00D02D5F" w:rsidRDefault="005D63DD" w:rsidP="000800E4">
            <w:pPr>
              <w:rPr>
                <w:b/>
                <w:sz w:val="19"/>
                <w:szCs w:val="19"/>
              </w:rPr>
            </w:pPr>
            <w:r w:rsidRPr="00D02D5F">
              <w:rPr>
                <w:b/>
                <w:sz w:val="19"/>
                <w:szCs w:val="19"/>
              </w:rPr>
              <w:t>Působení v zahraničí</w:t>
            </w:r>
          </w:p>
        </w:tc>
      </w:tr>
      <w:tr w:rsidR="005D63DD" w14:paraId="375015F7" w14:textId="77777777" w:rsidTr="000800E4">
        <w:trPr>
          <w:trHeight w:val="328"/>
        </w:trPr>
        <w:tc>
          <w:tcPr>
            <w:tcW w:w="10209" w:type="dxa"/>
            <w:gridSpan w:val="19"/>
            <w:tcBorders>
              <w:top w:val="single" w:sz="4" w:space="0" w:color="auto"/>
              <w:left w:val="single" w:sz="4" w:space="0" w:color="auto"/>
              <w:bottom w:val="single" w:sz="4" w:space="0" w:color="auto"/>
              <w:right w:val="single" w:sz="4" w:space="0" w:color="auto"/>
            </w:tcBorders>
          </w:tcPr>
          <w:p w14:paraId="6ED4BE9D" w14:textId="77777777" w:rsidR="005D63DD" w:rsidRPr="00D02D5F" w:rsidRDefault="005D63DD" w:rsidP="00D02D5F">
            <w:pPr>
              <w:spacing w:before="60" w:after="60"/>
              <w:jc w:val="both"/>
              <w:rPr>
                <w:sz w:val="19"/>
                <w:szCs w:val="19"/>
              </w:rPr>
            </w:pPr>
            <w:r w:rsidRPr="00D02D5F">
              <w:rPr>
                <w:sz w:val="19"/>
                <w:szCs w:val="19"/>
              </w:rPr>
              <w:t xml:space="preserve">2002: University of Aveiro, CICECO Department of Chemistry, Portugalsko, EC Marie Curie stipendium (8 měsíců) </w:t>
            </w:r>
          </w:p>
          <w:p w14:paraId="72A1769B" w14:textId="77777777" w:rsidR="005D63DD" w:rsidRPr="00D02D5F" w:rsidRDefault="005D63DD" w:rsidP="00D02D5F">
            <w:pPr>
              <w:spacing w:before="60" w:after="60"/>
              <w:jc w:val="both"/>
              <w:rPr>
                <w:b/>
                <w:sz w:val="19"/>
                <w:szCs w:val="19"/>
              </w:rPr>
            </w:pPr>
            <w:r w:rsidRPr="00D02D5F">
              <w:rPr>
                <w:sz w:val="19"/>
                <w:szCs w:val="19"/>
              </w:rPr>
              <w:t>2004 – 2005: University of Aveiro, CICECO Department of Chemistry, Portugalsko, post-doktorský pobyt (12 měsíců)</w:t>
            </w:r>
          </w:p>
        </w:tc>
      </w:tr>
      <w:tr w:rsidR="005D63DD" w14:paraId="3998CED5" w14:textId="77777777" w:rsidTr="000800E4">
        <w:trPr>
          <w:cantSplit/>
          <w:trHeight w:val="470"/>
        </w:trPr>
        <w:tc>
          <w:tcPr>
            <w:tcW w:w="2210" w:type="dxa"/>
            <w:tcBorders>
              <w:top w:val="single" w:sz="4" w:space="0" w:color="auto"/>
              <w:left w:val="single" w:sz="4" w:space="0" w:color="auto"/>
              <w:bottom w:val="single" w:sz="4" w:space="0" w:color="auto"/>
              <w:right w:val="single" w:sz="4" w:space="0" w:color="auto"/>
            </w:tcBorders>
            <w:shd w:val="clear" w:color="auto" w:fill="F7CAAC"/>
            <w:hideMark/>
          </w:tcPr>
          <w:p w14:paraId="16676FBD" w14:textId="77777777" w:rsidR="005D63DD" w:rsidRPr="00D02D5F" w:rsidRDefault="005D63DD" w:rsidP="000800E4">
            <w:pPr>
              <w:jc w:val="both"/>
              <w:rPr>
                <w:b/>
                <w:sz w:val="19"/>
                <w:szCs w:val="19"/>
              </w:rPr>
            </w:pPr>
            <w:r w:rsidRPr="00D02D5F">
              <w:rPr>
                <w:b/>
                <w:sz w:val="19"/>
                <w:szCs w:val="19"/>
              </w:rPr>
              <w:t xml:space="preserve">Podpis </w:t>
            </w:r>
          </w:p>
        </w:tc>
        <w:tc>
          <w:tcPr>
            <w:tcW w:w="4547" w:type="dxa"/>
            <w:gridSpan w:val="8"/>
            <w:tcBorders>
              <w:top w:val="single" w:sz="4" w:space="0" w:color="auto"/>
              <w:left w:val="single" w:sz="4" w:space="0" w:color="auto"/>
              <w:bottom w:val="single" w:sz="4" w:space="0" w:color="auto"/>
              <w:right w:val="single" w:sz="4" w:space="0" w:color="auto"/>
            </w:tcBorders>
          </w:tcPr>
          <w:p w14:paraId="19365252" w14:textId="77777777" w:rsidR="005D63DD" w:rsidRPr="00D02D5F" w:rsidRDefault="005D63DD" w:rsidP="000800E4">
            <w:pPr>
              <w:jc w:val="both"/>
              <w:rPr>
                <w:sz w:val="19"/>
                <w:szCs w:val="19"/>
              </w:rPr>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400D128" w14:textId="77777777" w:rsidR="005D63DD" w:rsidRPr="00D02D5F" w:rsidRDefault="005D63DD" w:rsidP="000800E4">
            <w:pPr>
              <w:jc w:val="both"/>
              <w:rPr>
                <w:sz w:val="19"/>
                <w:szCs w:val="19"/>
              </w:rPr>
            </w:pPr>
            <w:r w:rsidRPr="00D02D5F">
              <w:rPr>
                <w:b/>
                <w:sz w:val="19"/>
                <w:szCs w:val="19"/>
              </w:rPr>
              <w:t>datum</w:t>
            </w:r>
          </w:p>
        </w:tc>
        <w:tc>
          <w:tcPr>
            <w:tcW w:w="2666" w:type="dxa"/>
            <w:gridSpan w:val="8"/>
            <w:tcBorders>
              <w:top w:val="single" w:sz="4" w:space="0" w:color="auto"/>
              <w:left w:val="single" w:sz="4" w:space="0" w:color="auto"/>
              <w:bottom w:val="single" w:sz="4" w:space="0" w:color="auto"/>
              <w:right w:val="single" w:sz="4" w:space="0" w:color="auto"/>
            </w:tcBorders>
          </w:tcPr>
          <w:p w14:paraId="3E64BC4E" w14:textId="77777777" w:rsidR="005D63DD" w:rsidRPr="00D02D5F" w:rsidRDefault="005D63DD" w:rsidP="000800E4">
            <w:pPr>
              <w:jc w:val="both"/>
              <w:rPr>
                <w:sz w:val="19"/>
                <w:szCs w:val="19"/>
              </w:rPr>
            </w:pPr>
          </w:p>
        </w:tc>
      </w:tr>
    </w:tbl>
    <w:p w14:paraId="36439AB2" w14:textId="77777777" w:rsidR="000800E4" w:rsidRDefault="000800E4">
      <w:r>
        <w:br w:type="page"/>
      </w:r>
    </w:p>
    <w:tbl>
      <w:tblPr>
        <w:tblW w:w="10062"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
        <w:gridCol w:w="2170"/>
        <w:gridCol w:w="52"/>
        <w:gridCol w:w="271"/>
        <w:gridCol w:w="12"/>
        <w:gridCol w:w="332"/>
        <w:gridCol w:w="144"/>
        <w:gridCol w:w="230"/>
        <w:gridCol w:w="142"/>
        <w:gridCol w:w="108"/>
        <w:gridCol w:w="759"/>
        <w:gridCol w:w="94"/>
        <w:gridCol w:w="556"/>
        <w:gridCol w:w="181"/>
        <w:gridCol w:w="169"/>
        <w:gridCol w:w="257"/>
        <w:gridCol w:w="224"/>
        <w:gridCol w:w="58"/>
        <w:gridCol w:w="14"/>
        <w:gridCol w:w="870"/>
        <w:gridCol w:w="77"/>
        <w:gridCol w:w="28"/>
        <w:gridCol w:w="681"/>
        <w:gridCol w:w="38"/>
        <w:gridCol w:w="39"/>
        <w:gridCol w:w="92"/>
        <w:gridCol w:w="18"/>
        <w:gridCol w:w="668"/>
        <w:gridCol w:w="23"/>
        <w:gridCol w:w="18"/>
        <w:gridCol w:w="418"/>
        <w:gridCol w:w="273"/>
        <w:gridCol w:w="149"/>
        <w:gridCol w:w="120"/>
        <w:gridCol w:w="495"/>
        <w:gridCol w:w="108"/>
        <w:gridCol w:w="138"/>
      </w:tblGrid>
      <w:tr w:rsidR="00A84ED8" w14:paraId="3D5CDE9C" w14:textId="77777777" w:rsidTr="00D0495B">
        <w:tc>
          <w:tcPr>
            <w:tcW w:w="10062"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5A9265EB" w14:textId="77777777" w:rsidR="00A84ED8" w:rsidRDefault="00A84ED8" w:rsidP="004C24B6">
            <w:pPr>
              <w:jc w:val="both"/>
              <w:rPr>
                <w:b/>
                <w:sz w:val="28"/>
              </w:rPr>
            </w:pPr>
            <w:r>
              <w:rPr>
                <w:b/>
                <w:sz w:val="28"/>
              </w:rPr>
              <w:lastRenderedPageBreak/>
              <w:t>C-I – Personální zabezpečení</w:t>
            </w:r>
          </w:p>
        </w:tc>
      </w:tr>
      <w:tr w:rsidR="00A84ED8" w:rsidRPr="00827804" w14:paraId="7D33F380" w14:textId="77777777" w:rsidTr="00D0495B">
        <w:tc>
          <w:tcPr>
            <w:tcW w:w="2529" w:type="dxa"/>
            <w:gridSpan w:val="4"/>
            <w:tcBorders>
              <w:top w:val="double" w:sz="4" w:space="0" w:color="auto"/>
              <w:left w:val="single" w:sz="4" w:space="0" w:color="auto"/>
              <w:bottom w:val="single" w:sz="4" w:space="0" w:color="auto"/>
              <w:right w:val="single" w:sz="4" w:space="0" w:color="auto"/>
            </w:tcBorders>
            <w:shd w:val="clear" w:color="auto" w:fill="F7CAAC"/>
            <w:hideMark/>
          </w:tcPr>
          <w:p w14:paraId="2ED4D247" w14:textId="77777777" w:rsidR="00A84ED8" w:rsidRDefault="00A84ED8" w:rsidP="004C24B6">
            <w:pPr>
              <w:jc w:val="both"/>
              <w:rPr>
                <w:b/>
              </w:rPr>
            </w:pPr>
            <w:r>
              <w:rPr>
                <w:b/>
              </w:rPr>
              <w:t>Vysoká škola</w:t>
            </w:r>
          </w:p>
        </w:tc>
        <w:tc>
          <w:tcPr>
            <w:tcW w:w="7533" w:type="dxa"/>
            <w:gridSpan w:val="33"/>
            <w:tcBorders>
              <w:top w:val="single" w:sz="4" w:space="0" w:color="auto"/>
              <w:left w:val="single" w:sz="4" w:space="0" w:color="auto"/>
              <w:bottom w:val="single" w:sz="4" w:space="0" w:color="auto"/>
              <w:right w:val="single" w:sz="4" w:space="0" w:color="auto"/>
            </w:tcBorders>
            <w:vAlign w:val="center"/>
          </w:tcPr>
          <w:p w14:paraId="3593ABD6" w14:textId="77777777" w:rsidR="00A84ED8" w:rsidRPr="00827804" w:rsidRDefault="00A84ED8" w:rsidP="004C24B6">
            <w:r w:rsidRPr="00827804">
              <w:t>Univerzita Tomáše Bati ve Zlíně</w:t>
            </w:r>
          </w:p>
        </w:tc>
      </w:tr>
      <w:tr w:rsidR="00A84ED8" w:rsidRPr="00827804" w14:paraId="2D7A19CD" w14:textId="77777777" w:rsidTr="00D0495B">
        <w:tc>
          <w:tcPr>
            <w:tcW w:w="252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D116FA2" w14:textId="77777777" w:rsidR="00A84ED8" w:rsidRDefault="00A84ED8" w:rsidP="004C24B6">
            <w:pPr>
              <w:jc w:val="both"/>
              <w:rPr>
                <w:b/>
              </w:rPr>
            </w:pPr>
            <w:r>
              <w:rPr>
                <w:b/>
              </w:rPr>
              <w:t>Součást vysoké školy</w:t>
            </w:r>
          </w:p>
        </w:tc>
        <w:tc>
          <w:tcPr>
            <w:tcW w:w="7533" w:type="dxa"/>
            <w:gridSpan w:val="33"/>
            <w:tcBorders>
              <w:top w:val="single" w:sz="4" w:space="0" w:color="auto"/>
              <w:left w:val="single" w:sz="4" w:space="0" w:color="auto"/>
              <w:bottom w:val="single" w:sz="4" w:space="0" w:color="auto"/>
              <w:right w:val="single" w:sz="4" w:space="0" w:color="auto"/>
            </w:tcBorders>
            <w:vAlign w:val="center"/>
          </w:tcPr>
          <w:p w14:paraId="30F476B0" w14:textId="77777777" w:rsidR="00A84ED8" w:rsidRPr="00827804" w:rsidRDefault="00A84ED8" w:rsidP="004C24B6">
            <w:r w:rsidRPr="00AC624D">
              <w:t>Univerzitní institut</w:t>
            </w:r>
          </w:p>
        </w:tc>
      </w:tr>
      <w:tr w:rsidR="00A84ED8" w14:paraId="62349FF6" w14:textId="77777777" w:rsidTr="00D0495B">
        <w:tc>
          <w:tcPr>
            <w:tcW w:w="252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03C9B79" w14:textId="77777777" w:rsidR="00A84ED8" w:rsidRDefault="00A84ED8" w:rsidP="004C24B6">
            <w:pPr>
              <w:jc w:val="both"/>
              <w:rPr>
                <w:b/>
              </w:rPr>
            </w:pPr>
            <w:r>
              <w:rPr>
                <w:b/>
              </w:rPr>
              <w:t>Název studijního programu</w:t>
            </w:r>
          </w:p>
        </w:tc>
        <w:tc>
          <w:tcPr>
            <w:tcW w:w="7533" w:type="dxa"/>
            <w:gridSpan w:val="33"/>
            <w:tcBorders>
              <w:top w:val="single" w:sz="4" w:space="0" w:color="auto"/>
              <w:left w:val="single" w:sz="4" w:space="0" w:color="auto"/>
              <w:bottom w:val="single" w:sz="4" w:space="0" w:color="auto"/>
              <w:right w:val="single" w:sz="4" w:space="0" w:color="auto"/>
            </w:tcBorders>
          </w:tcPr>
          <w:p w14:paraId="70254E2A" w14:textId="79DB3929" w:rsidR="00A84ED8" w:rsidRDefault="00255D37" w:rsidP="004C24B6">
            <w:pPr>
              <w:jc w:val="both"/>
            </w:pPr>
            <w:r>
              <w:t>Biomaterials and Biocomposites</w:t>
            </w:r>
          </w:p>
        </w:tc>
      </w:tr>
      <w:tr w:rsidR="00A84ED8" w14:paraId="0182945D" w14:textId="77777777" w:rsidTr="00D0495B">
        <w:tc>
          <w:tcPr>
            <w:tcW w:w="252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7E98034" w14:textId="77777777" w:rsidR="00A84ED8" w:rsidRDefault="00A84ED8" w:rsidP="004C24B6">
            <w:pPr>
              <w:jc w:val="both"/>
              <w:rPr>
                <w:b/>
              </w:rPr>
            </w:pPr>
            <w:r>
              <w:rPr>
                <w:b/>
              </w:rPr>
              <w:t>Jméno a příjmení</w:t>
            </w:r>
          </w:p>
        </w:tc>
        <w:tc>
          <w:tcPr>
            <w:tcW w:w="4227" w:type="dxa"/>
            <w:gridSpan w:val="17"/>
            <w:tcBorders>
              <w:top w:val="single" w:sz="4" w:space="0" w:color="auto"/>
              <w:left w:val="single" w:sz="4" w:space="0" w:color="auto"/>
              <w:bottom w:val="single" w:sz="4" w:space="0" w:color="auto"/>
              <w:right w:val="single" w:sz="4" w:space="0" w:color="auto"/>
            </w:tcBorders>
          </w:tcPr>
          <w:p w14:paraId="73E80A94" w14:textId="77777777" w:rsidR="00A84ED8" w:rsidRDefault="00A84ED8" w:rsidP="004C24B6">
            <w:pPr>
              <w:jc w:val="both"/>
            </w:pPr>
            <w:bookmarkStart w:id="138" w:name="Mráček"/>
            <w:bookmarkEnd w:id="138"/>
            <w:r>
              <w:rPr>
                <w:b/>
              </w:rPr>
              <w:t>Aleš Mráček</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7EAB8BE" w14:textId="77777777" w:rsidR="00A84ED8" w:rsidRDefault="00A84ED8" w:rsidP="004C24B6">
            <w:pPr>
              <w:jc w:val="both"/>
              <w:rPr>
                <w:b/>
              </w:rPr>
            </w:pPr>
            <w:r>
              <w:rPr>
                <w:b/>
              </w:rPr>
              <w:t>Tituly</w:t>
            </w:r>
          </w:p>
        </w:tc>
        <w:tc>
          <w:tcPr>
            <w:tcW w:w="2597" w:type="dxa"/>
            <w:gridSpan w:val="14"/>
            <w:tcBorders>
              <w:top w:val="single" w:sz="4" w:space="0" w:color="auto"/>
              <w:left w:val="single" w:sz="4" w:space="0" w:color="auto"/>
              <w:bottom w:val="single" w:sz="4" w:space="0" w:color="auto"/>
              <w:right w:val="single" w:sz="4" w:space="0" w:color="auto"/>
            </w:tcBorders>
          </w:tcPr>
          <w:p w14:paraId="72BE16EE" w14:textId="77777777" w:rsidR="00A84ED8" w:rsidRDefault="00A84ED8" w:rsidP="004C24B6">
            <w:pPr>
              <w:jc w:val="both"/>
            </w:pPr>
            <w:r>
              <w:t>doc. Mgr., Ph.D.</w:t>
            </w:r>
          </w:p>
        </w:tc>
      </w:tr>
      <w:tr w:rsidR="00A84ED8" w14:paraId="6FE157CA" w14:textId="77777777" w:rsidTr="00D0495B">
        <w:tc>
          <w:tcPr>
            <w:tcW w:w="252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982567B" w14:textId="77777777" w:rsidR="00A84ED8" w:rsidRDefault="00A84ED8" w:rsidP="004C24B6">
            <w:pPr>
              <w:jc w:val="both"/>
              <w:rPr>
                <w:b/>
              </w:rPr>
            </w:pPr>
            <w:r>
              <w:rPr>
                <w:b/>
              </w:rPr>
              <w:t>Rok narození</w:t>
            </w:r>
          </w:p>
        </w:tc>
        <w:tc>
          <w:tcPr>
            <w:tcW w:w="718" w:type="dxa"/>
            <w:gridSpan w:val="4"/>
            <w:tcBorders>
              <w:top w:val="single" w:sz="4" w:space="0" w:color="auto"/>
              <w:left w:val="single" w:sz="4" w:space="0" w:color="auto"/>
              <w:bottom w:val="single" w:sz="4" w:space="0" w:color="auto"/>
              <w:right w:val="single" w:sz="4" w:space="0" w:color="auto"/>
            </w:tcBorders>
          </w:tcPr>
          <w:p w14:paraId="683C63FB" w14:textId="77777777" w:rsidR="00A84ED8" w:rsidRDefault="00A84ED8" w:rsidP="00A84ED8">
            <w:pPr>
              <w:jc w:val="both"/>
            </w:pPr>
            <w:r>
              <w:t>1977</w:t>
            </w:r>
          </w:p>
        </w:tc>
        <w:tc>
          <w:tcPr>
            <w:tcW w:w="184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6FD47B78" w14:textId="77777777" w:rsidR="00A84ED8" w:rsidRDefault="00A84ED8" w:rsidP="004C24B6">
            <w:pPr>
              <w:jc w:val="both"/>
              <w:rPr>
                <w:b/>
              </w:rPr>
            </w:pPr>
            <w:r>
              <w:rPr>
                <w:b/>
              </w:rPr>
              <w:t>typ vztahu k VŠ</w:t>
            </w:r>
          </w:p>
        </w:tc>
        <w:tc>
          <w:tcPr>
            <w:tcW w:w="722" w:type="dxa"/>
            <w:gridSpan w:val="5"/>
            <w:tcBorders>
              <w:top w:val="single" w:sz="4" w:space="0" w:color="auto"/>
              <w:left w:val="single" w:sz="4" w:space="0" w:color="auto"/>
              <w:bottom w:val="single" w:sz="4" w:space="0" w:color="auto"/>
              <w:right w:val="single" w:sz="4" w:space="0" w:color="auto"/>
            </w:tcBorders>
          </w:tcPr>
          <w:p w14:paraId="4591A6AD" w14:textId="77777777" w:rsidR="00A84ED8" w:rsidRDefault="00A84ED8" w:rsidP="004C24B6">
            <w:pPr>
              <w:jc w:val="both"/>
            </w:pPr>
            <w:r>
              <w:t>pp.</w:t>
            </w:r>
          </w:p>
        </w:tc>
        <w:tc>
          <w:tcPr>
            <w:tcW w:w="9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FB40CE4" w14:textId="77777777" w:rsidR="00A84ED8" w:rsidRDefault="00A84ED8" w:rsidP="004C24B6">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395F830F" w14:textId="77777777" w:rsidR="00A84ED8" w:rsidRDefault="00A84ED8" w:rsidP="004C24B6">
            <w:pPr>
              <w:jc w:val="both"/>
            </w:pPr>
            <w:r>
              <w:t>40</w:t>
            </w:r>
          </w:p>
        </w:tc>
        <w:tc>
          <w:tcPr>
            <w:tcW w:w="85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033B696" w14:textId="77777777" w:rsidR="00A84ED8" w:rsidRDefault="00A84ED8" w:rsidP="004C24B6">
            <w:pPr>
              <w:jc w:val="both"/>
              <w:rPr>
                <w:b/>
              </w:rPr>
            </w:pPr>
            <w:r>
              <w:rPr>
                <w:b/>
              </w:rPr>
              <w:t>do kdy</w:t>
            </w:r>
          </w:p>
        </w:tc>
        <w:tc>
          <w:tcPr>
            <w:tcW w:w="1742" w:type="dxa"/>
            <w:gridSpan w:val="9"/>
            <w:tcBorders>
              <w:top w:val="single" w:sz="4" w:space="0" w:color="auto"/>
              <w:left w:val="single" w:sz="4" w:space="0" w:color="auto"/>
              <w:bottom w:val="single" w:sz="4" w:space="0" w:color="auto"/>
              <w:right w:val="single" w:sz="4" w:space="0" w:color="auto"/>
            </w:tcBorders>
          </w:tcPr>
          <w:p w14:paraId="7AF04DB0" w14:textId="77777777" w:rsidR="00A84ED8" w:rsidRDefault="00A84ED8" w:rsidP="004C24B6">
            <w:pPr>
              <w:jc w:val="both"/>
            </w:pPr>
            <w:r>
              <w:t>N</w:t>
            </w:r>
          </w:p>
        </w:tc>
      </w:tr>
      <w:tr w:rsidR="00A84ED8" w14:paraId="28F190DC" w14:textId="77777777" w:rsidTr="00D0495B">
        <w:tc>
          <w:tcPr>
            <w:tcW w:w="5087"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32F1CE27" w14:textId="77777777" w:rsidR="00A84ED8" w:rsidRDefault="00A84ED8" w:rsidP="004C24B6">
            <w:pPr>
              <w:jc w:val="both"/>
              <w:rPr>
                <w:b/>
              </w:rPr>
            </w:pPr>
            <w:r>
              <w:rPr>
                <w:b/>
              </w:rPr>
              <w:t>Typ vztahu na součásti VŠ, která uskutečňuje st. program</w:t>
            </w:r>
          </w:p>
        </w:tc>
        <w:tc>
          <w:tcPr>
            <w:tcW w:w="722" w:type="dxa"/>
            <w:gridSpan w:val="5"/>
            <w:tcBorders>
              <w:top w:val="single" w:sz="4" w:space="0" w:color="auto"/>
              <w:left w:val="single" w:sz="4" w:space="0" w:color="auto"/>
              <w:bottom w:val="single" w:sz="4" w:space="0" w:color="auto"/>
              <w:right w:val="single" w:sz="4" w:space="0" w:color="auto"/>
            </w:tcBorders>
          </w:tcPr>
          <w:p w14:paraId="017E8C0F" w14:textId="77777777" w:rsidR="00A84ED8" w:rsidRDefault="00A84ED8" w:rsidP="004C24B6">
            <w:pPr>
              <w:jc w:val="both"/>
            </w:pPr>
            <w:r>
              <w:t>---</w:t>
            </w:r>
          </w:p>
        </w:tc>
        <w:tc>
          <w:tcPr>
            <w:tcW w:w="9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ECFBF6A" w14:textId="77777777" w:rsidR="00A84ED8" w:rsidRDefault="00A84ED8" w:rsidP="004C24B6">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32EF268B" w14:textId="77777777" w:rsidR="00A84ED8" w:rsidRDefault="00A84ED8" w:rsidP="004C24B6">
            <w:pPr>
              <w:jc w:val="both"/>
            </w:pPr>
            <w:r>
              <w:t>---</w:t>
            </w:r>
          </w:p>
        </w:tc>
        <w:tc>
          <w:tcPr>
            <w:tcW w:w="85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BA66A34" w14:textId="77777777" w:rsidR="00A84ED8" w:rsidRDefault="00A84ED8" w:rsidP="004C24B6">
            <w:pPr>
              <w:jc w:val="both"/>
              <w:rPr>
                <w:b/>
              </w:rPr>
            </w:pPr>
            <w:r>
              <w:rPr>
                <w:b/>
              </w:rPr>
              <w:t>do kdy</w:t>
            </w:r>
          </w:p>
        </w:tc>
        <w:tc>
          <w:tcPr>
            <w:tcW w:w="1742" w:type="dxa"/>
            <w:gridSpan w:val="9"/>
            <w:tcBorders>
              <w:top w:val="single" w:sz="4" w:space="0" w:color="auto"/>
              <w:left w:val="single" w:sz="4" w:space="0" w:color="auto"/>
              <w:bottom w:val="single" w:sz="4" w:space="0" w:color="auto"/>
              <w:right w:val="single" w:sz="4" w:space="0" w:color="auto"/>
            </w:tcBorders>
          </w:tcPr>
          <w:p w14:paraId="5A452036" w14:textId="77777777" w:rsidR="00A84ED8" w:rsidRDefault="00A84ED8" w:rsidP="004C24B6">
            <w:pPr>
              <w:jc w:val="both"/>
            </w:pPr>
            <w:r>
              <w:t>---</w:t>
            </w:r>
          </w:p>
        </w:tc>
      </w:tr>
      <w:tr w:rsidR="00A84ED8" w14:paraId="6B2B6743" w14:textId="77777777" w:rsidTr="00D0495B">
        <w:tc>
          <w:tcPr>
            <w:tcW w:w="5809"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564F0836" w14:textId="77777777" w:rsidR="00A84ED8" w:rsidRDefault="00A84ED8" w:rsidP="004C24B6">
            <w:pPr>
              <w:jc w:val="both"/>
            </w:pPr>
            <w:r>
              <w:rPr>
                <w:b/>
              </w:rPr>
              <w:t>Další současná působení jako akademický pracovník na jiných VŠ</w:t>
            </w:r>
          </w:p>
        </w:tc>
        <w:tc>
          <w:tcPr>
            <w:tcW w:w="165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0FAD39D" w14:textId="77777777" w:rsidR="00A84ED8" w:rsidRDefault="00A84ED8" w:rsidP="004C24B6">
            <w:pPr>
              <w:jc w:val="both"/>
              <w:rPr>
                <w:b/>
              </w:rPr>
            </w:pPr>
            <w:r>
              <w:rPr>
                <w:b/>
              </w:rPr>
              <w:t xml:space="preserve">typ prac. </w:t>
            </w:r>
            <w:proofErr w:type="gramStart"/>
            <w:r>
              <w:rPr>
                <w:b/>
              </w:rPr>
              <w:t>vztahu</w:t>
            </w:r>
            <w:proofErr w:type="gramEnd"/>
          </w:p>
        </w:tc>
        <w:tc>
          <w:tcPr>
            <w:tcW w:w="2597"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2194F944" w14:textId="77777777" w:rsidR="00A84ED8" w:rsidRDefault="00A84ED8" w:rsidP="004C24B6">
            <w:pPr>
              <w:jc w:val="both"/>
              <w:rPr>
                <w:b/>
              </w:rPr>
            </w:pPr>
            <w:r>
              <w:rPr>
                <w:b/>
              </w:rPr>
              <w:t>rozsah</w:t>
            </w:r>
          </w:p>
        </w:tc>
      </w:tr>
      <w:tr w:rsidR="00A84ED8" w14:paraId="57077C46" w14:textId="77777777" w:rsidTr="00D0495B">
        <w:tc>
          <w:tcPr>
            <w:tcW w:w="5809" w:type="dxa"/>
            <w:gridSpan w:val="19"/>
            <w:tcBorders>
              <w:top w:val="single" w:sz="4" w:space="0" w:color="auto"/>
              <w:left w:val="single" w:sz="4" w:space="0" w:color="auto"/>
              <w:bottom w:val="single" w:sz="4" w:space="0" w:color="auto"/>
              <w:right w:val="single" w:sz="4" w:space="0" w:color="auto"/>
            </w:tcBorders>
          </w:tcPr>
          <w:p w14:paraId="7B257311" w14:textId="77777777" w:rsidR="00A84ED8" w:rsidRDefault="00A84ED8" w:rsidP="004C24B6">
            <w:pPr>
              <w:jc w:val="both"/>
            </w:pPr>
            <w:r>
              <w:t>---</w:t>
            </w:r>
          </w:p>
        </w:tc>
        <w:tc>
          <w:tcPr>
            <w:tcW w:w="1656" w:type="dxa"/>
            <w:gridSpan w:val="4"/>
            <w:tcBorders>
              <w:top w:val="single" w:sz="4" w:space="0" w:color="auto"/>
              <w:left w:val="single" w:sz="4" w:space="0" w:color="auto"/>
              <w:bottom w:val="single" w:sz="4" w:space="0" w:color="auto"/>
              <w:right w:val="single" w:sz="4" w:space="0" w:color="auto"/>
            </w:tcBorders>
          </w:tcPr>
          <w:p w14:paraId="66BC4B95" w14:textId="77777777" w:rsidR="00A84ED8" w:rsidRDefault="00A84ED8" w:rsidP="004C24B6">
            <w:pPr>
              <w:jc w:val="both"/>
            </w:pPr>
            <w:r>
              <w:t>---</w:t>
            </w:r>
          </w:p>
        </w:tc>
        <w:tc>
          <w:tcPr>
            <w:tcW w:w="2597" w:type="dxa"/>
            <w:gridSpan w:val="14"/>
            <w:tcBorders>
              <w:top w:val="single" w:sz="4" w:space="0" w:color="auto"/>
              <w:left w:val="single" w:sz="4" w:space="0" w:color="auto"/>
              <w:bottom w:val="single" w:sz="4" w:space="0" w:color="auto"/>
              <w:right w:val="single" w:sz="4" w:space="0" w:color="auto"/>
            </w:tcBorders>
          </w:tcPr>
          <w:p w14:paraId="60AC8F6F" w14:textId="77777777" w:rsidR="00A84ED8" w:rsidRDefault="00A84ED8" w:rsidP="004C24B6">
            <w:pPr>
              <w:jc w:val="both"/>
            </w:pPr>
            <w:r>
              <w:t>---</w:t>
            </w:r>
          </w:p>
        </w:tc>
      </w:tr>
      <w:tr w:rsidR="00A84ED8" w14:paraId="4C3539B7"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5537794C" w14:textId="77777777" w:rsidR="00A84ED8" w:rsidRDefault="00A84ED8" w:rsidP="004C24B6">
            <w:pPr>
              <w:jc w:val="both"/>
            </w:pPr>
            <w:r>
              <w:rPr>
                <w:b/>
              </w:rPr>
              <w:t>Předměty příslušného studijního programu a způsob zapojení do jejich výuky, příp. další zapojení do uskutečňování studijního programu</w:t>
            </w:r>
          </w:p>
        </w:tc>
      </w:tr>
      <w:tr w:rsidR="00A84ED8" w:rsidRPr="00D6509E" w14:paraId="1D532F90" w14:textId="77777777" w:rsidTr="00D0495B">
        <w:trPr>
          <w:trHeight w:val="359"/>
        </w:trPr>
        <w:tc>
          <w:tcPr>
            <w:tcW w:w="10062" w:type="dxa"/>
            <w:gridSpan w:val="37"/>
            <w:tcBorders>
              <w:top w:val="nil"/>
              <w:left w:val="single" w:sz="4" w:space="0" w:color="auto"/>
              <w:bottom w:val="single" w:sz="4" w:space="0" w:color="auto"/>
              <w:right w:val="single" w:sz="4" w:space="0" w:color="auto"/>
            </w:tcBorders>
          </w:tcPr>
          <w:p w14:paraId="30F40AE8" w14:textId="77777777" w:rsidR="00A84ED8" w:rsidRPr="00D6509E" w:rsidRDefault="00A84ED8" w:rsidP="0070689C">
            <w:pPr>
              <w:spacing w:before="80" w:after="80"/>
              <w:jc w:val="both"/>
              <w:rPr>
                <w:b/>
                <w:u w:val="single"/>
              </w:rPr>
            </w:pPr>
            <w:r w:rsidRPr="00753856">
              <w:rPr>
                <w:b/>
                <w:u w:val="single"/>
              </w:rPr>
              <w:t>Školitel</w:t>
            </w:r>
          </w:p>
        </w:tc>
      </w:tr>
      <w:tr w:rsidR="00A84ED8" w14:paraId="11E05E61"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1B547384" w14:textId="77777777" w:rsidR="00A84ED8" w:rsidRDefault="00A84ED8" w:rsidP="004C24B6">
            <w:pPr>
              <w:jc w:val="both"/>
            </w:pPr>
            <w:r>
              <w:rPr>
                <w:b/>
              </w:rPr>
              <w:t xml:space="preserve">Údaje o vzdělání na VŠ </w:t>
            </w:r>
          </w:p>
        </w:tc>
      </w:tr>
      <w:tr w:rsidR="00A84ED8" w14:paraId="529E3475" w14:textId="77777777" w:rsidTr="00D0495B">
        <w:trPr>
          <w:trHeight w:val="265"/>
        </w:trPr>
        <w:tc>
          <w:tcPr>
            <w:tcW w:w="10062" w:type="dxa"/>
            <w:gridSpan w:val="37"/>
            <w:tcBorders>
              <w:top w:val="single" w:sz="4" w:space="0" w:color="auto"/>
              <w:left w:val="single" w:sz="4" w:space="0" w:color="auto"/>
              <w:bottom w:val="single" w:sz="4" w:space="0" w:color="auto"/>
              <w:right w:val="single" w:sz="4" w:space="0" w:color="auto"/>
            </w:tcBorders>
          </w:tcPr>
          <w:p w14:paraId="67917764" w14:textId="77777777" w:rsidR="00A84ED8" w:rsidRDefault="00A84ED8" w:rsidP="0070689C">
            <w:pPr>
              <w:spacing w:before="80" w:after="80"/>
              <w:jc w:val="both"/>
              <w:rPr>
                <w:b/>
              </w:rPr>
            </w:pPr>
            <w:r w:rsidRPr="00827804">
              <w:t xml:space="preserve">2005: UTB Zlín, FT, </w:t>
            </w:r>
            <w:r w:rsidRPr="00827804">
              <w:rPr>
                <w:rFonts w:eastAsia="Calibri"/>
              </w:rPr>
              <w:t xml:space="preserve">SP Chemie a technologie materiálů, </w:t>
            </w:r>
            <w:r w:rsidRPr="00827804">
              <w:t>obor Technologie makromolekulárních látek, Ph.D.</w:t>
            </w:r>
          </w:p>
        </w:tc>
      </w:tr>
      <w:tr w:rsidR="00A84ED8" w14:paraId="703E9923"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1A4F5362" w14:textId="77777777" w:rsidR="00A84ED8" w:rsidRDefault="00A84ED8" w:rsidP="004C24B6">
            <w:pPr>
              <w:jc w:val="both"/>
              <w:rPr>
                <w:b/>
              </w:rPr>
            </w:pPr>
            <w:r>
              <w:rPr>
                <w:b/>
              </w:rPr>
              <w:t>Údaje o odborném působení od absolvování VŠ</w:t>
            </w:r>
          </w:p>
        </w:tc>
      </w:tr>
      <w:tr w:rsidR="00A84ED8" w14:paraId="5162B592" w14:textId="77777777" w:rsidTr="00D0495B">
        <w:trPr>
          <w:trHeight w:val="1090"/>
        </w:trPr>
        <w:tc>
          <w:tcPr>
            <w:tcW w:w="10062" w:type="dxa"/>
            <w:gridSpan w:val="37"/>
            <w:tcBorders>
              <w:top w:val="single" w:sz="4" w:space="0" w:color="auto"/>
              <w:left w:val="single" w:sz="4" w:space="0" w:color="auto"/>
              <w:bottom w:val="single" w:sz="4" w:space="0" w:color="auto"/>
              <w:right w:val="single" w:sz="4" w:space="0" w:color="auto"/>
            </w:tcBorders>
          </w:tcPr>
          <w:p w14:paraId="2C85B8F2" w14:textId="77777777" w:rsidR="00A84ED8" w:rsidRPr="00827804" w:rsidRDefault="00A84ED8" w:rsidP="00A84ED8">
            <w:pPr>
              <w:spacing w:before="120" w:after="40"/>
              <w:jc w:val="both"/>
              <w:rPr>
                <w:rFonts w:eastAsia="Arial Unicode MS"/>
                <w:highlight w:val="yellow"/>
              </w:rPr>
            </w:pPr>
            <w:r w:rsidRPr="00827804">
              <w:rPr>
                <w:rFonts w:eastAsia="Arial Unicode MS"/>
              </w:rPr>
              <w:t>2000 – 2001: AV ČR, ÚSBE, Laboratoř fyziky fotosyntézy, samostatný vědecký pracovník</w:t>
            </w:r>
          </w:p>
          <w:p w14:paraId="2114DEAD" w14:textId="77777777" w:rsidR="00A84ED8" w:rsidRPr="00827804" w:rsidRDefault="00A84ED8" w:rsidP="00A84ED8">
            <w:pPr>
              <w:spacing w:after="40"/>
              <w:jc w:val="both"/>
              <w:rPr>
                <w:rFonts w:eastAsia="Arial Unicode MS"/>
              </w:rPr>
            </w:pPr>
            <w:r w:rsidRPr="00827804">
              <w:rPr>
                <w:rFonts w:eastAsia="Arial Unicode MS"/>
              </w:rPr>
              <w:t>2001 – 2013: UTB Zlín, FT, Ústav fyziky a materiálového inženýrství, odborný asistent</w:t>
            </w:r>
          </w:p>
          <w:p w14:paraId="38AF669E" w14:textId="77777777" w:rsidR="00A84ED8" w:rsidRPr="00827804" w:rsidRDefault="00A84ED8" w:rsidP="00A84ED8">
            <w:pPr>
              <w:spacing w:after="40"/>
              <w:jc w:val="both"/>
              <w:rPr>
                <w:rFonts w:eastAsia="Arial Unicode MS"/>
              </w:rPr>
            </w:pPr>
            <w:r w:rsidRPr="00827804">
              <w:rPr>
                <w:rFonts w:eastAsia="Arial Unicode MS"/>
              </w:rPr>
              <w:t>2013 – dosud: UTB Zlín, FT, Ústav fyziky a materiálového inženýrství, docent</w:t>
            </w:r>
          </w:p>
          <w:p w14:paraId="3C009816" w14:textId="77777777" w:rsidR="00A84ED8" w:rsidRDefault="00A84ED8" w:rsidP="00A84ED8">
            <w:pPr>
              <w:spacing w:before="120" w:after="60"/>
              <w:jc w:val="both"/>
              <w:rPr>
                <w:color w:val="000000"/>
              </w:rPr>
            </w:pPr>
            <w:r w:rsidRPr="00827804">
              <w:rPr>
                <w:rFonts w:eastAsia="Arial Unicode MS"/>
              </w:rPr>
              <w:t>2009 – dosud: UTB Zlín, FT, Ústav fyziky a materiálového inženýrství, ředitel ústavu</w:t>
            </w:r>
            <w:r w:rsidRPr="000B3E4E">
              <w:rPr>
                <w:color w:val="000000"/>
              </w:rPr>
              <w:t xml:space="preserve"> </w:t>
            </w:r>
          </w:p>
          <w:p w14:paraId="46847E54" w14:textId="76877AB7" w:rsidR="000F070D" w:rsidRPr="00843CED" w:rsidRDefault="00A84ED8" w:rsidP="000F070D">
            <w:pPr>
              <w:spacing w:before="120" w:after="60"/>
              <w:jc w:val="both"/>
              <w:rPr>
                <w:color w:val="000000"/>
                <w:highlight w:val="yellow"/>
              </w:rPr>
            </w:pPr>
            <w:r w:rsidRPr="00843CED">
              <w:rPr>
                <w:color w:val="000000"/>
              </w:rPr>
              <w:t>Další o</w:t>
            </w:r>
            <w:r w:rsidR="00976C3F">
              <w:rPr>
                <w:color w:val="000000"/>
              </w:rPr>
              <w:t xml:space="preserve">dborné zkušenosti: </w:t>
            </w:r>
            <w:r w:rsidR="00976C3F" w:rsidRPr="00843CED">
              <w:rPr>
                <w:color w:val="000000"/>
              </w:rPr>
              <w:t>NA</w:t>
            </w:r>
            <w:r w:rsidR="00976C3F">
              <w:rPr>
                <w:color w:val="000000"/>
              </w:rPr>
              <w:t>Ú</w:t>
            </w:r>
            <w:r w:rsidR="00976C3F" w:rsidRPr="00843CED">
              <w:rPr>
                <w:color w:val="000000"/>
              </w:rPr>
              <w:t xml:space="preserve"> (hodnotitel</w:t>
            </w:r>
            <w:r w:rsidR="00976C3F">
              <w:rPr>
                <w:color w:val="000000"/>
              </w:rPr>
              <w:t>,</w:t>
            </w:r>
            <w:r w:rsidR="00976C3F" w:rsidRPr="00843CED">
              <w:rPr>
                <w:color w:val="000000"/>
              </w:rPr>
              <w:t xml:space="preserve"> od </w:t>
            </w:r>
            <w:r w:rsidR="00976C3F">
              <w:rPr>
                <w:color w:val="000000"/>
              </w:rPr>
              <w:t xml:space="preserve">r. </w:t>
            </w:r>
            <w:r w:rsidR="00976C3F" w:rsidRPr="00843CED">
              <w:rPr>
                <w:color w:val="000000"/>
              </w:rPr>
              <w:t>2018)</w:t>
            </w:r>
            <w:r w:rsidR="00976C3F">
              <w:rPr>
                <w:color w:val="000000"/>
              </w:rPr>
              <w:t xml:space="preserve">, </w:t>
            </w:r>
            <w:r w:rsidR="00605057" w:rsidRPr="00843CED">
              <w:rPr>
                <w:color w:val="000000"/>
              </w:rPr>
              <w:t>posuzovatel národních i mezinárodních grantových přihlášek, recenzent publikací</w:t>
            </w:r>
            <w:r w:rsidR="00366C77" w:rsidRPr="00843CED">
              <w:rPr>
                <w:color w:val="000000"/>
              </w:rPr>
              <w:t xml:space="preserve"> </w:t>
            </w:r>
            <w:r w:rsidR="00605057" w:rsidRPr="00843CED">
              <w:rPr>
                <w:color w:val="000000"/>
              </w:rPr>
              <w:t>pro mezinárodní odborné časopis</w:t>
            </w:r>
            <w:r w:rsidR="00366C77" w:rsidRPr="00843CED">
              <w:rPr>
                <w:color w:val="000000"/>
              </w:rPr>
              <w:t>y</w:t>
            </w:r>
          </w:p>
          <w:p w14:paraId="486E7A9D" w14:textId="7D36D0E9" w:rsidR="00A84ED8" w:rsidRDefault="00A84ED8" w:rsidP="00976C3F">
            <w:pPr>
              <w:spacing w:before="60" w:after="120"/>
              <w:jc w:val="both"/>
            </w:pPr>
            <w:r w:rsidRPr="00843CED">
              <w:t>Členstv</w:t>
            </w:r>
            <w:r w:rsidR="00976C3F">
              <w:t xml:space="preserve">í v mezinárodních organizacích: </w:t>
            </w:r>
            <w:r w:rsidR="000F070D" w:rsidRPr="00843CED">
              <w:t>American Physical Society</w:t>
            </w:r>
          </w:p>
        </w:tc>
      </w:tr>
      <w:tr w:rsidR="00A84ED8" w14:paraId="716942CF" w14:textId="77777777" w:rsidTr="00D0495B">
        <w:trPr>
          <w:trHeight w:val="250"/>
        </w:trPr>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52DC8864" w14:textId="77777777" w:rsidR="00A84ED8" w:rsidRDefault="00A84ED8" w:rsidP="004C24B6">
            <w:pPr>
              <w:jc w:val="both"/>
            </w:pPr>
            <w:r>
              <w:rPr>
                <w:b/>
              </w:rPr>
              <w:t>Zkušenosti s vedením kvalifikačních a rigorózních prací</w:t>
            </w:r>
          </w:p>
        </w:tc>
      </w:tr>
      <w:tr w:rsidR="00A84ED8" w:rsidRPr="00D6509E" w14:paraId="027EC0DC" w14:textId="77777777" w:rsidTr="00D0495B">
        <w:trPr>
          <w:trHeight w:val="221"/>
        </w:trPr>
        <w:tc>
          <w:tcPr>
            <w:tcW w:w="10062" w:type="dxa"/>
            <w:gridSpan w:val="37"/>
            <w:tcBorders>
              <w:top w:val="single" w:sz="4" w:space="0" w:color="auto"/>
              <w:left w:val="single" w:sz="4" w:space="0" w:color="auto"/>
              <w:bottom w:val="single" w:sz="4" w:space="0" w:color="auto"/>
              <w:right w:val="single" w:sz="4" w:space="0" w:color="auto"/>
            </w:tcBorders>
          </w:tcPr>
          <w:p w14:paraId="6E350146" w14:textId="77777777" w:rsidR="00A84ED8" w:rsidRPr="00C02BD9" w:rsidRDefault="00A84ED8" w:rsidP="0070689C">
            <w:pPr>
              <w:pStyle w:val="TableParagraph"/>
              <w:spacing w:before="80" w:after="80"/>
              <w:ind w:left="0"/>
              <w:jc w:val="both"/>
              <w:rPr>
                <w:sz w:val="20"/>
                <w:szCs w:val="20"/>
                <w:lang w:val="cs-CZ"/>
              </w:rPr>
            </w:pPr>
            <w:r w:rsidRPr="00D6509E">
              <w:rPr>
                <w:sz w:val="20"/>
                <w:szCs w:val="20"/>
                <w:lang w:val="cs-CZ"/>
              </w:rPr>
              <w:t>Počet obhájených prací, které vyučující vedl v období 2014 – 2018</w:t>
            </w:r>
            <w:r w:rsidRPr="00D46445">
              <w:rPr>
                <w:sz w:val="20"/>
                <w:szCs w:val="20"/>
                <w:lang w:val="cs-CZ"/>
              </w:rPr>
              <w:t xml:space="preserve">: </w:t>
            </w:r>
            <w:r w:rsidRPr="0065609C">
              <w:rPr>
                <w:b/>
                <w:sz w:val="20"/>
                <w:szCs w:val="20"/>
                <w:lang w:val="cs-CZ"/>
              </w:rPr>
              <w:t>5</w:t>
            </w:r>
            <w:r w:rsidRPr="0065609C">
              <w:rPr>
                <w:sz w:val="20"/>
                <w:szCs w:val="20"/>
                <w:lang w:val="cs-CZ"/>
              </w:rPr>
              <w:t xml:space="preserve"> BP, </w:t>
            </w:r>
            <w:r w:rsidRPr="0065609C">
              <w:rPr>
                <w:b/>
                <w:sz w:val="20"/>
                <w:szCs w:val="20"/>
                <w:lang w:val="cs-CZ"/>
              </w:rPr>
              <w:t>1</w:t>
            </w:r>
            <w:r w:rsidRPr="0065609C">
              <w:rPr>
                <w:sz w:val="20"/>
                <w:szCs w:val="20"/>
                <w:lang w:val="cs-CZ"/>
              </w:rPr>
              <w:t xml:space="preserve"> DisP.</w:t>
            </w:r>
          </w:p>
        </w:tc>
      </w:tr>
      <w:tr w:rsidR="00A84ED8" w14:paraId="0D1F40F9" w14:textId="77777777" w:rsidTr="00D0495B">
        <w:trPr>
          <w:cantSplit/>
        </w:trPr>
        <w:tc>
          <w:tcPr>
            <w:tcW w:w="3389"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53B97716" w14:textId="77777777" w:rsidR="00A84ED8" w:rsidRDefault="00A84ED8" w:rsidP="004C24B6">
            <w:pPr>
              <w:jc w:val="both"/>
            </w:pPr>
            <w:r>
              <w:rPr>
                <w:b/>
              </w:rPr>
              <w:t xml:space="preserve">Obor habilitačního řízení </w:t>
            </w:r>
          </w:p>
        </w:tc>
        <w:tc>
          <w:tcPr>
            <w:tcW w:w="2124"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0D1A658F" w14:textId="77777777" w:rsidR="00A84ED8" w:rsidRDefault="00A84ED8" w:rsidP="004C24B6">
            <w:pPr>
              <w:jc w:val="both"/>
            </w:pPr>
            <w:r>
              <w:rPr>
                <w:b/>
              </w:rPr>
              <w:t>Rok udělení hodnosti</w:t>
            </w:r>
          </w:p>
        </w:tc>
        <w:tc>
          <w:tcPr>
            <w:tcW w:w="2121" w:type="dxa"/>
            <w:gridSpan w:val="10"/>
            <w:tcBorders>
              <w:top w:val="single" w:sz="4" w:space="0" w:color="auto"/>
              <w:left w:val="single" w:sz="4" w:space="0" w:color="auto"/>
              <w:bottom w:val="single" w:sz="4" w:space="0" w:color="auto"/>
              <w:right w:val="single" w:sz="12" w:space="0" w:color="auto"/>
            </w:tcBorders>
            <w:shd w:val="clear" w:color="auto" w:fill="F7CAAC"/>
            <w:hideMark/>
          </w:tcPr>
          <w:p w14:paraId="48B6CBE8" w14:textId="77777777" w:rsidR="00A84ED8" w:rsidRDefault="00A84ED8" w:rsidP="004C24B6">
            <w:pPr>
              <w:jc w:val="both"/>
            </w:pPr>
            <w:r>
              <w:rPr>
                <w:b/>
              </w:rPr>
              <w:t>Řízení konáno na VŠ</w:t>
            </w:r>
          </w:p>
        </w:tc>
        <w:tc>
          <w:tcPr>
            <w:tcW w:w="2428" w:type="dxa"/>
            <w:gridSpan w:val="11"/>
            <w:tcBorders>
              <w:top w:val="single" w:sz="4" w:space="0" w:color="auto"/>
              <w:left w:val="single" w:sz="12" w:space="0" w:color="auto"/>
              <w:bottom w:val="single" w:sz="4" w:space="0" w:color="auto"/>
              <w:right w:val="single" w:sz="4" w:space="0" w:color="auto"/>
            </w:tcBorders>
            <w:shd w:val="clear" w:color="auto" w:fill="F7CAAC"/>
            <w:hideMark/>
          </w:tcPr>
          <w:p w14:paraId="27B95C86" w14:textId="77777777" w:rsidR="00A84ED8" w:rsidRDefault="00A84ED8" w:rsidP="004C24B6">
            <w:pPr>
              <w:jc w:val="both"/>
              <w:rPr>
                <w:b/>
              </w:rPr>
            </w:pPr>
            <w:r>
              <w:rPr>
                <w:b/>
              </w:rPr>
              <w:t>Ohlasy publikací</w:t>
            </w:r>
          </w:p>
        </w:tc>
      </w:tr>
      <w:tr w:rsidR="00A84ED8" w14:paraId="522B4EBF" w14:textId="77777777" w:rsidTr="00D0495B">
        <w:trPr>
          <w:cantSplit/>
        </w:trPr>
        <w:tc>
          <w:tcPr>
            <w:tcW w:w="3389" w:type="dxa"/>
            <w:gridSpan w:val="9"/>
            <w:tcBorders>
              <w:top w:val="single" w:sz="4" w:space="0" w:color="auto"/>
              <w:left w:val="single" w:sz="4" w:space="0" w:color="auto"/>
              <w:bottom w:val="single" w:sz="4" w:space="0" w:color="auto"/>
              <w:right w:val="single" w:sz="4" w:space="0" w:color="auto"/>
            </w:tcBorders>
          </w:tcPr>
          <w:p w14:paraId="030C3E18" w14:textId="77777777" w:rsidR="00A84ED8" w:rsidRPr="00827804" w:rsidRDefault="00A84ED8" w:rsidP="004C24B6">
            <w:pPr>
              <w:spacing w:before="40" w:after="40"/>
              <w:jc w:val="both"/>
            </w:pPr>
            <w:r w:rsidRPr="00827804">
              <w:rPr>
                <w:rFonts w:ascii="TimesNewRomanPSMT" w:eastAsia="Calibri" w:hAnsi="TimesNewRomanPSMT" w:cs="TimesNewRomanPSMT"/>
              </w:rPr>
              <w:t>Technologie makromolekulárních látek</w:t>
            </w:r>
          </w:p>
        </w:tc>
        <w:tc>
          <w:tcPr>
            <w:tcW w:w="2124" w:type="dxa"/>
            <w:gridSpan w:val="7"/>
            <w:tcBorders>
              <w:top w:val="single" w:sz="4" w:space="0" w:color="auto"/>
              <w:left w:val="single" w:sz="4" w:space="0" w:color="auto"/>
              <w:bottom w:val="single" w:sz="4" w:space="0" w:color="auto"/>
              <w:right w:val="single" w:sz="4" w:space="0" w:color="auto"/>
            </w:tcBorders>
          </w:tcPr>
          <w:p w14:paraId="07B6C396" w14:textId="77777777" w:rsidR="00A84ED8" w:rsidRPr="00827804" w:rsidRDefault="00A84ED8" w:rsidP="004C24B6">
            <w:pPr>
              <w:spacing w:before="40" w:after="40"/>
              <w:jc w:val="both"/>
            </w:pPr>
            <w:r w:rsidRPr="00827804">
              <w:t>2013</w:t>
            </w:r>
          </w:p>
        </w:tc>
        <w:tc>
          <w:tcPr>
            <w:tcW w:w="2121" w:type="dxa"/>
            <w:gridSpan w:val="10"/>
            <w:tcBorders>
              <w:top w:val="single" w:sz="4" w:space="0" w:color="auto"/>
              <w:left w:val="single" w:sz="4" w:space="0" w:color="auto"/>
              <w:bottom w:val="single" w:sz="4" w:space="0" w:color="auto"/>
              <w:right w:val="single" w:sz="12" w:space="0" w:color="auto"/>
            </w:tcBorders>
          </w:tcPr>
          <w:p w14:paraId="097A130F" w14:textId="77777777" w:rsidR="00A84ED8" w:rsidRPr="00827804" w:rsidRDefault="00A84ED8" w:rsidP="004C24B6">
            <w:pPr>
              <w:spacing w:before="40" w:after="40"/>
              <w:jc w:val="both"/>
            </w:pPr>
            <w:r w:rsidRPr="00827804">
              <w:rPr>
                <w:rFonts w:ascii="TimesNewRomanPSMT" w:eastAsia="Calibri" w:hAnsi="TimesNewRomanPSMT" w:cs="TimesNewRomanPSMT"/>
              </w:rPr>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2B39EE73" w14:textId="77777777" w:rsidR="00A84ED8" w:rsidRDefault="00A84ED8" w:rsidP="004C24B6">
            <w:pPr>
              <w:jc w:val="both"/>
            </w:pPr>
            <w:r>
              <w:rPr>
                <w:b/>
              </w:rPr>
              <w:t>WOS</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87D6B59" w14:textId="77777777" w:rsidR="00A84ED8" w:rsidRDefault="00A84ED8" w:rsidP="004C24B6">
            <w:pPr>
              <w:jc w:val="both"/>
              <w:rPr>
                <w:sz w:val="18"/>
              </w:rPr>
            </w:pPr>
            <w:r>
              <w:rPr>
                <w:b/>
                <w:sz w:val="18"/>
              </w:rPr>
              <w:t>Scopus</w:t>
            </w:r>
          </w:p>
        </w:tc>
        <w:tc>
          <w:tcPr>
            <w:tcW w:w="1010"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E8C29C6" w14:textId="77777777" w:rsidR="00A84ED8" w:rsidRDefault="00A84ED8" w:rsidP="004C24B6">
            <w:pPr>
              <w:jc w:val="both"/>
            </w:pPr>
            <w:r>
              <w:rPr>
                <w:b/>
                <w:sz w:val="18"/>
              </w:rPr>
              <w:t>ostatní</w:t>
            </w:r>
          </w:p>
        </w:tc>
      </w:tr>
      <w:tr w:rsidR="00A84ED8" w:rsidRPr="002856CE" w14:paraId="440C1953" w14:textId="77777777" w:rsidTr="00D0495B">
        <w:trPr>
          <w:cantSplit/>
          <w:trHeight w:val="70"/>
        </w:trPr>
        <w:tc>
          <w:tcPr>
            <w:tcW w:w="3389"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6278C99B" w14:textId="77777777" w:rsidR="00A84ED8" w:rsidRDefault="00A84ED8" w:rsidP="004C24B6">
            <w:pPr>
              <w:jc w:val="both"/>
            </w:pPr>
            <w:r>
              <w:rPr>
                <w:b/>
              </w:rPr>
              <w:t>Obor jmenovacího řízení</w:t>
            </w:r>
          </w:p>
        </w:tc>
        <w:tc>
          <w:tcPr>
            <w:tcW w:w="2124"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4EDB1F71" w14:textId="77777777" w:rsidR="00A84ED8" w:rsidRDefault="00A84ED8" w:rsidP="004C24B6">
            <w:pPr>
              <w:jc w:val="both"/>
            </w:pPr>
            <w:r>
              <w:rPr>
                <w:b/>
              </w:rPr>
              <w:t>Rok udělení hodnosti</w:t>
            </w:r>
          </w:p>
        </w:tc>
        <w:tc>
          <w:tcPr>
            <w:tcW w:w="2121" w:type="dxa"/>
            <w:gridSpan w:val="10"/>
            <w:tcBorders>
              <w:top w:val="single" w:sz="4" w:space="0" w:color="auto"/>
              <w:left w:val="single" w:sz="4" w:space="0" w:color="auto"/>
              <w:bottom w:val="single" w:sz="4" w:space="0" w:color="auto"/>
              <w:right w:val="single" w:sz="12" w:space="0" w:color="auto"/>
            </w:tcBorders>
            <w:shd w:val="clear" w:color="auto" w:fill="F7CAAC"/>
            <w:hideMark/>
          </w:tcPr>
          <w:p w14:paraId="47520D9D" w14:textId="77777777" w:rsidR="00A84ED8" w:rsidRDefault="00A84ED8" w:rsidP="004C24B6">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31E11887" w14:textId="77777777" w:rsidR="00A84ED8" w:rsidRPr="00A84ED8" w:rsidRDefault="0065609C" w:rsidP="004C24B6">
            <w:pPr>
              <w:pStyle w:val="western"/>
              <w:spacing w:before="40" w:beforeAutospacing="0" w:line="240" w:lineRule="auto"/>
              <w:ind w:left="57" w:right="57"/>
              <w:rPr>
                <w:b/>
                <w:highlight w:val="green"/>
              </w:rPr>
            </w:pPr>
            <w:r w:rsidRPr="0065609C">
              <w:rPr>
                <w:b/>
              </w:rPr>
              <w:t>163</w:t>
            </w:r>
          </w:p>
        </w:tc>
        <w:tc>
          <w:tcPr>
            <w:tcW w:w="709" w:type="dxa"/>
            <w:gridSpan w:val="3"/>
            <w:vMerge w:val="restart"/>
            <w:tcBorders>
              <w:top w:val="single" w:sz="4" w:space="0" w:color="auto"/>
              <w:left w:val="single" w:sz="4" w:space="0" w:color="auto"/>
              <w:bottom w:val="single" w:sz="4" w:space="0" w:color="auto"/>
              <w:right w:val="single" w:sz="4" w:space="0" w:color="auto"/>
            </w:tcBorders>
          </w:tcPr>
          <w:p w14:paraId="2376BA60" w14:textId="77777777" w:rsidR="00A84ED8" w:rsidRPr="00A84ED8" w:rsidRDefault="004D53FF" w:rsidP="004C24B6">
            <w:pPr>
              <w:pStyle w:val="western"/>
              <w:spacing w:before="40" w:beforeAutospacing="0" w:line="240" w:lineRule="auto"/>
              <w:ind w:left="57" w:right="57"/>
              <w:rPr>
                <w:b/>
                <w:highlight w:val="green"/>
              </w:rPr>
            </w:pPr>
            <w:r w:rsidRPr="004D53FF">
              <w:rPr>
                <w:b/>
              </w:rPr>
              <w:t>194</w:t>
            </w:r>
          </w:p>
        </w:tc>
        <w:tc>
          <w:tcPr>
            <w:tcW w:w="1010" w:type="dxa"/>
            <w:gridSpan w:val="5"/>
            <w:vMerge w:val="restart"/>
            <w:tcBorders>
              <w:top w:val="single" w:sz="4" w:space="0" w:color="auto"/>
              <w:left w:val="single" w:sz="4" w:space="0" w:color="auto"/>
              <w:bottom w:val="single" w:sz="4" w:space="0" w:color="auto"/>
              <w:right w:val="single" w:sz="4" w:space="0" w:color="auto"/>
            </w:tcBorders>
          </w:tcPr>
          <w:p w14:paraId="1CD8CBB8" w14:textId="77777777" w:rsidR="00A84ED8" w:rsidRPr="002856CE" w:rsidRDefault="00A84ED8" w:rsidP="004C24B6">
            <w:pPr>
              <w:pStyle w:val="western"/>
              <w:spacing w:before="40" w:beforeAutospacing="0" w:line="240" w:lineRule="auto"/>
              <w:ind w:left="57" w:right="57"/>
              <w:rPr>
                <w:b/>
                <w:sz w:val="18"/>
                <w:szCs w:val="18"/>
              </w:rPr>
            </w:pPr>
            <w:r w:rsidRPr="002856CE">
              <w:rPr>
                <w:b/>
                <w:sz w:val="18"/>
                <w:szCs w:val="18"/>
              </w:rPr>
              <w:t>neevid.</w:t>
            </w:r>
          </w:p>
        </w:tc>
      </w:tr>
      <w:tr w:rsidR="00A84ED8" w14:paraId="38ED2579" w14:textId="77777777" w:rsidTr="00D0495B">
        <w:trPr>
          <w:trHeight w:val="205"/>
        </w:trPr>
        <w:tc>
          <w:tcPr>
            <w:tcW w:w="3389" w:type="dxa"/>
            <w:gridSpan w:val="9"/>
            <w:tcBorders>
              <w:top w:val="single" w:sz="4" w:space="0" w:color="auto"/>
              <w:left w:val="single" w:sz="4" w:space="0" w:color="auto"/>
              <w:bottom w:val="single" w:sz="4" w:space="0" w:color="auto"/>
              <w:right w:val="single" w:sz="4" w:space="0" w:color="auto"/>
            </w:tcBorders>
          </w:tcPr>
          <w:p w14:paraId="1F3469EF" w14:textId="77777777" w:rsidR="00A84ED8" w:rsidRDefault="00A84ED8" w:rsidP="004C24B6">
            <w:pPr>
              <w:spacing w:before="40" w:after="40"/>
              <w:jc w:val="both"/>
            </w:pPr>
            <w:r>
              <w:t>---</w:t>
            </w:r>
          </w:p>
        </w:tc>
        <w:tc>
          <w:tcPr>
            <w:tcW w:w="2124" w:type="dxa"/>
            <w:gridSpan w:val="7"/>
            <w:tcBorders>
              <w:top w:val="single" w:sz="4" w:space="0" w:color="auto"/>
              <w:left w:val="single" w:sz="4" w:space="0" w:color="auto"/>
              <w:bottom w:val="single" w:sz="4" w:space="0" w:color="auto"/>
              <w:right w:val="single" w:sz="4" w:space="0" w:color="auto"/>
            </w:tcBorders>
          </w:tcPr>
          <w:p w14:paraId="38D0B511" w14:textId="77777777" w:rsidR="00A84ED8" w:rsidRDefault="00A84ED8" w:rsidP="004C24B6">
            <w:pPr>
              <w:spacing w:before="40" w:after="40"/>
              <w:jc w:val="both"/>
            </w:pPr>
            <w:r>
              <w:t>---</w:t>
            </w:r>
          </w:p>
        </w:tc>
        <w:tc>
          <w:tcPr>
            <w:tcW w:w="2121" w:type="dxa"/>
            <w:gridSpan w:val="10"/>
            <w:tcBorders>
              <w:top w:val="single" w:sz="4" w:space="0" w:color="auto"/>
              <w:left w:val="single" w:sz="4" w:space="0" w:color="auto"/>
              <w:bottom w:val="single" w:sz="4" w:space="0" w:color="auto"/>
              <w:right w:val="single" w:sz="12" w:space="0" w:color="auto"/>
            </w:tcBorders>
          </w:tcPr>
          <w:p w14:paraId="39BF0C57" w14:textId="77777777" w:rsidR="00A84ED8" w:rsidRDefault="00A84ED8" w:rsidP="004C24B6">
            <w:pPr>
              <w:spacing w:before="40" w:after="40"/>
              <w:jc w:val="both"/>
            </w:pPr>
            <w: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7149442A" w14:textId="77777777" w:rsidR="00A84ED8" w:rsidRDefault="00A84ED8" w:rsidP="004C24B6">
            <w:pPr>
              <w:rPr>
                <w:b/>
              </w:rPr>
            </w:pPr>
          </w:p>
        </w:tc>
        <w:tc>
          <w:tcPr>
            <w:tcW w:w="709" w:type="dxa"/>
            <w:gridSpan w:val="3"/>
            <w:vMerge/>
            <w:tcBorders>
              <w:top w:val="single" w:sz="4" w:space="0" w:color="auto"/>
              <w:left w:val="single" w:sz="4" w:space="0" w:color="auto"/>
              <w:bottom w:val="single" w:sz="4" w:space="0" w:color="auto"/>
              <w:right w:val="single" w:sz="4" w:space="0" w:color="auto"/>
            </w:tcBorders>
            <w:vAlign w:val="center"/>
            <w:hideMark/>
          </w:tcPr>
          <w:p w14:paraId="22C8E1F1" w14:textId="77777777" w:rsidR="00A84ED8" w:rsidRDefault="00A84ED8" w:rsidP="004C24B6">
            <w:pPr>
              <w:rPr>
                <w:b/>
              </w:rPr>
            </w:pPr>
          </w:p>
        </w:tc>
        <w:tc>
          <w:tcPr>
            <w:tcW w:w="1010" w:type="dxa"/>
            <w:gridSpan w:val="5"/>
            <w:vMerge/>
            <w:tcBorders>
              <w:top w:val="single" w:sz="4" w:space="0" w:color="auto"/>
              <w:left w:val="single" w:sz="4" w:space="0" w:color="auto"/>
              <w:bottom w:val="single" w:sz="4" w:space="0" w:color="auto"/>
              <w:right w:val="single" w:sz="4" w:space="0" w:color="auto"/>
            </w:tcBorders>
            <w:vAlign w:val="center"/>
            <w:hideMark/>
          </w:tcPr>
          <w:p w14:paraId="0F909692" w14:textId="77777777" w:rsidR="00A84ED8" w:rsidRDefault="00A84ED8" w:rsidP="004C24B6">
            <w:pPr>
              <w:rPr>
                <w:b/>
              </w:rPr>
            </w:pPr>
          </w:p>
        </w:tc>
      </w:tr>
      <w:tr w:rsidR="00A84ED8" w14:paraId="6EB630DA"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7CC362E7" w14:textId="77777777" w:rsidR="00A84ED8" w:rsidRDefault="00A84ED8" w:rsidP="004C24B6">
            <w:pPr>
              <w:jc w:val="both"/>
              <w:rPr>
                <w:b/>
              </w:rPr>
            </w:pPr>
            <w:r>
              <w:rPr>
                <w:b/>
              </w:rPr>
              <w:t xml:space="preserve">Přehled o nejvýznamnější publikační a další tvůrčí činnosti nebo další profesní činnosti u odborníků z praxe vztahující se k zabezpečovaným předmětům </w:t>
            </w:r>
          </w:p>
        </w:tc>
      </w:tr>
      <w:tr w:rsidR="00A84ED8" w14:paraId="36701541" w14:textId="77777777" w:rsidTr="00D0495B">
        <w:trPr>
          <w:trHeight w:val="2347"/>
        </w:trPr>
        <w:tc>
          <w:tcPr>
            <w:tcW w:w="10062" w:type="dxa"/>
            <w:gridSpan w:val="37"/>
            <w:tcBorders>
              <w:top w:val="single" w:sz="4" w:space="0" w:color="auto"/>
              <w:left w:val="single" w:sz="4" w:space="0" w:color="auto"/>
              <w:bottom w:val="single" w:sz="4" w:space="0" w:color="auto"/>
              <w:right w:val="single" w:sz="4" w:space="0" w:color="auto"/>
            </w:tcBorders>
          </w:tcPr>
          <w:p w14:paraId="33F10F22" w14:textId="068C5F7F" w:rsidR="000F070D" w:rsidRPr="006144CF" w:rsidRDefault="000F070D" w:rsidP="000F070D">
            <w:pPr>
              <w:pStyle w:val="Normlnweb"/>
              <w:shd w:val="clear" w:color="auto" w:fill="FFFFFF"/>
              <w:spacing w:before="120" w:beforeAutospacing="0" w:after="120" w:afterAutospacing="0"/>
              <w:jc w:val="both"/>
              <w:rPr>
                <w:caps/>
                <w:sz w:val="20"/>
                <w:szCs w:val="20"/>
              </w:rPr>
            </w:pPr>
            <w:r w:rsidRPr="000A356A">
              <w:rPr>
                <w:caps/>
                <w:sz w:val="20"/>
                <w:szCs w:val="20"/>
              </w:rPr>
              <w:t xml:space="preserve">Musilová, L., Kašpárková, V., </w:t>
            </w:r>
            <w:r w:rsidRPr="006F796B">
              <w:rPr>
                <w:b/>
                <w:caps/>
                <w:sz w:val="20"/>
                <w:szCs w:val="20"/>
              </w:rPr>
              <w:t>MRÁČEK, A. (30%)</w:t>
            </w:r>
            <w:r w:rsidRPr="000A356A">
              <w:rPr>
                <w:caps/>
                <w:sz w:val="20"/>
                <w:szCs w:val="20"/>
              </w:rPr>
              <w:t xml:space="preserve">, Minařík, A., Minařík, M.: </w:t>
            </w:r>
            <w:r>
              <w:rPr>
                <w:sz w:val="20"/>
                <w:szCs w:val="20"/>
              </w:rPr>
              <w:t>The b</w:t>
            </w:r>
            <w:r w:rsidRPr="000A356A">
              <w:rPr>
                <w:sz w:val="20"/>
                <w:szCs w:val="20"/>
              </w:rPr>
              <w:t xml:space="preserve">ehaviour of hyaluronan solutions in the presence of </w:t>
            </w:r>
            <w:proofErr w:type="gramStart"/>
            <w:r w:rsidRPr="000A356A">
              <w:rPr>
                <w:sz w:val="20"/>
                <w:szCs w:val="20"/>
              </w:rPr>
              <w:t>Hofmeister</w:t>
            </w:r>
            <w:proofErr w:type="gramEnd"/>
            <w:r w:rsidRPr="000A356A">
              <w:rPr>
                <w:sz w:val="20"/>
                <w:szCs w:val="20"/>
              </w:rPr>
              <w:t xml:space="preserve"> ions: A light scattering, viscometry and surface tension study</w:t>
            </w:r>
            <w:r w:rsidR="003A11D1">
              <w:rPr>
                <w:caps/>
                <w:sz w:val="20"/>
                <w:szCs w:val="20"/>
              </w:rPr>
              <w:t xml:space="preserve">. </w:t>
            </w:r>
            <w:r w:rsidRPr="006144CF">
              <w:rPr>
                <w:i/>
                <w:sz w:val="20"/>
                <w:szCs w:val="20"/>
              </w:rPr>
              <w:t>Carbohydrate Polymers</w:t>
            </w:r>
            <w:r w:rsidR="00843CED">
              <w:rPr>
                <w:caps/>
                <w:sz w:val="20"/>
                <w:szCs w:val="20"/>
              </w:rPr>
              <w:t xml:space="preserve"> </w:t>
            </w:r>
            <w:r w:rsidRPr="000A356A">
              <w:rPr>
                <w:caps/>
                <w:sz w:val="20"/>
                <w:szCs w:val="20"/>
              </w:rPr>
              <w:t xml:space="preserve">212, 395-402, </w:t>
            </w:r>
            <w:r w:rsidRPr="00843CED">
              <w:rPr>
                <w:b/>
                <w:caps/>
                <w:sz w:val="20"/>
                <w:szCs w:val="20"/>
              </w:rPr>
              <w:t>2019</w:t>
            </w:r>
            <w:r w:rsidRPr="000A356A">
              <w:rPr>
                <w:caps/>
                <w:sz w:val="20"/>
                <w:szCs w:val="20"/>
              </w:rPr>
              <w:t>.</w:t>
            </w:r>
            <w:r>
              <w:rPr>
                <w:caps/>
                <w:sz w:val="20"/>
                <w:szCs w:val="20"/>
              </w:rPr>
              <w:t xml:space="preserve"> D</w:t>
            </w:r>
            <w:r w:rsidRPr="006144CF">
              <w:rPr>
                <w:caps/>
                <w:sz w:val="20"/>
                <w:szCs w:val="20"/>
              </w:rPr>
              <w:t>OI</w:t>
            </w:r>
            <w:r w:rsidRPr="006144CF">
              <w:rPr>
                <w:sz w:val="20"/>
                <w:szCs w:val="20"/>
              </w:rPr>
              <w:t xml:space="preserve"> 10.1016/j.carbpol.2019.02.032</w:t>
            </w:r>
            <w:r w:rsidR="00843CED">
              <w:rPr>
                <w:sz w:val="20"/>
                <w:szCs w:val="20"/>
              </w:rPr>
              <w:t>.</w:t>
            </w:r>
          </w:p>
          <w:p w14:paraId="41DE6BB6" w14:textId="77777777" w:rsidR="000F070D" w:rsidRPr="006F796B" w:rsidRDefault="000F070D" w:rsidP="000F070D">
            <w:pPr>
              <w:pStyle w:val="Normlnweb"/>
              <w:shd w:val="clear" w:color="auto" w:fill="FFFFFF"/>
              <w:spacing w:before="120" w:beforeAutospacing="0" w:after="120" w:afterAutospacing="0"/>
              <w:jc w:val="both"/>
              <w:rPr>
                <w:caps/>
                <w:sz w:val="20"/>
                <w:szCs w:val="20"/>
              </w:rPr>
            </w:pPr>
            <w:r w:rsidRPr="006F796B">
              <w:rPr>
                <w:caps/>
                <w:sz w:val="20"/>
                <w:szCs w:val="20"/>
              </w:rPr>
              <w:t xml:space="preserve">MUSILOVÁ, L., </w:t>
            </w:r>
            <w:r w:rsidRPr="006F796B">
              <w:rPr>
                <w:b/>
                <w:caps/>
                <w:sz w:val="20"/>
                <w:szCs w:val="20"/>
              </w:rPr>
              <w:t>MRÁČEK, A. (30%)</w:t>
            </w:r>
            <w:r w:rsidRPr="006F796B">
              <w:rPr>
                <w:caps/>
                <w:sz w:val="20"/>
                <w:szCs w:val="20"/>
              </w:rPr>
              <w:t xml:space="preserve">, KOVALCIK, A., SMOLKA, P., MINAŘÍK, A., HUMPOLÍČEK, P., VÍCHA, R., PONÍŽIL, P.: </w:t>
            </w:r>
            <w:r w:rsidRPr="006F796B">
              <w:rPr>
                <w:sz w:val="20"/>
                <w:szCs w:val="20"/>
              </w:rPr>
              <w:t xml:space="preserve">Hyaluronan hydrogels modified by glycinated Kraft lignin: Morphology, swelling, viscoelastic properties and biocompatibility. </w:t>
            </w:r>
            <w:r w:rsidRPr="006F796B">
              <w:rPr>
                <w:i/>
                <w:sz w:val="20"/>
                <w:szCs w:val="20"/>
              </w:rPr>
              <w:t>Carbohydrate Polymers</w:t>
            </w:r>
            <w:r w:rsidRPr="006F796B">
              <w:rPr>
                <w:sz w:val="20"/>
                <w:szCs w:val="20"/>
              </w:rPr>
              <w:t xml:space="preserve"> 181, 394-403, </w:t>
            </w:r>
            <w:r w:rsidRPr="006F796B">
              <w:rPr>
                <w:b/>
                <w:sz w:val="20"/>
                <w:szCs w:val="20"/>
              </w:rPr>
              <w:t>2018</w:t>
            </w:r>
            <w:r w:rsidRPr="006F796B">
              <w:rPr>
                <w:sz w:val="20"/>
                <w:szCs w:val="20"/>
              </w:rPr>
              <w:t>. DOI 10.1016/j.carbpol.2017.10.048.</w:t>
            </w:r>
          </w:p>
          <w:p w14:paraId="0CD6EF3A" w14:textId="08782686" w:rsidR="000F070D" w:rsidRDefault="000F070D" w:rsidP="000F070D">
            <w:pPr>
              <w:pStyle w:val="Normlnweb"/>
              <w:shd w:val="clear" w:color="auto" w:fill="FFFFFF"/>
              <w:spacing w:before="120" w:beforeAutospacing="0" w:after="120" w:afterAutospacing="0"/>
              <w:jc w:val="both"/>
              <w:rPr>
                <w:sz w:val="20"/>
                <w:szCs w:val="20"/>
              </w:rPr>
            </w:pPr>
            <w:r w:rsidRPr="006F796B">
              <w:rPr>
                <w:caps/>
                <w:sz w:val="20"/>
                <w:szCs w:val="20"/>
              </w:rPr>
              <w:t>WRZECIONKO, E., MINAŘÍK, A., SMOLKA, P., MINAŘÍK, M., HUMPOLÍČEK, P., REJMONTOVÁ, P., </w:t>
            </w:r>
            <w:r w:rsidRPr="006F796B">
              <w:rPr>
                <w:b/>
                <w:bCs/>
                <w:caps/>
                <w:sz w:val="20"/>
                <w:szCs w:val="20"/>
              </w:rPr>
              <w:t>MRÁČEK, A. (5%)</w:t>
            </w:r>
            <w:r w:rsidRPr="006F796B">
              <w:rPr>
                <w:caps/>
                <w:sz w:val="20"/>
                <w:szCs w:val="20"/>
              </w:rPr>
              <w:t>, MINAŘÍKOVÁ, M., GŘUNDĚLOVÁ, L.</w:t>
            </w:r>
            <w:r w:rsidRPr="006F796B">
              <w:rPr>
                <w:sz w:val="20"/>
                <w:szCs w:val="20"/>
              </w:rPr>
              <w:t>: Variations of polymer porous surface structures via the time-sequenced dosing of mixed solvents. </w:t>
            </w:r>
            <w:r w:rsidRPr="006F796B">
              <w:rPr>
                <w:i/>
                <w:iCs/>
                <w:sz w:val="20"/>
                <w:szCs w:val="20"/>
              </w:rPr>
              <w:t>ACS Applied Materials and Interface</w:t>
            </w:r>
            <w:r w:rsidR="003A11D1">
              <w:rPr>
                <w:i/>
                <w:iCs/>
                <w:sz w:val="20"/>
                <w:szCs w:val="20"/>
              </w:rPr>
              <w:t xml:space="preserve">s </w:t>
            </w:r>
            <w:r w:rsidR="003A11D1">
              <w:rPr>
                <w:sz w:val="20"/>
                <w:szCs w:val="20"/>
              </w:rPr>
              <w:t xml:space="preserve">9, </w:t>
            </w:r>
            <w:r w:rsidRPr="006F796B">
              <w:rPr>
                <w:sz w:val="20"/>
                <w:szCs w:val="20"/>
              </w:rPr>
              <w:t>6472-6481, </w:t>
            </w:r>
            <w:r w:rsidRPr="006F796B">
              <w:rPr>
                <w:b/>
                <w:bCs/>
                <w:sz w:val="20"/>
                <w:szCs w:val="20"/>
              </w:rPr>
              <w:t>2017</w:t>
            </w:r>
            <w:r w:rsidR="003A11D1">
              <w:rPr>
                <w:sz w:val="20"/>
                <w:szCs w:val="20"/>
              </w:rPr>
              <w:t xml:space="preserve">. </w:t>
            </w:r>
            <w:r w:rsidRPr="006F796B">
              <w:rPr>
                <w:sz w:val="20"/>
                <w:szCs w:val="20"/>
              </w:rPr>
              <w:t xml:space="preserve">DOI 10.1021/acsami.6b15774. </w:t>
            </w:r>
          </w:p>
          <w:p w14:paraId="2CA429D6" w14:textId="77777777" w:rsidR="000F070D" w:rsidRPr="006F796B" w:rsidRDefault="000F070D" w:rsidP="000F070D">
            <w:pPr>
              <w:pStyle w:val="Normlnweb"/>
              <w:shd w:val="clear" w:color="auto" w:fill="FFFFFF"/>
              <w:spacing w:before="120" w:beforeAutospacing="0" w:after="120" w:afterAutospacing="0"/>
              <w:jc w:val="both"/>
              <w:rPr>
                <w:sz w:val="20"/>
                <w:szCs w:val="20"/>
              </w:rPr>
            </w:pPr>
            <w:r w:rsidRPr="000B7F9E">
              <w:rPr>
                <w:sz w:val="20"/>
                <w:szCs w:val="20"/>
              </w:rPr>
              <w:t>M</w:t>
            </w:r>
            <w:r>
              <w:rPr>
                <w:sz w:val="20"/>
                <w:szCs w:val="20"/>
              </w:rPr>
              <w:t>RÁZEK</w:t>
            </w:r>
            <w:r w:rsidRPr="000B7F9E">
              <w:rPr>
                <w:sz w:val="20"/>
                <w:szCs w:val="20"/>
              </w:rPr>
              <w:t>, J., P</w:t>
            </w:r>
            <w:r>
              <w:rPr>
                <w:sz w:val="20"/>
                <w:szCs w:val="20"/>
              </w:rPr>
              <w:t>OTEL</w:t>
            </w:r>
            <w:r w:rsidRPr="000B7F9E">
              <w:rPr>
                <w:sz w:val="20"/>
                <w:szCs w:val="20"/>
              </w:rPr>
              <w:t>, M., B</w:t>
            </w:r>
            <w:r>
              <w:rPr>
                <w:sz w:val="20"/>
                <w:szCs w:val="20"/>
              </w:rPr>
              <w:t>URŠÍK</w:t>
            </w:r>
            <w:r w:rsidRPr="000B7F9E">
              <w:rPr>
                <w:sz w:val="20"/>
                <w:szCs w:val="20"/>
              </w:rPr>
              <w:t xml:space="preserve">, J., </w:t>
            </w:r>
            <w:r w:rsidRPr="002C065A">
              <w:rPr>
                <w:b/>
                <w:sz w:val="20"/>
                <w:szCs w:val="20"/>
              </w:rPr>
              <w:t>M</w:t>
            </w:r>
            <w:r>
              <w:rPr>
                <w:b/>
                <w:sz w:val="20"/>
                <w:szCs w:val="20"/>
              </w:rPr>
              <w:t>R</w:t>
            </w:r>
            <w:r w:rsidRPr="002C065A">
              <w:rPr>
                <w:b/>
                <w:sz w:val="20"/>
                <w:szCs w:val="20"/>
              </w:rPr>
              <w:t>ÁČEK, A. (20%)</w:t>
            </w:r>
            <w:r w:rsidRPr="000B7F9E">
              <w:rPr>
                <w:sz w:val="20"/>
                <w:szCs w:val="20"/>
              </w:rPr>
              <w:t>, K</w:t>
            </w:r>
            <w:r>
              <w:rPr>
                <w:sz w:val="20"/>
                <w:szCs w:val="20"/>
              </w:rPr>
              <w:t>ALLISTOVÁ</w:t>
            </w:r>
            <w:r w:rsidRPr="000B7F9E">
              <w:rPr>
                <w:sz w:val="20"/>
                <w:szCs w:val="20"/>
              </w:rPr>
              <w:t>, A., J</w:t>
            </w:r>
            <w:r>
              <w:rPr>
                <w:sz w:val="20"/>
                <w:szCs w:val="20"/>
              </w:rPr>
              <w:t>ONÁŠOVÁ</w:t>
            </w:r>
            <w:r w:rsidRPr="000B7F9E">
              <w:rPr>
                <w:sz w:val="20"/>
                <w:szCs w:val="20"/>
              </w:rPr>
              <w:t>, Š., B</w:t>
            </w:r>
            <w:r>
              <w:rPr>
                <w:sz w:val="20"/>
                <w:szCs w:val="20"/>
              </w:rPr>
              <w:t>OHÁČEK</w:t>
            </w:r>
            <w:r w:rsidRPr="000B7F9E">
              <w:rPr>
                <w:sz w:val="20"/>
                <w:szCs w:val="20"/>
              </w:rPr>
              <w:t>, J., K</w:t>
            </w:r>
            <w:r>
              <w:rPr>
                <w:sz w:val="20"/>
                <w:szCs w:val="20"/>
              </w:rPr>
              <w:t>AŠÍK</w:t>
            </w:r>
            <w:r w:rsidRPr="000B7F9E">
              <w:rPr>
                <w:sz w:val="20"/>
                <w:szCs w:val="20"/>
              </w:rPr>
              <w:t>, I.</w:t>
            </w:r>
            <w:r>
              <w:rPr>
                <w:sz w:val="20"/>
                <w:szCs w:val="20"/>
              </w:rPr>
              <w:t xml:space="preserve">: </w:t>
            </w:r>
            <w:r w:rsidRPr="00EF28EA">
              <w:rPr>
                <w:sz w:val="20"/>
                <w:szCs w:val="20"/>
              </w:rPr>
              <w:t>Sol-gel synthesis and crystallization kinetics of dysprosium-titanate Dy</w:t>
            </w:r>
            <w:r w:rsidRPr="0056629C">
              <w:rPr>
                <w:sz w:val="20"/>
                <w:szCs w:val="20"/>
                <w:vertAlign w:val="subscript"/>
              </w:rPr>
              <w:t>2</w:t>
            </w:r>
            <w:r w:rsidRPr="00EF28EA">
              <w:rPr>
                <w:sz w:val="20"/>
                <w:szCs w:val="20"/>
              </w:rPr>
              <w:t>Ti</w:t>
            </w:r>
            <w:r w:rsidRPr="0056629C">
              <w:rPr>
                <w:sz w:val="20"/>
                <w:szCs w:val="20"/>
                <w:vertAlign w:val="subscript"/>
              </w:rPr>
              <w:t>2</w:t>
            </w:r>
            <w:r w:rsidRPr="00EF28EA">
              <w:rPr>
                <w:sz w:val="20"/>
                <w:szCs w:val="20"/>
              </w:rPr>
              <w:t>O</w:t>
            </w:r>
            <w:r w:rsidRPr="0056629C">
              <w:rPr>
                <w:sz w:val="20"/>
                <w:szCs w:val="20"/>
                <w:vertAlign w:val="subscript"/>
              </w:rPr>
              <w:t>7</w:t>
            </w:r>
            <w:r w:rsidRPr="00EF28EA">
              <w:rPr>
                <w:sz w:val="20"/>
                <w:szCs w:val="20"/>
              </w:rPr>
              <w:t xml:space="preserve"> for photonic applications</w:t>
            </w:r>
            <w:r>
              <w:rPr>
                <w:sz w:val="20"/>
                <w:szCs w:val="20"/>
              </w:rPr>
              <w:t xml:space="preserve">. </w:t>
            </w:r>
            <w:r w:rsidRPr="002C065A">
              <w:rPr>
                <w:i/>
                <w:sz w:val="20"/>
                <w:szCs w:val="20"/>
              </w:rPr>
              <w:t>Materials Chemistry and Physics</w:t>
            </w:r>
            <w:r>
              <w:rPr>
                <w:sz w:val="20"/>
                <w:szCs w:val="20"/>
              </w:rPr>
              <w:t xml:space="preserve"> 168, 159-167, </w:t>
            </w:r>
            <w:r w:rsidRPr="002C065A">
              <w:rPr>
                <w:b/>
                <w:sz w:val="20"/>
                <w:szCs w:val="20"/>
              </w:rPr>
              <w:t>2015</w:t>
            </w:r>
            <w:r>
              <w:rPr>
                <w:sz w:val="20"/>
                <w:szCs w:val="20"/>
              </w:rPr>
              <w:t>. DOI</w:t>
            </w:r>
            <w:r w:rsidRPr="00E92D8D">
              <w:rPr>
                <w:sz w:val="20"/>
                <w:szCs w:val="20"/>
              </w:rPr>
              <w:t xml:space="preserve"> 10.1016/j.matchemphys.2015.11.015</w:t>
            </w:r>
            <w:r>
              <w:rPr>
                <w:sz w:val="20"/>
                <w:szCs w:val="20"/>
              </w:rPr>
              <w:t>.</w:t>
            </w:r>
          </w:p>
          <w:p w14:paraId="532B1276" w14:textId="6F681221" w:rsidR="00A84ED8" w:rsidRDefault="000F070D" w:rsidP="000F070D">
            <w:pPr>
              <w:spacing w:before="120" w:after="120"/>
              <w:jc w:val="both"/>
              <w:rPr>
                <w:b/>
              </w:rPr>
            </w:pPr>
            <w:r w:rsidRPr="006F796B">
              <w:rPr>
                <w:caps/>
              </w:rPr>
              <w:t>GŘUNDĚLOVÁ, L., GREGOROVÁ, A., </w:t>
            </w:r>
            <w:r w:rsidRPr="006F796B">
              <w:rPr>
                <w:b/>
                <w:bCs/>
                <w:caps/>
              </w:rPr>
              <w:t>MRÁČEK, A. (10%)</w:t>
            </w:r>
            <w:r w:rsidRPr="006F796B">
              <w:rPr>
                <w:caps/>
              </w:rPr>
              <w:t>, VÍCHA, R., SMOLKA, P., MINAŘÍK, A.: </w:t>
            </w:r>
            <w:r w:rsidRPr="006F796B">
              <w:t>Viscoelastic and mechanical properties of hyaluronan films and hydrogels modified by carbodiimide.</w:t>
            </w:r>
            <w:r w:rsidR="003A11D1">
              <w:t xml:space="preserve"> </w:t>
            </w:r>
            <w:r w:rsidRPr="006F796B">
              <w:rPr>
                <w:i/>
                <w:iCs/>
              </w:rPr>
              <w:t>Carbohydrate Polymers</w:t>
            </w:r>
            <w:r w:rsidRPr="006F796B">
              <w:rPr>
                <w:caps/>
              </w:rPr>
              <w:t> 119, 142-148, </w:t>
            </w:r>
            <w:r w:rsidRPr="006F796B">
              <w:rPr>
                <w:b/>
                <w:bCs/>
                <w:caps/>
              </w:rPr>
              <w:t>2015</w:t>
            </w:r>
            <w:r w:rsidRPr="006F796B">
              <w:rPr>
                <w:bCs/>
                <w:caps/>
              </w:rPr>
              <w:t>.</w:t>
            </w:r>
            <w:r w:rsidRPr="006F796B">
              <w:rPr>
                <w:b/>
                <w:bCs/>
                <w:caps/>
              </w:rPr>
              <w:t> </w:t>
            </w:r>
            <w:r w:rsidRPr="006F796B">
              <w:rPr>
                <w:caps/>
              </w:rPr>
              <w:t>DOI 10.1016/J.CARBPOL.2014.11.049.</w:t>
            </w:r>
          </w:p>
        </w:tc>
      </w:tr>
      <w:tr w:rsidR="00A84ED8" w14:paraId="7507EE44" w14:textId="77777777" w:rsidTr="00D0495B">
        <w:trPr>
          <w:trHeight w:val="218"/>
        </w:trPr>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04EC3708" w14:textId="22ECBEFF" w:rsidR="00A84ED8" w:rsidRDefault="003A11D1" w:rsidP="004C24B6">
            <w:pPr>
              <w:rPr>
                <w:b/>
              </w:rPr>
            </w:pPr>
            <w:r>
              <w:rPr>
                <w:b/>
              </w:rPr>
              <w:t xml:space="preserve"> </w:t>
            </w:r>
            <w:r w:rsidR="00A84ED8">
              <w:rPr>
                <w:b/>
              </w:rPr>
              <w:t>Působení v zahraničí</w:t>
            </w:r>
          </w:p>
        </w:tc>
      </w:tr>
      <w:tr w:rsidR="00A84ED8" w14:paraId="5A7AD521" w14:textId="77777777" w:rsidTr="00D0495B">
        <w:trPr>
          <w:trHeight w:val="328"/>
        </w:trPr>
        <w:tc>
          <w:tcPr>
            <w:tcW w:w="10062" w:type="dxa"/>
            <w:gridSpan w:val="37"/>
            <w:tcBorders>
              <w:top w:val="single" w:sz="4" w:space="0" w:color="auto"/>
              <w:left w:val="single" w:sz="4" w:space="0" w:color="auto"/>
              <w:bottom w:val="single" w:sz="4" w:space="0" w:color="auto"/>
              <w:right w:val="single" w:sz="4" w:space="0" w:color="auto"/>
            </w:tcBorders>
          </w:tcPr>
          <w:p w14:paraId="4C4CA807" w14:textId="77777777" w:rsidR="00A84ED8" w:rsidRPr="00827804" w:rsidRDefault="00A84ED8" w:rsidP="00A84ED8">
            <w:pPr>
              <w:spacing w:before="60"/>
              <w:jc w:val="both"/>
              <w:rPr>
                <w:rFonts w:eastAsia="Arial Unicode MS"/>
              </w:rPr>
            </w:pPr>
            <w:r w:rsidRPr="00827804">
              <w:rPr>
                <w:rFonts w:eastAsia="Arial Unicode MS"/>
              </w:rPr>
              <w:t>2005: Université de Rennes, Francie (3 měsíce)</w:t>
            </w:r>
          </w:p>
          <w:p w14:paraId="33D7022A" w14:textId="77777777" w:rsidR="00A84ED8" w:rsidRDefault="00A84ED8" w:rsidP="00A84ED8">
            <w:pPr>
              <w:tabs>
                <w:tab w:val="left" w:pos="1223"/>
              </w:tabs>
              <w:spacing w:before="40" w:after="60"/>
              <w:jc w:val="both"/>
              <w:rPr>
                <w:b/>
              </w:rPr>
            </w:pPr>
            <w:r w:rsidRPr="00827804">
              <w:rPr>
                <w:rFonts w:eastAsia="Arial Unicode MS"/>
              </w:rPr>
              <w:t>2010: Jožef Stefan Institut, Ljubljana, Slovinsko, přednáškové pobyty (celkem 3 měsíce)</w:t>
            </w:r>
          </w:p>
        </w:tc>
      </w:tr>
      <w:tr w:rsidR="00A84ED8" w14:paraId="3BD018BE" w14:textId="77777777" w:rsidTr="00D0495B">
        <w:trPr>
          <w:cantSplit/>
          <w:trHeight w:val="470"/>
        </w:trPr>
        <w:tc>
          <w:tcPr>
            <w:tcW w:w="220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54F44F5" w14:textId="77777777" w:rsidR="00A84ED8" w:rsidRDefault="00A84ED8" w:rsidP="004C24B6">
            <w:pPr>
              <w:jc w:val="both"/>
              <w:rPr>
                <w:b/>
              </w:rPr>
            </w:pPr>
            <w:r>
              <w:rPr>
                <w:b/>
              </w:rPr>
              <w:t xml:space="preserve">Podpis </w:t>
            </w:r>
          </w:p>
        </w:tc>
        <w:tc>
          <w:tcPr>
            <w:tcW w:w="4550" w:type="dxa"/>
            <w:gridSpan w:val="19"/>
            <w:tcBorders>
              <w:top w:val="single" w:sz="4" w:space="0" w:color="auto"/>
              <w:left w:val="single" w:sz="4" w:space="0" w:color="auto"/>
              <w:bottom w:val="single" w:sz="4" w:space="0" w:color="auto"/>
              <w:right w:val="single" w:sz="4" w:space="0" w:color="auto"/>
            </w:tcBorders>
          </w:tcPr>
          <w:p w14:paraId="3D15290C" w14:textId="77777777" w:rsidR="00A84ED8" w:rsidRDefault="00A84ED8" w:rsidP="004C24B6">
            <w:pPr>
              <w:jc w:val="both"/>
            </w:pPr>
          </w:p>
        </w:tc>
        <w:tc>
          <w:tcPr>
            <w:tcW w:w="78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FD4741E" w14:textId="77777777" w:rsidR="00A84ED8" w:rsidRDefault="00A84ED8" w:rsidP="004C24B6">
            <w:pPr>
              <w:jc w:val="both"/>
            </w:pPr>
            <w:r>
              <w:rPr>
                <w:b/>
              </w:rPr>
              <w:t>datum</w:t>
            </w:r>
          </w:p>
        </w:tc>
        <w:tc>
          <w:tcPr>
            <w:tcW w:w="2520" w:type="dxa"/>
            <w:gridSpan w:val="12"/>
            <w:tcBorders>
              <w:top w:val="single" w:sz="4" w:space="0" w:color="auto"/>
              <w:left w:val="single" w:sz="4" w:space="0" w:color="auto"/>
              <w:bottom w:val="single" w:sz="4" w:space="0" w:color="auto"/>
              <w:right w:val="single" w:sz="4" w:space="0" w:color="auto"/>
            </w:tcBorders>
          </w:tcPr>
          <w:p w14:paraId="44779D08" w14:textId="77777777" w:rsidR="00A84ED8" w:rsidRDefault="00A84ED8" w:rsidP="004C24B6">
            <w:pPr>
              <w:jc w:val="both"/>
            </w:pPr>
          </w:p>
        </w:tc>
      </w:tr>
      <w:tr w:rsidR="00C06D33" w14:paraId="1BC52E78" w14:textId="77777777" w:rsidTr="00D0495B">
        <w:tc>
          <w:tcPr>
            <w:tcW w:w="10062"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39520CE3" w14:textId="77777777" w:rsidR="00C06D33" w:rsidRDefault="00C06D33" w:rsidP="000800E4">
            <w:pPr>
              <w:jc w:val="both"/>
              <w:rPr>
                <w:b/>
                <w:sz w:val="28"/>
              </w:rPr>
            </w:pPr>
            <w:r>
              <w:rPr>
                <w:b/>
                <w:sz w:val="28"/>
              </w:rPr>
              <w:lastRenderedPageBreak/>
              <w:t>C-I – Personální zabezpečení</w:t>
            </w:r>
          </w:p>
        </w:tc>
      </w:tr>
      <w:tr w:rsidR="00C06D33" w:rsidRPr="00827804" w14:paraId="23C4CF2A" w14:textId="77777777" w:rsidTr="00D0495B">
        <w:tc>
          <w:tcPr>
            <w:tcW w:w="2529" w:type="dxa"/>
            <w:gridSpan w:val="4"/>
            <w:tcBorders>
              <w:top w:val="double" w:sz="4" w:space="0" w:color="auto"/>
              <w:left w:val="single" w:sz="4" w:space="0" w:color="auto"/>
              <w:bottom w:val="single" w:sz="4" w:space="0" w:color="auto"/>
              <w:right w:val="single" w:sz="4" w:space="0" w:color="auto"/>
            </w:tcBorders>
            <w:shd w:val="clear" w:color="auto" w:fill="F7CAAC"/>
            <w:hideMark/>
          </w:tcPr>
          <w:p w14:paraId="76946870" w14:textId="77777777" w:rsidR="00C06D33" w:rsidRDefault="00C06D33" w:rsidP="000800E4">
            <w:pPr>
              <w:jc w:val="both"/>
              <w:rPr>
                <w:b/>
              </w:rPr>
            </w:pPr>
            <w:r>
              <w:rPr>
                <w:b/>
              </w:rPr>
              <w:t>Vysoká škola</w:t>
            </w:r>
          </w:p>
        </w:tc>
        <w:tc>
          <w:tcPr>
            <w:tcW w:w="7533" w:type="dxa"/>
            <w:gridSpan w:val="33"/>
            <w:tcBorders>
              <w:top w:val="single" w:sz="4" w:space="0" w:color="auto"/>
              <w:left w:val="single" w:sz="4" w:space="0" w:color="auto"/>
              <w:bottom w:val="single" w:sz="4" w:space="0" w:color="auto"/>
              <w:right w:val="single" w:sz="4" w:space="0" w:color="auto"/>
            </w:tcBorders>
            <w:vAlign w:val="center"/>
          </w:tcPr>
          <w:p w14:paraId="36778F64" w14:textId="77777777" w:rsidR="00C06D33" w:rsidRPr="00827804" w:rsidRDefault="00C06D33" w:rsidP="000800E4">
            <w:r w:rsidRPr="00827804">
              <w:t>Univerzita Tomáše Bati ve Zlíně</w:t>
            </w:r>
          </w:p>
        </w:tc>
      </w:tr>
      <w:tr w:rsidR="00C06D33" w:rsidRPr="00827804" w14:paraId="2078D1AA" w14:textId="77777777" w:rsidTr="00D0495B">
        <w:tc>
          <w:tcPr>
            <w:tcW w:w="252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04C3DF2" w14:textId="77777777" w:rsidR="00C06D33" w:rsidRDefault="00C06D33" w:rsidP="000800E4">
            <w:pPr>
              <w:jc w:val="both"/>
              <w:rPr>
                <w:b/>
              </w:rPr>
            </w:pPr>
            <w:r>
              <w:rPr>
                <w:b/>
              </w:rPr>
              <w:t>Součást vysoké školy</w:t>
            </w:r>
          </w:p>
        </w:tc>
        <w:tc>
          <w:tcPr>
            <w:tcW w:w="7533" w:type="dxa"/>
            <w:gridSpan w:val="33"/>
            <w:tcBorders>
              <w:top w:val="single" w:sz="4" w:space="0" w:color="auto"/>
              <w:left w:val="single" w:sz="4" w:space="0" w:color="auto"/>
              <w:bottom w:val="single" w:sz="4" w:space="0" w:color="auto"/>
              <w:right w:val="single" w:sz="4" w:space="0" w:color="auto"/>
            </w:tcBorders>
            <w:vAlign w:val="center"/>
          </w:tcPr>
          <w:p w14:paraId="17F155E4" w14:textId="77777777" w:rsidR="00C06D33" w:rsidRPr="00827804" w:rsidRDefault="00C06D33" w:rsidP="000800E4">
            <w:r w:rsidRPr="00AC624D">
              <w:t>Univerzitní institut</w:t>
            </w:r>
          </w:p>
        </w:tc>
      </w:tr>
      <w:tr w:rsidR="00C06D33" w14:paraId="4B50A9CD" w14:textId="77777777" w:rsidTr="00D0495B">
        <w:tc>
          <w:tcPr>
            <w:tcW w:w="252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6102552" w14:textId="77777777" w:rsidR="00C06D33" w:rsidRDefault="00C06D33" w:rsidP="000800E4">
            <w:pPr>
              <w:jc w:val="both"/>
              <w:rPr>
                <w:b/>
              </w:rPr>
            </w:pPr>
            <w:r>
              <w:rPr>
                <w:b/>
              </w:rPr>
              <w:t>Název studijního programu</w:t>
            </w:r>
          </w:p>
        </w:tc>
        <w:tc>
          <w:tcPr>
            <w:tcW w:w="7533" w:type="dxa"/>
            <w:gridSpan w:val="33"/>
            <w:tcBorders>
              <w:top w:val="single" w:sz="4" w:space="0" w:color="auto"/>
              <w:left w:val="single" w:sz="4" w:space="0" w:color="auto"/>
              <w:bottom w:val="single" w:sz="4" w:space="0" w:color="auto"/>
              <w:right w:val="single" w:sz="4" w:space="0" w:color="auto"/>
            </w:tcBorders>
          </w:tcPr>
          <w:p w14:paraId="4474AE54" w14:textId="557E456A" w:rsidR="00C06D33" w:rsidRDefault="00255D37" w:rsidP="000800E4">
            <w:pPr>
              <w:jc w:val="both"/>
            </w:pPr>
            <w:r>
              <w:t>Biomaterials and Biocomposites</w:t>
            </w:r>
          </w:p>
        </w:tc>
      </w:tr>
      <w:tr w:rsidR="00C06D33" w14:paraId="6EB13AD6" w14:textId="77777777" w:rsidTr="00D0495B">
        <w:tc>
          <w:tcPr>
            <w:tcW w:w="252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08EFCC7" w14:textId="77777777" w:rsidR="00C06D33" w:rsidRDefault="00C06D33" w:rsidP="000800E4">
            <w:pPr>
              <w:jc w:val="both"/>
              <w:rPr>
                <w:b/>
              </w:rPr>
            </w:pPr>
            <w:r>
              <w:rPr>
                <w:b/>
              </w:rPr>
              <w:t>Jméno a příjmení</w:t>
            </w:r>
          </w:p>
        </w:tc>
        <w:tc>
          <w:tcPr>
            <w:tcW w:w="4227" w:type="dxa"/>
            <w:gridSpan w:val="17"/>
            <w:tcBorders>
              <w:top w:val="single" w:sz="4" w:space="0" w:color="auto"/>
              <w:left w:val="single" w:sz="4" w:space="0" w:color="auto"/>
              <w:bottom w:val="single" w:sz="4" w:space="0" w:color="auto"/>
              <w:right w:val="single" w:sz="4" w:space="0" w:color="auto"/>
            </w:tcBorders>
          </w:tcPr>
          <w:p w14:paraId="3884604B" w14:textId="77777777" w:rsidR="00C06D33" w:rsidRDefault="00C06D33" w:rsidP="000800E4">
            <w:pPr>
              <w:jc w:val="both"/>
            </w:pPr>
            <w:bookmarkStart w:id="139" w:name="Saha"/>
            <w:bookmarkEnd w:id="139"/>
            <w:r>
              <w:rPr>
                <w:b/>
              </w:rPr>
              <w:t>Nabanita Saha</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96EFCC8" w14:textId="77777777" w:rsidR="00C06D33" w:rsidRDefault="00C06D33" w:rsidP="000800E4">
            <w:pPr>
              <w:jc w:val="both"/>
              <w:rPr>
                <w:b/>
              </w:rPr>
            </w:pPr>
            <w:r>
              <w:rPr>
                <w:b/>
              </w:rPr>
              <w:t>Tituly</w:t>
            </w:r>
          </w:p>
        </w:tc>
        <w:tc>
          <w:tcPr>
            <w:tcW w:w="2597" w:type="dxa"/>
            <w:gridSpan w:val="14"/>
            <w:tcBorders>
              <w:top w:val="single" w:sz="4" w:space="0" w:color="auto"/>
              <w:left w:val="single" w:sz="4" w:space="0" w:color="auto"/>
              <w:bottom w:val="single" w:sz="4" w:space="0" w:color="auto"/>
              <w:right w:val="single" w:sz="4" w:space="0" w:color="auto"/>
            </w:tcBorders>
          </w:tcPr>
          <w:p w14:paraId="41E44ED6" w14:textId="2C746253" w:rsidR="00C06D33" w:rsidRDefault="00C06D33" w:rsidP="00085012">
            <w:pPr>
              <w:jc w:val="both"/>
            </w:pPr>
            <w:r w:rsidRPr="00827804">
              <w:t xml:space="preserve">doc., </w:t>
            </w:r>
            <w:proofErr w:type="gramStart"/>
            <w:r w:rsidRPr="00827804">
              <w:t>M.Sc</w:t>
            </w:r>
            <w:proofErr w:type="gramEnd"/>
            <w:r w:rsidRPr="00827804">
              <w:t>.</w:t>
            </w:r>
            <w:r w:rsidR="00085012">
              <w:t xml:space="preserve">, </w:t>
            </w:r>
            <w:r w:rsidRPr="00827804">
              <w:t>Ph.D.</w:t>
            </w:r>
          </w:p>
        </w:tc>
      </w:tr>
      <w:tr w:rsidR="00C06D33" w14:paraId="7AC35988" w14:textId="77777777" w:rsidTr="00D0495B">
        <w:tc>
          <w:tcPr>
            <w:tcW w:w="252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02B0E71" w14:textId="77777777" w:rsidR="00C06D33" w:rsidRDefault="00C06D33" w:rsidP="000800E4">
            <w:pPr>
              <w:jc w:val="both"/>
              <w:rPr>
                <w:b/>
              </w:rPr>
            </w:pPr>
            <w:r>
              <w:rPr>
                <w:b/>
              </w:rPr>
              <w:t>Rok narození</w:t>
            </w:r>
          </w:p>
        </w:tc>
        <w:tc>
          <w:tcPr>
            <w:tcW w:w="718" w:type="dxa"/>
            <w:gridSpan w:val="4"/>
            <w:tcBorders>
              <w:top w:val="single" w:sz="4" w:space="0" w:color="auto"/>
              <w:left w:val="single" w:sz="4" w:space="0" w:color="auto"/>
              <w:bottom w:val="single" w:sz="4" w:space="0" w:color="auto"/>
              <w:right w:val="single" w:sz="4" w:space="0" w:color="auto"/>
            </w:tcBorders>
          </w:tcPr>
          <w:p w14:paraId="2ED5D1B4" w14:textId="77777777" w:rsidR="00C06D33" w:rsidRDefault="00C06D33" w:rsidP="000800E4">
            <w:pPr>
              <w:jc w:val="both"/>
            </w:pPr>
            <w:r>
              <w:t>1960</w:t>
            </w:r>
          </w:p>
        </w:tc>
        <w:tc>
          <w:tcPr>
            <w:tcW w:w="184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5BDAB943" w14:textId="77777777" w:rsidR="00C06D33" w:rsidRDefault="00C06D33" w:rsidP="000800E4">
            <w:pPr>
              <w:jc w:val="both"/>
              <w:rPr>
                <w:b/>
              </w:rPr>
            </w:pPr>
            <w:r>
              <w:rPr>
                <w:b/>
              </w:rPr>
              <w:t>typ vztahu k VŠ</w:t>
            </w:r>
          </w:p>
        </w:tc>
        <w:tc>
          <w:tcPr>
            <w:tcW w:w="650" w:type="dxa"/>
            <w:gridSpan w:val="3"/>
            <w:tcBorders>
              <w:top w:val="single" w:sz="4" w:space="0" w:color="auto"/>
              <w:left w:val="single" w:sz="4" w:space="0" w:color="auto"/>
              <w:bottom w:val="single" w:sz="4" w:space="0" w:color="auto"/>
              <w:right w:val="single" w:sz="4" w:space="0" w:color="auto"/>
            </w:tcBorders>
          </w:tcPr>
          <w:p w14:paraId="71021521" w14:textId="77777777" w:rsidR="00C06D33" w:rsidRDefault="00C06D33" w:rsidP="000800E4">
            <w:pPr>
              <w:jc w:val="both"/>
            </w:pPr>
            <w:r>
              <w:t>pp.</w:t>
            </w:r>
          </w:p>
        </w:tc>
        <w:tc>
          <w:tcPr>
            <w:tcW w:w="101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7F1925D" w14:textId="77777777" w:rsidR="00C06D33" w:rsidRDefault="00C06D33" w:rsidP="000800E4">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0988F1E6" w14:textId="77777777" w:rsidR="00C06D33" w:rsidRDefault="00C06D33" w:rsidP="000800E4">
            <w:pPr>
              <w:jc w:val="both"/>
            </w:pPr>
            <w:r>
              <w:t>40</w:t>
            </w:r>
          </w:p>
        </w:tc>
        <w:tc>
          <w:tcPr>
            <w:tcW w:w="85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5B4BE9F" w14:textId="77777777" w:rsidR="00C06D33" w:rsidRDefault="00C06D33" w:rsidP="000800E4">
            <w:pPr>
              <w:jc w:val="both"/>
              <w:rPr>
                <w:b/>
              </w:rPr>
            </w:pPr>
            <w:r>
              <w:rPr>
                <w:b/>
              </w:rPr>
              <w:t>do kdy</w:t>
            </w:r>
          </w:p>
        </w:tc>
        <w:tc>
          <w:tcPr>
            <w:tcW w:w="1742" w:type="dxa"/>
            <w:gridSpan w:val="9"/>
            <w:tcBorders>
              <w:top w:val="single" w:sz="4" w:space="0" w:color="auto"/>
              <w:left w:val="single" w:sz="4" w:space="0" w:color="auto"/>
              <w:bottom w:val="single" w:sz="4" w:space="0" w:color="auto"/>
              <w:right w:val="single" w:sz="4" w:space="0" w:color="auto"/>
            </w:tcBorders>
          </w:tcPr>
          <w:p w14:paraId="6201D132" w14:textId="77777777" w:rsidR="00C06D33" w:rsidRDefault="00C06D33" w:rsidP="000800E4">
            <w:pPr>
              <w:jc w:val="both"/>
            </w:pPr>
            <w:r>
              <w:t>N</w:t>
            </w:r>
          </w:p>
        </w:tc>
      </w:tr>
      <w:tr w:rsidR="00C06D33" w14:paraId="351FDAD3" w14:textId="77777777" w:rsidTr="00D0495B">
        <w:tc>
          <w:tcPr>
            <w:tcW w:w="5087"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334EA59A" w14:textId="77777777" w:rsidR="00C06D33" w:rsidRDefault="00C06D33" w:rsidP="000800E4">
            <w:pPr>
              <w:jc w:val="both"/>
              <w:rPr>
                <w:b/>
              </w:rPr>
            </w:pPr>
            <w:r>
              <w:rPr>
                <w:b/>
              </w:rPr>
              <w:t>Typ vztahu na součásti VŠ, která uskutečňuje st. program</w:t>
            </w:r>
          </w:p>
        </w:tc>
        <w:tc>
          <w:tcPr>
            <w:tcW w:w="650" w:type="dxa"/>
            <w:gridSpan w:val="3"/>
            <w:tcBorders>
              <w:top w:val="single" w:sz="4" w:space="0" w:color="auto"/>
              <w:left w:val="single" w:sz="4" w:space="0" w:color="auto"/>
              <w:bottom w:val="single" w:sz="4" w:space="0" w:color="auto"/>
              <w:right w:val="single" w:sz="4" w:space="0" w:color="auto"/>
            </w:tcBorders>
          </w:tcPr>
          <w:p w14:paraId="6B33CDB3" w14:textId="77777777" w:rsidR="00C06D33" w:rsidRDefault="00C06D33" w:rsidP="000800E4">
            <w:pPr>
              <w:jc w:val="both"/>
            </w:pPr>
            <w:r>
              <w:t>---</w:t>
            </w:r>
          </w:p>
        </w:tc>
        <w:tc>
          <w:tcPr>
            <w:tcW w:w="101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D67342E" w14:textId="77777777" w:rsidR="00C06D33" w:rsidRDefault="00C06D33" w:rsidP="000800E4">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3B498EC5" w14:textId="77777777" w:rsidR="00C06D33" w:rsidRDefault="00C06D33" w:rsidP="000800E4">
            <w:pPr>
              <w:jc w:val="both"/>
            </w:pPr>
            <w:r>
              <w:t>---</w:t>
            </w:r>
          </w:p>
        </w:tc>
        <w:tc>
          <w:tcPr>
            <w:tcW w:w="85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FF6EF0A" w14:textId="77777777" w:rsidR="00C06D33" w:rsidRDefault="00C06D33" w:rsidP="000800E4">
            <w:pPr>
              <w:jc w:val="both"/>
              <w:rPr>
                <w:b/>
              </w:rPr>
            </w:pPr>
            <w:r>
              <w:rPr>
                <w:b/>
              </w:rPr>
              <w:t>do kdy</w:t>
            </w:r>
          </w:p>
        </w:tc>
        <w:tc>
          <w:tcPr>
            <w:tcW w:w="1742" w:type="dxa"/>
            <w:gridSpan w:val="9"/>
            <w:tcBorders>
              <w:top w:val="single" w:sz="4" w:space="0" w:color="auto"/>
              <w:left w:val="single" w:sz="4" w:space="0" w:color="auto"/>
              <w:bottom w:val="single" w:sz="4" w:space="0" w:color="auto"/>
              <w:right w:val="single" w:sz="4" w:space="0" w:color="auto"/>
            </w:tcBorders>
          </w:tcPr>
          <w:p w14:paraId="0F3D1373" w14:textId="77777777" w:rsidR="00C06D33" w:rsidRDefault="00C06D33" w:rsidP="000800E4">
            <w:pPr>
              <w:jc w:val="both"/>
            </w:pPr>
            <w:r>
              <w:t>---</w:t>
            </w:r>
          </w:p>
        </w:tc>
      </w:tr>
      <w:tr w:rsidR="00C06D33" w14:paraId="6379B259" w14:textId="77777777" w:rsidTr="00D0495B">
        <w:tc>
          <w:tcPr>
            <w:tcW w:w="5737" w:type="dxa"/>
            <w:gridSpan w:val="17"/>
            <w:tcBorders>
              <w:top w:val="single" w:sz="4" w:space="0" w:color="auto"/>
              <w:left w:val="single" w:sz="4" w:space="0" w:color="auto"/>
              <w:bottom w:val="single" w:sz="4" w:space="0" w:color="auto"/>
              <w:right w:val="single" w:sz="4" w:space="0" w:color="auto"/>
            </w:tcBorders>
            <w:shd w:val="clear" w:color="auto" w:fill="F7CAAC"/>
            <w:hideMark/>
          </w:tcPr>
          <w:p w14:paraId="221AA566" w14:textId="77777777" w:rsidR="00C06D33" w:rsidRDefault="00C06D33" w:rsidP="000800E4">
            <w:pPr>
              <w:jc w:val="both"/>
            </w:pPr>
            <w:r>
              <w:rPr>
                <w:b/>
              </w:rPr>
              <w:t>Další současná působení jako akademický pracovník na jiných VŠ</w:t>
            </w:r>
          </w:p>
        </w:tc>
        <w:tc>
          <w:tcPr>
            <w:tcW w:w="1728"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7347FE3D" w14:textId="77777777" w:rsidR="00C06D33" w:rsidRDefault="00C06D33" w:rsidP="000800E4">
            <w:pPr>
              <w:jc w:val="both"/>
              <w:rPr>
                <w:b/>
              </w:rPr>
            </w:pPr>
            <w:r>
              <w:rPr>
                <w:b/>
              </w:rPr>
              <w:t xml:space="preserve">typ prac. </w:t>
            </w:r>
            <w:proofErr w:type="gramStart"/>
            <w:r>
              <w:rPr>
                <w:b/>
              </w:rPr>
              <w:t>vztahu</w:t>
            </w:r>
            <w:proofErr w:type="gramEnd"/>
          </w:p>
        </w:tc>
        <w:tc>
          <w:tcPr>
            <w:tcW w:w="2597"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2BF14F3D" w14:textId="77777777" w:rsidR="00C06D33" w:rsidRDefault="00C06D33" w:rsidP="000800E4">
            <w:pPr>
              <w:jc w:val="both"/>
              <w:rPr>
                <w:b/>
              </w:rPr>
            </w:pPr>
            <w:r>
              <w:rPr>
                <w:b/>
              </w:rPr>
              <w:t>rozsah</w:t>
            </w:r>
          </w:p>
        </w:tc>
      </w:tr>
      <w:tr w:rsidR="00C06D33" w14:paraId="6433F456" w14:textId="77777777" w:rsidTr="00D0495B">
        <w:tc>
          <w:tcPr>
            <w:tcW w:w="5737" w:type="dxa"/>
            <w:gridSpan w:val="17"/>
            <w:tcBorders>
              <w:top w:val="single" w:sz="4" w:space="0" w:color="auto"/>
              <w:left w:val="single" w:sz="4" w:space="0" w:color="auto"/>
              <w:bottom w:val="single" w:sz="4" w:space="0" w:color="auto"/>
              <w:right w:val="single" w:sz="4" w:space="0" w:color="auto"/>
            </w:tcBorders>
          </w:tcPr>
          <w:p w14:paraId="4EBBDC58" w14:textId="77777777" w:rsidR="00C06D33" w:rsidRDefault="00C06D33" w:rsidP="000800E4">
            <w:pPr>
              <w:jc w:val="both"/>
            </w:pPr>
            <w:r>
              <w:t>---</w:t>
            </w:r>
          </w:p>
        </w:tc>
        <w:tc>
          <w:tcPr>
            <w:tcW w:w="1728" w:type="dxa"/>
            <w:gridSpan w:val="6"/>
            <w:tcBorders>
              <w:top w:val="single" w:sz="4" w:space="0" w:color="auto"/>
              <w:left w:val="single" w:sz="4" w:space="0" w:color="auto"/>
              <w:bottom w:val="single" w:sz="4" w:space="0" w:color="auto"/>
              <w:right w:val="single" w:sz="4" w:space="0" w:color="auto"/>
            </w:tcBorders>
          </w:tcPr>
          <w:p w14:paraId="1800F7E9" w14:textId="77777777" w:rsidR="00C06D33" w:rsidRDefault="00C06D33" w:rsidP="000800E4">
            <w:pPr>
              <w:jc w:val="both"/>
            </w:pPr>
            <w:r>
              <w:t>---</w:t>
            </w:r>
          </w:p>
        </w:tc>
        <w:tc>
          <w:tcPr>
            <w:tcW w:w="2597" w:type="dxa"/>
            <w:gridSpan w:val="14"/>
            <w:tcBorders>
              <w:top w:val="single" w:sz="4" w:space="0" w:color="auto"/>
              <w:left w:val="single" w:sz="4" w:space="0" w:color="auto"/>
              <w:bottom w:val="single" w:sz="4" w:space="0" w:color="auto"/>
              <w:right w:val="single" w:sz="4" w:space="0" w:color="auto"/>
            </w:tcBorders>
          </w:tcPr>
          <w:p w14:paraId="7833543F" w14:textId="77777777" w:rsidR="00C06D33" w:rsidRDefault="00C06D33" w:rsidP="000800E4">
            <w:pPr>
              <w:jc w:val="both"/>
            </w:pPr>
            <w:r>
              <w:t>---</w:t>
            </w:r>
          </w:p>
        </w:tc>
      </w:tr>
      <w:tr w:rsidR="00C06D33" w14:paraId="4E9268EE"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68B6F99A" w14:textId="77777777" w:rsidR="00C06D33" w:rsidRDefault="00C06D33" w:rsidP="000800E4">
            <w:pPr>
              <w:jc w:val="both"/>
            </w:pPr>
            <w:r>
              <w:rPr>
                <w:b/>
              </w:rPr>
              <w:t>Předměty příslušného studijního programu a způsob zapojení do jejich výuky, příp. další zapojení do uskutečňování studijního programu</w:t>
            </w:r>
          </w:p>
        </w:tc>
      </w:tr>
      <w:tr w:rsidR="00C06D33" w:rsidRPr="00D6509E" w14:paraId="2252E228" w14:textId="77777777" w:rsidTr="00D0495B">
        <w:trPr>
          <w:trHeight w:val="359"/>
        </w:trPr>
        <w:tc>
          <w:tcPr>
            <w:tcW w:w="10062" w:type="dxa"/>
            <w:gridSpan w:val="37"/>
            <w:tcBorders>
              <w:top w:val="nil"/>
              <w:left w:val="single" w:sz="4" w:space="0" w:color="auto"/>
              <w:bottom w:val="single" w:sz="4" w:space="0" w:color="auto"/>
              <w:right w:val="single" w:sz="4" w:space="0" w:color="auto"/>
            </w:tcBorders>
          </w:tcPr>
          <w:p w14:paraId="61D04016" w14:textId="2DE2DF21" w:rsidR="00C06D33" w:rsidRPr="00753856" w:rsidRDefault="00831BCC" w:rsidP="000800E4">
            <w:pPr>
              <w:spacing w:before="120" w:after="120"/>
              <w:jc w:val="both"/>
            </w:pPr>
            <w:r w:rsidRPr="00E14B1B">
              <w:rPr>
                <w:lang w:val="en-GB"/>
              </w:rPr>
              <w:t>Technology of Biocomposites</w:t>
            </w:r>
            <w:r w:rsidRPr="00753856">
              <w:t xml:space="preserve"> </w:t>
            </w:r>
            <w:r w:rsidR="00C06D33" w:rsidRPr="00753856">
              <w:t>(garant předmětu)</w:t>
            </w:r>
          </w:p>
          <w:p w14:paraId="0D376CBA" w14:textId="77777777" w:rsidR="00C06D33" w:rsidRPr="00D6509E" w:rsidRDefault="00C06D33" w:rsidP="00C06D33">
            <w:pPr>
              <w:spacing w:before="120" w:after="120"/>
              <w:jc w:val="both"/>
              <w:rPr>
                <w:b/>
                <w:u w:val="single"/>
              </w:rPr>
            </w:pPr>
            <w:r w:rsidRPr="00753856">
              <w:rPr>
                <w:b/>
                <w:u w:val="single"/>
              </w:rPr>
              <w:t>Školitel, vyučující</w:t>
            </w:r>
          </w:p>
        </w:tc>
      </w:tr>
      <w:tr w:rsidR="00C06D33" w14:paraId="79CC7369"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60BAD00D" w14:textId="77777777" w:rsidR="00C06D33" w:rsidRDefault="00C06D33" w:rsidP="000800E4">
            <w:pPr>
              <w:jc w:val="both"/>
            </w:pPr>
            <w:r>
              <w:rPr>
                <w:b/>
              </w:rPr>
              <w:t xml:space="preserve">Údaje o vzdělání na VŠ </w:t>
            </w:r>
          </w:p>
        </w:tc>
      </w:tr>
      <w:tr w:rsidR="00C06D33" w14:paraId="18F3B2AB" w14:textId="77777777" w:rsidTr="00D0495B">
        <w:trPr>
          <w:trHeight w:val="265"/>
        </w:trPr>
        <w:tc>
          <w:tcPr>
            <w:tcW w:w="10062" w:type="dxa"/>
            <w:gridSpan w:val="37"/>
            <w:tcBorders>
              <w:top w:val="single" w:sz="4" w:space="0" w:color="auto"/>
              <w:left w:val="single" w:sz="4" w:space="0" w:color="auto"/>
              <w:bottom w:val="single" w:sz="4" w:space="0" w:color="auto"/>
              <w:right w:val="single" w:sz="4" w:space="0" w:color="auto"/>
            </w:tcBorders>
          </w:tcPr>
          <w:p w14:paraId="33748A8B" w14:textId="77777777" w:rsidR="00C06D33" w:rsidRDefault="00C06D33" w:rsidP="00843CED">
            <w:pPr>
              <w:spacing w:before="80" w:after="80"/>
              <w:jc w:val="both"/>
              <w:rPr>
                <w:b/>
              </w:rPr>
            </w:pPr>
            <w:r w:rsidRPr="00827804">
              <w:t>1991: Indický technologický institut, Kharagpur, Západní Bengálsko, Indie, obor Mikrobiální biotechnologie, Ph.D.</w:t>
            </w:r>
          </w:p>
        </w:tc>
      </w:tr>
      <w:tr w:rsidR="00C06D33" w14:paraId="7750D1B1"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5819F820" w14:textId="77777777" w:rsidR="00C06D33" w:rsidRDefault="00C06D33" w:rsidP="000800E4">
            <w:pPr>
              <w:jc w:val="both"/>
              <w:rPr>
                <w:b/>
              </w:rPr>
            </w:pPr>
            <w:r>
              <w:rPr>
                <w:b/>
              </w:rPr>
              <w:t>Údaje o odborném působení od absolvování VŠ</w:t>
            </w:r>
          </w:p>
        </w:tc>
      </w:tr>
      <w:tr w:rsidR="00C06D33" w14:paraId="02ADF285" w14:textId="77777777" w:rsidTr="00D0495B">
        <w:trPr>
          <w:trHeight w:val="1090"/>
        </w:trPr>
        <w:tc>
          <w:tcPr>
            <w:tcW w:w="10062" w:type="dxa"/>
            <w:gridSpan w:val="37"/>
            <w:tcBorders>
              <w:top w:val="single" w:sz="4" w:space="0" w:color="auto"/>
              <w:left w:val="single" w:sz="4" w:space="0" w:color="auto"/>
              <w:bottom w:val="single" w:sz="4" w:space="0" w:color="auto"/>
              <w:right w:val="single" w:sz="4" w:space="0" w:color="auto"/>
            </w:tcBorders>
          </w:tcPr>
          <w:p w14:paraId="72896CFB" w14:textId="77777777" w:rsidR="00C06D33" w:rsidRPr="00827804" w:rsidRDefault="00C06D33" w:rsidP="00C06D33">
            <w:pPr>
              <w:spacing w:before="120" w:after="60"/>
              <w:jc w:val="both"/>
            </w:pPr>
            <w:r w:rsidRPr="00827804">
              <w:rPr>
                <w:bCs/>
              </w:rPr>
              <w:t xml:space="preserve">1992 </w:t>
            </w:r>
            <w:r w:rsidRPr="00827804">
              <w:rPr>
                <w:rFonts w:eastAsia="Calibri"/>
              </w:rPr>
              <w:t>–</w:t>
            </w:r>
            <w:r w:rsidRPr="00827804">
              <w:rPr>
                <w:bCs/>
              </w:rPr>
              <w:t xml:space="preserve"> 1993:</w:t>
            </w:r>
            <w:r w:rsidRPr="00827804">
              <w:t xml:space="preserve"> Indický technologický institut, Kharagpur, Indie, odborná asistentka výzkumu</w:t>
            </w:r>
          </w:p>
          <w:p w14:paraId="1D26D8CA" w14:textId="77777777" w:rsidR="00C06D33" w:rsidRPr="00827804" w:rsidRDefault="00C06D33" w:rsidP="00C06D33">
            <w:pPr>
              <w:spacing w:before="60" w:after="60"/>
              <w:jc w:val="both"/>
            </w:pPr>
            <w:r w:rsidRPr="00827804">
              <w:rPr>
                <w:bCs/>
              </w:rPr>
              <w:t xml:space="preserve">1993 </w:t>
            </w:r>
            <w:r w:rsidRPr="00827804">
              <w:rPr>
                <w:rFonts w:eastAsia="Calibri"/>
              </w:rPr>
              <w:t>–</w:t>
            </w:r>
            <w:r w:rsidRPr="00827804">
              <w:rPr>
                <w:bCs/>
              </w:rPr>
              <w:t xml:space="preserve"> 2001:</w:t>
            </w:r>
            <w:r w:rsidRPr="00827804">
              <w:t xml:space="preserve"> Výzkumný ústav obnovitelných energií Sardar Patel, Vallabh Vidyanagar, Gujarat, Indie, vědecká pracovnice </w:t>
            </w:r>
          </w:p>
          <w:p w14:paraId="76577DBE" w14:textId="77777777" w:rsidR="00C06D33" w:rsidRDefault="00C06D33" w:rsidP="00C06D33">
            <w:pPr>
              <w:spacing w:before="60" w:after="120"/>
              <w:jc w:val="both"/>
            </w:pPr>
            <w:r w:rsidRPr="00827804">
              <w:rPr>
                <w:bCs/>
              </w:rPr>
              <w:t xml:space="preserve">2001 – dosud: </w:t>
            </w:r>
            <w:r w:rsidRPr="00827804">
              <w:t xml:space="preserve"> UTB Zlín, vědecká pracovnice, odborná asistentka, od r. 2006 docentka</w:t>
            </w:r>
          </w:p>
          <w:p w14:paraId="019002B1" w14:textId="4CB3D81B" w:rsidR="00605057" w:rsidRPr="00843CED" w:rsidRDefault="000800E4" w:rsidP="00605057">
            <w:pPr>
              <w:spacing w:before="120" w:after="60"/>
              <w:jc w:val="both"/>
              <w:rPr>
                <w:color w:val="000000"/>
              </w:rPr>
            </w:pPr>
            <w:r w:rsidRPr="00843CED">
              <w:rPr>
                <w:color w:val="000000"/>
              </w:rPr>
              <w:t xml:space="preserve">Další odborné zkušenosti: </w:t>
            </w:r>
            <w:r w:rsidR="00605057" w:rsidRPr="00843CED">
              <w:rPr>
                <w:color w:val="000000"/>
              </w:rPr>
              <w:t xml:space="preserve">posuzovatelka národních i mezinárodních grantových přihlášek, recenzentka publikací </w:t>
            </w:r>
            <w:r w:rsidR="00366C77" w:rsidRPr="00843CED">
              <w:rPr>
                <w:color w:val="000000"/>
              </w:rPr>
              <w:t>pro mezinárodní odborné časopisy</w:t>
            </w:r>
          </w:p>
          <w:p w14:paraId="6641BAF3" w14:textId="34DAC3F1" w:rsidR="000800E4" w:rsidRDefault="000800E4" w:rsidP="00976C3F">
            <w:pPr>
              <w:spacing w:before="60" w:after="120"/>
              <w:jc w:val="both"/>
            </w:pPr>
            <w:r w:rsidRPr="00843CED">
              <w:t>Členství</w:t>
            </w:r>
            <w:r w:rsidR="00976C3F">
              <w:t xml:space="preserve"> v mezinárodních organizacích: MoDest Society, </w:t>
            </w:r>
            <w:r w:rsidR="00605057" w:rsidRPr="00843CED">
              <w:t>Soc</w:t>
            </w:r>
            <w:r w:rsidR="00976C3F">
              <w:t>iety of Plastics Engineers</w:t>
            </w:r>
          </w:p>
        </w:tc>
      </w:tr>
      <w:tr w:rsidR="00C06D33" w14:paraId="600694FE" w14:textId="77777777" w:rsidTr="00D0495B">
        <w:trPr>
          <w:trHeight w:val="250"/>
        </w:trPr>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663D7D8E" w14:textId="77777777" w:rsidR="00C06D33" w:rsidRDefault="00C06D33" w:rsidP="000800E4">
            <w:pPr>
              <w:jc w:val="both"/>
            </w:pPr>
            <w:r>
              <w:rPr>
                <w:b/>
              </w:rPr>
              <w:t>Zkušenosti s vedením kvalifikačních a rigorózních prací</w:t>
            </w:r>
          </w:p>
        </w:tc>
      </w:tr>
      <w:tr w:rsidR="00C06D33" w:rsidRPr="00D6509E" w14:paraId="37B78056" w14:textId="77777777" w:rsidTr="00D0495B">
        <w:trPr>
          <w:trHeight w:val="221"/>
        </w:trPr>
        <w:tc>
          <w:tcPr>
            <w:tcW w:w="10062" w:type="dxa"/>
            <w:gridSpan w:val="37"/>
            <w:tcBorders>
              <w:top w:val="single" w:sz="4" w:space="0" w:color="auto"/>
              <w:left w:val="single" w:sz="4" w:space="0" w:color="auto"/>
              <w:bottom w:val="single" w:sz="4" w:space="0" w:color="auto"/>
              <w:right w:val="single" w:sz="4" w:space="0" w:color="auto"/>
            </w:tcBorders>
          </w:tcPr>
          <w:p w14:paraId="778EAE09" w14:textId="77777777" w:rsidR="00C06D33" w:rsidRPr="00C02BD9" w:rsidRDefault="00C06D33" w:rsidP="00843CED">
            <w:pPr>
              <w:pStyle w:val="TableParagraph"/>
              <w:spacing w:before="80" w:after="80"/>
              <w:ind w:left="0"/>
              <w:jc w:val="both"/>
              <w:rPr>
                <w:sz w:val="20"/>
                <w:szCs w:val="20"/>
                <w:lang w:val="cs-CZ"/>
              </w:rPr>
            </w:pPr>
            <w:r w:rsidRPr="00D6509E">
              <w:rPr>
                <w:sz w:val="20"/>
                <w:szCs w:val="20"/>
                <w:lang w:val="cs-CZ"/>
              </w:rPr>
              <w:t>Počet obhájených prací, které vyučující vedl v období 2014 – 2018</w:t>
            </w:r>
            <w:r w:rsidRPr="00D46445">
              <w:rPr>
                <w:sz w:val="20"/>
                <w:szCs w:val="20"/>
                <w:lang w:val="cs-CZ"/>
              </w:rPr>
              <w:t xml:space="preserve">: </w:t>
            </w:r>
            <w:r w:rsidRPr="00C02BD9">
              <w:rPr>
                <w:b/>
                <w:sz w:val="20"/>
                <w:szCs w:val="20"/>
                <w:lang w:val="cs-CZ"/>
              </w:rPr>
              <w:t>1</w:t>
            </w:r>
            <w:r w:rsidRPr="00C02BD9">
              <w:rPr>
                <w:sz w:val="20"/>
                <w:szCs w:val="20"/>
                <w:lang w:val="cs-CZ"/>
              </w:rPr>
              <w:t xml:space="preserve"> BP, </w:t>
            </w:r>
            <w:r w:rsidRPr="00C02BD9">
              <w:rPr>
                <w:b/>
                <w:sz w:val="20"/>
                <w:szCs w:val="20"/>
                <w:lang w:val="cs-CZ"/>
              </w:rPr>
              <w:t>1</w:t>
            </w:r>
            <w:r w:rsidRPr="00C02BD9">
              <w:rPr>
                <w:sz w:val="20"/>
                <w:szCs w:val="20"/>
                <w:lang w:val="cs-CZ"/>
              </w:rPr>
              <w:t xml:space="preserve"> DisP.</w:t>
            </w:r>
          </w:p>
        </w:tc>
      </w:tr>
      <w:tr w:rsidR="00C06D33" w14:paraId="62D99029" w14:textId="77777777" w:rsidTr="00D0495B">
        <w:trPr>
          <w:cantSplit/>
        </w:trPr>
        <w:tc>
          <w:tcPr>
            <w:tcW w:w="3389"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15C340D5" w14:textId="77777777" w:rsidR="00C06D33" w:rsidRDefault="00C06D33" w:rsidP="000800E4">
            <w:pPr>
              <w:jc w:val="both"/>
            </w:pPr>
            <w:r>
              <w:rPr>
                <w:b/>
              </w:rPr>
              <w:t xml:space="preserve">Obor habilitačního řízení </w:t>
            </w:r>
          </w:p>
        </w:tc>
        <w:tc>
          <w:tcPr>
            <w:tcW w:w="2124"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7E9AD9D5" w14:textId="77777777" w:rsidR="00C06D33" w:rsidRDefault="00C06D33" w:rsidP="000800E4">
            <w:pPr>
              <w:jc w:val="both"/>
            </w:pPr>
            <w:r>
              <w:rPr>
                <w:b/>
              </w:rPr>
              <w:t>Rok udělení hodnosti</w:t>
            </w:r>
          </w:p>
        </w:tc>
        <w:tc>
          <w:tcPr>
            <w:tcW w:w="2121" w:type="dxa"/>
            <w:gridSpan w:val="10"/>
            <w:tcBorders>
              <w:top w:val="single" w:sz="4" w:space="0" w:color="auto"/>
              <w:left w:val="single" w:sz="4" w:space="0" w:color="auto"/>
              <w:bottom w:val="single" w:sz="4" w:space="0" w:color="auto"/>
              <w:right w:val="single" w:sz="12" w:space="0" w:color="auto"/>
            </w:tcBorders>
            <w:shd w:val="clear" w:color="auto" w:fill="F7CAAC"/>
            <w:hideMark/>
          </w:tcPr>
          <w:p w14:paraId="15A3B1E6" w14:textId="77777777" w:rsidR="00C06D33" w:rsidRDefault="00C06D33" w:rsidP="000800E4">
            <w:pPr>
              <w:jc w:val="both"/>
            </w:pPr>
            <w:r>
              <w:rPr>
                <w:b/>
              </w:rPr>
              <w:t>Řízení konáno na VŠ</w:t>
            </w:r>
          </w:p>
        </w:tc>
        <w:tc>
          <w:tcPr>
            <w:tcW w:w="2428" w:type="dxa"/>
            <w:gridSpan w:val="11"/>
            <w:tcBorders>
              <w:top w:val="single" w:sz="4" w:space="0" w:color="auto"/>
              <w:left w:val="single" w:sz="12" w:space="0" w:color="auto"/>
              <w:bottom w:val="single" w:sz="4" w:space="0" w:color="auto"/>
              <w:right w:val="single" w:sz="4" w:space="0" w:color="auto"/>
            </w:tcBorders>
            <w:shd w:val="clear" w:color="auto" w:fill="F7CAAC"/>
            <w:hideMark/>
          </w:tcPr>
          <w:p w14:paraId="43EC7F39" w14:textId="77777777" w:rsidR="00C06D33" w:rsidRDefault="007D6479" w:rsidP="000800E4">
            <w:pPr>
              <w:jc w:val="both"/>
              <w:rPr>
                <w:b/>
              </w:rPr>
            </w:pPr>
            <w:r>
              <w:rPr>
                <w:b/>
              </w:rPr>
              <w:t>O</w:t>
            </w:r>
            <w:r w:rsidR="00C06D33">
              <w:rPr>
                <w:b/>
              </w:rPr>
              <w:t>hlasy publikací</w:t>
            </w:r>
          </w:p>
        </w:tc>
      </w:tr>
      <w:tr w:rsidR="00C06D33" w14:paraId="7239E823" w14:textId="77777777" w:rsidTr="00D0495B">
        <w:trPr>
          <w:cantSplit/>
        </w:trPr>
        <w:tc>
          <w:tcPr>
            <w:tcW w:w="3389" w:type="dxa"/>
            <w:gridSpan w:val="9"/>
            <w:tcBorders>
              <w:top w:val="single" w:sz="4" w:space="0" w:color="auto"/>
              <w:left w:val="single" w:sz="4" w:space="0" w:color="auto"/>
              <w:bottom w:val="single" w:sz="4" w:space="0" w:color="auto"/>
              <w:right w:val="single" w:sz="4" w:space="0" w:color="auto"/>
            </w:tcBorders>
          </w:tcPr>
          <w:p w14:paraId="4F7C68A8" w14:textId="77777777" w:rsidR="00C06D33" w:rsidRPr="00827804" w:rsidRDefault="00C06D33" w:rsidP="000800E4">
            <w:pPr>
              <w:spacing w:before="60" w:after="60"/>
            </w:pPr>
            <w:r w:rsidRPr="00827804">
              <w:t>Technologie makromolekulárních látek</w:t>
            </w:r>
          </w:p>
        </w:tc>
        <w:tc>
          <w:tcPr>
            <w:tcW w:w="2124" w:type="dxa"/>
            <w:gridSpan w:val="7"/>
            <w:tcBorders>
              <w:top w:val="single" w:sz="4" w:space="0" w:color="auto"/>
              <w:left w:val="single" w:sz="4" w:space="0" w:color="auto"/>
              <w:bottom w:val="single" w:sz="4" w:space="0" w:color="auto"/>
              <w:right w:val="single" w:sz="4" w:space="0" w:color="auto"/>
            </w:tcBorders>
          </w:tcPr>
          <w:p w14:paraId="72C7E738" w14:textId="77777777" w:rsidR="00C06D33" w:rsidRPr="00827804" w:rsidRDefault="00C06D33" w:rsidP="000800E4">
            <w:pPr>
              <w:spacing w:before="60" w:after="60"/>
            </w:pPr>
            <w:r w:rsidRPr="00827804">
              <w:t>2006</w:t>
            </w:r>
          </w:p>
        </w:tc>
        <w:tc>
          <w:tcPr>
            <w:tcW w:w="2121" w:type="dxa"/>
            <w:gridSpan w:val="10"/>
            <w:tcBorders>
              <w:top w:val="single" w:sz="4" w:space="0" w:color="auto"/>
              <w:left w:val="single" w:sz="4" w:space="0" w:color="auto"/>
              <w:bottom w:val="single" w:sz="4" w:space="0" w:color="auto"/>
              <w:right w:val="single" w:sz="12" w:space="0" w:color="auto"/>
            </w:tcBorders>
          </w:tcPr>
          <w:p w14:paraId="79FE48A6" w14:textId="77777777" w:rsidR="00C06D33" w:rsidRPr="00827804" w:rsidRDefault="00C06D33" w:rsidP="000800E4">
            <w:pPr>
              <w:spacing w:before="60" w:after="60"/>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2B360B81" w14:textId="77777777" w:rsidR="00C06D33" w:rsidRDefault="00C06D33" w:rsidP="000800E4">
            <w:pPr>
              <w:jc w:val="both"/>
            </w:pPr>
            <w:r>
              <w:rPr>
                <w:b/>
              </w:rPr>
              <w:t>WOS</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3642FCD" w14:textId="77777777" w:rsidR="00C06D33" w:rsidRDefault="00C06D33" w:rsidP="000800E4">
            <w:pPr>
              <w:jc w:val="both"/>
              <w:rPr>
                <w:sz w:val="18"/>
              </w:rPr>
            </w:pPr>
            <w:r>
              <w:rPr>
                <w:b/>
                <w:sz w:val="18"/>
              </w:rPr>
              <w:t>Scopus</w:t>
            </w:r>
          </w:p>
        </w:tc>
        <w:tc>
          <w:tcPr>
            <w:tcW w:w="1010"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58AA071" w14:textId="77777777" w:rsidR="00C06D33" w:rsidRDefault="00C06D33" w:rsidP="000800E4">
            <w:pPr>
              <w:jc w:val="both"/>
            </w:pPr>
            <w:r>
              <w:rPr>
                <w:b/>
                <w:sz w:val="18"/>
              </w:rPr>
              <w:t>ostatní</w:t>
            </w:r>
          </w:p>
        </w:tc>
      </w:tr>
      <w:tr w:rsidR="00C06D33" w:rsidRPr="002856CE" w14:paraId="1EF1E2F5" w14:textId="77777777" w:rsidTr="00D0495B">
        <w:trPr>
          <w:cantSplit/>
          <w:trHeight w:val="70"/>
        </w:trPr>
        <w:tc>
          <w:tcPr>
            <w:tcW w:w="3389"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328B85CB" w14:textId="77777777" w:rsidR="00C06D33" w:rsidRDefault="00C06D33" w:rsidP="000800E4">
            <w:pPr>
              <w:jc w:val="both"/>
            </w:pPr>
            <w:r>
              <w:rPr>
                <w:b/>
              </w:rPr>
              <w:t>Obor jmenovacího řízení</w:t>
            </w:r>
          </w:p>
        </w:tc>
        <w:tc>
          <w:tcPr>
            <w:tcW w:w="2124"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2D9898FC" w14:textId="77777777" w:rsidR="00C06D33" w:rsidRDefault="00C06D33" w:rsidP="000800E4">
            <w:pPr>
              <w:jc w:val="both"/>
            </w:pPr>
            <w:r>
              <w:rPr>
                <w:b/>
              </w:rPr>
              <w:t>Rok udělení hodnosti</w:t>
            </w:r>
          </w:p>
        </w:tc>
        <w:tc>
          <w:tcPr>
            <w:tcW w:w="2121" w:type="dxa"/>
            <w:gridSpan w:val="10"/>
            <w:tcBorders>
              <w:top w:val="single" w:sz="4" w:space="0" w:color="auto"/>
              <w:left w:val="single" w:sz="4" w:space="0" w:color="auto"/>
              <w:bottom w:val="single" w:sz="4" w:space="0" w:color="auto"/>
              <w:right w:val="single" w:sz="12" w:space="0" w:color="auto"/>
            </w:tcBorders>
            <w:shd w:val="clear" w:color="auto" w:fill="F7CAAC"/>
            <w:hideMark/>
          </w:tcPr>
          <w:p w14:paraId="5231C606" w14:textId="77777777" w:rsidR="00C06D33" w:rsidRDefault="00C06D33" w:rsidP="000800E4">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5A86C326" w14:textId="77777777" w:rsidR="00C06D33" w:rsidRPr="00C06D33" w:rsidRDefault="00425B19" w:rsidP="000800E4">
            <w:pPr>
              <w:pStyle w:val="western"/>
              <w:spacing w:before="40" w:beforeAutospacing="0" w:line="240" w:lineRule="auto"/>
              <w:ind w:left="57" w:right="57"/>
              <w:rPr>
                <w:b/>
                <w:highlight w:val="green"/>
              </w:rPr>
            </w:pPr>
            <w:r w:rsidRPr="00425B19">
              <w:rPr>
                <w:b/>
              </w:rPr>
              <w:t>259</w:t>
            </w:r>
          </w:p>
        </w:tc>
        <w:tc>
          <w:tcPr>
            <w:tcW w:w="709" w:type="dxa"/>
            <w:gridSpan w:val="3"/>
            <w:vMerge w:val="restart"/>
            <w:tcBorders>
              <w:top w:val="single" w:sz="4" w:space="0" w:color="auto"/>
              <w:left w:val="single" w:sz="4" w:space="0" w:color="auto"/>
              <w:bottom w:val="single" w:sz="4" w:space="0" w:color="auto"/>
              <w:right w:val="single" w:sz="4" w:space="0" w:color="auto"/>
            </w:tcBorders>
          </w:tcPr>
          <w:p w14:paraId="7EF96304" w14:textId="77777777" w:rsidR="00C06D33" w:rsidRPr="00C06D33" w:rsidRDefault="00386F3C" w:rsidP="000800E4">
            <w:pPr>
              <w:pStyle w:val="western"/>
              <w:spacing w:before="40" w:beforeAutospacing="0" w:line="240" w:lineRule="auto"/>
              <w:ind w:left="57" w:right="57"/>
              <w:rPr>
                <w:b/>
                <w:highlight w:val="green"/>
              </w:rPr>
            </w:pPr>
            <w:r w:rsidRPr="00386F3C">
              <w:rPr>
                <w:b/>
              </w:rPr>
              <w:t>421</w:t>
            </w:r>
          </w:p>
        </w:tc>
        <w:tc>
          <w:tcPr>
            <w:tcW w:w="1010" w:type="dxa"/>
            <w:gridSpan w:val="5"/>
            <w:vMerge w:val="restart"/>
            <w:tcBorders>
              <w:top w:val="single" w:sz="4" w:space="0" w:color="auto"/>
              <w:left w:val="single" w:sz="4" w:space="0" w:color="auto"/>
              <w:bottom w:val="single" w:sz="4" w:space="0" w:color="auto"/>
              <w:right w:val="single" w:sz="4" w:space="0" w:color="auto"/>
            </w:tcBorders>
          </w:tcPr>
          <w:p w14:paraId="405884F8" w14:textId="77777777" w:rsidR="00C06D33" w:rsidRPr="002856CE" w:rsidRDefault="00C06D33" w:rsidP="000800E4">
            <w:pPr>
              <w:pStyle w:val="western"/>
              <w:spacing w:before="40" w:beforeAutospacing="0" w:line="240" w:lineRule="auto"/>
              <w:ind w:left="57" w:right="57"/>
              <w:rPr>
                <w:b/>
                <w:sz w:val="18"/>
                <w:szCs w:val="18"/>
              </w:rPr>
            </w:pPr>
            <w:r w:rsidRPr="002856CE">
              <w:rPr>
                <w:b/>
                <w:sz w:val="18"/>
                <w:szCs w:val="18"/>
              </w:rPr>
              <w:t>neevid.</w:t>
            </w:r>
          </w:p>
        </w:tc>
      </w:tr>
      <w:tr w:rsidR="00C06D33" w14:paraId="22ED8C6F" w14:textId="77777777" w:rsidTr="00D0495B">
        <w:trPr>
          <w:trHeight w:val="205"/>
        </w:trPr>
        <w:tc>
          <w:tcPr>
            <w:tcW w:w="3389" w:type="dxa"/>
            <w:gridSpan w:val="9"/>
            <w:tcBorders>
              <w:top w:val="single" w:sz="4" w:space="0" w:color="auto"/>
              <w:left w:val="single" w:sz="4" w:space="0" w:color="auto"/>
              <w:bottom w:val="single" w:sz="4" w:space="0" w:color="auto"/>
              <w:right w:val="single" w:sz="4" w:space="0" w:color="auto"/>
            </w:tcBorders>
          </w:tcPr>
          <w:p w14:paraId="409C81B5" w14:textId="77777777" w:rsidR="00C06D33" w:rsidRDefault="00C06D33" w:rsidP="000800E4">
            <w:pPr>
              <w:spacing w:before="40" w:after="40"/>
              <w:jc w:val="both"/>
            </w:pPr>
            <w:r>
              <w:t>---</w:t>
            </w:r>
          </w:p>
        </w:tc>
        <w:tc>
          <w:tcPr>
            <w:tcW w:w="2124" w:type="dxa"/>
            <w:gridSpan w:val="7"/>
            <w:tcBorders>
              <w:top w:val="single" w:sz="4" w:space="0" w:color="auto"/>
              <w:left w:val="single" w:sz="4" w:space="0" w:color="auto"/>
              <w:bottom w:val="single" w:sz="4" w:space="0" w:color="auto"/>
              <w:right w:val="single" w:sz="4" w:space="0" w:color="auto"/>
            </w:tcBorders>
          </w:tcPr>
          <w:p w14:paraId="4F28D924" w14:textId="77777777" w:rsidR="00C06D33" w:rsidRDefault="00C06D33" w:rsidP="000800E4">
            <w:pPr>
              <w:spacing w:before="40" w:after="40"/>
              <w:jc w:val="both"/>
            </w:pPr>
            <w:r>
              <w:t>---</w:t>
            </w:r>
          </w:p>
        </w:tc>
        <w:tc>
          <w:tcPr>
            <w:tcW w:w="2121" w:type="dxa"/>
            <w:gridSpan w:val="10"/>
            <w:tcBorders>
              <w:top w:val="single" w:sz="4" w:space="0" w:color="auto"/>
              <w:left w:val="single" w:sz="4" w:space="0" w:color="auto"/>
              <w:bottom w:val="single" w:sz="4" w:space="0" w:color="auto"/>
              <w:right w:val="single" w:sz="12" w:space="0" w:color="auto"/>
            </w:tcBorders>
          </w:tcPr>
          <w:p w14:paraId="6D1F127E" w14:textId="77777777" w:rsidR="00C06D33" w:rsidRDefault="00C06D33" w:rsidP="000800E4">
            <w:pPr>
              <w:spacing w:before="40" w:after="40"/>
              <w:jc w:val="both"/>
            </w:pPr>
            <w: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5C155280" w14:textId="77777777" w:rsidR="00C06D33" w:rsidRDefault="00C06D33" w:rsidP="000800E4">
            <w:pPr>
              <w:rPr>
                <w:b/>
              </w:rPr>
            </w:pPr>
          </w:p>
        </w:tc>
        <w:tc>
          <w:tcPr>
            <w:tcW w:w="709" w:type="dxa"/>
            <w:gridSpan w:val="3"/>
            <w:vMerge/>
            <w:tcBorders>
              <w:top w:val="single" w:sz="4" w:space="0" w:color="auto"/>
              <w:left w:val="single" w:sz="4" w:space="0" w:color="auto"/>
              <w:bottom w:val="single" w:sz="4" w:space="0" w:color="auto"/>
              <w:right w:val="single" w:sz="4" w:space="0" w:color="auto"/>
            </w:tcBorders>
            <w:vAlign w:val="center"/>
            <w:hideMark/>
          </w:tcPr>
          <w:p w14:paraId="390AD38A" w14:textId="77777777" w:rsidR="00C06D33" w:rsidRDefault="00C06D33" w:rsidP="000800E4">
            <w:pPr>
              <w:rPr>
                <w:b/>
              </w:rPr>
            </w:pPr>
          </w:p>
        </w:tc>
        <w:tc>
          <w:tcPr>
            <w:tcW w:w="1010" w:type="dxa"/>
            <w:gridSpan w:val="5"/>
            <w:vMerge/>
            <w:tcBorders>
              <w:top w:val="single" w:sz="4" w:space="0" w:color="auto"/>
              <w:left w:val="single" w:sz="4" w:space="0" w:color="auto"/>
              <w:bottom w:val="single" w:sz="4" w:space="0" w:color="auto"/>
              <w:right w:val="single" w:sz="4" w:space="0" w:color="auto"/>
            </w:tcBorders>
            <w:vAlign w:val="center"/>
            <w:hideMark/>
          </w:tcPr>
          <w:p w14:paraId="6F622335" w14:textId="77777777" w:rsidR="00C06D33" w:rsidRDefault="00C06D33" w:rsidP="000800E4">
            <w:pPr>
              <w:rPr>
                <w:b/>
              </w:rPr>
            </w:pPr>
          </w:p>
        </w:tc>
      </w:tr>
      <w:tr w:rsidR="00C06D33" w14:paraId="153B5E81"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0E31529F" w14:textId="77777777" w:rsidR="00C06D33" w:rsidRDefault="00C06D33" w:rsidP="000800E4">
            <w:pPr>
              <w:jc w:val="both"/>
              <w:rPr>
                <w:b/>
              </w:rPr>
            </w:pPr>
            <w:r>
              <w:rPr>
                <w:b/>
              </w:rPr>
              <w:t xml:space="preserve">Přehled o nejvýznamnější publikační a další tvůrčí činnosti nebo další profesní činnosti u odborníků z praxe vztahující se k zabezpečovaným předmětům </w:t>
            </w:r>
          </w:p>
        </w:tc>
      </w:tr>
      <w:tr w:rsidR="00C06D33" w14:paraId="5AA9628A" w14:textId="77777777" w:rsidTr="00D0495B">
        <w:trPr>
          <w:trHeight w:val="2347"/>
        </w:trPr>
        <w:tc>
          <w:tcPr>
            <w:tcW w:w="10062" w:type="dxa"/>
            <w:gridSpan w:val="37"/>
            <w:tcBorders>
              <w:top w:val="single" w:sz="4" w:space="0" w:color="auto"/>
              <w:left w:val="single" w:sz="4" w:space="0" w:color="auto"/>
              <w:bottom w:val="single" w:sz="4" w:space="0" w:color="auto"/>
              <w:right w:val="single" w:sz="4" w:space="0" w:color="auto"/>
            </w:tcBorders>
          </w:tcPr>
          <w:p w14:paraId="21A52BF2" w14:textId="77777777" w:rsidR="00C06D33" w:rsidRDefault="00C06D33" w:rsidP="00C06D33">
            <w:pPr>
              <w:tabs>
                <w:tab w:val="left" w:pos="15"/>
                <w:tab w:val="left" w:pos="540"/>
              </w:tabs>
              <w:spacing w:before="120" w:after="120"/>
              <w:jc w:val="both"/>
              <w:rPr>
                <w:rFonts w:eastAsia="Calibri"/>
                <w:color w:val="000000"/>
                <w:u w:val="single"/>
                <w:shd w:val="clear" w:color="auto" w:fill="FFFFFF"/>
              </w:rPr>
            </w:pPr>
            <w:r w:rsidRPr="00101BB1">
              <w:rPr>
                <w:rFonts w:eastAsia="Calibri"/>
                <w:caps/>
                <w:color w:val="000000"/>
                <w:shd w:val="clear" w:color="auto" w:fill="FFFFFF"/>
              </w:rPr>
              <w:t>Bandyopadhyay, S</w:t>
            </w:r>
            <w:r>
              <w:rPr>
                <w:rFonts w:eastAsia="Calibri"/>
                <w:caps/>
                <w:color w:val="000000"/>
                <w:shd w:val="clear" w:color="auto" w:fill="FFFFFF"/>
              </w:rPr>
              <w:t>.</w:t>
            </w:r>
            <w:r w:rsidRPr="00101BB1">
              <w:rPr>
                <w:rFonts w:eastAsia="Calibri"/>
                <w:caps/>
                <w:color w:val="000000"/>
                <w:shd w:val="clear" w:color="auto" w:fill="FFFFFF"/>
              </w:rPr>
              <w:t xml:space="preserve">, </w:t>
            </w:r>
            <w:r w:rsidRPr="00101BB1">
              <w:rPr>
                <w:rFonts w:eastAsia="Calibri"/>
                <w:b/>
                <w:caps/>
                <w:color w:val="000000"/>
                <w:shd w:val="clear" w:color="auto" w:fill="FFFFFF"/>
              </w:rPr>
              <w:t>Saha, N</w:t>
            </w:r>
            <w:r>
              <w:rPr>
                <w:rFonts w:eastAsia="Calibri"/>
                <w:b/>
                <w:caps/>
                <w:color w:val="000000"/>
                <w:shd w:val="clear" w:color="auto" w:fill="FFFFFF"/>
              </w:rPr>
              <w:t>.</w:t>
            </w:r>
            <w:r w:rsidRPr="00101BB1">
              <w:rPr>
                <w:rFonts w:eastAsia="Calibri"/>
                <w:b/>
                <w:caps/>
                <w:color w:val="000000"/>
                <w:shd w:val="clear" w:color="auto" w:fill="FFFFFF"/>
              </w:rPr>
              <w:t xml:space="preserve"> (30%)</w:t>
            </w:r>
            <w:r>
              <w:rPr>
                <w:rFonts w:eastAsia="Calibri"/>
                <w:caps/>
                <w:color w:val="000000"/>
                <w:shd w:val="clear" w:color="auto" w:fill="FFFFFF"/>
              </w:rPr>
              <w:t xml:space="preserve">, </w:t>
            </w:r>
            <w:proofErr w:type="gramStart"/>
            <w:r w:rsidRPr="00101BB1">
              <w:rPr>
                <w:rFonts w:eastAsia="Calibri"/>
                <w:caps/>
                <w:color w:val="000000"/>
                <w:shd w:val="clear" w:color="auto" w:fill="FFFFFF"/>
              </w:rPr>
              <w:t>Brodnjak, U</w:t>
            </w:r>
            <w:r>
              <w:rPr>
                <w:rFonts w:eastAsia="Calibri"/>
                <w:caps/>
                <w:color w:val="000000"/>
                <w:shd w:val="clear" w:color="auto" w:fill="FFFFFF"/>
              </w:rPr>
              <w:t>.</w:t>
            </w:r>
            <w:r w:rsidRPr="00101BB1">
              <w:rPr>
                <w:rFonts w:eastAsia="Calibri"/>
                <w:caps/>
                <w:color w:val="000000"/>
                <w:shd w:val="clear" w:color="auto" w:fill="FFFFFF"/>
              </w:rPr>
              <w:t>V</w:t>
            </w:r>
            <w:r>
              <w:rPr>
                <w:rFonts w:eastAsia="Calibri"/>
                <w:caps/>
                <w:color w:val="000000"/>
                <w:shd w:val="clear" w:color="auto" w:fill="FFFFFF"/>
              </w:rPr>
              <w:t>., SÁHA</w:t>
            </w:r>
            <w:proofErr w:type="gramEnd"/>
            <w:r>
              <w:rPr>
                <w:rFonts w:eastAsia="Calibri"/>
                <w:caps/>
                <w:color w:val="000000"/>
                <w:shd w:val="clear" w:color="auto" w:fill="FFFFFF"/>
              </w:rPr>
              <w:t>, P.</w:t>
            </w:r>
            <w:r w:rsidRPr="00101BB1">
              <w:rPr>
                <w:rFonts w:eastAsia="Calibri"/>
                <w:caps/>
                <w:color w:val="000000"/>
                <w:shd w:val="clear" w:color="auto" w:fill="FFFFFF"/>
              </w:rPr>
              <w:t xml:space="preserve">: </w:t>
            </w:r>
            <w:r w:rsidRPr="00101BB1">
              <w:rPr>
                <w:rFonts w:eastAsia="Calibri"/>
                <w:color w:val="000000"/>
                <w:shd w:val="clear" w:color="auto" w:fill="FFFFFF"/>
              </w:rPr>
              <w:t xml:space="preserve">Bacterial cellulose based greener packaging material: </w:t>
            </w:r>
            <w:r>
              <w:rPr>
                <w:rFonts w:eastAsia="Calibri"/>
                <w:color w:val="000000"/>
                <w:shd w:val="clear" w:color="auto" w:fill="FFFFFF"/>
              </w:rPr>
              <w:t>A</w:t>
            </w:r>
            <w:r w:rsidRPr="00101BB1">
              <w:rPr>
                <w:rFonts w:eastAsia="Calibri"/>
                <w:color w:val="000000"/>
                <w:shd w:val="clear" w:color="auto" w:fill="FFFFFF"/>
              </w:rPr>
              <w:t xml:space="preserve"> bioadhesive polymeric film</w:t>
            </w:r>
            <w:r>
              <w:rPr>
                <w:rFonts w:eastAsia="Calibri"/>
                <w:color w:val="000000"/>
                <w:shd w:val="clear" w:color="auto" w:fill="FFFFFF"/>
              </w:rPr>
              <w:t xml:space="preserve">. </w:t>
            </w:r>
            <w:r w:rsidRPr="00101BB1">
              <w:rPr>
                <w:rFonts w:eastAsia="Calibri"/>
                <w:i/>
                <w:color w:val="000000"/>
                <w:shd w:val="clear" w:color="auto" w:fill="FFFFFF"/>
              </w:rPr>
              <w:t>Mater</w:t>
            </w:r>
            <w:r>
              <w:rPr>
                <w:rFonts w:eastAsia="Calibri"/>
                <w:i/>
                <w:color w:val="000000"/>
                <w:shd w:val="clear" w:color="auto" w:fill="FFFFFF"/>
              </w:rPr>
              <w:t>ia</w:t>
            </w:r>
            <w:r w:rsidRPr="00101BB1">
              <w:rPr>
                <w:rFonts w:eastAsia="Calibri"/>
                <w:i/>
                <w:color w:val="000000"/>
                <w:shd w:val="clear" w:color="auto" w:fill="FFFFFF"/>
              </w:rPr>
              <w:t>l Research Express</w:t>
            </w:r>
            <w:r>
              <w:rPr>
                <w:rFonts w:eastAsia="Calibri"/>
                <w:color w:val="000000"/>
                <w:shd w:val="clear" w:color="auto" w:fill="FFFFFF"/>
              </w:rPr>
              <w:t xml:space="preserve"> </w:t>
            </w:r>
            <w:r w:rsidRPr="00101BB1">
              <w:rPr>
                <w:rFonts w:eastAsia="Calibri"/>
                <w:color w:val="000000"/>
                <w:shd w:val="clear" w:color="auto" w:fill="FFFFFF"/>
              </w:rPr>
              <w:t>5(11),</w:t>
            </w:r>
            <w:r w:rsidRPr="00101BB1">
              <w:t xml:space="preserve"> </w:t>
            </w:r>
            <w:r>
              <w:rPr>
                <w:rFonts w:eastAsia="Calibri"/>
                <w:color w:val="000000"/>
                <w:shd w:val="clear" w:color="auto" w:fill="FFFFFF"/>
              </w:rPr>
              <w:t xml:space="preserve">Art. No. </w:t>
            </w:r>
            <w:r w:rsidRPr="00101BB1">
              <w:rPr>
                <w:rFonts w:eastAsia="Calibri"/>
                <w:color w:val="000000"/>
                <w:shd w:val="clear" w:color="auto" w:fill="FFFFFF"/>
              </w:rPr>
              <w:t xml:space="preserve">115405, </w:t>
            </w:r>
            <w:r w:rsidRPr="00101BB1">
              <w:rPr>
                <w:rFonts w:eastAsia="Calibri"/>
                <w:b/>
                <w:color w:val="000000"/>
                <w:shd w:val="clear" w:color="auto" w:fill="FFFFFF"/>
              </w:rPr>
              <w:t>2018</w:t>
            </w:r>
            <w:r w:rsidRPr="00101BB1">
              <w:rPr>
                <w:rFonts w:eastAsia="Calibri"/>
                <w:color w:val="000000"/>
                <w:shd w:val="clear" w:color="auto" w:fill="FFFFFF"/>
              </w:rPr>
              <w:t>.</w:t>
            </w:r>
          </w:p>
          <w:p w14:paraId="5893956A" w14:textId="77777777" w:rsidR="00C06D33" w:rsidRPr="00A42524" w:rsidRDefault="00C06D33" w:rsidP="00C06D33">
            <w:pPr>
              <w:tabs>
                <w:tab w:val="left" w:pos="15"/>
                <w:tab w:val="left" w:pos="540"/>
              </w:tabs>
              <w:spacing w:before="60" w:after="120"/>
              <w:jc w:val="both"/>
              <w:rPr>
                <w:rFonts w:eastAsia="Calibri"/>
                <w:color w:val="000000"/>
                <w:shd w:val="clear" w:color="auto" w:fill="FFFFFF"/>
              </w:rPr>
            </w:pPr>
            <w:r w:rsidRPr="00A42524">
              <w:rPr>
                <w:rFonts w:eastAsia="Calibri"/>
                <w:caps/>
                <w:color w:val="000000"/>
                <w:shd w:val="clear" w:color="auto" w:fill="FFFFFF"/>
              </w:rPr>
              <w:t xml:space="preserve">Palem, </w:t>
            </w:r>
            <w:proofErr w:type="gramStart"/>
            <w:r w:rsidRPr="00A42524">
              <w:rPr>
                <w:rFonts w:eastAsia="Calibri"/>
                <w:caps/>
                <w:color w:val="000000"/>
                <w:shd w:val="clear" w:color="auto" w:fill="FFFFFF"/>
              </w:rPr>
              <w:t>R.R, Ganesh</w:t>
            </w:r>
            <w:proofErr w:type="gramEnd"/>
            <w:r w:rsidRPr="00A42524">
              <w:rPr>
                <w:rFonts w:eastAsia="Calibri"/>
                <w:caps/>
                <w:color w:val="000000"/>
                <w:shd w:val="clear" w:color="auto" w:fill="FFFFFF"/>
              </w:rPr>
              <w:t xml:space="preserve">, S.D., Kronekova, Z., Salvikova, M., </w:t>
            </w:r>
            <w:r w:rsidRPr="00A42524">
              <w:rPr>
                <w:b/>
                <w:caps/>
                <w:color w:val="000000"/>
                <w:shd w:val="clear" w:color="auto" w:fill="FFFFFF"/>
              </w:rPr>
              <w:t>Saha, N. (25%)</w:t>
            </w:r>
            <w:r w:rsidRPr="00A42524">
              <w:rPr>
                <w:caps/>
                <w:color w:val="000000"/>
                <w:shd w:val="clear" w:color="auto" w:fill="FFFFFF"/>
              </w:rPr>
              <w:t xml:space="preserve">, </w:t>
            </w:r>
            <w:r w:rsidRPr="00A42524">
              <w:rPr>
                <w:rFonts w:eastAsia="Calibri"/>
                <w:caps/>
                <w:color w:val="000000"/>
                <w:shd w:val="clear" w:color="auto" w:fill="FFFFFF"/>
              </w:rPr>
              <w:t xml:space="preserve">Sáha, P.: </w:t>
            </w:r>
            <w:r w:rsidRPr="00A42524">
              <w:rPr>
                <w:rFonts w:eastAsia="Calibri"/>
                <w:color w:val="000000"/>
                <w:shd w:val="clear" w:color="auto" w:fill="FFFFFF"/>
              </w:rPr>
              <w:t xml:space="preserve">Green synthesis of silver nanoparticles and biopolymer nanocomposites: A comparative study on physico-chemical, antimicrobial and anticancer activity. </w:t>
            </w:r>
            <w:r w:rsidRPr="00A42524">
              <w:rPr>
                <w:rFonts w:eastAsia="Calibri"/>
                <w:i/>
                <w:color w:val="000000"/>
                <w:shd w:val="clear" w:color="auto" w:fill="FFFFFF"/>
              </w:rPr>
              <w:t xml:space="preserve">Bulletin of Materials Science </w:t>
            </w:r>
            <w:r w:rsidRPr="00A42524">
              <w:rPr>
                <w:rFonts w:eastAsia="Calibri"/>
                <w:color w:val="000000"/>
                <w:shd w:val="clear" w:color="auto" w:fill="FFFFFF"/>
              </w:rPr>
              <w:t xml:space="preserve">41(55), 1-55, </w:t>
            </w:r>
            <w:r w:rsidRPr="00A42524">
              <w:rPr>
                <w:rFonts w:eastAsia="Calibri"/>
                <w:b/>
                <w:color w:val="000000"/>
                <w:shd w:val="clear" w:color="auto" w:fill="FFFFFF"/>
              </w:rPr>
              <w:t>2018</w:t>
            </w:r>
            <w:r w:rsidRPr="00A42524">
              <w:rPr>
                <w:rFonts w:eastAsia="Calibri"/>
                <w:color w:val="000000"/>
                <w:shd w:val="clear" w:color="auto" w:fill="FFFFFF"/>
              </w:rPr>
              <w:t>.</w:t>
            </w:r>
          </w:p>
          <w:p w14:paraId="30D7EDAF" w14:textId="77777777" w:rsidR="00C06D33" w:rsidRPr="00A42524" w:rsidRDefault="00C06D33" w:rsidP="00C06D33">
            <w:pPr>
              <w:tabs>
                <w:tab w:val="left" w:pos="15"/>
                <w:tab w:val="left" w:pos="540"/>
              </w:tabs>
              <w:spacing w:before="60" w:after="120"/>
              <w:jc w:val="both"/>
              <w:rPr>
                <w:rFonts w:eastAsia="Calibri"/>
                <w:color w:val="000000"/>
                <w:shd w:val="clear" w:color="auto" w:fill="FFFFFF"/>
              </w:rPr>
            </w:pPr>
            <w:r w:rsidRPr="00A42524">
              <w:rPr>
                <w:rFonts w:eastAsia="Calibri"/>
                <w:caps/>
                <w:color w:val="000000"/>
                <w:shd w:val="clear" w:color="auto" w:fill="FFFFFF"/>
              </w:rPr>
              <w:t xml:space="preserve">Basu, P., </w:t>
            </w:r>
            <w:r w:rsidRPr="00A42524">
              <w:rPr>
                <w:b/>
                <w:caps/>
                <w:color w:val="000000"/>
                <w:shd w:val="clear" w:color="auto" w:fill="FFFFFF"/>
              </w:rPr>
              <w:t>Saha, N. (30%)</w:t>
            </w:r>
            <w:r w:rsidRPr="00A42524">
              <w:rPr>
                <w:caps/>
                <w:color w:val="000000"/>
                <w:shd w:val="clear" w:color="auto" w:fill="FFFFFF"/>
              </w:rPr>
              <w:t xml:space="preserve">, </w:t>
            </w:r>
            <w:r w:rsidRPr="00A42524">
              <w:rPr>
                <w:rFonts w:eastAsia="Calibri"/>
                <w:caps/>
                <w:color w:val="000000"/>
                <w:shd w:val="clear" w:color="auto" w:fill="FFFFFF"/>
              </w:rPr>
              <w:t xml:space="preserve">Bandyopadhyay, S., Sáha, P.: </w:t>
            </w:r>
            <w:r w:rsidRPr="00A42524">
              <w:rPr>
                <w:rFonts w:eastAsia="Calibri"/>
                <w:color w:val="000000"/>
                <w:shd w:val="clear" w:color="auto" w:fill="FFFFFF"/>
              </w:rPr>
              <w:t xml:space="preserve">Rheological performance of bacterial cellulose based nonmineralized and mineralized hydrogel scaffolds. </w:t>
            </w:r>
            <w:r w:rsidRPr="00A42524">
              <w:rPr>
                <w:rFonts w:eastAsia="Calibri"/>
                <w:i/>
                <w:color w:val="000000"/>
                <w:shd w:val="clear" w:color="auto" w:fill="FFFFFF"/>
              </w:rPr>
              <w:t>Novel Trends in Rheology VII</w:t>
            </w:r>
            <w:r w:rsidRPr="00A42524">
              <w:rPr>
                <w:rFonts w:eastAsia="Calibri"/>
                <w:i/>
              </w:rPr>
              <w:t xml:space="preserve"> (</w:t>
            </w:r>
            <w:r w:rsidRPr="00A42524">
              <w:rPr>
                <w:rFonts w:eastAsia="Calibri"/>
                <w:i/>
                <w:color w:val="000000"/>
                <w:shd w:val="clear" w:color="auto" w:fill="FFFFFF"/>
              </w:rPr>
              <w:t>AIP Conference Proceedings)</w:t>
            </w:r>
            <w:r w:rsidRPr="00A42524">
              <w:rPr>
                <w:rFonts w:eastAsia="Calibri"/>
                <w:color w:val="000000"/>
                <w:shd w:val="clear" w:color="auto" w:fill="FFFFFF"/>
              </w:rPr>
              <w:t xml:space="preserve">, </w:t>
            </w:r>
            <w:r w:rsidRPr="00A42524">
              <w:rPr>
                <w:rFonts w:eastAsia="Calibri"/>
                <w:b/>
                <w:color w:val="000000"/>
                <w:shd w:val="clear" w:color="auto" w:fill="FFFFFF"/>
              </w:rPr>
              <w:t>2017</w:t>
            </w:r>
            <w:r w:rsidRPr="00A42524">
              <w:rPr>
                <w:rFonts w:eastAsia="Calibri"/>
                <w:color w:val="000000"/>
                <w:shd w:val="clear" w:color="auto" w:fill="FFFFFF"/>
              </w:rPr>
              <w:t>.</w:t>
            </w:r>
            <w:r w:rsidRPr="00A42524">
              <w:rPr>
                <w:rFonts w:eastAsia="Calibri"/>
                <w:b/>
                <w:color w:val="000000"/>
                <w:shd w:val="clear" w:color="auto" w:fill="FFFFFF"/>
              </w:rPr>
              <w:t xml:space="preserve"> </w:t>
            </w:r>
            <w:r w:rsidRPr="00A42524">
              <w:rPr>
                <w:rFonts w:eastAsia="Calibri"/>
              </w:rPr>
              <w:t xml:space="preserve"> </w:t>
            </w:r>
            <w:r w:rsidRPr="00A42524">
              <w:rPr>
                <w:rFonts w:eastAsia="Calibri"/>
                <w:color w:val="000000"/>
                <w:shd w:val="clear" w:color="auto" w:fill="FFFFFF"/>
              </w:rPr>
              <w:t>DOI 10.1063/1.4983000.</w:t>
            </w:r>
          </w:p>
          <w:p w14:paraId="66C614CF" w14:textId="77777777" w:rsidR="00C06D33" w:rsidRPr="00A42524" w:rsidRDefault="00C06D33" w:rsidP="00C06D33">
            <w:pPr>
              <w:tabs>
                <w:tab w:val="left" w:pos="15"/>
                <w:tab w:val="left" w:pos="645"/>
              </w:tabs>
              <w:spacing w:before="60" w:after="120"/>
              <w:jc w:val="both"/>
              <w:rPr>
                <w:rFonts w:eastAsia="Calibri"/>
                <w:color w:val="000000"/>
                <w:shd w:val="clear" w:color="auto" w:fill="FFFFFF"/>
              </w:rPr>
            </w:pPr>
            <w:r w:rsidRPr="00A42524">
              <w:rPr>
                <w:caps/>
                <w:color w:val="000000"/>
                <w:shd w:val="clear" w:color="auto" w:fill="FFFFFF"/>
              </w:rPr>
              <w:t xml:space="preserve">Shah, R., </w:t>
            </w:r>
            <w:r w:rsidRPr="00A42524">
              <w:rPr>
                <w:b/>
                <w:caps/>
                <w:color w:val="000000"/>
                <w:shd w:val="clear" w:color="auto" w:fill="FFFFFF"/>
              </w:rPr>
              <w:t>Saha, N. (30%)</w:t>
            </w:r>
            <w:r w:rsidRPr="00A42524">
              <w:rPr>
                <w:caps/>
                <w:color w:val="000000"/>
                <w:shd w:val="clear" w:color="auto" w:fill="FFFFFF"/>
              </w:rPr>
              <w:t xml:space="preserve">, </w:t>
            </w:r>
            <w:r w:rsidRPr="00A42524">
              <w:rPr>
                <w:rFonts w:eastAsia="Calibri"/>
                <w:caps/>
                <w:color w:val="000000"/>
                <w:shd w:val="clear" w:color="auto" w:fill="FFFFFF"/>
              </w:rPr>
              <w:t>Kuceková, Z., Humpolíček, P., SÁha, P.:</w:t>
            </w:r>
            <w:r w:rsidRPr="00A42524">
              <w:rPr>
                <w:rFonts w:eastAsia="Calibri"/>
                <w:color w:val="000000"/>
                <w:shd w:val="clear" w:color="auto" w:fill="FFFFFF"/>
              </w:rPr>
              <w:t xml:space="preserve"> Properties of biomineralized (CaCO</w:t>
            </w:r>
            <w:r w:rsidRPr="00A42524">
              <w:rPr>
                <w:rFonts w:eastAsia="Calibri"/>
                <w:color w:val="000000"/>
                <w:shd w:val="clear" w:color="auto" w:fill="FFFFFF"/>
                <w:vertAlign w:val="subscript"/>
              </w:rPr>
              <w:t>3</w:t>
            </w:r>
            <w:r w:rsidRPr="00A42524">
              <w:rPr>
                <w:rFonts w:eastAsia="Calibri"/>
                <w:color w:val="000000"/>
                <w:shd w:val="clear" w:color="auto" w:fill="FFFFFF"/>
              </w:rPr>
              <w:t xml:space="preserve">) PVP-CMC hydrogel with reference to its cytotoxicity. </w:t>
            </w:r>
            <w:r w:rsidRPr="00A42524">
              <w:rPr>
                <w:rFonts w:eastAsia="Calibri"/>
                <w:i/>
                <w:color w:val="000000"/>
                <w:shd w:val="clear" w:color="auto" w:fill="FFFFFF"/>
              </w:rPr>
              <w:t>International Journal of Polymeric Materials and Polymeric Biomaterials</w:t>
            </w:r>
            <w:r w:rsidRPr="00A42524">
              <w:rPr>
                <w:rFonts w:eastAsia="Calibri"/>
                <w:color w:val="000000"/>
                <w:shd w:val="clear" w:color="auto" w:fill="FFFFFF"/>
              </w:rPr>
              <w:t xml:space="preserve"> 65(12), 619-628, </w:t>
            </w:r>
            <w:r w:rsidRPr="00A42524">
              <w:rPr>
                <w:rFonts w:eastAsia="Calibri"/>
                <w:b/>
                <w:color w:val="000000"/>
                <w:shd w:val="clear" w:color="auto" w:fill="FFFFFF"/>
              </w:rPr>
              <w:t>2016</w:t>
            </w:r>
            <w:r w:rsidRPr="00A42524">
              <w:rPr>
                <w:rFonts w:eastAsia="Calibri"/>
                <w:color w:val="000000"/>
                <w:shd w:val="clear" w:color="auto" w:fill="FFFFFF"/>
              </w:rPr>
              <w:t>.</w:t>
            </w:r>
          </w:p>
          <w:p w14:paraId="581938EB" w14:textId="77777777" w:rsidR="00C06D33" w:rsidRDefault="00C06D33" w:rsidP="00C06D33">
            <w:pPr>
              <w:spacing w:before="100" w:after="100"/>
              <w:jc w:val="both"/>
              <w:rPr>
                <w:b/>
              </w:rPr>
            </w:pPr>
            <w:r w:rsidRPr="00A42524">
              <w:rPr>
                <w:caps/>
                <w:color w:val="000000"/>
                <w:shd w:val="clear" w:color="auto" w:fill="FFFFFF"/>
              </w:rPr>
              <w:t xml:space="preserve">Shah, R., </w:t>
            </w:r>
            <w:r w:rsidRPr="00A42524">
              <w:rPr>
                <w:b/>
                <w:caps/>
                <w:color w:val="000000"/>
                <w:shd w:val="clear" w:color="auto" w:fill="FFFFFF"/>
              </w:rPr>
              <w:t>Saha, N. (40%)</w:t>
            </w:r>
            <w:r w:rsidRPr="00A42524">
              <w:rPr>
                <w:caps/>
                <w:color w:val="000000"/>
                <w:shd w:val="clear" w:color="auto" w:fill="FFFFFF"/>
              </w:rPr>
              <w:t xml:space="preserve">, Kitano, T., SÁha, P.: </w:t>
            </w:r>
            <w:r w:rsidRPr="00A42524">
              <w:rPr>
                <w:color w:val="000000"/>
                <w:shd w:val="clear" w:color="auto" w:fill="FFFFFF"/>
              </w:rPr>
              <w:t>Influence of strain on dynamic viscoelastic properties of swelled (H</w:t>
            </w:r>
            <w:r w:rsidRPr="00A42524">
              <w:rPr>
                <w:color w:val="000000"/>
                <w:shd w:val="clear" w:color="auto" w:fill="FFFFFF"/>
                <w:vertAlign w:val="subscript"/>
              </w:rPr>
              <w:t>2</w:t>
            </w:r>
            <w:r w:rsidRPr="00A42524">
              <w:rPr>
                <w:color w:val="000000"/>
                <w:shd w:val="clear" w:color="auto" w:fill="FFFFFF"/>
              </w:rPr>
              <w:t>O) and biomineralized (CaCO</w:t>
            </w:r>
            <w:r w:rsidRPr="00A42524">
              <w:rPr>
                <w:color w:val="000000"/>
                <w:shd w:val="clear" w:color="auto" w:fill="FFFFFF"/>
                <w:vertAlign w:val="subscript"/>
              </w:rPr>
              <w:t>3</w:t>
            </w:r>
            <w:r w:rsidRPr="00A42524">
              <w:rPr>
                <w:color w:val="000000"/>
                <w:shd w:val="clear" w:color="auto" w:fill="FFFFFF"/>
              </w:rPr>
              <w:t xml:space="preserve">) PVP-CMC hydrogels. </w:t>
            </w:r>
            <w:r w:rsidRPr="00A42524">
              <w:rPr>
                <w:i/>
                <w:color w:val="000000"/>
                <w:shd w:val="clear" w:color="auto" w:fill="FFFFFF"/>
              </w:rPr>
              <w:t xml:space="preserve">Applied Rheology </w:t>
            </w:r>
            <w:r w:rsidRPr="00A42524">
              <w:rPr>
                <w:color w:val="000000"/>
                <w:shd w:val="clear" w:color="auto" w:fill="FFFFFF"/>
              </w:rPr>
              <w:t xml:space="preserve">25(3), 33979, </w:t>
            </w:r>
            <w:r w:rsidRPr="00A42524">
              <w:rPr>
                <w:b/>
                <w:color w:val="000000"/>
                <w:shd w:val="clear" w:color="auto" w:fill="FFFFFF"/>
              </w:rPr>
              <w:t>2015</w:t>
            </w:r>
            <w:r w:rsidRPr="00A42524">
              <w:rPr>
                <w:color w:val="000000"/>
                <w:shd w:val="clear" w:color="auto" w:fill="FFFFFF"/>
              </w:rPr>
              <w:t>.</w:t>
            </w:r>
          </w:p>
        </w:tc>
      </w:tr>
      <w:tr w:rsidR="00C06D33" w14:paraId="4E543601" w14:textId="77777777" w:rsidTr="00D0495B">
        <w:trPr>
          <w:trHeight w:val="218"/>
        </w:trPr>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2F3639CD" w14:textId="77777777" w:rsidR="00C06D33" w:rsidRDefault="00C06D33" w:rsidP="000800E4">
            <w:pPr>
              <w:rPr>
                <w:b/>
              </w:rPr>
            </w:pPr>
            <w:r>
              <w:rPr>
                <w:b/>
              </w:rPr>
              <w:t>Působení v zahraničí</w:t>
            </w:r>
          </w:p>
        </w:tc>
      </w:tr>
      <w:tr w:rsidR="00C06D33" w14:paraId="51CD0DF1" w14:textId="77777777" w:rsidTr="00D0495B">
        <w:trPr>
          <w:trHeight w:val="328"/>
        </w:trPr>
        <w:tc>
          <w:tcPr>
            <w:tcW w:w="10062" w:type="dxa"/>
            <w:gridSpan w:val="37"/>
            <w:tcBorders>
              <w:top w:val="single" w:sz="4" w:space="0" w:color="auto"/>
              <w:left w:val="single" w:sz="4" w:space="0" w:color="auto"/>
              <w:bottom w:val="single" w:sz="4" w:space="0" w:color="auto"/>
              <w:right w:val="single" w:sz="4" w:space="0" w:color="auto"/>
            </w:tcBorders>
          </w:tcPr>
          <w:p w14:paraId="0FA8979D" w14:textId="77777777" w:rsidR="00C06D33" w:rsidRDefault="00C06D33" w:rsidP="000800E4">
            <w:pPr>
              <w:tabs>
                <w:tab w:val="left" w:pos="1223"/>
              </w:tabs>
              <w:spacing w:before="120" w:after="120"/>
              <w:jc w:val="both"/>
              <w:rPr>
                <w:b/>
              </w:rPr>
            </w:pPr>
            <w:r w:rsidRPr="00827804">
              <w:rPr>
                <w:rStyle w:val="Siln"/>
                <w:b w:val="0"/>
              </w:rPr>
              <w:t xml:space="preserve">2013: </w:t>
            </w:r>
            <w:r w:rsidRPr="00827804">
              <w:rPr>
                <w:rStyle w:val="Siln"/>
                <w:b w:val="0"/>
                <w:bCs w:val="0"/>
              </w:rPr>
              <w:t>Molecular Foundry,</w:t>
            </w:r>
            <w:r w:rsidRPr="00827804">
              <w:rPr>
                <w:rStyle w:val="Siln"/>
              </w:rPr>
              <w:t xml:space="preserve"> </w:t>
            </w:r>
            <w:r w:rsidRPr="00827804">
              <w:rPr>
                <w:rStyle w:val="Siln"/>
                <w:b w:val="0"/>
              </w:rPr>
              <w:t>Lawerance Berkeley National Laboratory</w:t>
            </w:r>
            <w:r w:rsidRPr="00827804">
              <w:t>, Berkeley, USA, spolupráce s Dr. Ronald Zuckermannem (Facility Director, Biological Nanostructures</w:t>
            </w:r>
            <w:r>
              <w:t>)</w:t>
            </w:r>
            <w:r w:rsidRPr="00827804">
              <w:t xml:space="preserve"> (2 měsíce)</w:t>
            </w:r>
            <w:r>
              <w:rPr>
                <w:b/>
              </w:rPr>
              <w:tab/>
            </w:r>
          </w:p>
        </w:tc>
      </w:tr>
      <w:tr w:rsidR="00C06D33" w14:paraId="05B6ADBC" w14:textId="77777777" w:rsidTr="00D0495B">
        <w:trPr>
          <w:cantSplit/>
          <w:trHeight w:val="470"/>
        </w:trPr>
        <w:tc>
          <w:tcPr>
            <w:tcW w:w="220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29CC153" w14:textId="77777777" w:rsidR="00C06D33" w:rsidRDefault="00C06D33" w:rsidP="000800E4">
            <w:pPr>
              <w:jc w:val="both"/>
              <w:rPr>
                <w:b/>
              </w:rPr>
            </w:pPr>
            <w:r>
              <w:rPr>
                <w:b/>
              </w:rPr>
              <w:t xml:space="preserve">Podpis </w:t>
            </w:r>
          </w:p>
        </w:tc>
        <w:tc>
          <w:tcPr>
            <w:tcW w:w="4550" w:type="dxa"/>
            <w:gridSpan w:val="19"/>
            <w:tcBorders>
              <w:top w:val="single" w:sz="4" w:space="0" w:color="auto"/>
              <w:left w:val="single" w:sz="4" w:space="0" w:color="auto"/>
              <w:bottom w:val="single" w:sz="4" w:space="0" w:color="auto"/>
              <w:right w:val="single" w:sz="4" w:space="0" w:color="auto"/>
            </w:tcBorders>
          </w:tcPr>
          <w:p w14:paraId="12B160C7" w14:textId="77777777" w:rsidR="00C06D33" w:rsidRDefault="00C06D33" w:rsidP="000800E4">
            <w:pPr>
              <w:jc w:val="both"/>
            </w:pPr>
          </w:p>
        </w:tc>
        <w:tc>
          <w:tcPr>
            <w:tcW w:w="78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9DA5AAE" w14:textId="77777777" w:rsidR="00C06D33" w:rsidRDefault="00C06D33" w:rsidP="000800E4">
            <w:pPr>
              <w:jc w:val="both"/>
            </w:pPr>
            <w:r>
              <w:rPr>
                <w:b/>
              </w:rPr>
              <w:t>datum</w:t>
            </w:r>
          </w:p>
        </w:tc>
        <w:tc>
          <w:tcPr>
            <w:tcW w:w="2520" w:type="dxa"/>
            <w:gridSpan w:val="12"/>
            <w:tcBorders>
              <w:top w:val="single" w:sz="4" w:space="0" w:color="auto"/>
              <w:left w:val="single" w:sz="4" w:space="0" w:color="auto"/>
              <w:bottom w:val="single" w:sz="4" w:space="0" w:color="auto"/>
              <w:right w:val="single" w:sz="4" w:space="0" w:color="auto"/>
            </w:tcBorders>
          </w:tcPr>
          <w:p w14:paraId="08D59B62" w14:textId="77777777" w:rsidR="00C06D33" w:rsidRDefault="00C06D33" w:rsidP="000800E4">
            <w:pPr>
              <w:jc w:val="both"/>
            </w:pPr>
          </w:p>
        </w:tc>
      </w:tr>
      <w:tr w:rsidR="003A3B43" w14:paraId="78B724EA" w14:textId="77777777" w:rsidTr="00D0495B">
        <w:tc>
          <w:tcPr>
            <w:tcW w:w="10062"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4C33C270" w14:textId="77777777" w:rsidR="003A3B43" w:rsidRDefault="003A3B43" w:rsidP="000800E4">
            <w:pPr>
              <w:jc w:val="both"/>
              <w:rPr>
                <w:b/>
                <w:sz w:val="28"/>
              </w:rPr>
            </w:pPr>
            <w:r>
              <w:rPr>
                <w:b/>
                <w:sz w:val="28"/>
              </w:rPr>
              <w:lastRenderedPageBreak/>
              <w:t>C-I – Personální zabezpečení</w:t>
            </w:r>
          </w:p>
        </w:tc>
      </w:tr>
      <w:tr w:rsidR="003A3B43" w:rsidRPr="00827804" w14:paraId="08B818B1" w14:textId="77777777" w:rsidTr="00D0495B">
        <w:tc>
          <w:tcPr>
            <w:tcW w:w="2541" w:type="dxa"/>
            <w:gridSpan w:val="5"/>
            <w:tcBorders>
              <w:top w:val="double" w:sz="4" w:space="0" w:color="auto"/>
              <w:left w:val="single" w:sz="4" w:space="0" w:color="auto"/>
              <w:bottom w:val="single" w:sz="4" w:space="0" w:color="auto"/>
              <w:right w:val="single" w:sz="4" w:space="0" w:color="auto"/>
            </w:tcBorders>
            <w:shd w:val="clear" w:color="auto" w:fill="F7CAAC"/>
            <w:hideMark/>
          </w:tcPr>
          <w:p w14:paraId="25102A3B" w14:textId="77777777" w:rsidR="003A3B43" w:rsidRPr="00431436" w:rsidRDefault="003A3B43" w:rsidP="000800E4">
            <w:pPr>
              <w:jc w:val="both"/>
              <w:rPr>
                <w:b/>
              </w:rPr>
            </w:pPr>
            <w:r w:rsidRPr="00431436">
              <w:rPr>
                <w:b/>
              </w:rPr>
              <w:t>Vysoká škola</w:t>
            </w:r>
          </w:p>
        </w:tc>
        <w:tc>
          <w:tcPr>
            <w:tcW w:w="7521" w:type="dxa"/>
            <w:gridSpan w:val="32"/>
            <w:tcBorders>
              <w:top w:val="single" w:sz="4" w:space="0" w:color="auto"/>
              <w:left w:val="single" w:sz="4" w:space="0" w:color="auto"/>
              <w:bottom w:val="single" w:sz="4" w:space="0" w:color="auto"/>
              <w:right w:val="single" w:sz="4" w:space="0" w:color="auto"/>
            </w:tcBorders>
            <w:vAlign w:val="center"/>
          </w:tcPr>
          <w:p w14:paraId="7830F1C5" w14:textId="77777777" w:rsidR="003A3B43" w:rsidRPr="00431436" w:rsidRDefault="003A3B43" w:rsidP="000800E4">
            <w:r w:rsidRPr="00431436">
              <w:t>Univerzita Tomáše Bati ve Zlíně</w:t>
            </w:r>
          </w:p>
        </w:tc>
      </w:tr>
      <w:tr w:rsidR="003A3B43" w:rsidRPr="00827804" w14:paraId="65E8153F" w14:textId="77777777" w:rsidTr="00D0495B">
        <w:tc>
          <w:tcPr>
            <w:tcW w:w="2541"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997F72D" w14:textId="77777777" w:rsidR="003A3B43" w:rsidRPr="00431436" w:rsidRDefault="003A3B43" w:rsidP="000800E4">
            <w:pPr>
              <w:jc w:val="both"/>
              <w:rPr>
                <w:b/>
              </w:rPr>
            </w:pPr>
            <w:r w:rsidRPr="00431436">
              <w:rPr>
                <w:b/>
              </w:rPr>
              <w:t>Součást vysoké školy</w:t>
            </w:r>
          </w:p>
        </w:tc>
        <w:tc>
          <w:tcPr>
            <w:tcW w:w="7521" w:type="dxa"/>
            <w:gridSpan w:val="32"/>
            <w:tcBorders>
              <w:top w:val="single" w:sz="4" w:space="0" w:color="auto"/>
              <w:left w:val="single" w:sz="4" w:space="0" w:color="auto"/>
              <w:bottom w:val="single" w:sz="4" w:space="0" w:color="auto"/>
              <w:right w:val="single" w:sz="4" w:space="0" w:color="auto"/>
            </w:tcBorders>
            <w:vAlign w:val="center"/>
          </w:tcPr>
          <w:p w14:paraId="75F227A6" w14:textId="77777777" w:rsidR="003A3B43" w:rsidRPr="00431436" w:rsidRDefault="003A3B43" w:rsidP="000800E4">
            <w:r w:rsidRPr="00AC624D">
              <w:t>Univerzitní institut</w:t>
            </w:r>
          </w:p>
        </w:tc>
      </w:tr>
      <w:tr w:rsidR="003A3B43" w14:paraId="4BE02964" w14:textId="77777777" w:rsidTr="00D0495B">
        <w:tc>
          <w:tcPr>
            <w:tcW w:w="2541"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383FB2A" w14:textId="77777777" w:rsidR="003A3B43" w:rsidRPr="00431436" w:rsidRDefault="003A3B43" w:rsidP="000800E4">
            <w:pPr>
              <w:jc w:val="both"/>
              <w:rPr>
                <w:b/>
              </w:rPr>
            </w:pPr>
            <w:r w:rsidRPr="00431436">
              <w:rPr>
                <w:b/>
              </w:rPr>
              <w:t>Název studijního programu</w:t>
            </w:r>
          </w:p>
        </w:tc>
        <w:tc>
          <w:tcPr>
            <w:tcW w:w="7521" w:type="dxa"/>
            <w:gridSpan w:val="32"/>
            <w:tcBorders>
              <w:top w:val="single" w:sz="4" w:space="0" w:color="auto"/>
              <w:left w:val="single" w:sz="4" w:space="0" w:color="auto"/>
              <w:bottom w:val="single" w:sz="4" w:space="0" w:color="auto"/>
              <w:right w:val="single" w:sz="4" w:space="0" w:color="auto"/>
            </w:tcBorders>
          </w:tcPr>
          <w:p w14:paraId="4947359A" w14:textId="0E5C2BED" w:rsidR="003A3B43" w:rsidRPr="00431436" w:rsidRDefault="00255D37" w:rsidP="000800E4">
            <w:pPr>
              <w:jc w:val="both"/>
            </w:pPr>
            <w:r>
              <w:t>Biomaterials and Biocomposites</w:t>
            </w:r>
          </w:p>
        </w:tc>
      </w:tr>
      <w:tr w:rsidR="000800E4" w14:paraId="256479B7" w14:textId="77777777" w:rsidTr="00D0495B">
        <w:tc>
          <w:tcPr>
            <w:tcW w:w="2541"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1A0B000" w14:textId="77777777" w:rsidR="003A3B43" w:rsidRPr="00431436" w:rsidRDefault="003A3B43" w:rsidP="000800E4">
            <w:pPr>
              <w:jc w:val="both"/>
              <w:rPr>
                <w:b/>
              </w:rPr>
            </w:pPr>
            <w:r w:rsidRPr="00431436">
              <w:rPr>
                <w:b/>
              </w:rPr>
              <w:t>Jméno a příjmení</w:t>
            </w:r>
          </w:p>
        </w:tc>
        <w:tc>
          <w:tcPr>
            <w:tcW w:w="4215" w:type="dxa"/>
            <w:gridSpan w:val="16"/>
            <w:tcBorders>
              <w:top w:val="single" w:sz="4" w:space="0" w:color="auto"/>
              <w:left w:val="single" w:sz="4" w:space="0" w:color="auto"/>
              <w:bottom w:val="single" w:sz="4" w:space="0" w:color="auto"/>
              <w:right w:val="single" w:sz="4" w:space="0" w:color="auto"/>
            </w:tcBorders>
          </w:tcPr>
          <w:p w14:paraId="3C8CE590" w14:textId="77777777" w:rsidR="003A3B43" w:rsidRPr="00431436" w:rsidRDefault="003A3B43" w:rsidP="000800E4">
            <w:pPr>
              <w:jc w:val="both"/>
            </w:pPr>
            <w:bookmarkStart w:id="140" w:name="Sedláček"/>
            <w:bookmarkStart w:id="141" w:name="Sáha"/>
            <w:bookmarkEnd w:id="140"/>
            <w:bookmarkEnd w:id="141"/>
            <w:r w:rsidRPr="00431436">
              <w:rPr>
                <w:b/>
              </w:rPr>
              <w:t>Petr Sáha</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44F9F01" w14:textId="77777777" w:rsidR="003A3B43" w:rsidRPr="00431436" w:rsidRDefault="003A3B43" w:rsidP="000800E4">
            <w:pPr>
              <w:jc w:val="both"/>
              <w:rPr>
                <w:b/>
              </w:rPr>
            </w:pPr>
            <w:r w:rsidRPr="00431436">
              <w:rPr>
                <w:b/>
              </w:rPr>
              <w:t>Tituly</w:t>
            </w:r>
          </w:p>
        </w:tc>
        <w:tc>
          <w:tcPr>
            <w:tcW w:w="2597" w:type="dxa"/>
            <w:gridSpan w:val="14"/>
            <w:tcBorders>
              <w:top w:val="single" w:sz="4" w:space="0" w:color="auto"/>
              <w:left w:val="single" w:sz="4" w:space="0" w:color="auto"/>
              <w:bottom w:val="single" w:sz="4" w:space="0" w:color="auto"/>
              <w:right w:val="single" w:sz="4" w:space="0" w:color="auto"/>
            </w:tcBorders>
          </w:tcPr>
          <w:p w14:paraId="7D93AD18" w14:textId="77777777" w:rsidR="003A3B43" w:rsidRPr="00431436" w:rsidRDefault="003A3B43" w:rsidP="000800E4">
            <w:pPr>
              <w:jc w:val="both"/>
            </w:pPr>
            <w:r w:rsidRPr="00431436">
              <w:t>prof. Ing., CSc.</w:t>
            </w:r>
          </w:p>
        </w:tc>
      </w:tr>
      <w:tr w:rsidR="000D16A3" w14:paraId="1F9CEC06" w14:textId="77777777" w:rsidTr="00D0495B">
        <w:tc>
          <w:tcPr>
            <w:tcW w:w="2541"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A9E2F09" w14:textId="77777777" w:rsidR="003A3B43" w:rsidRPr="00431436" w:rsidRDefault="003A3B43" w:rsidP="000800E4">
            <w:pPr>
              <w:jc w:val="both"/>
              <w:rPr>
                <w:b/>
              </w:rPr>
            </w:pPr>
            <w:r w:rsidRPr="00431436">
              <w:rPr>
                <w:b/>
              </w:rPr>
              <w:t>Rok narození</w:t>
            </w:r>
          </w:p>
        </w:tc>
        <w:tc>
          <w:tcPr>
            <w:tcW w:w="706" w:type="dxa"/>
            <w:gridSpan w:val="3"/>
            <w:tcBorders>
              <w:top w:val="single" w:sz="4" w:space="0" w:color="auto"/>
              <w:left w:val="single" w:sz="4" w:space="0" w:color="auto"/>
              <w:bottom w:val="single" w:sz="4" w:space="0" w:color="auto"/>
              <w:right w:val="single" w:sz="4" w:space="0" w:color="auto"/>
            </w:tcBorders>
          </w:tcPr>
          <w:p w14:paraId="417F1FAC" w14:textId="77777777" w:rsidR="003A3B43" w:rsidRPr="00431436" w:rsidRDefault="003A3B43" w:rsidP="000800E4">
            <w:pPr>
              <w:jc w:val="both"/>
            </w:pPr>
            <w:r w:rsidRPr="00431436">
              <w:t>1948</w:t>
            </w:r>
          </w:p>
        </w:tc>
        <w:tc>
          <w:tcPr>
            <w:tcW w:w="1659"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4EED430" w14:textId="77777777" w:rsidR="003A3B43" w:rsidRPr="00431436" w:rsidRDefault="003A3B43" w:rsidP="000800E4">
            <w:pPr>
              <w:jc w:val="both"/>
              <w:rPr>
                <w:b/>
              </w:rPr>
            </w:pPr>
            <w:r w:rsidRPr="00431436">
              <w:rPr>
                <w:b/>
              </w:rPr>
              <w:t>typ vztahu k VŠ</w:t>
            </w:r>
          </w:p>
        </w:tc>
        <w:tc>
          <w:tcPr>
            <w:tcW w:w="831" w:type="dxa"/>
            <w:gridSpan w:val="4"/>
            <w:tcBorders>
              <w:top w:val="single" w:sz="4" w:space="0" w:color="auto"/>
              <w:left w:val="single" w:sz="4" w:space="0" w:color="auto"/>
              <w:bottom w:val="single" w:sz="4" w:space="0" w:color="auto"/>
              <w:right w:val="single" w:sz="4" w:space="0" w:color="auto"/>
            </w:tcBorders>
          </w:tcPr>
          <w:p w14:paraId="194F12F3" w14:textId="77777777" w:rsidR="003A3B43" w:rsidRPr="00431436" w:rsidRDefault="003A3B43" w:rsidP="000800E4">
            <w:pPr>
              <w:jc w:val="both"/>
            </w:pPr>
            <w:r w:rsidRPr="00431436">
              <w:t>pp.</w:t>
            </w:r>
          </w:p>
        </w:tc>
        <w:tc>
          <w:tcPr>
            <w:tcW w:w="101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996C222" w14:textId="77777777" w:rsidR="003A3B43" w:rsidRPr="00431436" w:rsidRDefault="003A3B43" w:rsidP="000800E4">
            <w:pPr>
              <w:jc w:val="both"/>
              <w:rPr>
                <w:b/>
              </w:rPr>
            </w:pPr>
            <w:r w:rsidRPr="00431436">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77A23B42" w14:textId="77777777" w:rsidR="003A3B43" w:rsidRPr="00431436" w:rsidRDefault="003A3B43" w:rsidP="000800E4">
            <w:pPr>
              <w:jc w:val="both"/>
            </w:pPr>
            <w:r w:rsidRPr="00431436">
              <w:t>40</w:t>
            </w:r>
          </w:p>
        </w:tc>
        <w:tc>
          <w:tcPr>
            <w:tcW w:w="85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5C859ED" w14:textId="77777777" w:rsidR="003A3B43" w:rsidRPr="00431436" w:rsidRDefault="003A3B43" w:rsidP="000800E4">
            <w:pPr>
              <w:jc w:val="both"/>
              <w:rPr>
                <w:b/>
              </w:rPr>
            </w:pPr>
            <w:r w:rsidRPr="00431436">
              <w:rPr>
                <w:b/>
              </w:rPr>
              <w:t>do kdy</w:t>
            </w:r>
          </w:p>
        </w:tc>
        <w:tc>
          <w:tcPr>
            <w:tcW w:w="1742" w:type="dxa"/>
            <w:gridSpan w:val="9"/>
            <w:tcBorders>
              <w:top w:val="single" w:sz="4" w:space="0" w:color="auto"/>
              <w:left w:val="single" w:sz="4" w:space="0" w:color="auto"/>
              <w:bottom w:val="single" w:sz="4" w:space="0" w:color="auto"/>
              <w:right w:val="single" w:sz="4" w:space="0" w:color="auto"/>
            </w:tcBorders>
          </w:tcPr>
          <w:p w14:paraId="122E91D2" w14:textId="77777777" w:rsidR="003A3B43" w:rsidRPr="00431436" w:rsidRDefault="003A3B43" w:rsidP="000800E4">
            <w:pPr>
              <w:jc w:val="both"/>
            </w:pPr>
            <w:r w:rsidRPr="00431436">
              <w:t>N</w:t>
            </w:r>
          </w:p>
        </w:tc>
      </w:tr>
      <w:tr w:rsidR="003A3B43" w14:paraId="796F0AB8" w14:textId="77777777" w:rsidTr="00D0495B">
        <w:tc>
          <w:tcPr>
            <w:tcW w:w="4906"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21767A3" w14:textId="77777777" w:rsidR="003A3B43" w:rsidRPr="00431436" w:rsidRDefault="003A3B43" w:rsidP="000800E4">
            <w:pPr>
              <w:jc w:val="both"/>
              <w:rPr>
                <w:b/>
              </w:rPr>
            </w:pPr>
            <w:r w:rsidRPr="00431436">
              <w:rPr>
                <w:b/>
              </w:rPr>
              <w:t>Typ vztahu na součásti VŠ, která uskutečňuje st. program</w:t>
            </w:r>
          </w:p>
        </w:tc>
        <w:tc>
          <w:tcPr>
            <w:tcW w:w="831" w:type="dxa"/>
            <w:gridSpan w:val="4"/>
            <w:tcBorders>
              <w:top w:val="single" w:sz="4" w:space="0" w:color="auto"/>
              <w:left w:val="single" w:sz="4" w:space="0" w:color="auto"/>
              <w:bottom w:val="single" w:sz="4" w:space="0" w:color="auto"/>
              <w:right w:val="single" w:sz="4" w:space="0" w:color="auto"/>
            </w:tcBorders>
          </w:tcPr>
          <w:p w14:paraId="36EFC0AA" w14:textId="77777777" w:rsidR="003A3B43" w:rsidRPr="00431436" w:rsidRDefault="003A3B43" w:rsidP="000800E4">
            <w:pPr>
              <w:jc w:val="both"/>
            </w:pPr>
            <w:r w:rsidRPr="00431436">
              <w:t>---</w:t>
            </w:r>
          </w:p>
        </w:tc>
        <w:tc>
          <w:tcPr>
            <w:tcW w:w="1019"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6BF1B8B" w14:textId="77777777" w:rsidR="003A3B43" w:rsidRPr="00431436" w:rsidRDefault="003A3B43" w:rsidP="000800E4">
            <w:pPr>
              <w:jc w:val="both"/>
              <w:rPr>
                <w:b/>
              </w:rPr>
            </w:pPr>
            <w:r w:rsidRPr="00431436">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0C90588C" w14:textId="77777777" w:rsidR="003A3B43" w:rsidRPr="00431436" w:rsidRDefault="003A3B43" w:rsidP="000800E4">
            <w:pPr>
              <w:jc w:val="both"/>
            </w:pPr>
            <w:r w:rsidRPr="00431436">
              <w:t>---</w:t>
            </w:r>
          </w:p>
        </w:tc>
        <w:tc>
          <w:tcPr>
            <w:tcW w:w="85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8A1BD6A" w14:textId="77777777" w:rsidR="003A3B43" w:rsidRPr="00431436" w:rsidRDefault="003A3B43" w:rsidP="000800E4">
            <w:pPr>
              <w:jc w:val="both"/>
              <w:rPr>
                <w:b/>
              </w:rPr>
            </w:pPr>
            <w:r w:rsidRPr="00431436">
              <w:rPr>
                <w:b/>
              </w:rPr>
              <w:t>do kdy</w:t>
            </w:r>
          </w:p>
        </w:tc>
        <w:tc>
          <w:tcPr>
            <w:tcW w:w="1742" w:type="dxa"/>
            <w:gridSpan w:val="9"/>
            <w:tcBorders>
              <w:top w:val="single" w:sz="4" w:space="0" w:color="auto"/>
              <w:left w:val="single" w:sz="4" w:space="0" w:color="auto"/>
              <w:bottom w:val="single" w:sz="4" w:space="0" w:color="auto"/>
              <w:right w:val="single" w:sz="4" w:space="0" w:color="auto"/>
            </w:tcBorders>
          </w:tcPr>
          <w:p w14:paraId="0FEC5B16" w14:textId="77777777" w:rsidR="003A3B43" w:rsidRPr="00431436" w:rsidRDefault="003A3B43" w:rsidP="000800E4">
            <w:pPr>
              <w:jc w:val="both"/>
            </w:pPr>
            <w:r w:rsidRPr="00431436">
              <w:t>---</w:t>
            </w:r>
          </w:p>
        </w:tc>
      </w:tr>
      <w:tr w:rsidR="003A3B43" w14:paraId="72675637" w14:textId="77777777" w:rsidTr="00D0495B">
        <w:tc>
          <w:tcPr>
            <w:tcW w:w="5737" w:type="dxa"/>
            <w:gridSpan w:val="17"/>
            <w:tcBorders>
              <w:top w:val="single" w:sz="4" w:space="0" w:color="auto"/>
              <w:left w:val="single" w:sz="4" w:space="0" w:color="auto"/>
              <w:bottom w:val="single" w:sz="4" w:space="0" w:color="auto"/>
              <w:right w:val="single" w:sz="4" w:space="0" w:color="auto"/>
            </w:tcBorders>
            <w:shd w:val="clear" w:color="auto" w:fill="F7CAAC"/>
            <w:hideMark/>
          </w:tcPr>
          <w:p w14:paraId="33FB29BC" w14:textId="77777777" w:rsidR="003A3B43" w:rsidRPr="00431436" w:rsidRDefault="003A3B43" w:rsidP="000800E4">
            <w:pPr>
              <w:jc w:val="both"/>
            </w:pPr>
            <w:r w:rsidRPr="00431436">
              <w:rPr>
                <w:b/>
              </w:rPr>
              <w:t>Další současná působení jako akademický pracovník na jiných VŠ</w:t>
            </w:r>
          </w:p>
        </w:tc>
        <w:tc>
          <w:tcPr>
            <w:tcW w:w="1728"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457CD28F" w14:textId="77777777" w:rsidR="003A3B43" w:rsidRPr="00431436" w:rsidRDefault="003A3B43" w:rsidP="000800E4">
            <w:pPr>
              <w:jc w:val="both"/>
              <w:rPr>
                <w:b/>
              </w:rPr>
            </w:pPr>
            <w:r w:rsidRPr="00431436">
              <w:rPr>
                <w:b/>
              </w:rPr>
              <w:t xml:space="preserve">typ prac. </w:t>
            </w:r>
            <w:proofErr w:type="gramStart"/>
            <w:r w:rsidRPr="00431436">
              <w:rPr>
                <w:b/>
              </w:rPr>
              <w:t>vztahu</w:t>
            </w:r>
            <w:proofErr w:type="gramEnd"/>
          </w:p>
        </w:tc>
        <w:tc>
          <w:tcPr>
            <w:tcW w:w="2597"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60A699CE" w14:textId="77777777" w:rsidR="003A3B43" w:rsidRPr="00431436" w:rsidRDefault="003A3B43" w:rsidP="000800E4">
            <w:pPr>
              <w:jc w:val="both"/>
              <w:rPr>
                <w:b/>
              </w:rPr>
            </w:pPr>
            <w:r w:rsidRPr="00431436">
              <w:rPr>
                <w:b/>
              </w:rPr>
              <w:t>rozsah</w:t>
            </w:r>
          </w:p>
        </w:tc>
      </w:tr>
      <w:tr w:rsidR="003A3B43" w14:paraId="4EAB4777" w14:textId="77777777" w:rsidTr="00D0495B">
        <w:tc>
          <w:tcPr>
            <w:tcW w:w="5737" w:type="dxa"/>
            <w:gridSpan w:val="17"/>
            <w:tcBorders>
              <w:top w:val="single" w:sz="4" w:space="0" w:color="auto"/>
              <w:left w:val="single" w:sz="4" w:space="0" w:color="auto"/>
              <w:bottom w:val="single" w:sz="4" w:space="0" w:color="auto"/>
              <w:right w:val="single" w:sz="4" w:space="0" w:color="auto"/>
            </w:tcBorders>
          </w:tcPr>
          <w:p w14:paraId="016368C8" w14:textId="77777777" w:rsidR="003A3B43" w:rsidRPr="00431436" w:rsidRDefault="003A3B43" w:rsidP="000800E4">
            <w:pPr>
              <w:jc w:val="both"/>
            </w:pPr>
            <w:r w:rsidRPr="00431436">
              <w:t>---</w:t>
            </w:r>
          </w:p>
        </w:tc>
        <w:tc>
          <w:tcPr>
            <w:tcW w:w="1728" w:type="dxa"/>
            <w:gridSpan w:val="6"/>
            <w:tcBorders>
              <w:top w:val="single" w:sz="4" w:space="0" w:color="auto"/>
              <w:left w:val="single" w:sz="4" w:space="0" w:color="auto"/>
              <w:bottom w:val="single" w:sz="4" w:space="0" w:color="auto"/>
              <w:right w:val="single" w:sz="4" w:space="0" w:color="auto"/>
            </w:tcBorders>
          </w:tcPr>
          <w:p w14:paraId="5DB76A3D" w14:textId="77777777" w:rsidR="003A3B43" w:rsidRPr="00431436" w:rsidRDefault="003A3B43" w:rsidP="000800E4">
            <w:pPr>
              <w:jc w:val="both"/>
            </w:pPr>
            <w:r w:rsidRPr="00431436">
              <w:t>---</w:t>
            </w:r>
          </w:p>
        </w:tc>
        <w:tc>
          <w:tcPr>
            <w:tcW w:w="2597" w:type="dxa"/>
            <w:gridSpan w:val="14"/>
            <w:tcBorders>
              <w:top w:val="single" w:sz="4" w:space="0" w:color="auto"/>
              <w:left w:val="single" w:sz="4" w:space="0" w:color="auto"/>
              <w:bottom w:val="single" w:sz="4" w:space="0" w:color="auto"/>
              <w:right w:val="single" w:sz="4" w:space="0" w:color="auto"/>
            </w:tcBorders>
          </w:tcPr>
          <w:p w14:paraId="60739F18" w14:textId="77777777" w:rsidR="003A3B43" w:rsidRPr="00431436" w:rsidRDefault="003A3B43" w:rsidP="000800E4">
            <w:pPr>
              <w:jc w:val="both"/>
            </w:pPr>
            <w:r w:rsidRPr="00431436">
              <w:t>---</w:t>
            </w:r>
          </w:p>
        </w:tc>
      </w:tr>
      <w:tr w:rsidR="003A3B43" w14:paraId="353A0905"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1BE181B7" w14:textId="77777777" w:rsidR="003A3B43" w:rsidRPr="00431436" w:rsidRDefault="003A3B43" w:rsidP="000800E4">
            <w:pPr>
              <w:jc w:val="both"/>
            </w:pPr>
            <w:r w:rsidRPr="00431436">
              <w:rPr>
                <w:b/>
              </w:rPr>
              <w:t>Předměty příslušného studijního programu a způsob zapojení do jejich výuky, příp. další zapojení do uskutečňování studijního programu</w:t>
            </w:r>
          </w:p>
        </w:tc>
      </w:tr>
      <w:tr w:rsidR="003A3B43" w:rsidRPr="00D6509E" w14:paraId="4E30A2A2" w14:textId="77777777" w:rsidTr="00D0495B">
        <w:trPr>
          <w:trHeight w:val="359"/>
        </w:trPr>
        <w:tc>
          <w:tcPr>
            <w:tcW w:w="10062" w:type="dxa"/>
            <w:gridSpan w:val="37"/>
            <w:tcBorders>
              <w:top w:val="nil"/>
              <w:left w:val="single" w:sz="4" w:space="0" w:color="auto"/>
              <w:bottom w:val="single" w:sz="4" w:space="0" w:color="auto"/>
              <w:right w:val="single" w:sz="4" w:space="0" w:color="auto"/>
            </w:tcBorders>
          </w:tcPr>
          <w:p w14:paraId="0E78DFDC" w14:textId="77777777" w:rsidR="003A3B43" w:rsidRPr="00431436" w:rsidRDefault="003A3B43" w:rsidP="003A3B43">
            <w:pPr>
              <w:spacing w:before="120" w:after="120"/>
              <w:jc w:val="both"/>
              <w:rPr>
                <w:b/>
                <w:u w:val="single"/>
              </w:rPr>
            </w:pPr>
            <w:r w:rsidRPr="00431436">
              <w:rPr>
                <w:b/>
                <w:u w:val="single"/>
              </w:rPr>
              <w:t>Školitel, člen oborové rady</w:t>
            </w:r>
          </w:p>
        </w:tc>
      </w:tr>
      <w:tr w:rsidR="003A3B43" w14:paraId="25B9D821"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3ADC0508" w14:textId="77777777" w:rsidR="003A3B43" w:rsidRPr="00431436" w:rsidRDefault="003A3B43" w:rsidP="000800E4">
            <w:pPr>
              <w:jc w:val="both"/>
            </w:pPr>
            <w:r w:rsidRPr="00431436">
              <w:rPr>
                <w:b/>
              </w:rPr>
              <w:t xml:space="preserve">Údaje o vzdělání na VŠ </w:t>
            </w:r>
          </w:p>
        </w:tc>
      </w:tr>
      <w:tr w:rsidR="003A3B43" w14:paraId="0B59A50B" w14:textId="77777777" w:rsidTr="00D0495B">
        <w:trPr>
          <w:trHeight w:val="265"/>
        </w:trPr>
        <w:tc>
          <w:tcPr>
            <w:tcW w:w="10062" w:type="dxa"/>
            <w:gridSpan w:val="37"/>
            <w:tcBorders>
              <w:top w:val="single" w:sz="4" w:space="0" w:color="auto"/>
              <w:left w:val="single" w:sz="4" w:space="0" w:color="auto"/>
              <w:bottom w:val="single" w:sz="4" w:space="0" w:color="auto"/>
              <w:right w:val="single" w:sz="4" w:space="0" w:color="auto"/>
            </w:tcBorders>
          </w:tcPr>
          <w:p w14:paraId="65A523C2" w14:textId="77777777" w:rsidR="003A3B43" w:rsidRPr="00431436" w:rsidRDefault="003A3B43" w:rsidP="003A3B43">
            <w:pPr>
              <w:spacing w:before="120" w:after="120"/>
              <w:jc w:val="both"/>
              <w:rPr>
                <w:b/>
              </w:rPr>
            </w:pPr>
            <w:r w:rsidRPr="00431436">
              <w:rPr>
                <w:rFonts w:eastAsia="Calibri"/>
              </w:rPr>
              <w:t xml:space="preserve">1984: VUT Brno, FT, obor </w:t>
            </w:r>
            <w:r w:rsidRPr="00431436">
              <w:t>Nauka o nekovových materiálech a stavebních hmotách</w:t>
            </w:r>
            <w:r w:rsidRPr="00431436">
              <w:rPr>
                <w:rFonts w:eastAsia="Calibri"/>
              </w:rPr>
              <w:t>, CSc.</w:t>
            </w:r>
          </w:p>
        </w:tc>
      </w:tr>
      <w:tr w:rsidR="003A3B43" w14:paraId="438B17F5"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091D4920" w14:textId="77777777" w:rsidR="003A3B43" w:rsidRPr="00431436" w:rsidRDefault="003A3B43" w:rsidP="000800E4">
            <w:pPr>
              <w:jc w:val="both"/>
              <w:rPr>
                <w:b/>
              </w:rPr>
            </w:pPr>
            <w:r w:rsidRPr="00431436">
              <w:rPr>
                <w:b/>
              </w:rPr>
              <w:t>Údaje o odborném působení od absolvování VŠ</w:t>
            </w:r>
          </w:p>
        </w:tc>
      </w:tr>
      <w:tr w:rsidR="003A3B43" w14:paraId="2F7C9440" w14:textId="77777777" w:rsidTr="00D0495B">
        <w:trPr>
          <w:trHeight w:val="323"/>
        </w:trPr>
        <w:tc>
          <w:tcPr>
            <w:tcW w:w="10062" w:type="dxa"/>
            <w:gridSpan w:val="37"/>
            <w:tcBorders>
              <w:top w:val="single" w:sz="4" w:space="0" w:color="auto"/>
              <w:left w:val="single" w:sz="4" w:space="0" w:color="auto"/>
              <w:bottom w:val="single" w:sz="4" w:space="0" w:color="auto"/>
              <w:right w:val="single" w:sz="4" w:space="0" w:color="auto"/>
            </w:tcBorders>
          </w:tcPr>
          <w:p w14:paraId="4A22E8D8" w14:textId="77777777" w:rsidR="003A3B43" w:rsidRPr="00431436" w:rsidRDefault="003A3B43" w:rsidP="000800E4">
            <w:pPr>
              <w:spacing w:before="60" w:after="60"/>
              <w:jc w:val="both"/>
              <w:rPr>
                <w:sz w:val="19"/>
                <w:szCs w:val="19"/>
              </w:rPr>
            </w:pPr>
            <w:r w:rsidRPr="00431436">
              <w:rPr>
                <w:bCs/>
                <w:sz w:val="19"/>
                <w:szCs w:val="19"/>
              </w:rPr>
              <w:t>1972 – 1977:</w:t>
            </w:r>
            <w:r w:rsidRPr="00431436">
              <w:rPr>
                <w:sz w:val="19"/>
                <w:szCs w:val="19"/>
              </w:rPr>
              <w:t xml:space="preserve"> Plastika Kroměříž, referent technického rozvoje</w:t>
            </w:r>
          </w:p>
          <w:p w14:paraId="384B9450" w14:textId="77777777" w:rsidR="003A3B43" w:rsidRPr="00431436" w:rsidRDefault="003A3B43" w:rsidP="000800E4">
            <w:pPr>
              <w:spacing w:before="60" w:after="60"/>
              <w:jc w:val="both"/>
              <w:rPr>
                <w:sz w:val="19"/>
                <w:szCs w:val="19"/>
              </w:rPr>
            </w:pPr>
            <w:r w:rsidRPr="00431436">
              <w:rPr>
                <w:bCs/>
                <w:sz w:val="19"/>
                <w:szCs w:val="19"/>
              </w:rPr>
              <w:t>1977 – 1991:</w:t>
            </w:r>
            <w:r w:rsidRPr="00431436">
              <w:rPr>
                <w:sz w:val="19"/>
                <w:szCs w:val="19"/>
              </w:rPr>
              <w:t xml:space="preserve"> VUT Brno, FT Gottwaldov, odborný asistent, docent, profesor</w:t>
            </w:r>
          </w:p>
          <w:p w14:paraId="4685A5D7" w14:textId="77777777" w:rsidR="003A3B43" w:rsidRPr="00431436" w:rsidRDefault="003A3B43" w:rsidP="000800E4">
            <w:pPr>
              <w:tabs>
                <w:tab w:val="right" w:pos="10282"/>
              </w:tabs>
              <w:spacing w:before="60" w:after="60"/>
              <w:jc w:val="both"/>
              <w:rPr>
                <w:bCs/>
                <w:sz w:val="19"/>
                <w:szCs w:val="19"/>
              </w:rPr>
            </w:pPr>
            <w:r w:rsidRPr="00431436">
              <w:rPr>
                <w:bCs/>
                <w:sz w:val="19"/>
                <w:szCs w:val="19"/>
              </w:rPr>
              <w:t xml:space="preserve">1980 – 1991: Chalmers University of Technology, </w:t>
            </w:r>
            <w:r w:rsidRPr="00431436">
              <w:rPr>
                <w:rFonts w:eastAsia="Calibri"/>
                <w:sz w:val="19"/>
                <w:szCs w:val="19"/>
              </w:rPr>
              <w:t>Göteborg</w:t>
            </w:r>
            <w:r w:rsidRPr="00431436">
              <w:rPr>
                <w:bCs/>
                <w:sz w:val="19"/>
                <w:szCs w:val="19"/>
              </w:rPr>
              <w:t>, Švédsko, výzkumný pracovník</w:t>
            </w:r>
            <w:r w:rsidRPr="00431436">
              <w:rPr>
                <w:bCs/>
                <w:sz w:val="19"/>
                <w:szCs w:val="19"/>
              </w:rPr>
              <w:tab/>
            </w:r>
          </w:p>
          <w:p w14:paraId="10380EB6" w14:textId="77777777" w:rsidR="003A3B43" w:rsidRPr="00431436" w:rsidRDefault="003A3B43" w:rsidP="000800E4">
            <w:pPr>
              <w:spacing w:before="60" w:after="60"/>
              <w:jc w:val="both"/>
              <w:rPr>
                <w:sz w:val="19"/>
                <w:szCs w:val="19"/>
              </w:rPr>
            </w:pPr>
            <w:r w:rsidRPr="00431436">
              <w:rPr>
                <w:bCs/>
                <w:sz w:val="19"/>
                <w:szCs w:val="19"/>
              </w:rPr>
              <w:t xml:space="preserve">1991 – 2000: </w:t>
            </w:r>
            <w:r w:rsidRPr="00431436">
              <w:rPr>
                <w:sz w:val="19"/>
                <w:szCs w:val="19"/>
              </w:rPr>
              <w:t>VUT Brno, FT Zlín, děkan (do r. 1997), prorektor (od r. 1997)</w:t>
            </w:r>
          </w:p>
          <w:p w14:paraId="51991B48" w14:textId="77777777" w:rsidR="003A3B43" w:rsidRPr="00431436" w:rsidRDefault="003A3B43" w:rsidP="000800E4">
            <w:pPr>
              <w:spacing w:before="60" w:after="60"/>
              <w:jc w:val="both"/>
              <w:rPr>
                <w:sz w:val="19"/>
                <w:szCs w:val="19"/>
              </w:rPr>
            </w:pPr>
            <w:r w:rsidRPr="00431436">
              <w:rPr>
                <w:bCs/>
                <w:sz w:val="19"/>
                <w:szCs w:val="19"/>
              </w:rPr>
              <w:t>2001 – 2007, 2010 – 2018:</w:t>
            </w:r>
            <w:r w:rsidRPr="00431436">
              <w:rPr>
                <w:sz w:val="19"/>
                <w:szCs w:val="19"/>
              </w:rPr>
              <w:t xml:space="preserve"> UTB Zlín, rektor; </w:t>
            </w:r>
            <w:r w:rsidRPr="00431436">
              <w:rPr>
                <w:bCs/>
                <w:sz w:val="19"/>
                <w:szCs w:val="19"/>
              </w:rPr>
              <w:t>2007 – 2010:</w:t>
            </w:r>
            <w:r w:rsidRPr="00431436">
              <w:rPr>
                <w:sz w:val="19"/>
                <w:szCs w:val="19"/>
              </w:rPr>
              <w:t xml:space="preserve"> prorektor pro strategii a rozvoj</w:t>
            </w:r>
          </w:p>
          <w:p w14:paraId="79B877B6" w14:textId="77777777" w:rsidR="003A3B43" w:rsidRPr="00431436" w:rsidRDefault="003A3B43" w:rsidP="000800E4">
            <w:pPr>
              <w:spacing w:before="60" w:after="60"/>
              <w:jc w:val="both"/>
              <w:rPr>
                <w:sz w:val="19"/>
                <w:szCs w:val="19"/>
              </w:rPr>
            </w:pPr>
            <w:r w:rsidRPr="00431436">
              <w:rPr>
                <w:bCs/>
                <w:sz w:val="19"/>
                <w:szCs w:val="19"/>
              </w:rPr>
              <w:t xml:space="preserve">2001 – dosud: </w:t>
            </w:r>
            <w:r w:rsidRPr="00431436">
              <w:rPr>
                <w:sz w:val="19"/>
                <w:szCs w:val="19"/>
              </w:rPr>
              <w:t xml:space="preserve">UTB Zlín, Centrum polymerních materiálů, ředitel, od r. 2010 – dosud: Univerzitní institut, ředitel </w:t>
            </w:r>
          </w:p>
          <w:p w14:paraId="34D58A29" w14:textId="77777777" w:rsidR="003A3B43" w:rsidRPr="00431436" w:rsidRDefault="003A3B43" w:rsidP="000800E4">
            <w:pPr>
              <w:spacing w:before="60" w:after="60"/>
              <w:jc w:val="both"/>
              <w:rPr>
                <w:sz w:val="19"/>
                <w:szCs w:val="19"/>
              </w:rPr>
            </w:pPr>
            <w:r w:rsidRPr="00431436">
              <w:rPr>
                <w:sz w:val="19"/>
                <w:szCs w:val="19"/>
              </w:rPr>
              <w:t>2011 – dosud: UTB Zlín, UNI – CPS, senior researcher</w:t>
            </w:r>
          </w:p>
          <w:p w14:paraId="7F222946" w14:textId="77777777" w:rsidR="003A3B43" w:rsidRPr="00431436" w:rsidRDefault="003A3B43" w:rsidP="000800E4">
            <w:pPr>
              <w:spacing w:before="60" w:after="60"/>
              <w:jc w:val="both"/>
              <w:rPr>
                <w:sz w:val="19"/>
                <w:szCs w:val="19"/>
              </w:rPr>
            </w:pPr>
            <w:r w:rsidRPr="00431436">
              <w:rPr>
                <w:sz w:val="19"/>
                <w:szCs w:val="19"/>
              </w:rPr>
              <w:t>2018 – dosud: UTB Zlín, prorektor pro tvůrčí činnosti</w:t>
            </w:r>
          </w:p>
          <w:p w14:paraId="5C964F39" w14:textId="3E95997C" w:rsidR="000800E4" w:rsidRPr="00431436" w:rsidRDefault="000800E4" w:rsidP="000800E4">
            <w:pPr>
              <w:spacing w:before="120" w:after="60"/>
              <w:jc w:val="both"/>
              <w:rPr>
                <w:color w:val="000000"/>
                <w:sz w:val="19"/>
                <w:szCs w:val="19"/>
              </w:rPr>
            </w:pPr>
            <w:r w:rsidRPr="00431436">
              <w:rPr>
                <w:color w:val="000000"/>
                <w:sz w:val="19"/>
                <w:szCs w:val="19"/>
              </w:rPr>
              <w:t xml:space="preserve">Další odborné zkušenosti: </w:t>
            </w:r>
            <w:r w:rsidR="00605057">
              <w:rPr>
                <w:color w:val="000000"/>
                <w:sz w:val="19"/>
                <w:szCs w:val="19"/>
              </w:rPr>
              <w:t>posuzovatel národních i mezinárodních grantových přihlášek, recenzent publikací</w:t>
            </w:r>
            <w:r w:rsidR="00843CED">
              <w:rPr>
                <w:color w:val="000000"/>
                <w:sz w:val="19"/>
                <w:szCs w:val="19"/>
              </w:rPr>
              <w:t xml:space="preserve"> </w:t>
            </w:r>
            <w:r w:rsidR="00605057">
              <w:rPr>
                <w:color w:val="000000"/>
                <w:sz w:val="19"/>
                <w:szCs w:val="19"/>
              </w:rPr>
              <w:t>pro mezinárodní odborné časopis</w:t>
            </w:r>
            <w:r w:rsidR="00843CED">
              <w:rPr>
                <w:color w:val="000000"/>
                <w:sz w:val="19"/>
                <w:szCs w:val="19"/>
              </w:rPr>
              <w:t>y</w:t>
            </w:r>
          </w:p>
          <w:p w14:paraId="3E5A7663" w14:textId="5998D604" w:rsidR="000800E4" w:rsidRPr="00431436" w:rsidRDefault="000800E4" w:rsidP="00976C3F">
            <w:pPr>
              <w:spacing w:before="120" w:after="60"/>
              <w:jc w:val="both"/>
            </w:pPr>
            <w:r w:rsidRPr="00431436">
              <w:rPr>
                <w:sz w:val="19"/>
                <w:szCs w:val="19"/>
              </w:rPr>
              <w:t xml:space="preserve">Členství v mezinárodních organizacích: </w:t>
            </w:r>
            <w:r w:rsidR="007D6479" w:rsidRPr="00976C3F">
              <w:rPr>
                <w:rFonts w:cs="Cambria"/>
                <w:sz w:val="19"/>
                <w:szCs w:val="19"/>
              </w:rPr>
              <w:t>The Polymer Processing Society</w:t>
            </w:r>
            <w:r w:rsidR="00976C3F" w:rsidRPr="00976C3F">
              <w:rPr>
                <w:rFonts w:cs="Cambria"/>
                <w:sz w:val="19"/>
                <w:szCs w:val="19"/>
              </w:rPr>
              <w:t xml:space="preserve"> (</w:t>
            </w:r>
            <w:r w:rsidR="007D6479" w:rsidRPr="00976C3F">
              <w:rPr>
                <w:rFonts w:cs="Cambria"/>
                <w:sz w:val="19"/>
                <w:szCs w:val="19"/>
              </w:rPr>
              <w:t xml:space="preserve">2007 </w:t>
            </w:r>
            <w:r w:rsidR="007D6479" w:rsidRPr="00976C3F">
              <w:rPr>
                <w:sz w:val="19"/>
                <w:szCs w:val="19"/>
              </w:rPr>
              <w:t>–</w:t>
            </w:r>
            <w:r w:rsidR="007D6479" w:rsidRPr="00976C3F">
              <w:rPr>
                <w:rFonts w:cs="Cambria"/>
                <w:sz w:val="19"/>
                <w:szCs w:val="19"/>
              </w:rPr>
              <w:t xml:space="preserve"> 2009</w:t>
            </w:r>
            <w:r w:rsidR="00976C3F" w:rsidRPr="00976C3F">
              <w:rPr>
                <w:rFonts w:cs="Cambria"/>
                <w:sz w:val="19"/>
                <w:szCs w:val="19"/>
              </w:rPr>
              <w:t xml:space="preserve"> </w:t>
            </w:r>
            <w:r w:rsidR="00976C3F" w:rsidRPr="00976C3F">
              <w:rPr>
                <w:rFonts w:cs="Cambria"/>
                <w:sz w:val="19"/>
                <w:szCs w:val="19"/>
                <w:lang w:val="en-GB"/>
              </w:rPr>
              <w:t>pre</w:t>
            </w:r>
            <w:r w:rsidR="00976C3F" w:rsidRPr="00976C3F">
              <w:rPr>
                <w:rFonts w:cs="Cambria"/>
                <w:sz w:val="19"/>
                <w:szCs w:val="19"/>
              </w:rPr>
              <w:t>zident</w:t>
            </w:r>
            <w:r w:rsidR="007D6479" w:rsidRPr="00976C3F">
              <w:rPr>
                <w:rFonts w:cs="Cambria"/>
                <w:sz w:val="19"/>
                <w:szCs w:val="19"/>
              </w:rPr>
              <w:t>)</w:t>
            </w:r>
            <w:r w:rsidR="00976C3F">
              <w:rPr>
                <w:rFonts w:cs="Cambria"/>
                <w:sz w:val="19"/>
                <w:szCs w:val="19"/>
                <w:lang w:val="en-GB"/>
              </w:rPr>
              <w:t>,</w:t>
            </w:r>
            <w:r w:rsidR="007D6479" w:rsidRPr="00976C3F">
              <w:rPr>
                <w:rFonts w:cs="Cambria"/>
                <w:sz w:val="19"/>
                <w:szCs w:val="19"/>
                <w:lang w:val="en-GB"/>
              </w:rPr>
              <w:t xml:space="preserve"> </w:t>
            </w:r>
            <w:r w:rsidR="007D6479" w:rsidRPr="00976C3F">
              <w:rPr>
                <w:rFonts w:cs="Cambria"/>
                <w:sz w:val="19"/>
                <w:szCs w:val="19"/>
              </w:rPr>
              <w:t>Society of Plastics Engineers</w:t>
            </w:r>
            <w:r w:rsidR="00976C3F">
              <w:rPr>
                <w:rFonts w:cs="Cambria"/>
                <w:sz w:val="19"/>
                <w:szCs w:val="19"/>
                <w:lang w:val="en-GB"/>
              </w:rPr>
              <w:t>,</w:t>
            </w:r>
            <w:r w:rsidR="007D6479" w:rsidRPr="00976C3F">
              <w:rPr>
                <w:rFonts w:cs="Cambria"/>
                <w:sz w:val="19"/>
                <w:szCs w:val="19"/>
                <w:lang w:val="en-GB"/>
              </w:rPr>
              <w:t xml:space="preserve"> </w:t>
            </w:r>
            <w:r w:rsidR="007D6479" w:rsidRPr="00976C3F">
              <w:rPr>
                <w:rFonts w:cs="Cambria"/>
                <w:sz w:val="19"/>
                <w:szCs w:val="19"/>
              </w:rPr>
              <w:t>American Institute of Physics</w:t>
            </w:r>
            <w:r w:rsidR="00976C3F">
              <w:rPr>
                <w:rFonts w:cs="Cambria"/>
                <w:sz w:val="19"/>
                <w:szCs w:val="19"/>
                <w:lang w:val="en-GB"/>
              </w:rPr>
              <w:t>,</w:t>
            </w:r>
            <w:r w:rsidR="007D6479" w:rsidRPr="00976C3F">
              <w:rPr>
                <w:rFonts w:cs="Cambria"/>
                <w:sz w:val="19"/>
                <w:szCs w:val="19"/>
                <w:lang w:val="en-GB"/>
              </w:rPr>
              <w:t xml:space="preserve"> </w:t>
            </w:r>
            <w:r w:rsidR="007D6479" w:rsidRPr="00976C3F">
              <w:rPr>
                <w:rFonts w:cs="Cambria"/>
                <w:sz w:val="19"/>
                <w:szCs w:val="19"/>
              </w:rPr>
              <w:t>The Society of Rheology</w:t>
            </w:r>
            <w:r w:rsidR="00976C3F">
              <w:rPr>
                <w:rFonts w:cs="Cambria"/>
                <w:sz w:val="19"/>
                <w:szCs w:val="19"/>
                <w:lang w:val="en-GB"/>
              </w:rPr>
              <w:t>,</w:t>
            </w:r>
            <w:r w:rsidR="007D6479" w:rsidRPr="00976C3F">
              <w:rPr>
                <w:rFonts w:cs="Cambria"/>
                <w:sz w:val="19"/>
                <w:szCs w:val="19"/>
                <w:lang w:val="en-GB"/>
              </w:rPr>
              <w:t xml:space="preserve"> </w:t>
            </w:r>
            <w:r w:rsidR="007D6479" w:rsidRPr="00976C3F">
              <w:rPr>
                <w:rFonts w:cs="Cambria"/>
                <w:sz w:val="19"/>
                <w:szCs w:val="19"/>
              </w:rPr>
              <w:t>The Nordic Rheology Society</w:t>
            </w:r>
          </w:p>
        </w:tc>
      </w:tr>
      <w:tr w:rsidR="003A3B43" w14:paraId="71AA8C36" w14:textId="77777777" w:rsidTr="00D0495B">
        <w:trPr>
          <w:trHeight w:val="250"/>
        </w:trPr>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59501E62" w14:textId="77777777" w:rsidR="003A3B43" w:rsidRPr="00431436" w:rsidRDefault="003A3B43" w:rsidP="000800E4">
            <w:pPr>
              <w:jc w:val="both"/>
            </w:pPr>
            <w:r w:rsidRPr="00431436">
              <w:rPr>
                <w:b/>
              </w:rPr>
              <w:t>Zkušenosti s vedením kvalifikačních a rigorózních prací</w:t>
            </w:r>
          </w:p>
        </w:tc>
      </w:tr>
      <w:tr w:rsidR="003A3B43" w:rsidRPr="00D6509E" w14:paraId="2CDA4FC3" w14:textId="77777777" w:rsidTr="00D0495B">
        <w:trPr>
          <w:trHeight w:val="221"/>
        </w:trPr>
        <w:tc>
          <w:tcPr>
            <w:tcW w:w="10062" w:type="dxa"/>
            <w:gridSpan w:val="37"/>
            <w:tcBorders>
              <w:top w:val="single" w:sz="4" w:space="0" w:color="auto"/>
              <w:left w:val="single" w:sz="4" w:space="0" w:color="auto"/>
              <w:bottom w:val="single" w:sz="4" w:space="0" w:color="auto"/>
              <w:right w:val="single" w:sz="4" w:space="0" w:color="auto"/>
            </w:tcBorders>
          </w:tcPr>
          <w:p w14:paraId="36D1E210" w14:textId="77777777" w:rsidR="003A3B43" w:rsidRPr="00C02BD9" w:rsidRDefault="003A3B43" w:rsidP="00431436">
            <w:pPr>
              <w:pStyle w:val="TableParagraph"/>
              <w:spacing w:before="60" w:after="60"/>
              <w:ind w:left="0"/>
              <w:jc w:val="both"/>
              <w:rPr>
                <w:sz w:val="20"/>
                <w:szCs w:val="20"/>
                <w:lang w:val="cs-CZ"/>
              </w:rPr>
            </w:pPr>
            <w:r w:rsidRPr="00431436">
              <w:rPr>
                <w:sz w:val="20"/>
                <w:szCs w:val="20"/>
                <w:lang w:val="cs-CZ" w:eastAsia="cs-CZ"/>
              </w:rPr>
              <w:t xml:space="preserve">Počet obhájených prací, které vyučující vedl v období 2014 – 2018: </w:t>
            </w:r>
            <w:r w:rsidRPr="00431436">
              <w:rPr>
                <w:b/>
                <w:sz w:val="20"/>
                <w:szCs w:val="20"/>
                <w:lang w:val="cs-CZ" w:eastAsia="cs-CZ"/>
              </w:rPr>
              <w:t>3</w:t>
            </w:r>
            <w:r w:rsidRPr="00431436">
              <w:rPr>
                <w:sz w:val="20"/>
                <w:szCs w:val="20"/>
                <w:lang w:val="cs-CZ" w:eastAsia="cs-CZ"/>
              </w:rPr>
              <w:t xml:space="preserve"> DisP.</w:t>
            </w:r>
          </w:p>
        </w:tc>
      </w:tr>
      <w:tr w:rsidR="000800E4" w14:paraId="3F1F18F6" w14:textId="77777777" w:rsidTr="00D0495B">
        <w:trPr>
          <w:cantSplit/>
        </w:trPr>
        <w:tc>
          <w:tcPr>
            <w:tcW w:w="3017"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4E32BE69" w14:textId="77777777" w:rsidR="003A3B43" w:rsidRPr="00431436" w:rsidRDefault="003A3B43" w:rsidP="000800E4">
            <w:pPr>
              <w:jc w:val="both"/>
            </w:pPr>
            <w:r w:rsidRPr="00431436">
              <w:rPr>
                <w:b/>
              </w:rPr>
              <w:t xml:space="preserve">Obor habilitačního řízení </w:t>
            </w:r>
          </w:p>
        </w:tc>
        <w:tc>
          <w:tcPr>
            <w:tcW w:w="2239"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BBFA26E" w14:textId="77777777" w:rsidR="003A3B43" w:rsidRPr="00431436" w:rsidRDefault="003A3B43" w:rsidP="000800E4">
            <w:pPr>
              <w:jc w:val="both"/>
            </w:pPr>
            <w:r w:rsidRPr="00431436">
              <w:rPr>
                <w:b/>
              </w:rPr>
              <w:t>Rok udělení hodnosti</w:t>
            </w:r>
          </w:p>
        </w:tc>
        <w:tc>
          <w:tcPr>
            <w:tcW w:w="2396" w:type="dxa"/>
            <w:gridSpan w:val="12"/>
            <w:tcBorders>
              <w:top w:val="single" w:sz="4" w:space="0" w:color="auto"/>
              <w:left w:val="single" w:sz="4" w:space="0" w:color="auto"/>
              <w:bottom w:val="single" w:sz="4" w:space="0" w:color="auto"/>
              <w:right w:val="single" w:sz="12" w:space="0" w:color="auto"/>
            </w:tcBorders>
            <w:shd w:val="clear" w:color="auto" w:fill="F7CAAC"/>
            <w:hideMark/>
          </w:tcPr>
          <w:p w14:paraId="51C71919" w14:textId="77777777" w:rsidR="003A3B43" w:rsidRPr="00431436" w:rsidRDefault="003A3B43" w:rsidP="000800E4">
            <w:pPr>
              <w:jc w:val="both"/>
            </w:pPr>
            <w:r w:rsidRPr="00431436">
              <w:rPr>
                <w:b/>
              </w:rPr>
              <w:t>Řízení konáno na VŠ</w:t>
            </w:r>
          </w:p>
        </w:tc>
        <w:tc>
          <w:tcPr>
            <w:tcW w:w="2410" w:type="dxa"/>
            <w:gridSpan w:val="10"/>
            <w:tcBorders>
              <w:top w:val="single" w:sz="4" w:space="0" w:color="auto"/>
              <w:left w:val="single" w:sz="12" w:space="0" w:color="auto"/>
              <w:bottom w:val="single" w:sz="4" w:space="0" w:color="auto"/>
              <w:right w:val="single" w:sz="4" w:space="0" w:color="auto"/>
            </w:tcBorders>
            <w:shd w:val="clear" w:color="auto" w:fill="F7CAAC"/>
            <w:hideMark/>
          </w:tcPr>
          <w:p w14:paraId="5E1AA454" w14:textId="77777777" w:rsidR="003A3B43" w:rsidRPr="00431436" w:rsidRDefault="007D6479" w:rsidP="000800E4">
            <w:pPr>
              <w:jc w:val="both"/>
              <w:rPr>
                <w:b/>
              </w:rPr>
            </w:pPr>
            <w:r w:rsidRPr="00431436">
              <w:rPr>
                <w:b/>
              </w:rPr>
              <w:t>O</w:t>
            </w:r>
            <w:r w:rsidR="003A3B43" w:rsidRPr="00431436">
              <w:rPr>
                <w:b/>
              </w:rPr>
              <w:t>hlasy publikací</w:t>
            </w:r>
          </w:p>
        </w:tc>
      </w:tr>
      <w:tr w:rsidR="000D16A3" w14:paraId="7C2A76CC" w14:textId="77777777" w:rsidTr="00D0495B">
        <w:trPr>
          <w:cantSplit/>
        </w:trPr>
        <w:tc>
          <w:tcPr>
            <w:tcW w:w="3017" w:type="dxa"/>
            <w:gridSpan w:val="7"/>
            <w:tcBorders>
              <w:top w:val="single" w:sz="4" w:space="0" w:color="auto"/>
              <w:left w:val="single" w:sz="4" w:space="0" w:color="auto"/>
              <w:bottom w:val="single" w:sz="4" w:space="0" w:color="auto"/>
              <w:right w:val="single" w:sz="4" w:space="0" w:color="auto"/>
            </w:tcBorders>
          </w:tcPr>
          <w:p w14:paraId="270D652B" w14:textId="77777777" w:rsidR="003A3B43" w:rsidRPr="00431436" w:rsidRDefault="003A3B43" w:rsidP="000800E4">
            <w:pPr>
              <w:spacing w:before="60" w:after="60"/>
            </w:pPr>
            <w:r w:rsidRPr="00431436">
              <w:rPr>
                <w:rFonts w:eastAsia="Calibri"/>
              </w:rPr>
              <w:t>Technologie plastů a pryže</w:t>
            </w:r>
          </w:p>
        </w:tc>
        <w:tc>
          <w:tcPr>
            <w:tcW w:w="2239" w:type="dxa"/>
            <w:gridSpan w:val="8"/>
            <w:tcBorders>
              <w:top w:val="single" w:sz="4" w:space="0" w:color="auto"/>
              <w:left w:val="single" w:sz="4" w:space="0" w:color="auto"/>
              <w:bottom w:val="single" w:sz="4" w:space="0" w:color="auto"/>
              <w:right w:val="single" w:sz="4" w:space="0" w:color="auto"/>
            </w:tcBorders>
          </w:tcPr>
          <w:p w14:paraId="47EEE741" w14:textId="77777777" w:rsidR="003A3B43" w:rsidRPr="00431436" w:rsidRDefault="003A3B43" w:rsidP="000800E4">
            <w:pPr>
              <w:spacing w:before="60" w:after="60"/>
            </w:pPr>
            <w:r w:rsidRPr="00431436">
              <w:t>1993</w:t>
            </w:r>
          </w:p>
        </w:tc>
        <w:tc>
          <w:tcPr>
            <w:tcW w:w="2396" w:type="dxa"/>
            <w:gridSpan w:val="12"/>
            <w:tcBorders>
              <w:top w:val="single" w:sz="4" w:space="0" w:color="auto"/>
              <w:left w:val="single" w:sz="4" w:space="0" w:color="auto"/>
              <w:bottom w:val="single" w:sz="4" w:space="0" w:color="auto"/>
              <w:right w:val="single" w:sz="12" w:space="0" w:color="auto"/>
            </w:tcBorders>
          </w:tcPr>
          <w:p w14:paraId="332A9124" w14:textId="77777777" w:rsidR="003A3B43" w:rsidRPr="00431436" w:rsidRDefault="003A3B43" w:rsidP="000800E4">
            <w:pPr>
              <w:spacing w:before="60" w:after="60"/>
            </w:pPr>
            <w:r w:rsidRPr="00431436">
              <w:t>VUT Brno</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030ED478" w14:textId="77777777" w:rsidR="003A3B43" w:rsidRPr="00431436" w:rsidRDefault="003A3B43" w:rsidP="000800E4">
            <w:pPr>
              <w:jc w:val="both"/>
            </w:pPr>
            <w:r w:rsidRPr="00431436">
              <w:rPr>
                <w:b/>
              </w:rPr>
              <w:t>WOS</w:t>
            </w:r>
          </w:p>
        </w:tc>
        <w:tc>
          <w:tcPr>
            <w:tcW w:w="84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AF9B085" w14:textId="77777777" w:rsidR="003A3B43" w:rsidRPr="00431436" w:rsidRDefault="003A3B43" w:rsidP="000800E4">
            <w:pPr>
              <w:jc w:val="both"/>
            </w:pPr>
            <w:r w:rsidRPr="00431436">
              <w:rPr>
                <w:b/>
              </w:rPr>
              <w:t>Scopus</w:t>
            </w:r>
          </w:p>
        </w:tc>
        <w:tc>
          <w:tcPr>
            <w:tcW w:w="861"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7F5CF9D" w14:textId="77777777" w:rsidR="003A3B43" w:rsidRPr="00431436" w:rsidRDefault="003A3B43" w:rsidP="000800E4">
            <w:pPr>
              <w:jc w:val="both"/>
            </w:pPr>
            <w:r w:rsidRPr="00431436">
              <w:rPr>
                <w:b/>
              </w:rPr>
              <w:t>ostatní</w:t>
            </w:r>
          </w:p>
        </w:tc>
      </w:tr>
      <w:tr w:rsidR="000D16A3" w:rsidRPr="002856CE" w14:paraId="4A1ADE6E" w14:textId="77777777" w:rsidTr="00D0495B">
        <w:trPr>
          <w:cantSplit/>
          <w:trHeight w:val="70"/>
        </w:trPr>
        <w:tc>
          <w:tcPr>
            <w:tcW w:w="3017"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041C7C3B" w14:textId="77777777" w:rsidR="003A3B43" w:rsidRPr="00431436" w:rsidRDefault="003A3B43" w:rsidP="000800E4">
            <w:pPr>
              <w:jc w:val="both"/>
            </w:pPr>
            <w:r w:rsidRPr="00431436">
              <w:rPr>
                <w:b/>
              </w:rPr>
              <w:t>Obor jmenovacího řízení</w:t>
            </w:r>
          </w:p>
        </w:tc>
        <w:tc>
          <w:tcPr>
            <w:tcW w:w="2239"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3D68A52" w14:textId="77777777" w:rsidR="003A3B43" w:rsidRPr="00431436" w:rsidRDefault="003A3B43" w:rsidP="000800E4">
            <w:pPr>
              <w:jc w:val="both"/>
            </w:pPr>
            <w:r w:rsidRPr="00431436">
              <w:rPr>
                <w:b/>
              </w:rPr>
              <w:t>Rok udělení hodnosti</w:t>
            </w:r>
          </w:p>
        </w:tc>
        <w:tc>
          <w:tcPr>
            <w:tcW w:w="2396" w:type="dxa"/>
            <w:gridSpan w:val="12"/>
            <w:tcBorders>
              <w:top w:val="single" w:sz="4" w:space="0" w:color="auto"/>
              <w:left w:val="single" w:sz="4" w:space="0" w:color="auto"/>
              <w:bottom w:val="single" w:sz="4" w:space="0" w:color="auto"/>
              <w:right w:val="single" w:sz="12" w:space="0" w:color="auto"/>
            </w:tcBorders>
            <w:shd w:val="clear" w:color="auto" w:fill="F7CAAC"/>
            <w:hideMark/>
          </w:tcPr>
          <w:p w14:paraId="6885500A" w14:textId="77777777" w:rsidR="003A3B43" w:rsidRPr="00431436" w:rsidRDefault="003A3B43" w:rsidP="000800E4">
            <w:pPr>
              <w:jc w:val="both"/>
            </w:pPr>
            <w:r w:rsidRPr="00431436">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5D5C912F" w14:textId="77777777" w:rsidR="003A3B43" w:rsidRPr="00431436" w:rsidRDefault="00425B19" w:rsidP="000800E4">
            <w:pPr>
              <w:pStyle w:val="western"/>
              <w:spacing w:before="40" w:beforeAutospacing="0"/>
              <w:ind w:left="57" w:right="57"/>
              <w:rPr>
                <w:b/>
                <w:highlight w:val="green"/>
              </w:rPr>
            </w:pPr>
            <w:r w:rsidRPr="00431436">
              <w:rPr>
                <w:b/>
              </w:rPr>
              <w:t>4643</w:t>
            </w:r>
          </w:p>
        </w:tc>
        <w:tc>
          <w:tcPr>
            <w:tcW w:w="840" w:type="dxa"/>
            <w:gridSpan w:val="3"/>
            <w:vMerge w:val="restart"/>
            <w:tcBorders>
              <w:top w:val="single" w:sz="4" w:space="0" w:color="auto"/>
              <w:left w:val="single" w:sz="4" w:space="0" w:color="auto"/>
              <w:bottom w:val="single" w:sz="4" w:space="0" w:color="auto"/>
              <w:right w:val="single" w:sz="4" w:space="0" w:color="auto"/>
            </w:tcBorders>
          </w:tcPr>
          <w:p w14:paraId="433A9416" w14:textId="77777777" w:rsidR="003A3B43" w:rsidRPr="00431436" w:rsidRDefault="00386F3C" w:rsidP="000800E4">
            <w:pPr>
              <w:pStyle w:val="western"/>
              <w:spacing w:before="40" w:beforeAutospacing="0"/>
              <w:ind w:left="57" w:right="57"/>
              <w:rPr>
                <w:b/>
                <w:highlight w:val="green"/>
              </w:rPr>
            </w:pPr>
            <w:r w:rsidRPr="00431436">
              <w:rPr>
                <w:b/>
              </w:rPr>
              <w:t>5248</w:t>
            </w:r>
          </w:p>
        </w:tc>
        <w:tc>
          <w:tcPr>
            <w:tcW w:w="861" w:type="dxa"/>
            <w:gridSpan w:val="4"/>
            <w:vMerge w:val="restart"/>
            <w:tcBorders>
              <w:top w:val="single" w:sz="4" w:space="0" w:color="auto"/>
              <w:left w:val="single" w:sz="4" w:space="0" w:color="auto"/>
              <w:bottom w:val="single" w:sz="4" w:space="0" w:color="auto"/>
              <w:right w:val="single" w:sz="4" w:space="0" w:color="auto"/>
            </w:tcBorders>
          </w:tcPr>
          <w:p w14:paraId="394FEBEE" w14:textId="77777777" w:rsidR="003A3B43" w:rsidRPr="00431436" w:rsidRDefault="003A3B43" w:rsidP="000800E4">
            <w:pPr>
              <w:pStyle w:val="western"/>
              <w:spacing w:before="40" w:beforeAutospacing="0" w:line="240" w:lineRule="auto"/>
              <w:ind w:left="57" w:right="57"/>
              <w:rPr>
                <w:b/>
                <w:sz w:val="19"/>
                <w:szCs w:val="19"/>
              </w:rPr>
            </w:pPr>
            <w:r w:rsidRPr="00431436">
              <w:rPr>
                <w:b/>
                <w:sz w:val="19"/>
                <w:szCs w:val="19"/>
              </w:rPr>
              <w:t>neevid.</w:t>
            </w:r>
          </w:p>
        </w:tc>
      </w:tr>
      <w:tr w:rsidR="000800E4" w14:paraId="2A1AFDED" w14:textId="77777777" w:rsidTr="00D0495B">
        <w:trPr>
          <w:trHeight w:val="205"/>
        </w:trPr>
        <w:tc>
          <w:tcPr>
            <w:tcW w:w="3017" w:type="dxa"/>
            <w:gridSpan w:val="7"/>
            <w:tcBorders>
              <w:top w:val="single" w:sz="4" w:space="0" w:color="auto"/>
              <w:left w:val="single" w:sz="4" w:space="0" w:color="auto"/>
              <w:bottom w:val="single" w:sz="4" w:space="0" w:color="auto"/>
              <w:right w:val="single" w:sz="4" w:space="0" w:color="auto"/>
            </w:tcBorders>
          </w:tcPr>
          <w:p w14:paraId="03D3FB0E" w14:textId="77777777" w:rsidR="003A3B43" w:rsidRPr="00431436" w:rsidRDefault="003A3B43" w:rsidP="000800E4">
            <w:pPr>
              <w:pStyle w:val="TableParagraph"/>
              <w:spacing w:before="60" w:after="60"/>
              <w:ind w:left="0"/>
              <w:rPr>
                <w:sz w:val="20"/>
                <w:szCs w:val="20"/>
                <w:lang w:val="cs-CZ"/>
              </w:rPr>
            </w:pPr>
            <w:r w:rsidRPr="00431436">
              <w:rPr>
                <w:rFonts w:eastAsia="Calibri"/>
                <w:sz w:val="20"/>
                <w:szCs w:val="20"/>
                <w:lang w:val="cs-CZ"/>
              </w:rPr>
              <w:t>Materiálové inženýrství</w:t>
            </w:r>
          </w:p>
        </w:tc>
        <w:tc>
          <w:tcPr>
            <w:tcW w:w="2239" w:type="dxa"/>
            <w:gridSpan w:val="8"/>
            <w:tcBorders>
              <w:top w:val="single" w:sz="4" w:space="0" w:color="auto"/>
              <w:left w:val="single" w:sz="4" w:space="0" w:color="auto"/>
              <w:bottom w:val="single" w:sz="4" w:space="0" w:color="auto"/>
              <w:right w:val="single" w:sz="4" w:space="0" w:color="auto"/>
            </w:tcBorders>
          </w:tcPr>
          <w:p w14:paraId="7652FA6F" w14:textId="77777777" w:rsidR="003A3B43" w:rsidRPr="00431436" w:rsidRDefault="003A3B43" w:rsidP="000800E4">
            <w:pPr>
              <w:pStyle w:val="TableParagraph"/>
              <w:spacing w:before="60" w:after="60"/>
              <w:ind w:left="0"/>
              <w:rPr>
                <w:sz w:val="20"/>
                <w:szCs w:val="20"/>
                <w:lang w:val="cs-CZ"/>
              </w:rPr>
            </w:pPr>
            <w:r w:rsidRPr="00431436">
              <w:rPr>
                <w:sz w:val="20"/>
                <w:szCs w:val="20"/>
                <w:lang w:val="cs-CZ" w:eastAsia="cs-CZ"/>
              </w:rPr>
              <w:t>2000</w:t>
            </w:r>
          </w:p>
        </w:tc>
        <w:tc>
          <w:tcPr>
            <w:tcW w:w="2396" w:type="dxa"/>
            <w:gridSpan w:val="12"/>
            <w:tcBorders>
              <w:top w:val="single" w:sz="4" w:space="0" w:color="auto"/>
              <w:left w:val="single" w:sz="4" w:space="0" w:color="auto"/>
              <w:bottom w:val="single" w:sz="4" w:space="0" w:color="auto"/>
              <w:right w:val="single" w:sz="12" w:space="0" w:color="auto"/>
            </w:tcBorders>
          </w:tcPr>
          <w:p w14:paraId="685E76EC" w14:textId="77777777" w:rsidR="003A3B43" w:rsidRPr="00431436" w:rsidRDefault="003A3B43" w:rsidP="000800E4">
            <w:pPr>
              <w:pStyle w:val="TableParagraph"/>
              <w:spacing w:before="60" w:after="60"/>
              <w:ind w:left="0"/>
              <w:rPr>
                <w:sz w:val="20"/>
                <w:szCs w:val="20"/>
                <w:lang w:val="cs-CZ"/>
              </w:rPr>
            </w:pPr>
            <w:r w:rsidRPr="00431436">
              <w:rPr>
                <w:sz w:val="20"/>
                <w:szCs w:val="20"/>
                <w:lang w:val="cs-CZ" w:eastAsia="cs-CZ"/>
              </w:rPr>
              <w:t>VUT Brno</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0B052CA8" w14:textId="77777777" w:rsidR="003A3B43" w:rsidRPr="00431436" w:rsidRDefault="003A3B43" w:rsidP="000800E4">
            <w:pPr>
              <w:rPr>
                <w:b/>
              </w:rPr>
            </w:pPr>
          </w:p>
        </w:tc>
        <w:tc>
          <w:tcPr>
            <w:tcW w:w="840" w:type="dxa"/>
            <w:gridSpan w:val="3"/>
            <w:vMerge/>
            <w:tcBorders>
              <w:top w:val="single" w:sz="4" w:space="0" w:color="auto"/>
              <w:left w:val="single" w:sz="4" w:space="0" w:color="auto"/>
              <w:bottom w:val="single" w:sz="4" w:space="0" w:color="auto"/>
              <w:right w:val="single" w:sz="4" w:space="0" w:color="auto"/>
            </w:tcBorders>
            <w:vAlign w:val="center"/>
            <w:hideMark/>
          </w:tcPr>
          <w:p w14:paraId="608ED23D" w14:textId="77777777" w:rsidR="003A3B43" w:rsidRPr="00431436" w:rsidRDefault="003A3B43" w:rsidP="000800E4">
            <w:pPr>
              <w:rPr>
                <w:b/>
              </w:rPr>
            </w:pPr>
          </w:p>
        </w:tc>
        <w:tc>
          <w:tcPr>
            <w:tcW w:w="861" w:type="dxa"/>
            <w:gridSpan w:val="4"/>
            <w:vMerge/>
            <w:tcBorders>
              <w:top w:val="single" w:sz="4" w:space="0" w:color="auto"/>
              <w:left w:val="single" w:sz="4" w:space="0" w:color="auto"/>
              <w:bottom w:val="single" w:sz="4" w:space="0" w:color="auto"/>
              <w:right w:val="single" w:sz="4" w:space="0" w:color="auto"/>
            </w:tcBorders>
            <w:vAlign w:val="center"/>
            <w:hideMark/>
          </w:tcPr>
          <w:p w14:paraId="62246A9D" w14:textId="77777777" w:rsidR="003A3B43" w:rsidRPr="00431436" w:rsidRDefault="003A3B43" w:rsidP="000800E4">
            <w:pPr>
              <w:rPr>
                <w:b/>
              </w:rPr>
            </w:pPr>
          </w:p>
        </w:tc>
      </w:tr>
      <w:tr w:rsidR="003A3B43" w14:paraId="64DB6147"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688C2E5C" w14:textId="77777777" w:rsidR="003A3B43" w:rsidRPr="00431436" w:rsidRDefault="003A3B43" w:rsidP="000800E4">
            <w:pPr>
              <w:jc w:val="both"/>
              <w:rPr>
                <w:b/>
              </w:rPr>
            </w:pPr>
            <w:r w:rsidRPr="00431436">
              <w:rPr>
                <w:b/>
              </w:rPr>
              <w:t xml:space="preserve">Přehled o nejvýznamnější publikační a další tvůrčí činnosti nebo další profesní činnosti u odborníků z praxe vztahující se k zabezpečovaným předmětům </w:t>
            </w:r>
          </w:p>
        </w:tc>
      </w:tr>
      <w:tr w:rsidR="003A3B43" w14:paraId="6186EA34" w14:textId="77777777" w:rsidTr="00D0495B">
        <w:trPr>
          <w:trHeight w:val="2347"/>
        </w:trPr>
        <w:tc>
          <w:tcPr>
            <w:tcW w:w="10062" w:type="dxa"/>
            <w:gridSpan w:val="37"/>
            <w:tcBorders>
              <w:top w:val="single" w:sz="4" w:space="0" w:color="auto"/>
              <w:left w:val="single" w:sz="4" w:space="0" w:color="auto"/>
              <w:bottom w:val="single" w:sz="4" w:space="0" w:color="auto"/>
              <w:right w:val="single" w:sz="4" w:space="0" w:color="auto"/>
            </w:tcBorders>
          </w:tcPr>
          <w:p w14:paraId="6BC507E4" w14:textId="494DD6BB" w:rsidR="009F68EE" w:rsidRPr="00843CED" w:rsidRDefault="009F68EE" w:rsidP="009F68EE">
            <w:pPr>
              <w:tabs>
                <w:tab w:val="left" w:pos="15"/>
                <w:tab w:val="left" w:pos="540"/>
              </w:tabs>
              <w:spacing w:before="120" w:after="120"/>
              <w:jc w:val="both"/>
              <w:rPr>
                <w:rFonts w:eastAsia="Calibri"/>
                <w:color w:val="000000"/>
                <w:sz w:val="19"/>
                <w:szCs w:val="19"/>
                <w:u w:val="single"/>
                <w:shd w:val="clear" w:color="auto" w:fill="FFFFFF"/>
              </w:rPr>
            </w:pPr>
            <w:r w:rsidRPr="00843CED">
              <w:rPr>
                <w:rFonts w:eastAsia="Calibri"/>
                <w:caps/>
                <w:color w:val="000000"/>
                <w:sz w:val="19"/>
                <w:szCs w:val="19"/>
                <w:shd w:val="clear" w:color="auto" w:fill="FFFFFF"/>
              </w:rPr>
              <w:t>Bandyopadhyay, S., Saha, N.,</w:t>
            </w:r>
            <w:r w:rsidRPr="00843CED">
              <w:rPr>
                <w:rFonts w:eastAsia="Calibri"/>
                <w:b/>
                <w:caps/>
                <w:color w:val="000000"/>
                <w:sz w:val="19"/>
                <w:szCs w:val="19"/>
                <w:shd w:val="clear" w:color="auto" w:fill="FFFFFF"/>
              </w:rPr>
              <w:t xml:space="preserve"> </w:t>
            </w:r>
            <w:proofErr w:type="gramStart"/>
            <w:r w:rsidRPr="00843CED">
              <w:rPr>
                <w:rFonts w:eastAsia="Calibri"/>
                <w:caps/>
                <w:color w:val="000000"/>
                <w:sz w:val="19"/>
                <w:szCs w:val="19"/>
                <w:shd w:val="clear" w:color="auto" w:fill="FFFFFF"/>
              </w:rPr>
              <w:t xml:space="preserve">Brodnjak, U.V., </w:t>
            </w:r>
            <w:r w:rsidR="00843CED">
              <w:rPr>
                <w:rFonts w:eastAsia="Calibri"/>
                <w:b/>
                <w:caps/>
                <w:color w:val="000000"/>
                <w:sz w:val="19"/>
                <w:szCs w:val="19"/>
                <w:shd w:val="clear" w:color="auto" w:fill="FFFFFF"/>
              </w:rPr>
              <w:t>SÁHA</w:t>
            </w:r>
            <w:proofErr w:type="gramEnd"/>
            <w:r w:rsidR="00843CED">
              <w:rPr>
                <w:rFonts w:eastAsia="Calibri"/>
                <w:b/>
                <w:caps/>
                <w:color w:val="000000"/>
                <w:sz w:val="19"/>
                <w:szCs w:val="19"/>
                <w:shd w:val="clear" w:color="auto" w:fill="FFFFFF"/>
              </w:rPr>
              <w:t xml:space="preserve">, P. </w:t>
            </w:r>
            <w:r w:rsidR="00843CED" w:rsidRPr="00843CED">
              <w:rPr>
                <w:rFonts w:eastAsia="Calibri"/>
                <w:b/>
                <w:caps/>
                <w:color w:val="000000"/>
                <w:sz w:val="19"/>
                <w:szCs w:val="19"/>
                <w:shd w:val="clear" w:color="auto" w:fill="FFFFFF"/>
              </w:rPr>
              <w:t>(20</w:t>
            </w:r>
            <w:r w:rsidRPr="00843CED">
              <w:rPr>
                <w:rFonts w:eastAsia="Calibri"/>
                <w:b/>
                <w:caps/>
                <w:color w:val="000000"/>
                <w:sz w:val="19"/>
                <w:szCs w:val="19"/>
                <w:shd w:val="clear" w:color="auto" w:fill="FFFFFF"/>
              </w:rPr>
              <w:t>%)</w:t>
            </w:r>
            <w:r w:rsidRPr="00843CED">
              <w:rPr>
                <w:rFonts w:eastAsia="Calibri"/>
                <w:caps/>
                <w:color w:val="000000"/>
                <w:sz w:val="19"/>
                <w:szCs w:val="19"/>
                <w:shd w:val="clear" w:color="auto" w:fill="FFFFFF"/>
              </w:rPr>
              <w:t xml:space="preserve">: </w:t>
            </w:r>
            <w:r w:rsidRPr="00843CED">
              <w:rPr>
                <w:rFonts w:eastAsia="Calibri"/>
                <w:color w:val="000000"/>
                <w:sz w:val="19"/>
                <w:szCs w:val="19"/>
                <w:shd w:val="clear" w:color="auto" w:fill="FFFFFF"/>
              </w:rPr>
              <w:t xml:space="preserve">Bacterial cellulose based greener packaging material: A bioadhesive polymeric film. </w:t>
            </w:r>
            <w:r w:rsidRPr="00843CED">
              <w:rPr>
                <w:rFonts w:eastAsia="Calibri"/>
                <w:i/>
                <w:color w:val="000000"/>
                <w:sz w:val="19"/>
                <w:szCs w:val="19"/>
                <w:shd w:val="clear" w:color="auto" w:fill="FFFFFF"/>
              </w:rPr>
              <w:t>Material Research Express</w:t>
            </w:r>
            <w:r w:rsidRPr="00843CED">
              <w:rPr>
                <w:rFonts w:eastAsia="Calibri"/>
                <w:color w:val="000000"/>
                <w:sz w:val="19"/>
                <w:szCs w:val="19"/>
                <w:shd w:val="clear" w:color="auto" w:fill="FFFFFF"/>
              </w:rPr>
              <w:t xml:space="preserve"> 5(11),</w:t>
            </w:r>
            <w:r w:rsidRPr="00843CED">
              <w:rPr>
                <w:sz w:val="19"/>
                <w:szCs w:val="19"/>
              </w:rPr>
              <w:t xml:space="preserve"> </w:t>
            </w:r>
            <w:r w:rsidRPr="00843CED">
              <w:rPr>
                <w:rFonts w:eastAsia="Calibri"/>
                <w:color w:val="000000"/>
                <w:sz w:val="19"/>
                <w:szCs w:val="19"/>
                <w:shd w:val="clear" w:color="auto" w:fill="FFFFFF"/>
              </w:rPr>
              <w:t xml:space="preserve">Art. No. 115405, </w:t>
            </w:r>
            <w:r w:rsidRPr="00843CED">
              <w:rPr>
                <w:rFonts w:eastAsia="Calibri"/>
                <w:b/>
                <w:color w:val="000000"/>
                <w:sz w:val="19"/>
                <w:szCs w:val="19"/>
                <w:shd w:val="clear" w:color="auto" w:fill="FFFFFF"/>
              </w:rPr>
              <w:t>2018</w:t>
            </w:r>
            <w:r w:rsidRPr="00843CED">
              <w:rPr>
                <w:rFonts w:eastAsia="Calibri"/>
                <w:color w:val="000000"/>
                <w:sz w:val="19"/>
                <w:szCs w:val="19"/>
                <w:shd w:val="clear" w:color="auto" w:fill="FFFFFF"/>
              </w:rPr>
              <w:t>.</w:t>
            </w:r>
          </w:p>
          <w:p w14:paraId="4F2FC32C" w14:textId="6E0815CA" w:rsidR="003A3B43" w:rsidRPr="007D6479" w:rsidRDefault="003A3B43" w:rsidP="00431436">
            <w:pPr>
              <w:spacing w:before="100" w:after="100"/>
              <w:jc w:val="both"/>
              <w:rPr>
                <w:caps/>
                <w:sz w:val="19"/>
                <w:szCs w:val="19"/>
                <w:lang w:val="en-GB"/>
              </w:rPr>
            </w:pPr>
            <w:r w:rsidRPr="007D6479">
              <w:rPr>
                <w:caps/>
                <w:sz w:val="19"/>
                <w:szCs w:val="19"/>
                <w:lang w:val="en-GB"/>
              </w:rPr>
              <w:t xml:space="preserve">Ganesh, S., Saha, N., Zandraa, O., Zuckermann, R.N., </w:t>
            </w:r>
            <w:r w:rsidRPr="007D6479">
              <w:rPr>
                <w:b/>
                <w:caps/>
                <w:sz w:val="19"/>
                <w:szCs w:val="19"/>
                <w:lang w:val="en-GB"/>
              </w:rPr>
              <w:t>Sáha, P. (25%</w:t>
            </w:r>
            <w:r w:rsidRPr="007D6479">
              <w:rPr>
                <w:caps/>
                <w:sz w:val="19"/>
                <w:szCs w:val="19"/>
                <w:lang w:val="en-GB"/>
              </w:rPr>
              <w:t xml:space="preserve">): </w:t>
            </w:r>
            <w:r w:rsidRPr="007D6479">
              <w:rPr>
                <w:sz w:val="19"/>
                <w:szCs w:val="19"/>
                <w:lang w:val="en-GB"/>
              </w:rPr>
              <w:t>Peptoids and polypeptoids: Biomimetic and bioinspired materials for biomedical applications</w:t>
            </w:r>
            <w:r w:rsidRPr="007D6479">
              <w:rPr>
                <w:caps/>
                <w:sz w:val="19"/>
                <w:szCs w:val="19"/>
                <w:lang w:val="en-GB"/>
              </w:rPr>
              <w:t xml:space="preserve">. </w:t>
            </w:r>
            <w:r w:rsidRPr="007D6479">
              <w:rPr>
                <w:i/>
                <w:sz w:val="19"/>
                <w:szCs w:val="19"/>
                <w:lang w:val="en-GB"/>
              </w:rPr>
              <w:t xml:space="preserve">Polymer Bulletin </w:t>
            </w:r>
            <w:r w:rsidRPr="007D6479">
              <w:rPr>
                <w:caps/>
                <w:sz w:val="19"/>
                <w:szCs w:val="19"/>
                <w:lang w:val="en-GB"/>
              </w:rPr>
              <w:t xml:space="preserve">74(8), 3455-3466, </w:t>
            </w:r>
            <w:r w:rsidRPr="007D6479">
              <w:rPr>
                <w:b/>
                <w:caps/>
                <w:sz w:val="19"/>
                <w:szCs w:val="19"/>
                <w:lang w:val="en-GB"/>
              </w:rPr>
              <w:t>2017</w:t>
            </w:r>
            <w:r w:rsidRPr="007D6479">
              <w:rPr>
                <w:caps/>
                <w:sz w:val="19"/>
                <w:szCs w:val="19"/>
                <w:lang w:val="en-GB"/>
              </w:rPr>
              <w:t xml:space="preserve">. </w:t>
            </w:r>
            <w:r w:rsidRPr="007D6479">
              <w:rPr>
                <w:bCs/>
                <w:color w:val="333333"/>
                <w:sz w:val="19"/>
                <w:szCs w:val="19"/>
                <w:shd w:val="clear" w:color="auto" w:fill="F8F8F8"/>
              </w:rPr>
              <w:t>ISSN</w:t>
            </w:r>
            <w:r w:rsidRPr="007D6479">
              <w:rPr>
                <w:sz w:val="19"/>
                <w:szCs w:val="19"/>
              </w:rPr>
              <w:t xml:space="preserve"> 0170-0839. </w:t>
            </w:r>
          </w:p>
          <w:p w14:paraId="765F5BC7" w14:textId="77777777" w:rsidR="003A3B43" w:rsidRPr="007D6479" w:rsidRDefault="003A3B43" w:rsidP="00431436">
            <w:pPr>
              <w:spacing w:before="100" w:after="100"/>
              <w:jc w:val="both"/>
              <w:rPr>
                <w:sz w:val="19"/>
                <w:szCs w:val="19"/>
                <w:lang w:val="en-GB"/>
              </w:rPr>
            </w:pPr>
            <w:r w:rsidRPr="007D6479">
              <w:rPr>
                <w:caps/>
                <w:sz w:val="19"/>
                <w:szCs w:val="19"/>
                <w:lang w:val="en-GB"/>
              </w:rPr>
              <w:t xml:space="preserve">Karbassi, E., Asadinezhad, A., LehockÝ, M., HumpolÍČek, P., </w:t>
            </w:r>
            <w:r w:rsidRPr="007D6479">
              <w:rPr>
                <w:b/>
                <w:caps/>
                <w:sz w:val="19"/>
                <w:szCs w:val="19"/>
                <w:lang w:val="en-GB"/>
              </w:rPr>
              <w:t>Sáha, P. (25%)</w:t>
            </w:r>
            <w:r w:rsidRPr="007D6479">
              <w:rPr>
                <w:caps/>
                <w:sz w:val="19"/>
                <w:szCs w:val="19"/>
                <w:lang w:val="en-GB"/>
              </w:rPr>
              <w:t xml:space="preserve">: </w:t>
            </w:r>
            <w:r w:rsidRPr="007D6479">
              <w:rPr>
                <w:sz w:val="19"/>
                <w:szCs w:val="19"/>
                <w:lang w:val="en-GB"/>
              </w:rPr>
              <w:t xml:space="preserve">Bacteriostatic activity of fluoroquinolone coatings on polyethylene films. </w:t>
            </w:r>
            <w:r w:rsidRPr="007D6479">
              <w:rPr>
                <w:i/>
                <w:sz w:val="19"/>
                <w:szCs w:val="19"/>
                <w:lang w:val="en-GB"/>
              </w:rPr>
              <w:t xml:space="preserve">Polymer Bulletin </w:t>
            </w:r>
            <w:r w:rsidRPr="007D6479">
              <w:rPr>
                <w:caps/>
                <w:sz w:val="19"/>
                <w:szCs w:val="19"/>
                <w:lang w:val="en-GB"/>
              </w:rPr>
              <w:t xml:space="preserve">72(8), 2049-2058, </w:t>
            </w:r>
            <w:r w:rsidRPr="007D6479">
              <w:rPr>
                <w:b/>
                <w:caps/>
                <w:sz w:val="19"/>
                <w:szCs w:val="19"/>
                <w:lang w:val="en-GB"/>
              </w:rPr>
              <w:t>2015</w:t>
            </w:r>
            <w:r w:rsidRPr="007D6479">
              <w:rPr>
                <w:caps/>
                <w:sz w:val="19"/>
                <w:szCs w:val="19"/>
                <w:lang w:val="en-GB"/>
              </w:rPr>
              <w:t xml:space="preserve">. </w:t>
            </w:r>
            <w:r w:rsidRPr="007D6479">
              <w:rPr>
                <w:bCs/>
                <w:color w:val="333333"/>
                <w:sz w:val="19"/>
                <w:szCs w:val="19"/>
                <w:shd w:val="clear" w:color="auto" w:fill="F8F8F8"/>
              </w:rPr>
              <w:t xml:space="preserve">ISSN </w:t>
            </w:r>
            <w:r w:rsidRPr="007D6479">
              <w:rPr>
                <w:sz w:val="19"/>
                <w:szCs w:val="19"/>
              </w:rPr>
              <w:t xml:space="preserve">0170-0839. </w:t>
            </w:r>
          </w:p>
          <w:p w14:paraId="0F6C27F5" w14:textId="77777777" w:rsidR="003A3B43" w:rsidRPr="007D6479" w:rsidRDefault="003A3B43" w:rsidP="00431436">
            <w:pPr>
              <w:spacing w:before="100" w:after="100"/>
              <w:jc w:val="both"/>
              <w:rPr>
                <w:sz w:val="19"/>
                <w:szCs w:val="19"/>
              </w:rPr>
            </w:pPr>
            <w:r w:rsidRPr="007D6479">
              <w:rPr>
                <w:caps/>
                <w:sz w:val="19"/>
                <w:szCs w:val="19"/>
                <w:lang w:val="en-GB"/>
              </w:rPr>
              <w:t>Saha, N., Benlikaya, R., Slobodian, P.,</w:t>
            </w:r>
            <w:r w:rsidRPr="007D6479">
              <w:rPr>
                <w:b/>
                <w:caps/>
                <w:sz w:val="19"/>
                <w:szCs w:val="19"/>
                <w:lang w:val="en-GB"/>
              </w:rPr>
              <w:t xml:space="preserve"> SÁha, P. (25%)</w:t>
            </w:r>
            <w:r w:rsidRPr="007D6479">
              <w:rPr>
                <w:sz w:val="19"/>
                <w:szCs w:val="19"/>
                <w:lang w:val="en-GB"/>
              </w:rPr>
              <w:t xml:space="preserve">: Breathable and polyol based hydrogel food packaging. </w:t>
            </w:r>
            <w:r w:rsidRPr="007D6479">
              <w:rPr>
                <w:i/>
                <w:sz w:val="19"/>
                <w:szCs w:val="19"/>
                <w:lang w:val="en-GB"/>
              </w:rPr>
              <w:t xml:space="preserve">Journal of Biobased Materials and Bioenergy </w:t>
            </w:r>
            <w:r w:rsidRPr="007D6479">
              <w:rPr>
                <w:sz w:val="19"/>
                <w:szCs w:val="19"/>
                <w:lang w:val="en-GB"/>
              </w:rPr>
              <w:t xml:space="preserve">9(2), 136-144, </w:t>
            </w:r>
            <w:r w:rsidRPr="007D6479">
              <w:rPr>
                <w:b/>
                <w:sz w:val="19"/>
                <w:szCs w:val="19"/>
                <w:lang w:val="en-GB"/>
              </w:rPr>
              <w:t>2015</w:t>
            </w:r>
            <w:r w:rsidRPr="007D6479">
              <w:rPr>
                <w:sz w:val="19"/>
                <w:szCs w:val="19"/>
                <w:lang w:val="en-GB"/>
              </w:rPr>
              <w:t>. I</w:t>
            </w:r>
            <w:r w:rsidRPr="007D6479">
              <w:rPr>
                <w:bCs/>
                <w:color w:val="333333"/>
                <w:sz w:val="19"/>
                <w:szCs w:val="19"/>
                <w:shd w:val="clear" w:color="auto" w:fill="F8F8F8"/>
              </w:rPr>
              <w:t xml:space="preserve">SSN </w:t>
            </w:r>
            <w:r w:rsidRPr="007D6479">
              <w:rPr>
                <w:sz w:val="19"/>
                <w:szCs w:val="19"/>
              </w:rPr>
              <w:t xml:space="preserve">1556-6560. </w:t>
            </w:r>
          </w:p>
          <w:p w14:paraId="4345A2E4" w14:textId="77777777" w:rsidR="003A3B43" w:rsidRPr="007D6479" w:rsidRDefault="003A3B43" w:rsidP="00431436">
            <w:pPr>
              <w:spacing w:before="100" w:after="100"/>
              <w:jc w:val="both"/>
              <w:rPr>
                <w:b/>
                <w:sz w:val="19"/>
                <w:szCs w:val="19"/>
              </w:rPr>
            </w:pPr>
            <w:r w:rsidRPr="007D6479">
              <w:rPr>
                <w:caps/>
                <w:sz w:val="19"/>
                <w:szCs w:val="19"/>
                <w:lang w:val="en-GB"/>
              </w:rPr>
              <w:t xml:space="preserve">Gregorova, A., Saha, N., Kitano, T., </w:t>
            </w:r>
            <w:r w:rsidRPr="007D6479">
              <w:rPr>
                <w:b/>
                <w:caps/>
                <w:sz w:val="19"/>
                <w:szCs w:val="19"/>
                <w:lang w:val="en-GB"/>
              </w:rPr>
              <w:t>SÁha, P. (25%)</w:t>
            </w:r>
            <w:r w:rsidRPr="007D6479">
              <w:rPr>
                <w:caps/>
                <w:sz w:val="19"/>
                <w:szCs w:val="19"/>
                <w:lang w:val="en-GB"/>
              </w:rPr>
              <w:t xml:space="preserve">: </w:t>
            </w:r>
            <w:r w:rsidRPr="007D6479">
              <w:rPr>
                <w:sz w:val="19"/>
                <w:szCs w:val="19"/>
                <w:lang w:val="en-GB"/>
              </w:rPr>
              <w:t xml:space="preserve">Hydrothermal effect and mechanical stress properties of carboxymethylcellulose based hydrogel food packaging. </w:t>
            </w:r>
            <w:r w:rsidRPr="007D6479">
              <w:rPr>
                <w:i/>
                <w:sz w:val="19"/>
                <w:szCs w:val="19"/>
                <w:lang w:val="en-GB"/>
              </w:rPr>
              <w:t>Carbohydrate Polymers</w:t>
            </w:r>
            <w:r w:rsidRPr="007D6479">
              <w:rPr>
                <w:sz w:val="19"/>
                <w:szCs w:val="19"/>
                <w:lang w:val="en-GB"/>
              </w:rPr>
              <w:t xml:space="preserve"> 117, 559-568, </w:t>
            </w:r>
            <w:r w:rsidRPr="007D6479">
              <w:rPr>
                <w:b/>
                <w:sz w:val="19"/>
                <w:szCs w:val="19"/>
                <w:lang w:val="en-GB"/>
              </w:rPr>
              <w:t>2015</w:t>
            </w:r>
            <w:r w:rsidRPr="007D6479">
              <w:rPr>
                <w:sz w:val="19"/>
                <w:szCs w:val="19"/>
                <w:lang w:val="en-GB"/>
              </w:rPr>
              <w:t xml:space="preserve">. </w:t>
            </w:r>
            <w:r w:rsidRPr="007D6479">
              <w:rPr>
                <w:bCs/>
                <w:color w:val="333333"/>
                <w:sz w:val="19"/>
                <w:szCs w:val="19"/>
                <w:shd w:val="clear" w:color="auto" w:fill="F8F8F8"/>
              </w:rPr>
              <w:t xml:space="preserve">ISSN </w:t>
            </w:r>
            <w:r w:rsidRPr="007D6479">
              <w:rPr>
                <w:sz w:val="19"/>
                <w:szCs w:val="19"/>
              </w:rPr>
              <w:t>0144-8617.</w:t>
            </w:r>
          </w:p>
        </w:tc>
      </w:tr>
      <w:tr w:rsidR="003A3B43" w14:paraId="4A0E534C" w14:textId="77777777" w:rsidTr="00D0495B">
        <w:trPr>
          <w:trHeight w:val="218"/>
        </w:trPr>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0FD3C3E1" w14:textId="77777777" w:rsidR="003A3B43" w:rsidRPr="00431436" w:rsidRDefault="003A3B43" w:rsidP="000800E4">
            <w:pPr>
              <w:rPr>
                <w:b/>
              </w:rPr>
            </w:pPr>
            <w:r w:rsidRPr="00431436">
              <w:rPr>
                <w:b/>
              </w:rPr>
              <w:t>Působení v zahraničí</w:t>
            </w:r>
          </w:p>
        </w:tc>
      </w:tr>
      <w:tr w:rsidR="003A3B43" w14:paraId="32A87421" w14:textId="77777777" w:rsidTr="00D0495B">
        <w:trPr>
          <w:trHeight w:val="328"/>
        </w:trPr>
        <w:tc>
          <w:tcPr>
            <w:tcW w:w="10062" w:type="dxa"/>
            <w:gridSpan w:val="37"/>
            <w:tcBorders>
              <w:top w:val="single" w:sz="4" w:space="0" w:color="auto"/>
              <w:left w:val="single" w:sz="4" w:space="0" w:color="auto"/>
              <w:bottom w:val="single" w:sz="4" w:space="0" w:color="auto"/>
              <w:right w:val="single" w:sz="4" w:space="0" w:color="auto"/>
            </w:tcBorders>
          </w:tcPr>
          <w:p w14:paraId="229E6C2B" w14:textId="77777777" w:rsidR="00425B19" w:rsidRPr="00431436" w:rsidRDefault="003A3B43" w:rsidP="00431436">
            <w:pPr>
              <w:tabs>
                <w:tab w:val="left" w:pos="1494"/>
              </w:tabs>
              <w:spacing w:before="60" w:after="60"/>
              <w:rPr>
                <w:b/>
              </w:rPr>
            </w:pPr>
            <w:r w:rsidRPr="00431436">
              <w:rPr>
                <w:bCs/>
              </w:rPr>
              <w:t>1980 – 1991:</w:t>
            </w:r>
            <w:r w:rsidRPr="00431436">
              <w:t xml:space="preserve"> Chalmers University of Technology, </w:t>
            </w:r>
            <w:r w:rsidRPr="00431436">
              <w:rPr>
                <w:rFonts w:eastAsia="Calibri"/>
              </w:rPr>
              <w:t>Göteborg</w:t>
            </w:r>
            <w:r w:rsidRPr="00431436">
              <w:t xml:space="preserve">, Švédsko, vědecko-výzkumný pracovník </w:t>
            </w:r>
          </w:p>
        </w:tc>
      </w:tr>
      <w:tr w:rsidR="003A3B43" w14:paraId="18009763" w14:textId="77777777" w:rsidTr="00D0495B">
        <w:trPr>
          <w:cantSplit/>
          <w:trHeight w:val="470"/>
        </w:trPr>
        <w:tc>
          <w:tcPr>
            <w:tcW w:w="220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37BECE9" w14:textId="77777777" w:rsidR="003A3B43" w:rsidRPr="00431436" w:rsidRDefault="003A3B43" w:rsidP="000800E4">
            <w:pPr>
              <w:jc w:val="both"/>
              <w:rPr>
                <w:b/>
              </w:rPr>
            </w:pPr>
            <w:r w:rsidRPr="00431436">
              <w:rPr>
                <w:b/>
              </w:rPr>
              <w:t xml:space="preserve">Podpis </w:t>
            </w:r>
          </w:p>
        </w:tc>
        <w:tc>
          <w:tcPr>
            <w:tcW w:w="4550" w:type="dxa"/>
            <w:gridSpan w:val="19"/>
            <w:tcBorders>
              <w:top w:val="single" w:sz="4" w:space="0" w:color="auto"/>
              <w:left w:val="single" w:sz="4" w:space="0" w:color="auto"/>
              <w:bottom w:val="single" w:sz="4" w:space="0" w:color="auto"/>
              <w:right w:val="single" w:sz="4" w:space="0" w:color="auto"/>
            </w:tcBorders>
          </w:tcPr>
          <w:p w14:paraId="443C4EBB" w14:textId="77777777" w:rsidR="003A3B43" w:rsidRPr="00431436" w:rsidRDefault="003A3B43" w:rsidP="000800E4">
            <w:pPr>
              <w:jc w:val="both"/>
            </w:pPr>
          </w:p>
        </w:tc>
        <w:tc>
          <w:tcPr>
            <w:tcW w:w="78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8A53C97" w14:textId="77777777" w:rsidR="003A3B43" w:rsidRPr="00431436" w:rsidRDefault="003A3B43" w:rsidP="000800E4">
            <w:pPr>
              <w:jc w:val="both"/>
            </w:pPr>
            <w:r w:rsidRPr="00431436">
              <w:rPr>
                <w:b/>
              </w:rPr>
              <w:t>datum</w:t>
            </w:r>
          </w:p>
        </w:tc>
        <w:tc>
          <w:tcPr>
            <w:tcW w:w="2520" w:type="dxa"/>
            <w:gridSpan w:val="12"/>
            <w:tcBorders>
              <w:top w:val="single" w:sz="4" w:space="0" w:color="auto"/>
              <w:left w:val="single" w:sz="4" w:space="0" w:color="auto"/>
              <w:bottom w:val="single" w:sz="4" w:space="0" w:color="auto"/>
              <w:right w:val="single" w:sz="4" w:space="0" w:color="auto"/>
            </w:tcBorders>
          </w:tcPr>
          <w:p w14:paraId="561252D5" w14:textId="77777777" w:rsidR="003A3B43" w:rsidRPr="00431436" w:rsidRDefault="003A3B43" w:rsidP="000800E4">
            <w:pPr>
              <w:jc w:val="both"/>
            </w:pPr>
          </w:p>
        </w:tc>
      </w:tr>
      <w:tr w:rsidR="003A3B43" w14:paraId="7EC46DEC" w14:textId="77777777" w:rsidTr="00D0495B">
        <w:tc>
          <w:tcPr>
            <w:tcW w:w="10062"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69BC7AEB" w14:textId="77777777" w:rsidR="003A3B43" w:rsidRDefault="003A3B43" w:rsidP="000800E4">
            <w:pPr>
              <w:jc w:val="both"/>
              <w:rPr>
                <w:b/>
                <w:sz w:val="28"/>
              </w:rPr>
            </w:pPr>
            <w:r>
              <w:rPr>
                <w:b/>
                <w:sz w:val="28"/>
              </w:rPr>
              <w:lastRenderedPageBreak/>
              <w:t>C-I – Personální zabezpečení</w:t>
            </w:r>
          </w:p>
        </w:tc>
      </w:tr>
      <w:tr w:rsidR="003A3B43" w:rsidRPr="00827804" w14:paraId="62AB0885" w14:textId="77777777" w:rsidTr="00D0495B">
        <w:tc>
          <w:tcPr>
            <w:tcW w:w="2541" w:type="dxa"/>
            <w:gridSpan w:val="5"/>
            <w:tcBorders>
              <w:top w:val="double" w:sz="4" w:space="0" w:color="auto"/>
              <w:left w:val="single" w:sz="4" w:space="0" w:color="auto"/>
              <w:bottom w:val="single" w:sz="4" w:space="0" w:color="auto"/>
              <w:right w:val="single" w:sz="4" w:space="0" w:color="auto"/>
            </w:tcBorders>
            <w:shd w:val="clear" w:color="auto" w:fill="F7CAAC"/>
            <w:hideMark/>
          </w:tcPr>
          <w:p w14:paraId="50B9EDCB" w14:textId="77777777" w:rsidR="003A3B43" w:rsidRPr="0070689C" w:rsidRDefault="003A3B43" w:rsidP="000800E4">
            <w:pPr>
              <w:jc w:val="both"/>
              <w:rPr>
                <w:b/>
                <w:sz w:val="19"/>
                <w:szCs w:val="19"/>
              </w:rPr>
            </w:pPr>
            <w:r w:rsidRPr="0070689C">
              <w:rPr>
                <w:b/>
                <w:sz w:val="19"/>
                <w:szCs w:val="19"/>
              </w:rPr>
              <w:t>Vysoká škola</w:t>
            </w:r>
          </w:p>
        </w:tc>
        <w:tc>
          <w:tcPr>
            <w:tcW w:w="7521" w:type="dxa"/>
            <w:gridSpan w:val="32"/>
            <w:tcBorders>
              <w:top w:val="single" w:sz="4" w:space="0" w:color="auto"/>
              <w:left w:val="single" w:sz="4" w:space="0" w:color="auto"/>
              <w:bottom w:val="single" w:sz="4" w:space="0" w:color="auto"/>
              <w:right w:val="single" w:sz="4" w:space="0" w:color="auto"/>
            </w:tcBorders>
            <w:vAlign w:val="center"/>
          </w:tcPr>
          <w:p w14:paraId="07E476B7" w14:textId="77777777" w:rsidR="003A3B43" w:rsidRPr="0070689C" w:rsidRDefault="003A3B43" w:rsidP="000800E4">
            <w:pPr>
              <w:rPr>
                <w:sz w:val="19"/>
                <w:szCs w:val="19"/>
              </w:rPr>
            </w:pPr>
            <w:r w:rsidRPr="0070689C">
              <w:rPr>
                <w:sz w:val="19"/>
                <w:szCs w:val="19"/>
              </w:rPr>
              <w:t>Univerzita Tomáše Bati ve Zlíně</w:t>
            </w:r>
          </w:p>
        </w:tc>
      </w:tr>
      <w:tr w:rsidR="000D16A3" w:rsidRPr="00827804" w14:paraId="77E2C5F9" w14:textId="77777777" w:rsidTr="00D0495B">
        <w:tc>
          <w:tcPr>
            <w:tcW w:w="2541"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672BF71" w14:textId="77777777" w:rsidR="000D16A3" w:rsidRPr="0070689C" w:rsidRDefault="000D16A3" w:rsidP="000800E4">
            <w:pPr>
              <w:jc w:val="both"/>
              <w:rPr>
                <w:b/>
                <w:sz w:val="19"/>
                <w:szCs w:val="19"/>
              </w:rPr>
            </w:pPr>
            <w:r w:rsidRPr="0070689C">
              <w:rPr>
                <w:b/>
                <w:sz w:val="19"/>
                <w:szCs w:val="19"/>
              </w:rPr>
              <w:t>Součást vysoké školy</w:t>
            </w:r>
          </w:p>
        </w:tc>
        <w:tc>
          <w:tcPr>
            <w:tcW w:w="7521" w:type="dxa"/>
            <w:gridSpan w:val="32"/>
            <w:tcBorders>
              <w:top w:val="single" w:sz="4" w:space="0" w:color="auto"/>
              <w:left w:val="single" w:sz="4" w:space="0" w:color="auto"/>
              <w:bottom w:val="single" w:sz="4" w:space="0" w:color="auto"/>
              <w:right w:val="single" w:sz="4" w:space="0" w:color="auto"/>
            </w:tcBorders>
            <w:vAlign w:val="center"/>
          </w:tcPr>
          <w:p w14:paraId="0B2725D3" w14:textId="77777777" w:rsidR="000D16A3" w:rsidRPr="0070689C" w:rsidRDefault="000D16A3" w:rsidP="000800E4">
            <w:pPr>
              <w:rPr>
                <w:sz w:val="19"/>
                <w:szCs w:val="19"/>
              </w:rPr>
            </w:pPr>
            <w:r w:rsidRPr="00AC624D">
              <w:rPr>
                <w:sz w:val="19"/>
                <w:szCs w:val="19"/>
              </w:rPr>
              <w:t>Univerzitní institut</w:t>
            </w:r>
          </w:p>
        </w:tc>
      </w:tr>
      <w:tr w:rsidR="000D16A3" w14:paraId="3393BAF3" w14:textId="77777777" w:rsidTr="00D0495B">
        <w:tc>
          <w:tcPr>
            <w:tcW w:w="2541"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1D1D5BF" w14:textId="77777777" w:rsidR="000D16A3" w:rsidRPr="0070689C" w:rsidRDefault="000D16A3" w:rsidP="000800E4">
            <w:pPr>
              <w:jc w:val="both"/>
              <w:rPr>
                <w:b/>
                <w:sz w:val="19"/>
                <w:szCs w:val="19"/>
              </w:rPr>
            </w:pPr>
            <w:r w:rsidRPr="0070689C">
              <w:rPr>
                <w:b/>
                <w:sz w:val="19"/>
                <w:szCs w:val="19"/>
              </w:rPr>
              <w:t>Název studijního programu</w:t>
            </w:r>
          </w:p>
        </w:tc>
        <w:tc>
          <w:tcPr>
            <w:tcW w:w="7521" w:type="dxa"/>
            <w:gridSpan w:val="32"/>
            <w:tcBorders>
              <w:top w:val="single" w:sz="4" w:space="0" w:color="auto"/>
              <w:left w:val="single" w:sz="4" w:space="0" w:color="auto"/>
              <w:bottom w:val="single" w:sz="4" w:space="0" w:color="auto"/>
              <w:right w:val="single" w:sz="4" w:space="0" w:color="auto"/>
            </w:tcBorders>
          </w:tcPr>
          <w:p w14:paraId="7A01D6A0" w14:textId="0DADD765" w:rsidR="000D16A3" w:rsidRPr="00B0135D" w:rsidRDefault="00255D37" w:rsidP="000800E4">
            <w:pPr>
              <w:jc w:val="both"/>
              <w:rPr>
                <w:sz w:val="19"/>
                <w:szCs w:val="19"/>
              </w:rPr>
            </w:pPr>
            <w:r w:rsidRPr="00B0135D">
              <w:rPr>
                <w:sz w:val="19"/>
                <w:szCs w:val="19"/>
              </w:rPr>
              <w:t>Biomaterials and Biocomposites</w:t>
            </w:r>
          </w:p>
        </w:tc>
      </w:tr>
      <w:tr w:rsidR="000800E4" w14:paraId="28D01F3C" w14:textId="77777777" w:rsidTr="00D0495B">
        <w:tc>
          <w:tcPr>
            <w:tcW w:w="2541"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577DBD0" w14:textId="77777777" w:rsidR="003A3B43" w:rsidRPr="0070689C" w:rsidRDefault="003A3B43" w:rsidP="000800E4">
            <w:pPr>
              <w:jc w:val="both"/>
              <w:rPr>
                <w:b/>
                <w:sz w:val="19"/>
                <w:szCs w:val="19"/>
              </w:rPr>
            </w:pPr>
            <w:r w:rsidRPr="0070689C">
              <w:rPr>
                <w:b/>
                <w:sz w:val="19"/>
                <w:szCs w:val="19"/>
              </w:rPr>
              <w:t>Jméno a příjmení</w:t>
            </w:r>
          </w:p>
        </w:tc>
        <w:tc>
          <w:tcPr>
            <w:tcW w:w="4215" w:type="dxa"/>
            <w:gridSpan w:val="16"/>
            <w:tcBorders>
              <w:top w:val="single" w:sz="4" w:space="0" w:color="auto"/>
              <w:left w:val="single" w:sz="4" w:space="0" w:color="auto"/>
              <w:bottom w:val="single" w:sz="4" w:space="0" w:color="auto"/>
              <w:right w:val="single" w:sz="4" w:space="0" w:color="auto"/>
            </w:tcBorders>
          </w:tcPr>
          <w:p w14:paraId="223884BE" w14:textId="77777777" w:rsidR="003A3B43" w:rsidRPr="0070689C" w:rsidRDefault="003A3B43" w:rsidP="000800E4">
            <w:pPr>
              <w:jc w:val="both"/>
              <w:rPr>
                <w:sz w:val="19"/>
                <w:szCs w:val="19"/>
              </w:rPr>
            </w:pPr>
            <w:bookmarkStart w:id="142" w:name="Sedlařík"/>
            <w:bookmarkEnd w:id="142"/>
            <w:r w:rsidRPr="0070689C">
              <w:rPr>
                <w:b/>
                <w:bCs/>
                <w:sz w:val="19"/>
                <w:szCs w:val="19"/>
              </w:rPr>
              <w:t>Vladimír Sedlařík</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D49401E" w14:textId="77777777" w:rsidR="003A3B43" w:rsidRPr="0070689C" w:rsidRDefault="003A3B43" w:rsidP="000800E4">
            <w:pPr>
              <w:jc w:val="both"/>
              <w:rPr>
                <w:b/>
                <w:sz w:val="19"/>
                <w:szCs w:val="19"/>
              </w:rPr>
            </w:pPr>
            <w:r w:rsidRPr="0070689C">
              <w:rPr>
                <w:b/>
                <w:sz w:val="19"/>
                <w:szCs w:val="19"/>
              </w:rPr>
              <w:t>Tituly</w:t>
            </w:r>
          </w:p>
        </w:tc>
        <w:tc>
          <w:tcPr>
            <w:tcW w:w="2597" w:type="dxa"/>
            <w:gridSpan w:val="14"/>
            <w:tcBorders>
              <w:top w:val="single" w:sz="4" w:space="0" w:color="auto"/>
              <w:left w:val="single" w:sz="4" w:space="0" w:color="auto"/>
              <w:bottom w:val="single" w:sz="4" w:space="0" w:color="auto"/>
              <w:right w:val="single" w:sz="4" w:space="0" w:color="auto"/>
            </w:tcBorders>
          </w:tcPr>
          <w:p w14:paraId="2E2DA999" w14:textId="77777777" w:rsidR="003A3B43" w:rsidRPr="0070689C" w:rsidRDefault="003A3B43" w:rsidP="000800E4">
            <w:pPr>
              <w:jc w:val="both"/>
              <w:rPr>
                <w:sz w:val="19"/>
                <w:szCs w:val="19"/>
              </w:rPr>
            </w:pPr>
            <w:r w:rsidRPr="0070689C">
              <w:rPr>
                <w:sz w:val="19"/>
                <w:szCs w:val="19"/>
              </w:rPr>
              <w:t>prof. Ing., Ph.D.</w:t>
            </w:r>
          </w:p>
        </w:tc>
      </w:tr>
      <w:tr w:rsidR="000D16A3" w14:paraId="478DD805" w14:textId="77777777" w:rsidTr="00D0495B">
        <w:tc>
          <w:tcPr>
            <w:tcW w:w="2541"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34B13AB" w14:textId="77777777" w:rsidR="003A3B43" w:rsidRPr="0070689C" w:rsidRDefault="003A3B43" w:rsidP="000800E4">
            <w:pPr>
              <w:jc w:val="both"/>
              <w:rPr>
                <w:b/>
                <w:sz w:val="19"/>
                <w:szCs w:val="19"/>
              </w:rPr>
            </w:pPr>
            <w:r w:rsidRPr="0070689C">
              <w:rPr>
                <w:b/>
                <w:sz w:val="19"/>
                <w:szCs w:val="19"/>
              </w:rPr>
              <w:t>Rok narození</w:t>
            </w:r>
          </w:p>
        </w:tc>
        <w:tc>
          <w:tcPr>
            <w:tcW w:w="706" w:type="dxa"/>
            <w:gridSpan w:val="3"/>
            <w:tcBorders>
              <w:top w:val="single" w:sz="4" w:space="0" w:color="auto"/>
              <w:left w:val="single" w:sz="4" w:space="0" w:color="auto"/>
              <w:bottom w:val="single" w:sz="4" w:space="0" w:color="auto"/>
              <w:right w:val="single" w:sz="4" w:space="0" w:color="auto"/>
            </w:tcBorders>
          </w:tcPr>
          <w:p w14:paraId="023E5CEB" w14:textId="77777777" w:rsidR="003A3B43" w:rsidRPr="0070689C" w:rsidRDefault="003A3B43" w:rsidP="000800E4">
            <w:pPr>
              <w:jc w:val="both"/>
              <w:rPr>
                <w:sz w:val="19"/>
                <w:szCs w:val="19"/>
              </w:rPr>
            </w:pPr>
            <w:r w:rsidRPr="0070689C">
              <w:rPr>
                <w:sz w:val="19"/>
                <w:szCs w:val="19"/>
              </w:rPr>
              <w:t>1980</w:t>
            </w:r>
          </w:p>
        </w:tc>
        <w:tc>
          <w:tcPr>
            <w:tcW w:w="184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2D7F5606" w14:textId="77777777" w:rsidR="003A3B43" w:rsidRPr="0070689C" w:rsidRDefault="003A3B43" w:rsidP="000800E4">
            <w:pPr>
              <w:jc w:val="both"/>
              <w:rPr>
                <w:b/>
                <w:sz w:val="19"/>
                <w:szCs w:val="19"/>
              </w:rPr>
            </w:pPr>
            <w:r w:rsidRPr="0070689C">
              <w:rPr>
                <w:b/>
                <w:sz w:val="19"/>
                <w:szCs w:val="19"/>
              </w:rPr>
              <w:t>typ vztahu k VŠ</w:t>
            </w:r>
          </w:p>
        </w:tc>
        <w:tc>
          <w:tcPr>
            <w:tcW w:w="708" w:type="dxa"/>
            <w:gridSpan w:val="4"/>
            <w:tcBorders>
              <w:top w:val="single" w:sz="4" w:space="0" w:color="auto"/>
              <w:left w:val="single" w:sz="4" w:space="0" w:color="auto"/>
              <w:bottom w:val="single" w:sz="4" w:space="0" w:color="auto"/>
              <w:right w:val="single" w:sz="4" w:space="0" w:color="auto"/>
            </w:tcBorders>
          </w:tcPr>
          <w:p w14:paraId="0913F5EF" w14:textId="77777777" w:rsidR="003A3B43" w:rsidRPr="0070689C" w:rsidRDefault="003A3B43" w:rsidP="000800E4">
            <w:pPr>
              <w:jc w:val="both"/>
              <w:rPr>
                <w:sz w:val="19"/>
                <w:szCs w:val="19"/>
              </w:rPr>
            </w:pPr>
            <w:r w:rsidRPr="0070689C">
              <w:rPr>
                <w:sz w:val="19"/>
                <w:szCs w:val="19"/>
              </w:rPr>
              <w:t>pp.</w:t>
            </w:r>
          </w:p>
        </w:tc>
        <w:tc>
          <w:tcPr>
            <w:tcW w:w="96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DCE7C75" w14:textId="77777777" w:rsidR="003A3B43" w:rsidRPr="0070689C" w:rsidRDefault="003A3B43" w:rsidP="000800E4">
            <w:pPr>
              <w:jc w:val="both"/>
              <w:rPr>
                <w:b/>
                <w:sz w:val="19"/>
                <w:szCs w:val="19"/>
              </w:rPr>
            </w:pPr>
            <w:r w:rsidRPr="0070689C">
              <w:rPr>
                <w:b/>
                <w:sz w:val="19"/>
                <w:szCs w:val="19"/>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5897BE7" w14:textId="77777777" w:rsidR="003A3B43" w:rsidRPr="0070689C" w:rsidRDefault="003A3B43" w:rsidP="000800E4">
            <w:pPr>
              <w:jc w:val="both"/>
              <w:rPr>
                <w:sz w:val="19"/>
                <w:szCs w:val="19"/>
              </w:rPr>
            </w:pPr>
            <w:r w:rsidRPr="0070689C">
              <w:rPr>
                <w:sz w:val="19"/>
                <w:szCs w:val="19"/>
              </w:rPr>
              <w:t>40</w:t>
            </w:r>
          </w:p>
        </w:tc>
        <w:tc>
          <w:tcPr>
            <w:tcW w:w="85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663403C" w14:textId="77777777" w:rsidR="003A3B43" w:rsidRPr="0070689C" w:rsidRDefault="003A3B43" w:rsidP="000800E4">
            <w:pPr>
              <w:jc w:val="both"/>
              <w:rPr>
                <w:b/>
                <w:sz w:val="19"/>
                <w:szCs w:val="19"/>
              </w:rPr>
            </w:pPr>
            <w:r w:rsidRPr="0070689C">
              <w:rPr>
                <w:b/>
                <w:sz w:val="19"/>
                <w:szCs w:val="19"/>
              </w:rPr>
              <w:t>do kdy</w:t>
            </w:r>
          </w:p>
        </w:tc>
        <w:tc>
          <w:tcPr>
            <w:tcW w:w="1742" w:type="dxa"/>
            <w:gridSpan w:val="9"/>
            <w:tcBorders>
              <w:top w:val="single" w:sz="4" w:space="0" w:color="auto"/>
              <w:left w:val="single" w:sz="4" w:space="0" w:color="auto"/>
              <w:bottom w:val="single" w:sz="4" w:space="0" w:color="auto"/>
              <w:right w:val="single" w:sz="4" w:space="0" w:color="auto"/>
            </w:tcBorders>
          </w:tcPr>
          <w:p w14:paraId="78A4062D" w14:textId="77777777" w:rsidR="003A3B43" w:rsidRPr="0070689C" w:rsidRDefault="003A3B43" w:rsidP="000800E4">
            <w:pPr>
              <w:jc w:val="both"/>
              <w:rPr>
                <w:sz w:val="19"/>
                <w:szCs w:val="19"/>
              </w:rPr>
            </w:pPr>
            <w:r w:rsidRPr="0070689C">
              <w:rPr>
                <w:sz w:val="19"/>
                <w:szCs w:val="19"/>
              </w:rPr>
              <w:t>N</w:t>
            </w:r>
          </w:p>
        </w:tc>
      </w:tr>
      <w:tr w:rsidR="003A3B43" w14:paraId="42D2BFB4" w14:textId="77777777" w:rsidTr="00D0495B">
        <w:tc>
          <w:tcPr>
            <w:tcW w:w="5087"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27A51268" w14:textId="77777777" w:rsidR="003A3B43" w:rsidRPr="0070689C" w:rsidRDefault="003A3B43" w:rsidP="000800E4">
            <w:pPr>
              <w:jc w:val="both"/>
              <w:rPr>
                <w:b/>
                <w:sz w:val="19"/>
                <w:szCs w:val="19"/>
              </w:rPr>
            </w:pPr>
            <w:r w:rsidRPr="0070689C">
              <w:rPr>
                <w:b/>
                <w:sz w:val="19"/>
                <w:szCs w:val="19"/>
              </w:rPr>
              <w:t>Typ vztahu na součásti VŠ, která uskutečňuje st. program</w:t>
            </w:r>
          </w:p>
        </w:tc>
        <w:tc>
          <w:tcPr>
            <w:tcW w:w="708" w:type="dxa"/>
            <w:gridSpan w:val="4"/>
            <w:tcBorders>
              <w:top w:val="single" w:sz="4" w:space="0" w:color="auto"/>
              <w:left w:val="single" w:sz="4" w:space="0" w:color="auto"/>
              <w:bottom w:val="single" w:sz="4" w:space="0" w:color="auto"/>
              <w:right w:val="single" w:sz="4" w:space="0" w:color="auto"/>
            </w:tcBorders>
          </w:tcPr>
          <w:p w14:paraId="02BFEA6A" w14:textId="77777777" w:rsidR="003A3B43" w:rsidRPr="0070689C" w:rsidRDefault="003A3B43" w:rsidP="000800E4">
            <w:pPr>
              <w:jc w:val="both"/>
              <w:rPr>
                <w:sz w:val="19"/>
                <w:szCs w:val="19"/>
              </w:rPr>
            </w:pPr>
            <w:r w:rsidRPr="0070689C">
              <w:rPr>
                <w:sz w:val="19"/>
                <w:szCs w:val="19"/>
              </w:rPr>
              <w:t>---</w:t>
            </w:r>
          </w:p>
        </w:tc>
        <w:tc>
          <w:tcPr>
            <w:tcW w:w="96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79094B1" w14:textId="77777777" w:rsidR="003A3B43" w:rsidRPr="0070689C" w:rsidRDefault="003A3B43" w:rsidP="000800E4">
            <w:pPr>
              <w:jc w:val="both"/>
              <w:rPr>
                <w:b/>
                <w:sz w:val="19"/>
                <w:szCs w:val="19"/>
              </w:rPr>
            </w:pPr>
            <w:r w:rsidRPr="0070689C">
              <w:rPr>
                <w:b/>
                <w:sz w:val="19"/>
                <w:szCs w:val="19"/>
              </w:rPr>
              <w:t>rozsah</w:t>
            </w:r>
          </w:p>
        </w:tc>
        <w:tc>
          <w:tcPr>
            <w:tcW w:w="709" w:type="dxa"/>
            <w:gridSpan w:val="2"/>
            <w:tcBorders>
              <w:top w:val="single" w:sz="4" w:space="0" w:color="auto"/>
              <w:left w:val="single" w:sz="4" w:space="0" w:color="auto"/>
              <w:bottom w:val="single" w:sz="4" w:space="0" w:color="auto"/>
              <w:right w:val="single" w:sz="4" w:space="0" w:color="auto"/>
            </w:tcBorders>
          </w:tcPr>
          <w:p w14:paraId="20A4F5EA" w14:textId="77777777" w:rsidR="003A3B43" w:rsidRPr="0070689C" w:rsidRDefault="003A3B43" w:rsidP="000800E4">
            <w:pPr>
              <w:jc w:val="both"/>
              <w:rPr>
                <w:sz w:val="19"/>
                <w:szCs w:val="19"/>
              </w:rPr>
            </w:pPr>
            <w:r w:rsidRPr="0070689C">
              <w:rPr>
                <w:sz w:val="19"/>
                <w:szCs w:val="19"/>
              </w:rPr>
              <w:t>---</w:t>
            </w:r>
          </w:p>
        </w:tc>
        <w:tc>
          <w:tcPr>
            <w:tcW w:w="85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37AD18B" w14:textId="77777777" w:rsidR="003A3B43" w:rsidRPr="0070689C" w:rsidRDefault="003A3B43" w:rsidP="000800E4">
            <w:pPr>
              <w:jc w:val="both"/>
              <w:rPr>
                <w:b/>
                <w:sz w:val="19"/>
                <w:szCs w:val="19"/>
              </w:rPr>
            </w:pPr>
            <w:r w:rsidRPr="0070689C">
              <w:rPr>
                <w:b/>
                <w:sz w:val="19"/>
                <w:szCs w:val="19"/>
              </w:rPr>
              <w:t>do kdy</w:t>
            </w:r>
          </w:p>
        </w:tc>
        <w:tc>
          <w:tcPr>
            <w:tcW w:w="1742" w:type="dxa"/>
            <w:gridSpan w:val="9"/>
            <w:tcBorders>
              <w:top w:val="single" w:sz="4" w:space="0" w:color="auto"/>
              <w:left w:val="single" w:sz="4" w:space="0" w:color="auto"/>
              <w:bottom w:val="single" w:sz="4" w:space="0" w:color="auto"/>
              <w:right w:val="single" w:sz="4" w:space="0" w:color="auto"/>
            </w:tcBorders>
          </w:tcPr>
          <w:p w14:paraId="49C5C2E6" w14:textId="77777777" w:rsidR="003A3B43" w:rsidRPr="0070689C" w:rsidRDefault="003A3B43" w:rsidP="000800E4">
            <w:pPr>
              <w:jc w:val="both"/>
              <w:rPr>
                <w:sz w:val="19"/>
                <w:szCs w:val="19"/>
              </w:rPr>
            </w:pPr>
            <w:r w:rsidRPr="0070689C">
              <w:rPr>
                <w:sz w:val="19"/>
                <w:szCs w:val="19"/>
              </w:rPr>
              <w:t>---</w:t>
            </w:r>
          </w:p>
        </w:tc>
      </w:tr>
      <w:tr w:rsidR="003A3B43" w14:paraId="0B5EC198" w14:textId="77777777" w:rsidTr="00D0495B">
        <w:tc>
          <w:tcPr>
            <w:tcW w:w="5795"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2A11478A" w14:textId="77777777" w:rsidR="003A3B43" w:rsidRPr="0070689C" w:rsidRDefault="003A3B43" w:rsidP="000800E4">
            <w:pPr>
              <w:jc w:val="both"/>
              <w:rPr>
                <w:sz w:val="19"/>
                <w:szCs w:val="19"/>
              </w:rPr>
            </w:pPr>
            <w:r w:rsidRPr="0070689C">
              <w:rPr>
                <w:b/>
                <w:sz w:val="19"/>
                <w:szCs w:val="19"/>
              </w:rPr>
              <w:t>Další současná působení jako akademický pracovník na jiných VŠ</w:t>
            </w:r>
          </w:p>
        </w:tc>
        <w:tc>
          <w:tcPr>
            <w:tcW w:w="1670"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3F2493A" w14:textId="77777777" w:rsidR="003A3B43" w:rsidRPr="0070689C" w:rsidRDefault="003A3B43" w:rsidP="000800E4">
            <w:pPr>
              <w:jc w:val="both"/>
              <w:rPr>
                <w:b/>
                <w:sz w:val="19"/>
                <w:szCs w:val="19"/>
              </w:rPr>
            </w:pPr>
            <w:r w:rsidRPr="0070689C">
              <w:rPr>
                <w:b/>
                <w:sz w:val="19"/>
                <w:szCs w:val="19"/>
              </w:rPr>
              <w:t xml:space="preserve">typ prac. </w:t>
            </w:r>
            <w:proofErr w:type="gramStart"/>
            <w:r w:rsidRPr="0070689C">
              <w:rPr>
                <w:b/>
                <w:sz w:val="19"/>
                <w:szCs w:val="19"/>
              </w:rPr>
              <w:t>vztahu</w:t>
            </w:r>
            <w:proofErr w:type="gramEnd"/>
          </w:p>
        </w:tc>
        <w:tc>
          <w:tcPr>
            <w:tcW w:w="2597"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30F03CF1" w14:textId="77777777" w:rsidR="003A3B43" w:rsidRPr="0070689C" w:rsidRDefault="003A3B43" w:rsidP="000800E4">
            <w:pPr>
              <w:jc w:val="both"/>
              <w:rPr>
                <w:b/>
                <w:sz w:val="19"/>
                <w:szCs w:val="19"/>
              </w:rPr>
            </w:pPr>
            <w:r w:rsidRPr="0070689C">
              <w:rPr>
                <w:b/>
                <w:sz w:val="19"/>
                <w:szCs w:val="19"/>
              </w:rPr>
              <w:t>rozsah</w:t>
            </w:r>
          </w:p>
        </w:tc>
      </w:tr>
      <w:tr w:rsidR="003A3B43" w14:paraId="68BADE7B" w14:textId="77777777" w:rsidTr="00D0495B">
        <w:tc>
          <w:tcPr>
            <w:tcW w:w="5795" w:type="dxa"/>
            <w:gridSpan w:val="18"/>
            <w:tcBorders>
              <w:top w:val="single" w:sz="4" w:space="0" w:color="auto"/>
              <w:left w:val="single" w:sz="4" w:space="0" w:color="auto"/>
              <w:bottom w:val="single" w:sz="4" w:space="0" w:color="auto"/>
              <w:right w:val="single" w:sz="4" w:space="0" w:color="auto"/>
            </w:tcBorders>
          </w:tcPr>
          <w:p w14:paraId="4D35A81A" w14:textId="77777777" w:rsidR="003A3B43" w:rsidRPr="0070689C" w:rsidRDefault="003A3B43" w:rsidP="000800E4">
            <w:pPr>
              <w:jc w:val="both"/>
              <w:rPr>
                <w:sz w:val="19"/>
                <w:szCs w:val="19"/>
              </w:rPr>
            </w:pPr>
            <w:r w:rsidRPr="0070689C">
              <w:rPr>
                <w:sz w:val="19"/>
                <w:szCs w:val="19"/>
              </w:rPr>
              <w:t>---</w:t>
            </w:r>
          </w:p>
        </w:tc>
        <w:tc>
          <w:tcPr>
            <w:tcW w:w="1670" w:type="dxa"/>
            <w:gridSpan w:val="5"/>
            <w:tcBorders>
              <w:top w:val="single" w:sz="4" w:space="0" w:color="auto"/>
              <w:left w:val="single" w:sz="4" w:space="0" w:color="auto"/>
              <w:bottom w:val="single" w:sz="4" w:space="0" w:color="auto"/>
              <w:right w:val="single" w:sz="4" w:space="0" w:color="auto"/>
            </w:tcBorders>
          </w:tcPr>
          <w:p w14:paraId="1E7EDD04" w14:textId="77777777" w:rsidR="003A3B43" w:rsidRPr="0070689C" w:rsidRDefault="003A3B43" w:rsidP="000800E4">
            <w:pPr>
              <w:jc w:val="both"/>
              <w:rPr>
                <w:sz w:val="19"/>
                <w:szCs w:val="19"/>
              </w:rPr>
            </w:pPr>
            <w:r w:rsidRPr="0070689C">
              <w:rPr>
                <w:sz w:val="19"/>
                <w:szCs w:val="19"/>
              </w:rPr>
              <w:t>---</w:t>
            </w:r>
          </w:p>
        </w:tc>
        <w:tc>
          <w:tcPr>
            <w:tcW w:w="2597" w:type="dxa"/>
            <w:gridSpan w:val="14"/>
            <w:tcBorders>
              <w:top w:val="single" w:sz="4" w:space="0" w:color="auto"/>
              <w:left w:val="single" w:sz="4" w:space="0" w:color="auto"/>
              <w:bottom w:val="single" w:sz="4" w:space="0" w:color="auto"/>
              <w:right w:val="single" w:sz="4" w:space="0" w:color="auto"/>
            </w:tcBorders>
          </w:tcPr>
          <w:p w14:paraId="03F1A7B1" w14:textId="77777777" w:rsidR="003A3B43" w:rsidRPr="0070689C" w:rsidRDefault="003A3B43" w:rsidP="000800E4">
            <w:pPr>
              <w:jc w:val="both"/>
              <w:rPr>
                <w:sz w:val="19"/>
                <w:szCs w:val="19"/>
              </w:rPr>
            </w:pPr>
            <w:r w:rsidRPr="0070689C">
              <w:rPr>
                <w:sz w:val="19"/>
                <w:szCs w:val="19"/>
              </w:rPr>
              <w:t>---</w:t>
            </w:r>
          </w:p>
        </w:tc>
      </w:tr>
      <w:tr w:rsidR="003A3B43" w14:paraId="6FD7594D"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63F602D4" w14:textId="77777777" w:rsidR="003A3B43" w:rsidRPr="0070689C" w:rsidRDefault="003A3B43" w:rsidP="000800E4">
            <w:pPr>
              <w:jc w:val="both"/>
              <w:rPr>
                <w:sz w:val="19"/>
                <w:szCs w:val="19"/>
              </w:rPr>
            </w:pPr>
            <w:r w:rsidRPr="0070689C">
              <w:rPr>
                <w:b/>
                <w:sz w:val="19"/>
                <w:szCs w:val="19"/>
              </w:rPr>
              <w:t>Předměty příslušného studijního programu a způsob zapojení do jejich výuky, příp. další zapojení do uskutečňování studijního programu</w:t>
            </w:r>
          </w:p>
        </w:tc>
      </w:tr>
      <w:tr w:rsidR="003A3B43" w:rsidRPr="00D6509E" w14:paraId="4C8902B4" w14:textId="77777777" w:rsidTr="00D0495B">
        <w:trPr>
          <w:trHeight w:val="359"/>
        </w:trPr>
        <w:tc>
          <w:tcPr>
            <w:tcW w:w="10062" w:type="dxa"/>
            <w:gridSpan w:val="37"/>
            <w:tcBorders>
              <w:top w:val="nil"/>
              <w:left w:val="single" w:sz="4" w:space="0" w:color="auto"/>
              <w:bottom w:val="single" w:sz="4" w:space="0" w:color="auto"/>
              <w:right w:val="single" w:sz="4" w:space="0" w:color="auto"/>
            </w:tcBorders>
          </w:tcPr>
          <w:p w14:paraId="3389DA75" w14:textId="50D337B0" w:rsidR="000D16A3" w:rsidRPr="00831BCC" w:rsidRDefault="00831BCC" w:rsidP="000D16A3">
            <w:pPr>
              <w:spacing w:before="80" w:after="60"/>
              <w:jc w:val="both"/>
              <w:rPr>
                <w:sz w:val="19"/>
                <w:szCs w:val="19"/>
              </w:rPr>
            </w:pPr>
            <w:r w:rsidRPr="00026571">
              <w:rPr>
                <w:sz w:val="19"/>
                <w:szCs w:val="19"/>
                <w:lang w:val="en-GB"/>
              </w:rPr>
              <w:t>Medical Applications of Biomaterials</w:t>
            </w:r>
            <w:r w:rsidRPr="00831BCC">
              <w:rPr>
                <w:sz w:val="19"/>
                <w:szCs w:val="19"/>
              </w:rPr>
              <w:t xml:space="preserve"> </w:t>
            </w:r>
            <w:r w:rsidR="000D16A3" w:rsidRPr="00831BCC">
              <w:rPr>
                <w:sz w:val="19"/>
                <w:szCs w:val="19"/>
              </w:rPr>
              <w:t>(garant)</w:t>
            </w:r>
          </w:p>
          <w:p w14:paraId="4A8E7B2B" w14:textId="236A93D1" w:rsidR="003A3B43" w:rsidRPr="00831BCC" w:rsidRDefault="00831BCC" w:rsidP="000D16A3">
            <w:pPr>
              <w:spacing w:before="60" w:after="120"/>
              <w:jc w:val="both"/>
              <w:rPr>
                <w:sz w:val="19"/>
                <w:szCs w:val="19"/>
              </w:rPr>
            </w:pPr>
            <w:r w:rsidRPr="00026571">
              <w:rPr>
                <w:sz w:val="19"/>
                <w:szCs w:val="19"/>
                <w:lang w:val="de-DE"/>
              </w:rPr>
              <w:t>Technology of Biomaterials</w:t>
            </w:r>
            <w:r w:rsidRPr="00831BCC">
              <w:rPr>
                <w:sz w:val="19"/>
                <w:szCs w:val="19"/>
              </w:rPr>
              <w:t xml:space="preserve"> </w:t>
            </w:r>
            <w:r w:rsidR="003A3B43" w:rsidRPr="00831BCC">
              <w:rPr>
                <w:sz w:val="19"/>
                <w:szCs w:val="19"/>
              </w:rPr>
              <w:t>(garant)</w:t>
            </w:r>
          </w:p>
          <w:p w14:paraId="5717F118" w14:textId="77777777" w:rsidR="003A3B43" w:rsidRPr="0070689C" w:rsidRDefault="003A3B43" w:rsidP="000800E4">
            <w:pPr>
              <w:spacing w:before="120" w:after="80"/>
              <w:jc w:val="both"/>
              <w:rPr>
                <w:b/>
                <w:sz w:val="19"/>
                <w:szCs w:val="19"/>
                <w:u w:val="single"/>
              </w:rPr>
            </w:pPr>
            <w:r w:rsidRPr="0070689C">
              <w:rPr>
                <w:b/>
                <w:sz w:val="19"/>
                <w:szCs w:val="19"/>
                <w:u w:val="single"/>
              </w:rPr>
              <w:t>Školitel, vyučující</w:t>
            </w:r>
            <w:r w:rsidR="000D16A3" w:rsidRPr="0070689C">
              <w:rPr>
                <w:b/>
                <w:sz w:val="19"/>
                <w:szCs w:val="19"/>
                <w:u w:val="single"/>
              </w:rPr>
              <w:t>, člen oborové rady</w:t>
            </w:r>
          </w:p>
        </w:tc>
      </w:tr>
      <w:tr w:rsidR="003A3B43" w14:paraId="20502690"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3F399D31" w14:textId="77777777" w:rsidR="003A3B43" w:rsidRPr="0070689C" w:rsidRDefault="003A3B43" w:rsidP="000800E4">
            <w:pPr>
              <w:jc w:val="both"/>
              <w:rPr>
                <w:sz w:val="19"/>
                <w:szCs w:val="19"/>
              </w:rPr>
            </w:pPr>
            <w:r w:rsidRPr="0070689C">
              <w:rPr>
                <w:b/>
                <w:sz w:val="19"/>
                <w:szCs w:val="19"/>
              </w:rPr>
              <w:t xml:space="preserve">Údaje o vzdělání na VŠ </w:t>
            </w:r>
          </w:p>
        </w:tc>
      </w:tr>
      <w:tr w:rsidR="003A3B43" w14:paraId="72C2D0F0" w14:textId="77777777" w:rsidTr="00D0495B">
        <w:trPr>
          <w:trHeight w:val="265"/>
        </w:trPr>
        <w:tc>
          <w:tcPr>
            <w:tcW w:w="10062" w:type="dxa"/>
            <w:gridSpan w:val="37"/>
            <w:tcBorders>
              <w:top w:val="single" w:sz="4" w:space="0" w:color="auto"/>
              <w:left w:val="single" w:sz="4" w:space="0" w:color="auto"/>
              <w:bottom w:val="single" w:sz="4" w:space="0" w:color="auto"/>
              <w:right w:val="single" w:sz="4" w:space="0" w:color="auto"/>
            </w:tcBorders>
          </w:tcPr>
          <w:p w14:paraId="3DE419E9" w14:textId="77777777" w:rsidR="003A3B43" w:rsidRPr="0070689C" w:rsidRDefault="003A3B43" w:rsidP="000800E4">
            <w:pPr>
              <w:spacing w:before="80" w:after="80"/>
              <w:jc w:val="both"/>
              <w:rPr>
                <w:b/>
                <w:sz w:val="19"/>
                <w:szCs w:val="19"/>
              </w:rPr>
            </w:pPr>
            <w:r w:rsidRPr="0070689C">
              <w:rPr>
                <w:sz w:val="19"/>
                <w:szCs w:val="19"/>
              </w:rPr>
              <w:t xml:space="preserve">2006: UTB Zlín, FT, </w:t>
            </w:r>
            <w:r w:rsidRPr="0070689C">
              <w:rPr>
                <w:rFonts w:eastAsia="Calibri"/>
                <w:sz w:val="19"/>
                <w:szCs w:val="19"/>
              </w:rPr>
              <w:t xml:space="preserve">SP Chemie a technologie materiálů, </w:t>
            </w:r>
            <w:r w:rsidRPr="0070689C">
              <w:rPr>
                <w:sz w:val="19"/>
                <w:szCs w:val="19"/>
              </w:rPr>
              <w:t>obor Technologie makromolekulárních látek, Ph.D.</w:t>
            </w:r>
          </w:p>
        </w:tc>
      </w:tr>
      <w:tr w:rsidR="003A3B43" w14:paraId="5F8AB3B2"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36D68A76" w14:textId="77777777" w:rsidR="003A3B43" w:rsidRPr="0070689C" w:rsidRDefault="003A3B43" w:rsidP="000800E4">
            <w:pPr>
              <w:jc w:val="both"/>
              <w:rPr>
                <w:b/>
                <w:sz w:val="19"/>
                <w:szCs w:val="19"/>
              </w:rPr>
            </w:pPr>
            <w:r w:rsidRPr="0070689C">
              <w:rPr>
                <w:b/>
                <w:sz w:val="19"/>
                <w:szCs w:val="19"/>
              </w:rPr>
              <w:t>Údaje o odborném působení od absolvování VŠ</w:t>
            </w:r>
          </w:p>
        </w:tc>
      </w:tr>
      <w:tr w:rsidR="003A3B43" w14:paraId="33C18FFF" w14:textId="77777777" w:rsidTr="00D0495B">
        <w:trPr>
          <w:trHeight w:val="1090"/>
        </w:trPr>
        <w:tc>
          <w:tcPr>
            <w:tcW w:w="10062" w:type="dxa"/>
            <w:gridSpan w:val="37"/>
            <w:tcBorders>
              <w:top w:val="single" w:sz="4" w:space="0" w:color="auto"/>
              <w:left w:val="single" w:sz="4" w:space="0" w:color="auto"/>
              <w:bottom w:val="single" w:sz="4" w:space="0" w:color="auto"/>
              <w:right w:val="single" w:sz="4" w:space="0" w:color="auto"/>
            </w:tcBorders>
          </w:tcPr>
          <w:p w14:paraId="671CA3E8" w14:textId="77777777" w:rsidR="003A3B43" w:rsidRPr="0070689C" w:rsidRDefault="003A3B43" w:rsidP="000800E4">
            <w:pPr>
              <w:spacing w:before="80" w:after="20"/>
              <w:jc w:val="both"/>
              <w:rPr>
                <w:sz w:val="19"/>
                <w:szCs w:val="19"/>
              </w:rPr>
            </w:pPr>
            <w:r w:rsidRPr="0070689C">
              <w:rPr>
                <w:sz w:val="19"/>
                <w:szCs w:val="19"/>
              </w:rPr>
              <w:t>2010 – 2011: Jozef Stefan Institute, Ljubljana, Slovinsko, vědecko-výzkumný pracovník</w:t>
            </w:r>
          </w:p>
          <w:p w14:paraId="50C8D8DE" w14:textId="77777777" w:rsidR="003A3B43" w:rsidRPr="0070689C" w:rsidRDefault="003A3B43" w:rsidP="000800E4">
            <w:pPr>
              <w:spacing w:after="20"/>
              <w:jc w:val="both"/>
              <w:rPr>
                <w:sz w:val="19"/>
                <w:szCs w:val="19"/>
              </w:rPr>
            </w:pPr>
            <w:r w:rsidRPr="0070689C">
              <w:rPr>
                <w:sz w:val="19"/>
                <w:szCs w:val="19"/>
              </w:rPr>
              <w:t xml:space="preserve">2011: </w:t>
            </w:r>
            <w:proofErr w:type="gramStart"/>
            <w:r w:rsidRPr="0070689C">
              <w:rPr>
                <w:sz w:val="19"/>
                <w:szCs w:val="19"/>
              </w:rPr>
              <w:t>Ekliptik, d.o.</w:t>
            </w:r>
            <w:proofErr w:type="gramEnd"/>
            <w:r w:rsidRPr="0070689C">
              <w:rPr>
                <w:sz w:val="19"/>
                <w:szCs w:val="19"/>
              </w:rPr>
              <w:t>o., Ljubljana, Slovinsko, konzultant</w:t>
            </w:r>
          </w:p>
          <w:p w14:paraId="44349178" w14:textId="77777777" w:rsidR="003A3B43" w:rsidRPr="0070689C" w:rsidRDefault="003A3B43" w:rsidP="000800E4">
            <w:pPr>
              <w:spacing w:after="20"/>
              <w:jc w:val="both"/>
              <w:rPr>
                <w:sz w:val="19"/>
                <w:szCs w:val="19"/>
              </w:rPr>
            </w:pPr>
            <w:r w:rsidRPr="0070689C">
              <w:rPr>
                <w:sz w:val="19"/>
                <w:szCs w:val="19"/>
              </w:rPr>
              <w:t>2011 – dosud: UTB Zlín, FT, Centrum polymerních materiálů, akademický pracovník, docent</w:t>
            </w:r>
          </w:p>
          <w:p w14:paraId="2FBD73C0" w14:textId="23567B7D" w:rsidR="003A3B43" w:rsidRPr="0070689C" w:rsidRDefault="003A3B43" w:rsidP="000800E4">
            <w:pPr>
              <w:spacing w:after="20"/>
              <w:jc w:val="both"/>
              <w:rPr>
                <w:sz w:val="19"/>
                <w:szCs w:val="19"/>
              </w:rPr>
            </w:pPr>
            <w:r w:rsidRPr="0070689C">
              <w:rPr>
                <w:sz w:val="19"/>
                <w:szCs w:val="19"/>
              </w:rPr>
              <w:t xml:space="preserve">2011 – dosud: UTB Zlín, UNI, Centrum polymerních systémů, </w:t>
            </w:r>
            <w:r w:rsidR="00784C52" w:rsidRPr="0070689C">
              <w:rPr>
                <w:sz w:val="19"/>
                <w:szCs w:val="19"/>
              </w:rPr>
              <w:t>akademický</w:t>
            </w:r>
            <w:r w:rsidRPr="0070689C">
              <w:rPr>
                <w:sz w:val="19"/>
                <w:szCs w:val="19"/>
              </w:rPr>
              <w:t xml:space="preserve"> pracovník, </w:t>
            </w:r>
            <w:r w:rsidR="00784C52" w:rsidRPr="0070689C">
              <w:rPr>
                <w:sz w:val="19"/>
                <w:szCs w:val="19"/>
              </w:rPr>
              <w:t>výzkumná</w:t>
            </w:r>
            <w:r w:rsidRPr="0070689C">
              <w:rPr>
                <w:sz w:val="19"/>
                <w:szCs w:val="19"/>
              </w:rPr>
              <w:t xml:space="preserve"> skupin</w:t>
            </w:r>
            <w:r w:rsidR="00784C52" w:rsidRPr="0070689C">
              <w:rPr>
                <w:sz w:val="19"/>
                <w:szCs w:val="19"/>
              </w:rPr>
              <w:t>a</w:t>
            </w:r>
            <w:r w:rsidRPr="0070689C">
              <w:rPr>
                <w:sz w:val="19"/>
                <w:szCs w:val="19"/>
              </w:rPr>
              <w:t xml:space="preserve"> Příprava bioaktivních polymerních systémů</w:t>
            </w:r>
            <w:r w:rsidR="00784C52" w:rsidRPr="0070689C">
              <w:rPr>
                <w:sz w:val="19"/>
                <w:szCs w:val="19"/>
              </w:rPr>
              <w:t>, ředitel (od roku 2017)</w:t>
            </w:r>
          </w:p>
          <w:p w14:paraId="2132776F" w14:textId="281C9B71" w:rsidR="00784C52" w:rsidRPr="0070689C" w:rsidRDefault="00784C52" w:rsidP="000800E4">
            <w:pPr>
              <w:spacing w:after="20"/>
              <w:jc w:val="both"/>
              <w:rPr>
                <w:sz w:val="19"/>
                <w:szCs w:val="19"/>
              </w:rPr>
            </w:pPr>
            <w:r w:rsidRPr="0070689C">
              <w:rPr>
                <w:sz w:val="19"/>
                <w:szCs w:val="19"/>
              </w:rPr>
              <w:t>2012 – 2018: UTB Zlín, prorektor pro tvůrčí činnosti</w:t>
            </w:r>
          </w:p>
          <w:p w14:paraId="120E4759" w14:textId="39070530" w:rsidR="003A3B43" w:rsidRPr="0070689C" w:rsidRDefault="003A3B43" w:rsidP="000800E4">
            <w:pPr>
              <w:spacing w:after="20"/>
              <w:jc w:val="both"/>
              <w:rPr>
                <w:sz w:val="19"/>
                <w:szCs w:val="19"/>
              </w:rPr>
            </w:pPr>
            <w:r w:rsidRPr="0070689C">
              <w:rPr>
                <w:sz w:val="19"/>
                <w:szCs w:val="19"/>
              </w:rPr>
              <w:t>2018 – dosud: UTB Zlín, rektor</w:t>
            </w:r>
          </w:p>
          <w:p w14:paraId="48D3D675" w14:textId="70BDAB2E" w:rsidR="003A3B43" w:rsidRPr="0070689C" w:rsidRDefault="003A3B43" w:rsidP="000800E4">
            <w:pPr>
              <w:spacing w:before="60" w:after="80"/>
              <w:jc w:val="both"/>
              <w:rPr>
                <w:rFonts w:cs="Cambria"/>
                <w:sz w:val="19"/>
                <w:szCs w:val="19"/>
              </w:rPr>
            </w:pPr>
            <w:r w:rsidRPr="0070689C">
              <w:rPr>
                <w:sz w:val="19"/>
                <w:szCs w:val="19"/>
              </w:rPr>
              <w:t xml:space="preserve">Další odborné zkušenosti: </w:t>
            </w:r>
            <w:r w:rsidRPr="00976C3F">
              <w:rPr>
                <w:rFonts w:cs="Cambria"/>
                <w:sz w:val="19"/>
                <w:szCs w:val="19"/>
              </w:rPr>
              <w:t>GAČR</w:t>
            </w:r>
            <w:r w:rsidRPr="0070689C">
              <w:rPr>
                <w:rFonts w:cs="Cambria"/>
                <w:sz w:val="19"/>
                <w:szCs w:val="19"/>
              </w:rPr>
              <w:t xml:space="preserve"> (člen Panelu 106 - Technická chemie, 2017 </w:t>
            </w:r>
            <w:r w:rsidRPr="0070689C">
              <w:rPr>
                <w:sz w:val="19"/>
                <w:szCs w:val="19"/>
              </w:rPr>
              <w:t xml:space="preserve">– </w:t>
            </w:r>
            <w:r w:rsidRPr="0070689C">
              <w:rPr>
                <w:rFonts w:cs="Cambria"/>
                <w:sz w:val="19"/>
                <w:szCs w:val="19"/>
              </w:rPr>
              <w:t>2018)</w:t>
            </w:r>
            <w:r w:rsidR="00366C77" w:rsidRPr="0070689C">
              <w:rPr>
                <w:rFonts w:cs="Cambria"/>
                <w:sz w:val="19"/>
                <w:szCs w:val="19"/>
              </w:rPr>
              <w:t xml:space="preserve">, </w:t>
            </w:r>
            <w:r w:rsidR="00366C77" w:rsidRPr="0070689C">
              <w:rPr>
                <w:color w:val="000000"/>
                <w:sz w:val="19"/>
                <w:szCs w:val="19"/>
              </w:rPr>
              <w:t xml:space="preserve">posuzovatel národních i mezinárodních grantových přihlášek, recenzent publikací pro mezinárodní </w:t>
            </w:r>
            <w:r w:rsidR="00366C77" w:rsidRPr="00843CED">
              <w:rPr>
                <w:color w:val="000000"/>
                <w:sz w:val="19"/>
                <w:szCs w:val="19"/>
              </w:rPr>
              <w:t>odborné časopisy</w:t>
            </w:r>
          </w:p>
          <w:p w14:paraId="01D71808" w14:textId="2262985D" w:rsidR="000800E4" w:rsidRPr="0070689C" w:rsidRDefault="000800E4" w:rsidP="00976C3F">
            <w:pPr>
              <w:spacing w:before="60" w:after="80"/>
              <w:jc w:val="both"/>
              <w:rPr>
                <w:sz w:val="19"/>
                <w:szCs w:val="19"/>
              </w:rPr>
            </w:pPr>
            <w:r w:rsidRPr="0070689C">
              <w:rPr>
                <w:sz w:val="19"/>
                <w:szCs w:val="19"/>
              </w:rPr>
              <w:t>Členství</w:t>
            </w:r>
            <w:r w:rsidR="00843CED">
              <w:rPr>
                <w:sz w:val="19"/>
                <w:szCs w:val="19"/>
              </w:rPr>
              <w:t xml:space="preserve"> v mezinárodních organizacích: </w:t>
            </w:r>
            <w:r w:rsidR="00784C52" w:rsidRPr="0070689C">
              <w:rPr>
                <w:sz w:val="19"/>
                <w:szCs w:val="19"/>
              </w:rPr>
              <w:t>The European Composites, Plastics a</w:t>
            </w:r>
            <w:r w:rsidR="00976C3F">
              <w:rPr>
                <w:sz w:val="19"/>
                <w:szCs w:val="19"/>
              </w:rPr>
              <w:t>nd Polymer Processing Platform</w:t>
            </w:r>
          </w:p>
        </w:tc>
      </w:tr>
      <w:tr w:rsidR="003A3B43" w14:paraId="4B16EDD0" w14:textId="77777777" w:rsidTr="00D0495B">
        <w:trPr>
          <w:trHeight w:val="250"/>
        </w:trPr>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23BE001C" w14:textId="77777777" w:rsidR="003A3B43" w:rsidRPr="0070689C" w:rsidRDefault="003A3B43" w:rsidP="000800E4">
            <w:pPr>
              <w:jc w:val="both"/>
              <w:rPr>
                <w:sz w:val="19"/>
                <w:szCs w:val="19"/>
              </w:rPr>
            </w:pPr>
            <w:r w:rsidRPr="0070689C">
              <w:rPr>
                <w:b/>
                <w:sz w:val="19"/>
                <w:szCs w:val="19"/>
              </w:rPr>
              <w:t>Zkušenosti s vedením kvalifikačních a rigorózních prací</w:t>
            </w:r>
          </w:p>
        </w:tc>
      </w:tr>
      <w:tr w:rsidR="003A3B43" w:rsidRPr="00D6509E" w14:paraId="3B2F804B" w14:textId="77777777" w:rsidTr="00D0495B">
        <w:trPr>
          <w:trHeight w:val="221"/>
        </w:trPr>
        <w:tc>
          <w:tcPr>
            <w:tcW w:w="10062" w:type="dxa"/>
            <w:gridSpan w:val="37"/>
            <w:tcBorders>
              <w:top w:val="single" w:sz="4" w:space="0" w:color="auto"/>
              <w:left w:val="single" w:sz="4" w:space="0" w:color="auto"/>
              <w:bottom w:val="single" w:sz="4" w:space="0" w:color="auto"/>
              <w:right w:val="single" w:sz="4" w:space="0" w:color="auto"/>
            </w:tcBorders>
          </w:tcPr>
          <w:p w14:paraId="49AE34E1" w14:textId="77777777" w:rsidR="003A3B43" w:rsidRPr="00C02BD9" w:rsidRDefault="003A3B43" w:rsidP="00D46445">
            <w:pPr>
              <w:pStyle w:val="TableParagraph"/>
              <w:spacing w:before="80" w:after="80"/>
              <w:ind w:left="0"/>
              <w:jc w:val="both"/>
              <w:rPr>
                <w:sz w:val="19"/>
                <w:szCs w:val="19"/>
                <w:lang w:val="cs-CZ"/>
              </w:rPr>
            </w:pPr>
            <w:r w:rsidRPr="0070689C">
              <w:rPr>
                <w:sz w:val="19"/>
                <w:szCs w:val="19"/>
                <w:lang w:val="cs-CZ"/>
              </w:rPr>
              <w:t xml:space="preserve">Počet obhájených prací, které vyučující vedl v období 2014 – 2018: </w:t>
            </w:r>
            <w:r w:rsidRPr="0070689C">
              <w:rPr>
                <w:b/>
                <w:sz w:val="19"/>
                <w:szCs w:val="19"/>
                <w:lang w:val="cs-CZ"/>
              </w:rPr>
              <w:t>5</w:t>
            </w:r>
            <w:r w:rsidRPr="0070689C">
              <w:rPr>
                <w:sz w:val="19"/>
                <w:szCs w:val="19"/>
                <w:lang w:val="cs-CZ"/>
              </w:rPr>
              <w:t xml:space="preserve"> DP, </w:t>
            </w:r>
            <w:r w:rsidR="00D46445" w:rsidRPr="0070689C">
              <w:rPr>
                <w:b/>
                <w:sz w:val="19"/>
                <w:szCs w:val="19"/>
                <w:lang w:val="cs-CZ"/>
              </w:rPr>
              <w:t>4</w:t>
            </w:r>
            <w:r w:rsidRPr="0070689C">
              <w:rPr>
                <w:sz w:val="19"/>
                <w:szCs w:val="19"/>
                <w:lang w:val="cs-CZ"/>
              </w:rPr>
              <w:t xml:space="preserve"> DisP.</w:t>
            </w:r>
          </w:p>
        </w:tc>
      </w:tr>
      <w:tr w:rsidR="000D16A3" w14:paraId="725BDEA3" w14:textId="77777777" w:rsidTr="00D0495B">
        <w:trPr>
          <w:cantSplit/>
        </w:trPr>
        <w:tc>
          <w:tcPr>
            <w:tcW w:w="3389"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28598DF2" w14:textId="77777777" w:rsidR="003A3B43" w:rsidRPr="0070689C" w:rsidRDefault="003A3B43" w:rsidP="000800E4">
            <w:pPr>
              <w:jc w:val="both"/>
              <w:rPr>
                <w:sz w:val="19"/>
                <w:szCs w:val="19"/>
              </w:rPr>
            </w:pPr>
            <w:r w:rsidRPr="0070689C">
              <w:rPr>
                <w:b/>
                <w:sz w:val="19"/>
                <w:szCs w:val="19"/>
              </w:rPr>
              <w:t xml:space="preserve">Obor habilitačního řízení </w:t>
            </w:r>
          </w:p>
        </w:tc>
        <w:tc>
          <w:tcPr>
            <w:tcW w:w="2124"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0EA74872" w14:textId="77777777" w:rsidR="003A3B43" w:rsidRPr="0070689C" w:rsidRDefault="003A3B43" w:rsidP="000800E4">
            <w:pPr>
              <w:jc w:val="both"/>
              <w:rPr>
                <w:sz w:val="19"/>
                <w:szCs w:val="19"/>
              </w:rPr>
            </w:pPr>
            <w:r w:rsidRPr="0070689C">
              <w:rPr>
                <w:b/>
                <w:sz w:val="19"/>
                <w:szCs w:val="19"/>
              </w:rPr>
              <w:t>Rok udělení hodnosti</w:t>
            </w:r>
          </w:p>
        </w:tc>
        <w:tc>
          <w:tcPr>
            <w:tcW w:w="2121" w:type="dxa"/>
            <w:gridSpan w:val="10"/>
            <w:tcBorders>
              <w:top w:val="single" w:sz="4" w:space="0" w:color="auto"/>
              <w:left w:val="single" w:sz="4" w:space="0" w:color="auto"/>
              <w:bottom w:val="single" w:sz="4" w:space="0" w:color="auto"/>
              <w:right w:val="single" w:sz="12" w:space="0" w:color="auto"/>
            </w:tcBorders>
            <w:shd w:val="clear" w:color="auto" w:fill="F7CAAC"/>
            <w:hideMark/>
          </w:tcPr>
          <w:p w14:paraId="4292F47D" w14:textId="77777777" w:rsidR="003A3B43" w:rsidRPr="0070689C" w:rsidRDefault="003A3B43" w:rsidP="000800E4">
            <w:pPr>
              <w:jc w:val="both"/>
              <w:rPr>
                <w:sz w:val="19"/>
                <w:szCs w:val="19"/>
              </w:rPr>
            </w:pPr>
            <w:r w:rsidRPr="0070689C">
              <w:rPr>
                <w:b/>
                <w:sz w:val="19"/>
                <w:szCs w:val="19"/>
              </w:rPr>
              <w:t>Řízení konáno na VŠ</w:t>
            </w:r>
          </w:p>
        </w:tc>
        <w:tc>
          <w:tcPr>
            <w:tcW w:w="2428" w:type="dxa"/>
            <w:gridSpan w:val="11"/>
            <w:tcBorders>
              <w:top w:val="single" w:sz="4" w:space="0" w:color="auto"/>
              <w:left w:val="single" w:sz="12" w:space="0" w:color="auto"/>
              <w:bottom w:val="single" w:sz="4" w:space="0" w:color="auto"/>
              <w:right w:val="single" w:sz="4" w:space="0" w:color="auto"/>
            </w:tcBorders>
            <w:shd w:val="clear" w:color="auto" w:fill="F7CAAC"/>
            <w:hideMark/>
          </w:tcPr>
          <w:p w14:paraId="1ABA264C" w14:textId="77777777" w:rsidR="003A3B43" w:rsidRPr="0070689C" w:rsidRDefault="003A3B43" w:rsidP="000800E4">
            <w:pPr>
              <w:jc w:val="both"/>
              <w:rPr>
                <w:b/>
                <w:sz w:val="19"/>
                <w:szCs w:val="19"/>
              </w:rPr>
            </w:pPr>
            <w:r w:rsidRPr="0070689C">
              <w:rPr>
                <w:b/>
                <w:sz w:val="19"/>
                <w:szCs w:val="19"/>
              </w:rPr>
              <w:t>Ohlasy publikací</w:t>
            </w:r>
          </w:p>
        </w:tc>
      </w:tr>
      <w:tr w:rsidR="000D16A3" w14:paraId="70E7AAD2" w14:textId="77777777" w:rsidTr="00D0495B">
        <w:trPr>
          <w:cantSplit/>
        </w:trPr>
        <w:tc>
          <w:tcPr>
            <w:tcW w:w="3389" w:type="dxa"/>
            <w:gridSpan w:val="9"/>
            <w:tcBorders>
              <w:top w:val="single" w:sz="4" w:space="0" w:color="auto"/>
              <w:left w:val="single" w:sz="4" w:space="0" w:color="auto"/>
              <w:bottom w:val="single" w:sz="4" w:space="0" w:color="auto"/>
              <w:right w:val="single" w:sz="4" w:space="0" w:color="auto"/>
            </w:tcBorders>
          </w:tcPr>
          <w:p w14:paraId="497919C9" w14:textId="77777777" w:rsidR="003A3B43" w:rsidRPr="0070689C" w:rsidRDefault="003A3B43" w:rsidP="000800E4">
            <w:pPr>
              <w:pStyle w:val="western"/>
              <w:spacing w:before="40" w:beforeAutospacing="0" w:after="40" w:line="240" w:lineRule="auto"/>
              <w:rPr>
                <w:sz w:val="19"/>
                <w:szCs w:val="19"/>
              </w:rPr>
            </w:pPr>
            <w:r w:rsidRPr="0070689C">
              <w:rPr>
                <w:sz w:val="19"/>
                <w:szCs w:val="19"/>
              </w:rPr>
              <w:t>Technologie makromolekulárních látek</w:t>
            </w:r>
          </w:p>
        </w:tc>
        <w:tc>
          <w:tcPr>
            <w:tcW w:w="2124" w:type="dxa"/>
            <w:gridSpan w:val="7"/>
            <w:tcBorders>
              <w:top w:val="single" w:sz="4" w:space="0" w:color="auto"/>
              <w:left w:val="single" w:sz="4" w:space="0" w:color="auto"/>
              <w:bottom w:val="single" w:sz="4" w:space="0" w:color="auto"/>
              <w:right w:val="single" w:sz="4" w:space="0" w:color="auto"/>
            </w:tcBorders>
          </w:tcPr>
          <w:p w14:paraId="45DF168D" w14:textId="77777777" w:rsidR="003A3B43" w:rsidRPr="0070689C" w:rsidRDefault="003A3B43" w:rsidP="000800E4">
            <w:pPr>
              <w:pStyle w:val="western"/>
              <w:spacing w:before="40" w:beforeAutospacing="0" w:after="40" w:line="240" w:lineRule="auto"/>
              <w:rPr>
                <w:sz w:val="19"/>
                <w:szCs w:val="19"/>
              </w:rPr>
            </w:pPr>
            <w:r w:rsidRPr="0070689C">
              <w:rPr>
                <w:sz w:val="19"/>
                <w:szCs w:val="19"/>
              </w:rPr>
              <w:t>2011</w:t>
            </w:r>
          </w:p>
        </w:tc>
        <w:tc>
          <w:tcPr>
            <w:tcW w:w="2121" w:type="dxa"/>
            <w:gridSpan w:val="10"/>
            <w:tcBorders>
              <w:top w:val="single" w:sz="4" w:space="0" w:color="auto"/>
              <w:left w:val="single" w:sz="4" w:space="0" w:color="auto"/>
              <w:bottom w:val="single" w:sz="4" w:space="0" w:color="auto"/>
              <w:right w:val="single" w:sz="12" w:space="0" w:color="auto"/>
            </w:tcBorders>
          </w:tcPr>
          <w:p w14:paraId="1A70F398" w14:textId="77777777" w:rsidR="003A3B43" w:rsidRPr="0070689C" w:rsidRDefault="003A3B43" w:rsidP="000800E4">
            <w:pPr>
              <w:pStyle w:val="western"/>
              <w:spacing w:before="40" w:beforeAutospacing="0" w:after="40" w:line="240" w:lineRule="auto"/>
              <w:rPr>
                <w:sz w:val="19"/>
                <w:szCs w:val="19"/>
              </w:rPr>
            </w:pPr>
            <w:r w:rsidRPr="0070689C">
              <w:rPr>
                <w:sz w:val="19"/>
                <w:szCs w:val="19"/>
              </w:rPr>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7A3DD5EC" w14:textId="77777777" w:rsidR="003A3B43" w:rsidRPr="0070689C" w:rsidRDefault="003A3B43" w:rsidP="000800E4">
            <w:pPr>
              <w:jc w:val="both"/>
              <w:rPr>
                <w:sz w:val="19"/>
                <w:szCs w:val="19"/>
              </w:rPr>
            </w:pPr>
            <w:r w:rsidRPr="0070689C">
              <w:rPr>
                <w:b/>
                <w:sz w:val="19"/>
                <w:szCs w:val="19"/>
              </w:rPr>
              <w:t>WOS</w:t>
            </w:r>
          </w:p>
        </w:tc>
        <w:tc>
          <w:tcPr>
            <w:tcW w:w="85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144B86B" w14:textId="77777777" w:rsidR="003A3B43" w:rsidRPr="0070689C" w:rsidRDefault="003A3B43" w:rsidP="000800E4">
            <w:pPr>
              <w:jc w:val="both"/>
              <w:rPr>
                <w:sz w:val="19"/>
                <w:szCs w:val="19"/>
              </w:rPr>
            </w:pPr>
            <w:r w:rsidRPr="0070689C">
              <w:rPr>
                <w:b/>
                <w:sz w:val="19"/>
                <w:szCs w:val="19"/>
              </w:rPr>
              <w:t>Scopus</w:t>
            </w:r>
          </w:p>
        </w:tc>
        <w:tc>
          <w:tcPr>
            <w:tcW w:w="861"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463BA1D" w14:textId="77777777" w:rsidR="003A3B43" w:rsidRPr="0070689C" w:rsidRDefault="003A3B43" w:rsidP="000800E4">
            <w:pPr>
              <w:jc w:val="both"/>
              <w:rPr>
                <w:sz w:val="19"/>
                <w:szCs w:val="19"/>
              </w:rPr>
            </w:pPr>
            <w:r w:rsidRPr="0070689C">
              <w:rPr>
                <w:b/>
                <w:sz w:val="19"/>
                <w:szCs w:val="19"/>
              </w:rPr>
              <w:t>ostatní</w:t>
            </w:r>
          </w:p>
        </w:tc>
      </w:tr>
      <w:tr w:rsidR="000D16A3" w:rsidRPr="002856CE" w14:paraId="739603A8" w14:textId="77777777" w:rsidTr="00D0495B">
        <w:trPr>
          <w:cantSplit/>
          <w:trHeight w:val="70"/>
        </w:trPr>
        <w:tc>
          <w:tcPr>
            <w:tcW w:w="3389"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029134A7" w14:textId="77777777" w:rsidR="003A3B43" w:rsidRPr="0070689C" w:rsidRDefault="003A3B43" w:rsidP="000800E4">
            <w:pPr>
              <w:jc w:val="both"/>
              <w:rPr>
                <w:sz w:val="19"/>
                <w:szCs w:val="19"/>
              </w:rPr>
            </w:pPr>
            <w:r w:rsidRPr="0070689C">
              <w:rPr>
                <w:b/>
                <w:sz w:val="19"/>
                <w:szCs w:val="19"/>
              </w:rPr>
              <w:t>Obor jmenovacího řízení</w:t>
            </w:r>
          </w:p>
        </w:tc>
        <w:tc>
          <w:tcPr>
            <w:tcW w:w="2124"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179D8F9C" w14:textId="77777777" w:rsidR="003A3B43" w:rsidRPr="0070689C" w:rsidRDefault="003A3B43" w:rsidP="000800E4">
            <w:pPr>
              <w:jc w:val="both"/>
              <w:rPr>
                <w:sz w:val="19"/>
                <w:szCs w:val="19"/>
              </w:rPr>
            </w:pPr>
            <w:r w:rsidRPr="0070689C">
              <w:rPr>
                <w:b/>
                <w:sz w:val="19"/>
                <w:szCs w:val="19"/>
              </w:rPr>
              <w:t>Rok udělení hodnosti</w:t>
            </w:r>
          </w:p>
        </w:tc>
        <w:tc>
          <w:tcPr>
            <w:tcW w:w="2121" w:type="dxa"/>
            <w:gridSpan w:val="10"/>
            <w:tcBorders>
              <w:top w:val="single" w:sz="4" w:space="0" w:color="auto"/>
              <w:left w:val="single" w:sz="4" w:space="0" w:color="auto"/>
              <w:bottom w:val="single" w:sz="4" w:space="0" w:color="auto"/>
              <w:right w:val="single" w:sz="12" w:space="0" w:color="auto"/>
            </w:tcBorders>
            <w:shd w:val="clear" w:color="auto" w:fill="F7CAAC"/>
            <w:hideMark/>
          </w:tcPr>
          <w:p w14:paraId="129B1C35" w14:textId="77777777" w:rsidR="003A3B43" w:rsidRPr="0070689C" w:rsidRDefault="003A3B43" w:rsidP="000800E4">
            <w:pPr>
              <w:jc w:val="both"/>
              <w:rPr>
                <w:sz w:val="19"/>
                <w:szCs w:val="19"/>
              </w:rPr>
            </w:pPr>
            <w:r w:rsidRPr="0070689C">
              <w:rPr>
                <w:b/>
                <w:sz w:val="19"/>
                <w:szCs w:val="19"/>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6395E123" w14:textId="11BCC051" w:rsidR="003A3B43" w:rsidRPr="0070689C" w:rsidRDefault="003A3B43" w:rsidP="00F97492">
            <w:pPr>
              <w:pStyle w:val="western"/>
              <w:spacing w:before="40" w:beforeAutospacing="0" w:line="240" w:lineRule="auto"/>
              <w:ind w:left="57" w:right="57"/>
              <w:rPr>
                <w:b/>
                <w:sz w:val="19"/>
                <w:szCs w:val="19"/>
                <w:highlight w:val="green"/>
              </w:rPr>
            </w:pPr>
            <w:r w:rsidRPr="0070689C">
              <w:rPr>
                <w:b/>
                <w:sz w:val="19"/>
                <w:szCs w:val="19"/>
              </w:rPr>
              <w:t>6</w:t>
            </w:r>
            <w:r w:rsidR="00484E4D" w:rsidRPr="0070689C">
              <w:rPr>
                <w:b/>
                <w:sz w:val="19"/>
                <w:szCs w:val="19"/>
              </w:rPr>
              <w:t>24</w:t>
            </w:r>
          </w:p>
        </w:tc>
        <w:tc>
          <w:tcPr>
            <w:tcW w:w="858" w:type="dxa"/>
            <w:gridSpan w:val="4"/>
            <w:vMerge w:val="restart"/>
            <w:tcBorders>
              <w:top w:val="single" w:sz="4" w:space="0" w:color="auto"/>
              <w:left w:val="single" w:sz="4" w:space="0" w:color="auto"/>
              <w:bottom w:val="single" w:sz="4" w:space="0" w:color="auto"/>
              <w:right w:val="single" w:sz="4" w:space="0" w:color="auto"/>
            </w:tcBorders>
          </w:tcPr>
          <w:p w14:paraId="07EAEB49" w14:textId="2DA11FA4" w:rsidR="003A3B43" w:rsidRPr="0070689C" w:rsidRDefault="00484E4D" w:rsidP="000800E4">
            <w:pPr>
              <w:pStyle w:val="western"/>
              <w:spacing w:before="40" w:beforeAutospacing="0" w:line="240" w:lineRule="auto"/>
              <w:ind w:left="57" w:right="57"/>
              <w:rPr>
                <w:b/>
                <w:sz w:val="19"/>
                <w:szCs w:val="19"/>
                <w:highlight w:val="green"/>
              </w:rPr>
            </w:pPr>
            <w:r w:rsidRPr="0070689C">
              <w:rPr>
                <w:b/>
                <w:sz w:val="19"/>
                <w:szCs w:val="19"/>
              </w:rPr>
              <w:t>720</w:t>
            </w:r>
          </w:p>
        </w:tc>
        <w:tc>
          <w:tcPr>
            <w:tcW w:w="861" w:type="dxa"/>
            <w:gridSpan w:val="4"/>
            <w:vMerge w:val="restart"/>
            <w:tcBorders>
              <w:top w:val="single" w:sz="4" w:space="0" w:color="auto"/>
              <w:left w:val="single" w:sz="4" w:space="0" w:color="auto"/>
              <w:bottom w:val="single" w:sz="4" w:space="0" w:color="auto"/>
              <w:right w:val="single" w:sz="4" w:space="0" w:color="auto"/>
            </w:tcBorders>
          </w:tcPr>
          <w:p w14:paraId="5A5114C1" w14:textId="77777777" w:rsidR="003A3B43" w:rsidRPr="0070689C" w:rsidRDefault="003A3B43" w:rsidP="000800E4">
            <w:pPr>
              <w:pStyle w:val="western"/>
              <w:spacing w:before="40" w:beforeAutospacing="0" w:line="240" w:lineRule="auto"/>
              <w:ind w:left="57" w:right="57"/>
              <w:rPr>
                <w:b/>
                <w:sz w:val="19"/>
                <w:szCs w:val="19"/>
              </w:rPr>
            </w:pPr>
            <w:r w:rsidRPr="0070689C">
              <w:rPr>
                <w:b/>
                <w:sz w:val="19"/>
                <w:szCs w:val="19"/>
              </w:rPr>
              <w:t>neevid.</w:t>
            </w:r>
          </w:p>
        </w:tc>
      </w:tr>
      <w:tr w:rsidR="000D16A3" w14:paraId="1FF912B2" w14:textId="77777777" w:rsidTr="00D0495B">
        <w:trPr>
          <w:trHeight w:val="205"/>
        </w:trPr>
        <w:tc>
          <w:tcPr>
            <w:tcW w:w="3389" w:type="dxa"/>
            <w:gridSpan w:val="9"/>
            <w:tcBorders>
              <w:top w:val="single" w:sz="4" w:space="0" w:color="auto"/>
              <w:left w:val="single" w:sz="4" w:space="0" w:color="auto"/>
              <w:bottom w:val="single" w:sz="4" w:space="0" w:color="auto"/>
              <w:right w:val="single" w:sz="4" w:space="0" w:color="auto"/>
            </w:tcBorders>
          </w:tcPr>
          <w:p w14:paraId="5D17322D" w14:textId="77777777" w:rsidR="003A3B43" w:rsidRPr="0070689C" w:rsidRDefault="003A3B43" w:rsidP="000D16A3">
            <w:pPr>
              <w:pStyle w:val="western"/>
              <w:autoSpaceDE w:val="0"/>
              <w:autoSpaceDN w:val="0"/>
              <w:spacing w:before="40" w:beforeAutospacing="0" w:after="40" w:line="240" w:lineRule="auto"/>
              <w:rPr>
                <w:sz w:val="19"/>
                <w:szCs w:val="19"/>
                <w:lang w:val="en-US" w:eastAsia="en-US"/>
              </w:rPr>
            </w:pPr>
            <w:r w:rsidRPr="0070689C">
              <w:rPr>
                <w:sz w:val="19"/>
                <w:szCs w:val="19"/>
                <w:lang w:val="en-US" w:eastAsia="en-US"/>
              </w:rPr>
              <w:t>Technologie organických látek</w:t>
            </w:r>
          </w:p>
        </w:tc>
        <w:tc>
          <w:tcPr>
            <w:tcW w:w="2124" w:type="dxa"/>
            <w:gridSpan w:val="7"/>
            <w:tcBorders>
              <w:top w:val="single" w:sz="4" w:space="0" w:color="auto"/>
              <w:left w:val="single" w:sz="4" w:space="0" w:color="auto"/>
              <w:bottom w:val="single" w:sz="4" w:space="0" w:color="auto"/>
              <w:right w:val="single" w:sz="4" w:space="0" w:color="auto"/>
            </w:tcBorders>
          </w:tcPr>
          <w:p w14:paraId="5DECC2C9" w14:textId="77777777" w:rsidR="003A3B43" w:rsidRPr="0070689C" w:rsidRDefault="003A3B43" w:rsidP="000800E4">
            <w:pPr>
              <w:pStyle w:val="western"/>
              <w:autoSpaceDE w:val="0"/>
              <w:autoSpaceDN w:val="0"/>
              <w:spacing w:before="40" w:beforeAutospacing="0" w:after="40" w:line="240" w:lineRule="auto"/>
              <w:rPr>
                <w:sz w:val="19"/>
                <w:szCs w:val="19"/>
                <w:lang w:val="en-US" w:eastAsia="en-US"/>
              </w:rPr>
            </w:pPr>
            <w:r w:rsidRPr="0070689C">
              <w:rPr>
                <w:sz w:val="19"/>
                <w:szCs w:val="19"/>
                <w:lang w:val="en-US" w:eastAsia="en-US"/>
              </w:rPr>
              <w:t>2017</w:t>
            </w:r>
          </w:p>
        </w:tc>
        <w:tc>
          <w:tcPr>
            <w:tcW w:w="2121" w:type="dxa"/>
            <w:gridSpan w:val="10"/>
            <w:tcBorders>
              <w:top w:val="single" w:sz="4" w:space="0" w:color="auto"/>
              <w:left w:val="single" w:sz="4" w:space="0" w:color="auto"/>
              <w:bottom w:val="single" w:sz="4" w:space="0" w:color="auto"/>
              <w:right w:val="single" w:sz="12" w:space="0" w:color="auto"/>
            </w:tcBorders>
          </w:tcPr>
          <w:p w14:paraId="5EF97C13" w14:textId="77777777" w:rsidR="003A3B43" w:rsidRPr="0070689C" w:rsidRDefault="003A3B43" w:rsidP="000800E4">
            <w:pPr>
              <w:pStyle w:val="western"/>
              <w:autoSpaceDE w:val="0"/>
              <w:autoSpaceDN w:val="0"/>
              <w:spacing w:before="40" w:beforeAutospacing="0" w:after="40" w:line="240" w:lineRule="auto"/>
              <w:rPr>
                <w:sz w:val="19"/>
                <w:szCs w:val="19"/>
                <w:lang w:val="en-US" w:eastAsia="en-US"/>
              </w:rPr>
            </w:pPr>
            <w:r w:rsidRPr="0070689C">
              <w:rPr>
                <w:sz w:val="19"/>
                <w:szCs w:val="19"/>
                <w:lang w:val="en-US" w:eastAsia="en-US"/>
              </w:rPr>
              <w:t>UPa Pardubice</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2419C3B0" w14:textId="77777777" w:rsidR="003A3B43" w:rsidRPr="0070689C" w:rsidRDefault="003A3B43" w:rsidP="000800E4">
            <w:pPr>
              <w:rPr>
                <w:b/>
                <w:sz w:val="19"/>
                <w:szCs w:val="19"/>
              </w:rPr>
            </w:pPr>
          </w:p>
        </w:tc>
        <w:tc>
          <w:tcPr>
            <w:tcW w:w="858" w:type="dxa"/>
            <w:gridSpan w:val="4"/>
            <w:vMerge/>
            <w:tcBorders>
              <w:top w:val="single" w:sz="4" w:space="0" w:color="auto"/>
              <w:left w:val="single" w:sz="4" w:space="0" w:color="auto"/>
              <w:bottom w:val="single" w:sz="4" w:space="0" w:color="auto"/>
              <w:right w:val="single" w:sz="4" w:space="0" w:color="auto"/>
            </w:tcBorders>
            <w:vAlign w:val="center"/>
            <w:hideMark/>
          </w:tcPr>
          <w:p w14:paraId="0B75082A" w14:textId="77777777" w:rsidR="003A3B43" w:rsidRPr="0070689C" w:rsidRDefault="003A3B43" w:rsidP="000800E4">
            <w:pPr>
              <w:rPr>
                <w:b/>
                <w:sz w:val="19"/>
                <w:szCs w:val="19"/>
              </w:rPr>
            </w:pPr>
          </w:p>
        </w:tc>
        <w:tc>
          <w:tcPr>
            <w:tcW w:w="861" w:type="dxa"/>
            <w:gridSpan w:val="4"/>
            <w:vMerge/>
            <w:tcBorders>
              <w:top w:val="single" w:sz="4" w:space="0" w:color="auto"/>
              <w:left w:val="single" w:sz="4" w:space="0" w:color="auto"/>
              <w:bottom w:val="single" w:sz="4" w:space="0" w:color="auto"/>
              <w:right w:val="single" w:sz="4" w:space="0" w:color="auto"/>
            </w:tcBorders>
            <w:vAlign w:val="center"/>
            <w:hideMark/>
          </w:tcPr>
          <w:p w14:paraId="23C6E2D7" w14:textId="77777777" w:rsidR="003A3B43" w:rsidRPr="0070689C" w:rsidRDefault="003A3B43" w:rsidP="000800E4">
            <w:pPr>
              <w:rPr>
                <w:b/>
                <w:sz w:val="19"/>
                <w:szCs w:val="19"/>
              </w:rPr>
            </w:pPr>
          </w:p>
        </w:tc>
      </w:tr>
      <w:tr w:rsidR="003A3B43" w14:paraId="3EC652BB" w14:textId="77777777" w:rsidTr="00D0495B">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314F002C" w14:textId="77777777" w:rsidR="003A3B43" w:rsidRPr="0070689C" w:rsidRDefault="003A3B43" w:rsidP="000800E4">
            <w:pPr>
              <w:jc w:val="both"/>
              <w:rPr>
                <w:b/>
                <w:sz w:val="19"/>
                <w:szCs w:val="19"/>
              </w:rPr>
            </w:pPr>
            <w:r w:rsidRPr="0070689C">
              <w:rPr>
                <w:b/>
                <w:sz w:val="19"/>
                <w:szCs w:val="19"/>
              </w:rPr>
              <w:t xml:space="preserve">Přehled o nejvýznamnější publikační a další tvůrčí činnosti nebo další profesní činnosti u odborníků z praxe vztahující se k zabezpečovaným předmětům </w:t>
            </w:r>
          </w:p>
        </w:tc>
      </w:tr>
      <w:tr w:rsidR="003A3B43" w14:paraId="49AB15C0" w14:textId="77777777" w:rsidTr="00D0495B">
        <w:trPr>
          <w:trHeight w:val="2347"/>
        </w:trPr>
        <w:tc>
          <w:tcPr>
            <w:tcW w:w="10062" w:type="dxa"/>
            <w:gridSpan w:val="37"/>
            <w:tcBorders>
              <w:top w:val="single" w:sz="4" w:space="0" w:color="auto"/>
              <w:left w:val="single" w:sz="4" w:space="0" w:color="auto"/>
              <w:bottom w:val="single" w:sz="4" w:space="0" w:color="auto"/>
              <w:right w:val="single" w:sz="4" w:space="0" w:color="auto"/>
            </w:tcBorders>
          </w:tcPr>
          <w:p w14:paraId="596092FE" w14:textId="77777777" w:rsidR="003A3B43" w:rsidRPr="0070689C" w:rsidRDefault="003A3B43" w:rsidP="000800E4">
            <w:pPr>
              <w:spacing w:before="80" w:after="80"/>
              <w:jc w:val="both"/>
              <w:rPr>
                <w:rFonts w:cs="Cambria"/>
                <w:sz w:val="19"/>
                <w:szCs w:val="19"/>
              </w:rPr>
            </w:pPr>
            <w:r w:rsidRPr="0070689C">
              <w:rPr>
                <w:sz w:val="19"/>
                <w:szCs w:val="19"/>
              </w:rPr>
              <w:t xml:space="preserve">HOLČAPKOVÁ, P., HURAJOVÁ, A., KUCHARCZYK, P., BAŽANT, P., PLACHÝ, T., MISKOLCZI, N., </w:t>
            </w:r>
            <w:r w:rsidRPr="0070689C">
              <w:rPr>
                <w:b/>
                <w:sz w:val="19"/>
                <w:szCs w:val="19"/>
              </w:rPr>
              <w:t>SEDLAŘÍK, V. (25%)</w:t>
            </w:r>
            <w:r w:rsidRPr="0070689C">
              <w:rPr>
                <w:sz w:val="19"/>
                <w:szCs w:val="19"/>
              </w:rPr>
              <w:t xml:space="preserve">: Effect of </w:t>
            </w:r>
            <w:proofErr w:type="gramStart"/>
            <w:r w:rsidRPr="0070689C">
              <w:rPr>
                <w:sz w:val="19"/>
                <w:szCs w:val="19"/>
              </w:rPr>
              <w:t>polyethylene</w:t>
            </w:r>
            <w:proofErr w:type="gramEnd"/>
            <w:r w:rsidRPr="0070689C">
              <w:rPr>
                <w:sz w:val="19"/>
                <w:szCs w:val="19"/>
              </w:rPr>
              <w:t xml:space="preserve"> glycol plasticizer on long-term antibacterial activity and the release profile of bacteriocin nisin from polylactide blends. </w:t>
            </w:r>
            <w:r w:rsidRPr="0070689C">
              <w:rPr>
                <w:i/>
                <w:sz w:val="19"/>
                <w:szCs w:val="19"/>
              </w:rPr>
              <w:t>Polymers for Advanced Technologies</w:t>
            </w:r>
            <w:r w:rsidRPr="0070689C">
              <w:rPr>
                <w:sz w:val="19"/>
                <w:szCs w:val="19"/>
              </w:rPr>
              <w:t xml:space="preserve"> 29, 8, </w:t>
            </w:r>
            <w:r w:rsidRPr="0070689C">
              <w:rPr>
                <w:b/>
                <w:sz w:val="19"/>
                <w:szCs w:val="19"/>
              </w:rPr>
              <w:t>2018</w:t>
            </w:r>
            <w:r w:rsidRPr="0070689C">
              <w:rPr>
                <w:sz w:val="19"/>
                <w:szCs w:val="19"/>
              </w:rPr>
              <w:t>. DOI 10.1002/pat.4336.</w:t>
            </w:r>
          </w:p>
          <w:p w14:paraId="68F409EA" w14:textId="77777777" w:rsidR="003A3B43" w:rsidRPr="0070689C" w:rsidRDefault="003A3B43" w:rsidP="000800E4">
            <w:pPr>
              <w:spacing w:before="80" w:after="80"/>
              <w:jc w:val="both"/>
              <w:rPr>
                <w:rFonts w:cs="Cambria"/>
                <w:sz w:val="19"/>
                <w:szCs w:val="19"/>
              </w:rPr>
            </w:pPr>
            <w:r w:rsidRPr="0070689C">
              <w:rPr>
                <w:rFonts w:cs="Cambria"/>
                <w:sz w:val="19"/>
                <w:szCs w:val="19"/>
              </w:rPr>
              <w:t xml:space="preserve">KUCHARCZYK, P., ZEDNÍK, J., HUMPOLÍČEK, P., CAPÁKOVÁ, Z., </w:t>
            </w:r>
            <w:r w:rsidRPr="0070689C">
              <w:rPr>
                <w:rFonts w:cs="Cambria"/>
                <w:b/>
                <w:sz w:val="19"/>
                <w:szCs w:val="19"/>
              </w:rPr>
              <w:t>SEDLAŘÍK, V. (20%)</w:t>
            </w:r>
            <w:r w:rsidRPr="0070689C">
              <w:rPr>
                <w:rFonts w:cs="Cambria"/>
                <w:sz w:val="19"/>
                <w:szCs w:val="19"/>
              </w:rPr>
              <w:t xml:space="preserve">: Versatile synthesis of comb-shaped </w:t>
            </w:r>
            <w:proofErr w:type="gramStart"/>
            <w:r w:rsidRPr="0070689C">
              <w:rPr>
                <w:rFonts w:cs="Cambria"/>
                <w:sz w:val="19"/>
                <w:szCs w:val="19"/>
              </w:rPr>
              <w:t>poly(lactic</w:t>
            </w:r>
            <w:proofErr w:type="gramEnd"/>
            <w:r w:rsidRPr="0070689C">
              <w:rPr>
                <w:rFonts w:cs="Cambria"/>
                <w:sz w:val="19"/>
                <w:szCs w:val="19"/>
              </w:rPr>
              <w:t xml:space="preserve"> acid) copolymers with poly(acrylic acid)-based backbones and carboxylic acid end groups. </w:t>
            </w:r>
            <w:r w:rsidRPr="0070689C">
              <w:rPr>
                <w:rFonts w:cs="Cambria"/>
                <w:i/>
                <w:sz w:val="19"/>
                <w:szCs w:val="19"/>
              </w:rPr>
              <w:t>Reactive and Functional Polymers</w:t>
            </w:r>
            <w:r w:rsidRPr="0070689C">
              <w:rPr>
                <w:rFonts w:cs="Cambria"/>
                <w:sz w:val="19"/>
                <w:szCs w:val="19"/>
              </w:rPr>
              <w:t xml:space="preserve"> 111, 79-87, </w:t>
            </w:r>
            <w:r w:rsidRPr="0070689C">
              <w:rPr>
                <w:rFonts w:cs="Cambria"/>
                <w:b/>
                <w:sz w:val="19"/>
                <w:szCs w:val="19"/>
              </w:rPr>
              <w:t>2017</w:t>
            </w:r>
            <w:r w:rsidRPr="0070689C">
              <w:rPr>
                <w:rFonts w:cs="Cambria"/>
                <w:sz w:val="19"/>
                <w:szCs w:val="19"/>
              </w:rPr>
              <w:t>. DOI 10.1016/j.reactfunctpolym.2016.12.012.</w:t>
            </w:r>
          </w:p>
          <w:p w14:paraId="752D4892" w14:textId="77777777" w:rsidR="003A3B43" w:rsidRPr="0070689C" w:rsidRDefault="003A3B43" w:rsidP="000800E4">
            <w:pPr>
              <w:spacing w:before="80" w:after="80"/>
              <w:jc w:val="both"/>
              <w:rPr>
                <w:rFonts w:cs="Cambria"/>
                <w:sz w:val="19"/>
                <w:szCs w:val="19"/>
              </w:rPr>
            </w:pPr>
            <w:r w:rsidRPr="0070689C">
              <w:rPr>
                <w:rFonts w:cs="Cambria"/>
                <w:sz w:val="19"/>
                <w:szCs w:val="19"/>
              </w:rPr>
              <w:t xml:space="preserve">KUCHARCZYK, P., PAVELKOVÁ, A., STLOUKAL, P., </w:t>
            </w:r>
            <w:r w:rsidRPr="0070689C">
              <w:rPr>
                <w:rFonts w:cs="Cambria"/>
                <w:b/>
                <w:sz w:val="19"/>
                <w:szCs w:val="19"/>
              </w:rPr>
              <w:t>SEDLAŘÍK, V. (15%)</w:t>
            </w:r>
            <w:r w:rsidRPr="0070689C">
              <w:rPr>
                <w:rFonts w:cs="Cambria"/>
                <w:sz w:val="19"/>
                <w:szCs w:val="19"/>
              </w:rPr>
              <w:t>:</w:t>
            </w:r>
            <w:r w:rsidRPr="0070689C">
              <w:rPr>
                <w:rFonts w:cs="Cambria"/>
                <w:b/>
                <w:sz w:val="19"/>
                <w:szCs w:val="19"/>
              </w:rPr>
              <w:t xml:space="preserve"> </w:t>
            </w:r>
            <w:r w:rsidRPr="0070689C">
              <w:rPr>
                <w:rFonts w:cs="Cambria"/>
                <w:sz w:val="19"/>
                <w:szCs w:val="19"/>
              </w:rPr>
              <w:t xml:space="preserve">Degradation behaviour of PLA-based polyesterurethanes under abiotic and biotic environments. </w:t>
            </w:r>
            <w:r w:rsidRPr="0070689C">
              <w:rPr>
                <w:rFonts w:cs="Cambria"/>
                <w:i/>
                <w:sz w:val="19"/>
                <w:szCs w:val="19"/>
              </w:rPr>
              <w:t>Polymer Degradation and Stability</w:t>
            </w:r>
            <w:r w:rsidRPr="0070689C">
              <w:rPr>
                <w:rFonts w:cs="Cambria"/>
                <w:sz w:val="19"/>
                <w:szCs w:val="19"/>
              </w:rPr>
              <w:t xml:space="preserve"> 129, 222-230, </w:t>
            </w:r>
            <w:r w:rsidRPr="0070689C">
              <w:rPr>
                <w:rFonts w:cs="Cambria"/>
                <w:b/>
                <w:sz w:val="19"/>
                <w:szCs w:val="19"/>
              </w:rPr>
              <w:t>2016</w:t>
            </w:r>
            <w:r w:rsidRPr="0070689C">
              <w:rPr>
                <w:rFonts w:cs="Cambria"/>
                <w:sz w:val="19"/>
                <w:szCs w:val="19"/>
              </w:rPr>
              <w:t>. DOI 10.1016/j.polymdegradstab.2016.04.019.</w:t>
            </w:r>
          </w:p>
          <w:p w14:paraId="6545FED3" w14:textId="09CA4EE3" w:rsidR="003A3B43" w:rsidRPr="0070689C" w:rsidRDefault="003A3B43" w:rsidP="000800E4">
            <w:pPr>
              <w:spacing w:before="80" w:after="80"/>
              <w:jc w:val="both"/>
              <w:rPr>
                <w:sz w:val="19"/>
                <w:szCs w:val="19"/>
              </w:rPr>
            </w:pPr>
            <w:r w:rsidRPr="0070689C">
              <w:rPr>
                <w:sz w:val="19"/>
                <w:szCs w:val="19"/>
              </w:rPr>
              <w:t>Di MA</w:t>
            </w:r>
            <w:r w:rsidR="003A11D1">
              <w:rPr>
                <w:sz w:val="19"/>
                <w:szCs w:val="19"/>
              </w:rPr>
              <w:t>RTINO, A., KUCHARCZYK, P., ZEDN</w:t>
            </w:r>
            <w:r w:rsidR="003A11D1" w:rsidRPr="0070689C">
              <w:rPr>
                <w:rFonts w:cs="Cambria"/>
                <w:sz w:val="19"/>
                <w:szCs w:val="19"/>
              </w:rPr>
              <w:t>Í</w:t>
            </w:r>
            <w:r w:rsidRPr="0070689C">
              <w:rPr>
                <w:sz w:val="19"/>
                <w:szCs w:val="19"/>
              </w:rPr>
              <w:t xml:space="preserve">K, J., </w:t>
            </w:r>
            <w:r w:rsidRPr="0070689C">
              <w:rPr>
                <w:b/>
                <w:sz w:val="19"/>
                <w:szCs w:val="19"/>
              </w:rPr>
              <w:t>SEDLAŘÍK, V. (30%)</w:t>
            </w:r>
            <w:r w:rsidRPr="0070689C">
              <w:rPr>
                <w:sz w:val="19"/>
                <w:szCs w:val="19"/>
              </w:rPr>
              <w:t>:</w:t>
            </w:r>
            <w:r w:rsidRPr="0070689C">
              <w:rPr>
                <w:b/>
                <w:sz w:val="19"/>
                <w:szCs w:val="19"/>
              </w:rPr>
              <w:t xml:space="preserve"> </w:t>
            </w:r>
            <w:r w:rsidRPr="0070689C">
              <w:rPr>
                <w:sz w:val="19"/>
                <w:szCs w:val="19"/>
              </w:rPr>
              <w:t xml:space="preserve">Chitosan grafted low molecular weight polylactic acid for protein encapsulation and burst effect reduction. </w:t>
            </w:r>
            <w:r w:rsidRPr="0070689C">
              <w:rPr>
                <w:i/>
                <w:sz w:val="19"/>
                <w:szCs w:val="19"/>
              </w:rPr>
              <w:t>International Journal of Pharmaceutics</w:t>
            </w:r>
            <w:r w:rsidRPr="0070689C">
              <w:rPr>
                <w:sz w:val="19"/>
                <w:szCs w:val="19"/>
              </w:rPr>
              <w:t xml:space="preserve"> 496(2), 912-921, </w:t>
            </w:r>
            <w:r w:rsidRPr="0070689C">
              <w:rPr>
                <w:b/>
                <w:sz w:val="19"/>
                <w:szCs w:val="19"/>
              </w:rPr>
              <w:t>2015</w:t>
            </w:r>
            <w:r w:rsidRPr="0070689C">
              <w:rPr>
                <w:sz w:val="19"/>
                <w:szCs w:val="19"/>
              </w:rPr>
              <w:t xml:space="preserve">. DOI 10.1016/j.ijpharm.2015.10.017. </w:t>
            </w:r>
          </w:p>
          <w:p w14:paraId="494DD32C" w14:textId="77777777" w:rsidR="003A3B43" w:rsidRPr="0070689C" w:rsidRDefault="003A3B43" w:rsidP="000800E4">
            <w:pPr>
              <w:spacing w:before="80" w:after="80"/>
              <w:jc w:val="both"/>
              <w:rPr>
                <w:b/>
                <w:sz w:val="19"/>
                <w:szCs w:val="19"/>
              </w:rPr>
            </w:pPr>
            <w:r w:rsidRPr="0070689C">
              <w:rPr>
                <w:sz w:val="19"/>
                <w:szCs w:val="19"/>
              </w:rPr>
              <w:t xml:space="preserve">Di MARTINO, A., </w:t>
            </w:r>
            <w:r w:rsidRPr="0070689C">
              <w:rPr>
                <w:b/>
                <w:sz w:val="19"/>
                <w:szCs w:val="19"/>
              </w:rPr>
              <w:t>SEDLAŘÍK, V. (50%)</w:t>
            </w:r>
            <w:r w:rsidRPr="0070689C">
              <w:rPr>
                <w:sz w:val="19"/>
                <w:szCs w:val="19"/>
              </w:rPr>
              <w:t xml:space="preserve">: Amphiphilic chitosan-grafted-functionalized polylactic acid based nanoparticles as a delivery system for doxorubicin and temozolomide co-therapy. </w:t>
            </w:r>
            <w:r w:rsidRPr="0070689C">
              <w:rPr>
                <w:i/>
                <w:sz w:val="19"/>
                <w:szCs w:val="19"/>
              </w:rPr>
              <w:t xml:space="preserve">International Journal of Pharmaceutics </w:t>
            </w:r>
            <w:r w:rsidRPr="0070689C">
              <w:rPr>
                <w:sz w:val="19"/>
                <w:szCs w:val="19"/>
              </w:rPr>
              <w:t xml:space="preserve">474(1-2), 134-145, </w:t>
            </w:r>
            <w:r w:rsidRPr="0070689C">
              <w:rPr>
                <w:b/>
                <w:sz w:val="19"/>
                <w:szCs w:val="19"/>
              </w:rPr>
              <w:t>2014</w:t>
            </w:r>
            <w:r w:rsidRPr="0070689C">
              <w:rPr>
                <w:sz w:val="19"/>
                <w:szCs w:val="19"/>
              </w:rPr>
              <w:t>.</w:t>
            </w:r>
            <w:r w:rsidRPr="0070689C">
              <w:rPr>
                <w:b/>
                <w:sz w:val="19"/>
                <w:szCs w:val="19"/>
              </w:rPr>
              <w:t xml:space="preserve"> </w:t>
            </w:r>
            <w:r w:rsidRPr="0070689C">
              <w:rPr>
                <w:sz w:val="19"/>
                <w:szCs w:val="19"/>
              </w:rPr>
              <w:t>DOI 10.1016/j.ijpharm.2014.08.014.</w:t>
            </w:r>
          </w:p>
        </w:tc>
      </w:tr>
      <w:tr w:rsidR="003A3B43" w14:paraId="79A4DC05" w14:textId="77777777" w:rsidTr="00D0495B">
        <w:trPr>
          <w:trHeight w:val="218"/>
        </w:trPr>
        <w:tc>
          <w:tcPr>
            <w:tcW w:w="10062"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436E4DA0" w14:textId="77777777" w:rsidR="003A3B43" w:rsidRPr="0070689C" w:rsidRDefault="003A3B43" w:rsidP="000800E4">
            <w:pPr>
              <w:rPr>
                <w:b/>
                <w:sz w:val="19"/>
                <w:szCs w:val="19"/>
              </w:rPr>
            </w:pPr>
            <w:r w:rsidRPr="0070689C">
              <w:rPr>
                <w:b/>
                <w:sz w:val="19"/>
                <w:szCs w:val="19"/>
              </w:rPr>
              <w:t>Působení v zahraničí</w:t>
            </w:r>
          </w:p>
        </w:tc>
      </w:tr>
      <w:tr w:rsidR="003A3B43" w14:paraId="581DF9E8" w14:textId="77777777" w:rsidTr="00D0495B">
        <w:trPr>
          <w:trHeight w:val="328"/>
        </w:trPr>
        <w:tc>
          <w:tcPr>
            <w:tcW w:w="10062" w:type="dxa"/>
            <w:gridSpan w:val="37"/>
            <w:tcBorders>
              <w:top w:val="single" w:sz="4" w:space="0" w:color="auto"/>
              <w:left w:val="single" w:sz="4" w:space="0" w:color="auto"/>
              <w:bottom w:val="single" w:sz="4" w:space="0" w:color="auto"/>
              <w:right w:val="single" w:sz="4" w:space="0" w:color="auto"/>
            </w:tcBorders>
          </w:tcPr>
          <w:p w14:paraId="4499B768" w14:textId="77777777" w:rsidR="003A3B43" w:rsidRPr="0070689C" w:rsidRDefault="003A3B43" w:rsidP="000800E4">
            <w:pPr>
              <w:spacing w:before="60"/>
              <w:jc w:val="both"/>
              <w:rPr>
                <w:b/>
                <w:sz w:val="19"/>
                <w:szCs w:val="19"/>
              </w:rPr>
            </w:pPr>
            <w:r w:rsidRPr="0070689C">
              <w:rPr>
                <w:sz w:val="19"/>
                <w:szCs w:val="19"/>
              </w:rPr>
              <w:t>2004: Chalmers University of Technology, Gothenburg, Švédsko (3 měsíce)</w:t>
            </w:r>
            <w:r w:rsidR="000800E4" w:rsidRPr="00C02BD9">
              <w:rPr>
                <w:sz w:val="19"/>
                <w:szCs w:val="19"/>
              </w:rPr>
              <w:t xml:space="preserve">; </w:t>
            </w:r>
            <w:r w:rsidRPr="0070689C">
              <w:rPr>
                <w:sz w:val="19"/>
                <w:szCs w:val="19"/>
              </w:rPr>
              <w:t>2010: Josef Stefan Institute, Ljubljana, Slovinsko (1 rok)</w:t>
            </w:r>
            <w:r w:rsidR="000800E4" w:rsidRPr="0070689C">
              <w:rPr>
                <w:sz w:val="19"/>
                <w:szCs w:val="19"/>
              </w:rPr>
              <w:t xml:space="preserve">; </w:t>
            </w:r>
            <w:r w:rsidRPr="0070689C">
              <w:rPr>
                <w:sz w:val="19"/>
                <w:szCs w:val="19"/>
              </w:rPr>
              <w:t xml:space="preserve">2011: </w:t>
            </w:r>
            <w:proofErr w:type="gramStart"/>
            <w:r w:rsidRPr="0070689C">
              <w:rPr>
                <w:sz w:val="19"/>
                <w:szCs w:val="19"/>
              </w:rPr>
              <w:t>Ekliptik, d.o.</w:t>
            </w:r>
            <w:proofErr w:type="gramEnd"/>
            <w:r w:rsidRPr="0070689C">
              <w:rPr>
                <w:sz w:val="19"/>
                <w:szCs w:val="19"/>
              </w:rPr>
              <w:t>o., Ljubljana, Slovinsko (1 rok)</w:t>
            </w:r>
          </w:p>
        </w:tc>
      </w:tr>
      <w:tr w:rsidR="003A3B43" w14:paraId="71EA3F1D" w14:textId="77777777" w:rsidTr="00D0495B">
        <w:trPr>
          <w:cantSplit/>
          <w:trHeight w:val="470"/>
        </w:trPr>
        <w:tc>
          <w:tcPr>
            <w:tcW w:w="220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090D0E" w14:textId="77777777" w:rsidR="003A3B43" w:rsidRPr="0070689C" w:rsidRDefault="003A3B43" w:rsidP="000800E4">
            <w:pPr>
              <w:jc w:val="both"/>
              <w:rPr>
                <w:b/>
                <w:sz w:val="19"/>
                <w:szCs w:val="19"/>
              </w:rPr>
            </w:pPr>
            <w:r w:rsidRPr="0070689C">
              <w:rPr>
                <w:b/>
                <w:sz w:val="19"/>
                <w:szCs w:val="19"/>
              </w:rPr>
              <w:t xml:space="preserve">Podpis </w:t>
            </w:r>
          </w:p>
        </w:tc>
        <w:tc>
          <w:tcPr>
            <w:tcW w:w="4550" w:type="dxa"/>
            <w:gridSpan w:val="19"/>
            <w:tcBorders>
              <w:top w:val="single" w:sz="4" w:space="0" w:color="auto"/>
              <w:left w:val="single" w:sz="4" w:space="0" w:color="auto"/>
              <w:bottom w:val="single" w:sz="4" w:space="0" w:color="auto"/>
              <w:right w:val="single" w:sz="4" w:space="0" w:color="auto"/>
            </w:tcBorders>
          </w:tcPr>
          <w:p w14:paraId="23468869" w14:textId="77777777" w:rsidR="003A3B43" w:rsidRPr="0070689C" w:rsidRDefault="003A3B43" w:rsidP="000800E4">
            <w:pPr>
              <w:jc w:val="both"/>
              <w:rPr>
                <w:sz w:val="19"/>
                <w:szCs w:val="19"/>
              </w:rPr>
            </w:pPr>
          </w:p>
        </w:tc>
        <w:tc>
          <w:tcPr>
            <w:tcW w:w="78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3EBF211" w14:textId="77777777" w:rsidR="003A3B43" w:rsidRPr="0070689C" w:rsidRDefault="003A3B43" w:rsidP="000800E4">
            <w:pPr>
              <w:jc w:val="both"/>
              <w:rPr>
                <w:sz w:val="19"/>
                <w:szCs w:val="19"/>
              </w:rPr>
            </w:pPr>
            <w:r w:rsidRPr="0070689C">
              <w:rPr>
                <w:b/>
                <w:sz w:val="19"/>
                <w:szCs w:val="19"/>
              </w:rPr>
              <w:t>datum</w:t>
            </w:r>
          </w:p>
        </w:tc>
        <w:tc>
          <w:tcPr>
            <w:tcW w:w="2520" w:type="dxa"/>
            <w:gridSpan w:val="12"/>
            <w:tcBorders>
              <w:top w:val="single" w:sz="4" w:space="0" w:color="auto"/>
              <w:left w:val="single" w:sz="4" w:space="0" w:color="auto"/>
              <w:bottom w:val="single" w:sz="4" w:space="0" w:color="auto"/>
              <w:right w:val="single" w:sz="4" w:space="0" w:color="auto"/>
            </w:tcBorders>
          </w:tcPr>
          <w:p w14:paraId="6DB272C7" w14:textId="77777777" w:rsidR="003A3B43" w:rsidRPr="0070689C" w:rsidRDefault="003A3B43" w:rsidP="000800E4">
            <w:pPr>
              <w:jc w:val="both"/>
              <w:rPr>
                <w:sz w:val="19"/>
                <w:szCs w:val="19"/>
              </w:rPr>
            </w:pPr>
          </w:p>
        </w:tc>
      </w:tr>
      <w:tr w:rsidR="00C7757B" w14:paraId="66CF0993" w14:textId="77777777" w:rsidTr="00D0495B">
        <w:trPr>
          <w:gridAfter w:val="1"/>
          <w:wAfter w:w="138" w:type="dxa"/>
        </w:trPr>
        <w:tc>
          <w:tcPr>
            <w:tcW w:w="9924" w:type="dxa"/>
            <w:gridSpan w:val="36"/>
            <w:tcBorders>
              <w:bottom w:val="double" w:sz="4" w:space="0" w:color="auto"/>
            </w:tcBorders>
            <w:shd w:val="clear" w:color="auto" w:fill="BDD6EE"/>
          </w:tcPr>
          <w:p w14:paraId="4284416F" w14:textId="77777777" w:rsidR="00C7757B" w:rsidRDefault="00C7757B" w:rsidP="00FF35A6">
            <w:pPr>
              <w:jc w:val="both"/>
              <w:rPr>
                <w:b/>
                <w:sz w:val="28"/>
              </w:rPr>
            </w:pPr>
            <w:r>
              <w:rPr>
                <w:b/>
                <w:sz w:val="28"/>
              </w:rPr>
              <w:lastRenderedPageBreak/>
              <w:t>C-II – Související tvůrčí, resp. vědecká a umělecká činnost</w:t>
            </w:r>
          </w:p>
        </w:tc>
      </w:tr>
      <w:tr w:rsidR="00C7757B" w14:paraId="73234797" w14:textId="77777777" w:rsidTr="00D0495B">
        <w:trPr>
          <w:gridAfter w:val="1"/>
          <w:wAfter w:w="138" w:type="dxa"/>
          <w:trHeight w:val="318"/>
        </w:trPr>
        <w:tc>
          <w:tcPr>
            <w:tcW w:w="9924" w:type="dxa"/>
            <w:gridSpan w:val="36"/>
            <w:shd w:val="clear" w:color="auto" w:fill="F7CAAC"/>
          </w:tcPr>
          <w:p w14:paraId="2FAF4CD5" w14:textId="77777777" w:rsidR="00C7757B" w:rsidRDefault="00C7757B" w:rsidP="00244128">
            <w:pPr>
              <w:jc w:val="both"/>
              <w:rPr>
                <w:b/>
              </w:rPr>
            </w:pPr>
            <w:r>
              <w:rPr>
                <w:b/>
              </w:rPr>
              <w:t xml:space="preserve">Přehled řešených grantů a projektů u akademicky zaměřeného bakalářského studijního programu a u magisterského a doktorského studijního programu  </w:t>
            </w:r>
          </w:p>
        </w:tc>
      </w:tr>
      <w:tr w:rsidR="00C7757B" w14:paraId="5DA451E3" w14:textId="77777777" w:rsidTr="00D0495B">
        <w:trPr>
          <w:gridAfter w:val="1"/>
          <w:wAfter w:w="138" w:type="dxa"/>
          <w:cantSplit/>
        </w:trPr>
        <w:tc>
          <w:tcPr>
            <w:tcW w:w="2258" w:type="dxa"/>
            <w:gridSpan w:val="3"/>
            <w:shd w:val="clear" w:color="auto" w:fill="F7CAAC"/>
          </w:tcPr>
          <w:p w14:paraId="2B7E5F3F" w14:textId="77777777" w:rsidR="00C7757B" w:rsidRDefault="00C7757B" w:rsidP="00FF35A6">
            <w:pPr>
              <w:jc w:val="both"/>
              <w:rPr>
                <w:b/>
              </w:rPr>
            </w:pPr>
            <w:r>
              <w:rPr>
                <w:b/>
              </w:rPr>
              <w:t>Řešitel/spoluřešitel</w:t>
            </w:r>
          </w:p>
        </w:tc>
        <w:tc>
          <w:tcPr>
            <w:tcW w:w="5245" w:type="dxa"/>
            <w:gridSpan w:val="21"/>
            <w:shd w:val="clear" w:color="auto" w:fill="F7CAAC"/>
          </w:tcPr>
          <w:p w14:paraId="2A18C33D" w14:textId="77777777" w:rsidR="00C7757B" w:rsidRDefault="00C7757B" w:rsidP="00FF35A6">
            <w:pPr>
              <w:jc w:val="both"/>
              <w:rPr>
                <w:b/>
              </w:rPr>
            </w:pPr>
            <w:r>
              <w:rPr>
                <w:b/>
              </w:rPr>
              <w:t>Názvy grantů a projektů získaných pro vědeckou, výzkumnou, uměleckou a další tvůrčí činnost v příslušné oblasti vzdělávání</w:t>
            </w:r>
          </w:p>
        </w:tc>
        <w:tc>
          <w:tcPr>
            <w:tcW w:w="1276" w:type="dxa"/>
            <w:gridSpan w:val="7"/>
            <w:shd w:val="clear" w:color="auto" w:fill="F7CAAC"/>
          </w:tcPr>
          <w:p w14:paraId="1306BC5A" w14:textId="77777777" w:rsidR="00C7757B" w:rsidRDefault="00C7757B" w:rsidP="00FF35A6">
            <w:pPr>
              <w:jc w:val="center"/>
              <w:rPr>
                <w:b/>
                <w:sz w:val="24"/>
              </w:rPr>
            </w:pPr>
            <w:r>
              <w:rPr>
                <w:b/>
              </w:rPr>
              <w:t>Zdroj</w:t>
            </w:r>
          </w:p>
        </w:tc>
        <w:tc>
          <w:tcPr>
            <w:tcW w:w="1145" w:type="dxa"/>
            <w:gridSpan w:val="5"/>
            <w:shd w:val="clear" w:color="auto" w:fill="F7CAAC"/>
          </w:tcPr>
          <w:p w14:paraId="04747D39" w14:textId="77777777" w:rsidR="00C7757B" w:rsidRDefault="00C7757B" w:rsidP="00FF35A6">
            <w:pPr>
              <w:jc w:val="center"/>
              <w:rPr>
                <w:b/>
                <w:sz w:val="24"/>
              </w:rPr>
            </w:pPr>
            <w:r>
              <w:rPr>
                <w:b/>
              </w:rPr>
              <w:t>Období</w:t>
            </w:r>
          </w:p>
          <w:p w14:paraId="03F4B3DA" w14:textId="77777777" w:rsidR="00C7757B" w:rsidRDefault="00C7757B" w:rsidP="00FF35A6">
            <w:pPr>
              <w:jc w:val="center"/>
              <w:rPr>
                <w:b/>
                <w:sz w:val="24"/>
              </w:rPr>
            </w:pPr>
          </w:p>
        </w:tc>
      </w:tr>
      <w:tr w:rsidR="0009611D" w14:paraId="58728D44" w14:textId="77777777" w:rsidTr="00D0495B">
        <w:trPr>
          <w:gridAfter w:val="1"/>
          <w:wAfter w:w="138" w:type="dxa"/>
        </w:trPr>
        <w:tc>
          <w:tcPr>
            <w:tcW w:w="2258" w:type="dxa"/>
            <w:gridSpan w:val="3"/>
          </w:tcPr>
          <w:p w14:paraId="03E66B4D" w14:textId="77777777" w:rsidR="0009611D" w:rsidRPr="00AC7147" w:rsidRDefault="0009611D" w:rsidP="00046FAD">
            <w:pPr>
              <w:spacing w:line="264" w:lineRule="auto"/>
              <w:jc w:val="both"/>
            </w:pPr>
            <w:r w:rsidRPr="00AC7147">
              <w:t>Univerzitní institut</w:t>
            </w:r>
          </w:p>
        </w:tc>
        <w:tc>
          <w:tcPr>
            <w:tcW w:w="5245" w:type="dxa"/>
            <w:gridSpan w:val="21"/>
          </w:tcPr>
          <w:p w14:paraId="39AF29C9" w14:textId="77777777" w:rsidR="0009611D" w:rsidRPr="0009611D" w:rsidRDefault="0009611D" w:rsidP="00046FAD">
            <w:pPr>
              <w:tabs>
                <w:tab w:val="left" w:pos="285"/>
              </w:tabs>
              <w:spacing w:line="264" w:lineRule="auto"/>
              <w:jc w:val="both"/>
            </w:pPr>
            <w:r w:rsidRPr="0009611D">
              <w:t>LO1504 Centrum polymerních systémů plus</w:t>
            </w:r>
          </w:p>
        </w:tc>
        <w:tc>
          <w:tcPr>
            <w:tcW w:w="1276" w:type="dxa"/>
            <w:gridSpan w:val="7"/>
          </w:tcPr>
          <w:p w14:paraId="0FE2E26F" w14:textId="77777777" w:rsidR="0009611D" w:rsidRPr="0009611D" w:rsidRDefault="0009611D" w:rsidP="00046FAD">
            <w:pPr>
              <w:pStyle w:val="TableParagraph"/>
              <w:spacing w:line="264" w:lineRule="auto"/>
              <w:ind w:left="0"/>
              <w:jc w:val="center"/>
              <w:rPr>
                <w:sz w:val="20"/>
                <w:szCs w:val="20"/>
              </w:rPr>
            </w:pPr>
            <w:r w:rsidRPr="0009611D">
              <w:rPr>
                <w:sz w:val="20"/>
                <w:szCs w:val="20"/>
              </w:rPr>
              <w:t>C MŠMT</w:t>
            </w:r>
          </w:p>
          <w:p w14:paraId="0E156AB5" w14:textId="77777777" w:rsidR="0009611D" w:rsidRPr="0009611D" w:rsidRDefault="0009611D" w:rsidP="00046FAD">
            <w:pPr>
              <w:pStyle w:val="TableParagraph"/>
              <w:spacing w:line="264" w:lineRule="auto"/>
              <w:ind w:left="0"/>
              <w:jc w:val="center"/>
              <w:rPr>
                <w:sz w:val="20"/>
                <w:szCs w:val="20"/>
              </w:rPr>
            </w:pPr>
          </w:p>
        </w:tc>
        <w:tc>
          <w:tcPr>
            <w:tcW w:w="1145" w:type="dxa"/>
            <w:gridSpan w:val="5"/>
          </w:tcPr>
          <w:p w14:paraId="66AB65F0" w14:textId="77777777" w:rsidR="0009611D" w:rsidRPr="0009611D" w:rsidRDefault="0009611D" w:rsidP="00046FAD">
            <w:pPr>
              <w:spacing w:line="264" w:lineRule="auto"/>
            </w:pPr>
            <w:r w:rsidRPr="0009611D">
              <w:t>2015 - 2020</w:t>
            </w:r>
          </w:p>
        </w:tc>
      </w:tr>
      <w:tr w:rsidR="0009611D" w14:paraId="2730A376" w14:textId="77777777" w:rsidTr="00D0495B">
        <w:trPr>
          <w:gridAfter w:val="1"/>
          <w:wAfter w:w="138" w:type="dxa"/>
        </w:trPr>
        <w:tc>
          <w:tcPr>
            <w:tcW w:w="2258" w:type="dxa"/>
            <w:gridSpan w:val="3"/>
          </w:tcPr>
          <w:p w14:paraId="7A337BF5" w14:textId="25803B69" w:rsidR="0009611D" w:rsidRPr="00AC7147" w:rsidRDefault="0009611D" w:rsidP="00AC7147">
            <w:pPr>
              <w:spacing w:line="264" w:lineRule="auto"/>
            </w:pPr>
            <w:r w:rsidRPr="00AC7147">
              <w:t>Univerzitní institut</w:t>
            </w:r>
          </w:p>
          <w:p w14:paraId="4373E178" w14:textId="29409F3F" w:rsidR="00C441A8" w:rsidRPr="00AC7147" w:rsidRDefault="0032356B" w:rsidP="00AC7147">
            <w:pPr>
              <w:spacing w:line="264" w:lineRule="auto"/>
            </w:pPr>
            <w:r w:rsidRPr="00AC7147">
              <w:t xml:space="preserve">UTB </w:t>
            </w:r>
            <w:r w:rsidR="00AC7147" w:rsidRPr="00AC7147">
              <w:t>(</w:t>
            </w:r>
            <w:r w:rsidRPr="00AC7147">
              <w:t>koordinátor</w:t>
            </w:r>
            <w:r w:rsidR="00AC7147" w:rsidRPr="00AC7147">
              <w:t>)</w:t>
            </w:r>
            <w:r w:rsidRPr="00AC7147">
              <w:t>, Ú</w:t>
            </w:r>
            <w:r w:rsidR="00AC7147" w:rsidRPr="00AC7147">
              <w:t>MCH Praha (spoluřešitelské pracoviště)</w:t>
            </w:r>
          </w:p>
          <w:p w14:paraId="7D6ABD55" w14:textId="1AD2A98A" w:rsidR="00B95396" w:rsidRPr="00AC7147" w:rsidRDefault="00B95396" w:rsidP="00AC7147">
            <w:pPr>
              <w:spacing w:line="264" w:lineRule="auto"/>
            </w:pPr>
          </w:p>
        </w:tc>
        <w:tc>
          <w:tcPr>
            <w:tcW w:w="5245" w:type="dxa"/>
            <w:gridSpan w:val="21"/>
          </w:tcPr>
          <w:p w14:paraId="02EE68B5" w14:textId="3A47CF45" w:rsidR="0009611D" w:rsidRPr="00B95396" w:rsidRDefault="00B95396" w:rsidP="00046FAD">
            <w:pPr>
              <w:spacing w:line="264" w:lineRule="auto"/>
              <w:jc w:val="both"/>
              <w:rPr>
                <w:highlight w:val="magenta"/>
              </w:rPr>
            </w:pPr>
            <w:r w:rsidRPr="00AC624D">
              <w:t>GA17-050</w:t>
            </w:r>
            <w:r w:rsidR="00046FAD">
              <w:t xml:space="preserve">95S </w:t>
            </w:r>
            <w:r w:rsidRPr="00AC624D">
              <w:t>Biomimetické materiály na bázi vodivých polymerů</w:t>
            </w:r>
          </w:p>
        </w:tc>
        <w:tc>
          <w:tcPr>
            <w:tcW w:w="1276" w:type="dxa"/>
            <w:gridSpan w:val="7"/>
          </w:tcPr>
          <w:p w14:paraId="0F33A0ED" w14:textId="30DD010B" w:rsidR="0009611D" w:rsidRPr="00AC624D" w:rsidRDefault="00B95396" w:rsidP="00046FAD">
            <w:pPr>
              <w:pStyle w:val="TableParagraph"/>
              <w:spacing w:line="264" w:lineRule="auto"/>
              <w:ind w:left="0"/>
              <w:jc w:val="center"/>
              <w:rPr>
                <w:sz w:val="20"/>
                <w:szCs w:val="20"/>
              </w:rPr>
            </w:pPr>
            <w:r w:rsidRPr="00AC624D">
              <w:rPr>
                <w:sz w:val="20"/>
                <w:szCs w:val="20"/>
              </w:rPr>
              <w:t>B</w:t>
            </w:r>
            <w:r w:rsidR="0009611D" w:rsidRPr="00AC624D">
              <w:rPr>
                <w:sz w:val="20"/>
                <w:szCs w:val="20"/>
              </w:rPr>
              <w:t xml:space="preserve"> </w:t>
            </w:r>
            <w:r w:rsidRPr="00AC624D">
              <w:rPr>
                <w:sz w:val="20"/>
                <w:szCs w:val="20"/>
              </w:rPr>
              <w:t>GAČR</w:t>
            </w:r>
          </w:p>
          <w:p w14:paraId="4AB16E47" w14:textId="77777777" w:rsidR="0009611D" w:rsidRPr="00AC624D" w:rsidRDefault="0009611D" w:rsidP="00046FAD">
            <w:pPr>
              <w:pStyle w:val="TableParagraph"/>
              <w:spacing w:line="264" w:lineRule="auto"/>
              <w:ind w:left="0"/>
              <w:jc w:val="center"/>
              <w:rPr>
                <w:sz w:val="20"/>
                <w:szCs w:val="20"/>
              </w:rPr>
            </w:pPr>
          </w:p>
        </w:tc>
        <w:tc>
          <w:tcPr>
            <w:tcW w:w="1145" w:type="dxa"/>
            <w:gridSpan w:val="5"/>
          </w:tcPr>
          <w:p w14:paraId="13E083E5" w14:textId="123E4424" w:rsidR="0009611D" w:rsidRPr="00AC624D" w:rsidRDefault="0009611D" w:rsidP="00046FAD">
            <w:pPr>
              <w:spacing w:line="264" w:lineRule="auto"/>
            </w:pPr>
            <w:r w:rsidRPr="00AC624D">
              <w:t>201</w:t>
            </w:r>
            <w:r w:rsidR="00B95396" w:rsidRPr="00AC624D">
              <w:t>7</w:t>
            </w:r>
            <w:r w:rsidRPr="00AC624D">
              <w:t xml:space="preserve"> - 201</w:t>
            </w:r>
            <w:r w:rsidR="00B95396" w:rsidRPr="00AC624D">
              <w:t>9</w:t>
            </w:r>
          </w:p>
        </w:tc>
      </w:tr>
      <w:tr w:rsidR="0009611D" w14:paraId="47D4F783" w14:textId="77777777" w:rsidTr="00D0495B">
        <w:trPr>
          <w:gridAfter w:val="1"/>
          <w:wAfter w:w="138" w:type="dxa"/>
        </w:trPr>
        <w:tc>
          <w:tcPr>
            <w:tcW w:w="2258" w:type="dxa"/>
            <w:gridSpan w:val="3"/>
          </w:tcPr>
          <w:p w14:paraId="0FFBB359" w14:textId="52AB7E36" w:rsidR="0009611D" w:rsidRPr="00046FAD" w:rsidRDefault="0009611D" w:rsidP="00046FAD">
            <w:pPr>
              <w:spacing w:line="264" w:lineRule="auto"/>
              <w:jc w:val="both"/>
            </w:pPr>
            <w:r w:rsidRPr="00046FAD">
              <w:t>Univerzitní institut</w:t>
            </w:r>
          </w:p>
          <w:p w14:paraId="461C09C4" w14:textId="1EBEC410" w:rsidR="009B636A" w:rsidRPr="00046FAD" w:rsidRDefault="009B636A" w:rsidP="00046FAD">
            <w:pPr>
              <w:spacing w:line="264" w:lineRule="auto"/>
              <w:jc w:val="both"/>
            </w:pPr>
          </w:p>
        </w:tc>
        <w:tc>
          <w:tcPr>
            <w:tcW w:w="5245" w:type="dxa"/>
            <w:gridSpan w:val="21"/>
          </w:tcPr>
          <w:p w14:paraId="3CAF7307" w14:textId="6F5FD5DA" w:rsidR="0009611D" w:rsidRPr="00AC624D" w:rsidRDefault="00423273" w:rsidP="00046FAD">
            <w:pPr>
              <w:pStyle w:val="TableParagraph"/>
              <w:spacing w:line="264" w:lineRule="auto"/>
              <w:ind w:left="0"/>
              <w:jc w:val="both"/>
              <w:rPr>
                <w:sz w:val="20"/>
                <w:szCs w:val="20"/>
                <w:lang w:val="cs-CZ"/>
              </w:rPr>
            </w:pPr>
            <w:r w:rsidRPr="00AC624D">
              <w:rPr>
                <w:sz w:val="20"/>
                <w:szCs w:val="20"/>
                <w:lang w:val="cs-CZ"/>
              </w:rPr>
              <w:t>MPNS COST Action MP1301 New Generation Biomimetic and Customized Implants for Bone Engineering</w:t>
            </w:r>
          </w:p>
        </w:tc>
        <w:tc>
          <w:tcPr>
            <w:tcW w:w="1276" w:type="dxa"/>
            <w:gridSpan w:val="7"/>
          </w:tcPr>
          <w:p w14:paraId="31DCB0AE" w14:textId="2EB3BBC9" w:rsidR="0009611D" w:rsidRPr="00AC624D" w:rsidRDefault="00AC7147" w:rsidP="00046FAD">
            <w:pPr>
              <w:pStyle w:val="TableParagraph"/>
              <w:spacing w:line="264" w:lineRule="auto"/>
              <w:ind w:left="0"/>
              <w:jc w:val="center"/>
              <w:rPr>
                <w:sz w:val="20"/>
                <w:szCs w:val="20"/>
              </w:rPr>
            </w:pPr>
            <w:r>
              <w:rPr>
                <w:sz w:val="20"/>
                <w:szCs w:val="20"/>
              </w:rPr>
              <w:t xml:space="preserve">A </w:t>
            </w:r>
            <w:r w:rsidR="00423273" w:rsidRPr="00AC624D">
              <w:rPr>
                <w:sz w:val="20"/>
                <w:szCs w:val="20"/>
              </w:rPr>
              <w:t>COST</w:t>
            </w:r>
          </w:p>
          <w:p w14:paraId="7A72D494" w14:textId="77777777" w:rsidR="0009611D" w:rsidRPr="00AC624D" w:rsidRDefault="0009611D" w:rsidP="00046FAD">
            <w:pPr>
              <w:spacing w:line="264" w:lineRule="auto"/>
              <w:jc w:val="center"/>
            </w:pPr>
          </w:p>
        </w:tc>
        <w:tc>
          <w:tcPr>
            <w:tcW w:w="1145" w:type="dxa"/>
            <w:gridSpan w:val="5"/>
          </w:tcPr>
          <w:p w14:paraId="22523C03" w14:textId="0880633D" w:rsidR="0009611D" w:rsidRPr="00AC624D" w:rsidRDefault="00423273" w:rsidP="00046FAD">
            <w:pPr>
              <w:spacing w:line="264" w:lineRule="auto"/>
            </w:pPr>
            <w:r w:rsidRPr="00AC624D">
              <w:t>2013 - 2017</w:t>
            </w:r>
          </w:p>
        </w:tc>
      </w:tr>
      <w:tr w:rsidR="0009611D" w14:paraId="0163129B" w14:textId="77777777" w:rsidTr="00D0495B">
        <w:trPr>
          <w:gridAfter w:val="1"/>
          <w:wAfter w:w="138" w:type="dxa"/>
        </w:trPr>
        <w:tc>
          <w:tcPr>
            <w:tcW w:w="2258" w:type="dxa"/>
            <w:gridSpan w:val="3"/>
          </w:tcPr>
          <w:p w14:paraId="50282DD0" w14:textId="77777777" w:rsidR="0009611D" w:rsidRPr="00046FAD" w:rsidRDefault="0009611D" w:rsidP="00046FAD">
            <w:pPr>
              <w:spacing w:line="264" w:lineRule="auto"/>
              <w:jc w:val="both"/>
            </w:pPr>
            <w:r w:rsidRPr="00046FAD">
              <w:t>Univerzitní institut</w:t>
            </w:r>
          </w:p>
        </w:tc>
        <w:tc>
          <w:tcPr>
            <w:tcW w:w="5245" w:type="dxa"/>
            <w:gridSpan w:val="21"/>
          </w:tcPr>
          <w:p w14:paraId="30725A82" w14:textId="508F09AE" w:rsidR="0009611D" w:rsidRPr="00AC624D" w:rsidRDefault="00046FAD" w:rsidP="00046FAD">
            <w:pPr>
              <w:pStyle w:val="TableParagraph"/>
              <w:spacing w:line="264" w:lineRule="auto"/>
              <w:ind w:left="0"/>
              <w:jc w:val="both"/>
              <w:rPr>
                <w:sz w:val="20"/>
                <w:szCs w:val="20"/>
                <w:lang w:val="cs-CZ"/>
              </w:rPr>
            </w:pPr>
            <w:r>
              <w:rPr>
                <w:sz w:val="20"/>
                <w:szCs w:val="20"/>
                <w:lang w:val="cs-CZ"/>
              </w:rPr>
              <w:t xml:space="preserve">TJ01000329 </w:t>
            </w:r>
            <w:r w:rsidR="00696ACE" w:rsidRPr="00AC624D">
              <w:rPr>
                <w:sz w:val="20"/>
                <w:szCs w:val="20"/>
                <w:lang w:val="cs-CZ"/>
              </w:rPr>
              <w:t>Senzoricky aktivní polymerní směsi obsahující produkty pokročilých extrakcí vybraných rostlin</w:t>
            </w:r>
          </w:p>
        </w:tc>
        <w:tc>
          <w:tcPr>
            <w:tcW w:w="1276" w:type="dxa"/>
            <w:gridSpan w:val="7"/>
          </w:tcPr>
          <w:p w14:paraId="2E06EDD1" w14:textId="782E146E" w:rsidR="009B636A" w:rsidRPr="009B636A" w:rsidRDefault="00696ACE" w:rsidP="00046FAD">
            <w:pPr>
              <w:pStyle w:val="TableParagraph"/>
              <w:spacing w:line="264" w:lineRule="auto"/>
              <w:ind w:left="0"/>
              <w:jc w:val="center"/>
              <w:rPr>
                <w:sz w:val="20"/>
                <w:szCs w:val="20"/>
                <w:lang w:val="cs-CZ"/>
              </w:rPr>
            </w:pPr>
            <w:r>
              <w:rPr>
                <w:sz w:val="20"/>
                <w:szCs w:val="20"/>
                <w:lang w:val="cs-CZ"/>
              </w:rPr>
              <w:t>B</w:t>
            </w:r>
            <w:r w:rsidR="009B636A" w:rsidRPr="009B636A">
              <w:rPr>
                <w:sz w:val="20"/>
                <w:szCs w:val="20"/>
                <w:lang w:val="cs-CZ"/>
              </w:rPr>
              <w:t xml:space="preserve"> </w:t>
            </w:r>
            <w:r>
              <w:rPr>
                <w:sz w:val="20"/>
                <w:szCs w:val="20"/>
                <w:lang w:val="cs-CZ"/>
              </w:rPr>
              <w:t>TAČR</w:t>
            </w:r>
          </w:p>
          <w:p w14:paraId="5ADE346E" w14:textId="77777777" w:rsidR="0009611D" w:rsidRPr="009B636A" w:rsidRDefault="0009611D" w:rsidP="00046FAD">
            <w:pPr>
              <w:spacing w:line="264" w:lineRule="auto"/>
              <w:jc w:val="center"/>
            </w:pPr>
          </w:p>
        </w:tc>
        <w:tc>
          <w:tcPr>
            <w:tcW w:w="1145" w:type="dxa"/>
            <w:gridSpan w:val="5"/>
          </w:tcPr>
          <w:p w14:paraId="198E4112" w14:textId="541DA83A" w:rsidR="0009611D" w:rsidRPr="009B636A" w:rsidRDefault="00696ACE" w:rsidP="00046FAD">
            <w:pPr>
              <w:spacing w:line="264" w:lineRule="auto"/>
            </w:pPr>
            <w:r>
              <w:t>2018</w:t>
            </w:r>
            <w:r w:rsidR="0009611D" w:rsidRPr="009B636A">
              <w:t xml:space="preserve"> - 201</w:t>
            </w:r>
            <w:r>
              <w:t>9</w:t>
            </w:r>
          </w:p>
        </w:tc>
      </w:tr>
      <w:tr w:rsidR="0009611D" w14:paraId="21273067" w14:textId="77777777" w:rsidTr="00D0495B">
        <w:trPr>
          <w:gridAfter w:val="1"/>
          <w:wAfter w:w="138" w:type="dxa"/>
        </w:trPr>
        <w:tc>
          <w:tcPr>
            <w:tcW w:w="2258" w:type="dxa"/>
            <w:gridSpan w:val="3"/>
          </w:tcPr>
          <w:p w14:paraId="50CD6739" w14:textId="77777777" w:rsidR="00BF7188" w:rsidRPr="00046FAD" w:rsidRDefault="00BF7188" w:rsidP="00427D7D">
            <w:pPr>
              <w:spacing w:line="264" w:lineRule="auto"/>
            </w:pPr>
            <w:r w:rsidRPr="00046FAD">
              <w:t xml:space="preserve">Univerzitní institut/ </w:t>
            </w:r>
          </w:p>
          <w:p w14:paraId="72FDE845" w14:textId="19A270C2" w:rsidR="00696ACE" w:rsidRPr="00046FAD" w:rsidRDefault="00696ACE" w:rsidP="00427D7D">
            <w:pPr>
              <w:spacing w:line="264" w:lineRule="auto"/>
            </w:pPr>
            <w:r w:rsidRPr="00046FAD">
              <w:t>UTB</w:t>
            </w:r>
            <w:r w:rsidR="00C441A8" w:rsidRPr="00046FAD">
              <w:t xml:space="preserve"> (koordinátor)</w:t>
            </w:r>
            <w:r w:rsidRPr="00046FAD">
              <w:t>, Výzkumný ústav mlékárenský, Výzkumný ústav meliorací a ochrany půdy, LACRUM</w:t>
            </w:r>
            <w:r w:rsidR="00AC7147">
              <w:t xml:space="preserve"> (spoluřešitelská</w:t>
            </w:r>
            <w:r w:rsidR="00AC7147" w:rsidRPr="00AC7147">
              <w:t xml:space="preserve"> pracoviště)</w:t>
            </w:r>
          </w:p>
        </w:tc>
        <w:tc>
          <w:tcPr>
            <w:tcW w:w="5245" w:type="dxa"/>
            <w:gridSpan w:val="21"/>
          </w:tcPr>
          <w:p w14:paraId="11C4A052" w14:textId="0FDEB064" w:rsidR="0009611D" w:rsidRPr="00AC624D" w:rsidRDefault="00696ACE" w:rsidP="00046FAD">
            <w:pPr>
              <w:pStyle w:val="TableParagraph"/>
              <w:spacing w:line="264" w:lineRule="auto"/>
              <w:ind w:left="0"/>
              <w:jc w:val="both"/>
              <w:rPr>
                <w:sz w:val="20"/>
                <w:szCs w:val="20"/>
                <w:lang w:val="cs-CZ"/>
              </w:rPr>
            </w:pPr>
            <w:r w:rsidRPr="00C02BD9">
              <w:rPr>
                <w:sz w:val="20"/>
                <w:szCs w:val="20"/>
                <w:lang w:val="cs-CZ"/>
              </w:rPr>
              <w:t>QK1910392</w:t>
            </w:r>
            <w:r w:rsidRPr="00AC624D">
              <w:rPr>
                <w:sz w:val="20"/>
                <w:szCs w:val="20"/>
                <w:lang w:val="cs-CZ"/>
              </w:rPr>
              <w:t xml:space="preserve"> Ekologicky šetrné materiály pro intenzifikaci rostlinné výroby s půdoochrannými vlastnost</w:t>
            </w:r>
            <w:r w:rsidR="00834F86">
              <w:rPr>
                <w:sz w:val="20"/>
                <w:szCs w:val="20"/>
                <w:lang w:val="cs-CZ"/>
              </w:rPr>
              <w:t>mi na bázi obnovitelných zdrojů</w:t>
            </w:r>
          </w:p>
        </w:tc>
        <w:tc>
          <w:tcPr>
            <w:tcW w:w="1276" w:type="dxa"/>
            <w:gridSpan w:val="7"/>
          </w:tcPr>
          <w:p w14:paraId="3F472A01" w14:textId="48E59F2A" w:rsidR="009B636A" w:rsidRPr="009B636A" w:rsidRDefault="00AC7147" w:rsidP="00046FAD">
            <w:pPr>
              <w:pStyle w:val="TableParagraph"/>
              <w:spacing w:line="264" w:lineRule="auto"/>
              <w:ind w:left="0"/>
              <w:jc w:val="center"/>
              <w:rPr>
                <w:sz w:val="20"/>
                <w:szCs w:val="20"/>
                <w:lang w:val="cs-CZ"/>
              </w:rPr>
            </w:pPr>
            <w:r>
              <w:rPr>
                <w:sz w:val="20"/>
                <w:szCs w:val="20"/>
                <w:lang w:val="cs-CZ"/>
              </w:rPr>
              <w:t>C</w:t>
            </w:r>
            <w:r w:rsidR="009B636A" w:rsidRPr="009B636A">
              <w:rPr>
                <w:sz w:val="20"/>
                <w:szCs w:val="20"/>
                <w:lang w:val="cs-CZ"/>
              </w:rPr>
              <w:t xml:space="preserve"> M</w:t>
            </w:r>
            <w:r w:rsidR="00696ACE">
              <w:rPr>
                <w:sz w:val="20"/>
                <w:szCs w:val="20"/>
                <w:lang w:val="cs-CZ"/>
              </w:rPr>
              <w:t>Ze</w:t>
            </w:r>
          </w:p>
          <w:p w14:paraId="28233564" w14:textId="77777777" w:rsidR="0009611D" w:rsidRPr="009B636A" w:rsidRDefault="0009611D" w:rsidP="00046FAD">
            <w:pPr>
              <w:spacing w:line="264" w:lineRule="auto"/>
              <w:jc w:val="center"/>
            </w:pPr>
          </w:p>
        </w:tc>
        <w:tc>
          <w:tcPr>
            <w:tcW w:w="1145" w:type="dxa"/>
            <w:gridSpan w:val="5"/>
          </w:tcPr>
          <w:p w14:paraId="69C40CAD" w14:textId="498C21C7" w:rsidR="0009611D" w:rsidRPr="009B636A" w:rsidRDefault="0009611D" w:rsidP="00046FAD">
            <w:pPr>
              <w:spacing w:line="264" w:lineRule="auto"/>
              <w:jc w:val="both"/>
            </w:pPr>
            <w:r w:rsidRPr="009B636A">
              <w:t>201</w:t>
            </w:r>
            <w:r w:rsidR="00696ACE">
              <w:t>9 - 2023</w:t>
            </w:r>
          </w:p>
        </w:tc>
      </w:tr>
      <w:tr w:rsidR="00F420F0" w14:paraId="72A7BBB0" w14:textId="77777777" w:rsidTr="00D0495B">
        <w:trPr>
          <w:gridAfter w:val="1"/>
          <w:wAfter w:w="138" w:type="dxa"/>
          <w:trHeight w:val="318"/>
        </w:trPr>
        <w:tc>
          <w:tcPr>
            <w:tcW w:w="9924" w:type="dxa"/>
            <w:gridSpan w:val="36"/>
            <w:shd w:val="clear" w:color="auto" w:fill="F7CAAC"/>
          </w:tcPr>
          <w:p w14:paraId="1915C15D" w14:textId="77777777" w:rsidR="00F420F0" w:rsidRDefault="00F420F0" w:rsidP="00244128">
            <w:pPr>
              <w:jc w:val="both"/>
              <w:rPr>
                <w:b/>
              </w:rPr>
            </w:pPr>
            <w:r>
              <w:rPr>
                <w:b/>
              </w:rPr>
              <w:t>Přehled řešených projektů a dalších aktivit v rámci spolupráce s praxí u profesně zaměřeného bakalářského a magisterského studijního programu</w:t>
            </w:r>
          </w:p>
        </w:tc>
      </w:tr>
      <w:tr w:rsidR="00F420F0" w14:paraId="76DB9ED9" w14:textId="77777777" w:rsidTr="00D0495B">
        <w:trPr>
          <w:gridAfter w:val="1"/>
          <w:wAfter w:w="138" w:type="dxa"/>
          <w:cantSplit/>
          <w:trHeight w:val="283"/>
        </w:trPr>
        <w:tc>
          <w:tcPr>
            <w:tcW w:w="2258" w:type="dxa"/>
            <w:gridSpan w:val="3"/>
            <w:shd w:val="clear" w:color="auto" w:fill="F7CAAC"/>
          </w:tcPr>
          <w:p w14:paraId="27D84F67" w14:textId="77777777" w:rsidR="00F420F0" w:rsidRDefault="00F420F0" w:rsidP="00FF35A6">
            <w:pPr>
              <w:jc w:val="both"/>
              <w:rPr>
                <w:b/>
              </w:rPr>
            </w:pPr>
            <w:r>
              <w:rPr>
                <w:b/>
              </w:rPr>
              <w:t>Pracoviště praxe</w:t>
            </w:r>
          </w:p>
        </w:tc>
        <w:tc>
          <w:tcPr>
            <w:tcW w:w="5245" w:type="dxa"/>
            <w:gridSpan w:val="21"/>
            <w:shd w:val="clear" w:color="auto" w:fill="F7CAAC"/>
          </w:tcPr>
          <w:p w14:paraId="306AF969" w14:textId="77777777" w:rsidR="00F420F0" w:rsidRDefault="00F420F0" w:rsidP="00FF35A6">
            <w:pPr>
              <w:jc w:val="both"/>
              <w:rPr>
                <w:b/>
              </w:rPr>
            </w:pPr>
            <w:r>
              <w:rPr>
                <w:b/>
              </w:rPr>
              <w:t xml:space="preserve">Název či popis projektu uskutečňovaného ve spolupráci s praxí </w:t>
            </w:r>
          </w:p>
        </w:tc>
        <w:tc>
          <w:tcPr>
            <w:tcW w:w="2421" w:type="dxa"/>
            <w:gridSpan w:val="12"/>
            <w:shd w:val="clear" w:color="auto" w:fill="F7CAAC"/>
          </w:tcPr>
          <w:p w14:paraId="12EF0691" w14:textId="77777777" w:rsidR="00F420F0" w:rsidRDefault="00F420F0" w:rsidP="00FF35A6">
            <w:pPr>
              <w:jc w:val="center"/>
              <w:rPr>
                <w:b/>
                <w:sz w:val="24"/>
              </w:rPr>
            </w:pPr>
            <w:r>
              <w:rPr>
                <w:b/>
              </w:rPr>
              <w:t>Období</w:t>
            </w:r>
          </w:p>
        </w:tc>
      </w:tr>
      <w:tr w:rsidR="00F420F0" w14:paraId="10FD989B" w14:textId="77777777" w:rsidTr="00D0495B">
        <w:trPr>
          <w:gridAfter w:val="1"/>
          <w:wAfter w:w="138" w:type="dxa"/>
        </w:trPr>
        <w:tc>
          <w:tcPr>
            <w:tcW w:w="2258" w:type="dxa"/>
            <w:gridSpan w:val="3"/>
          </w:tcPr>
          <w:p w14:paraId="6269D12F" w14:textId="77777777" w:rsidR="00F420F0" w:rsidRDefault="00F420F0" w:rsidP="00FF35A6">
            <w:pPr>
              <w:jc w:val="both"/>
              <w:rPr>
                <w:sz w:val="24"/>
              </w:rPr>
            </w:pPr>
          </w:p>
        </w:tc>
        <w:tc>
          <w:tcPr>
            <w:tcW w:w="5245" w:type="dxa"/>
            <w:gridSpan w:val="21"/>
          </w:tcPr>
          <w:p w14:paraId="108AD6B6" w14:textId="77777777" w:rsidR="00F420F0" w:rsidRDefault="00F420F0" w:rsidP="00FF35A6">
            <w:pPr>
              <w:jc w:val="center"/>
              <w:rPr>
                <w:sz w:val="24"/>
              </w:rPr>
            </w:pPr>
          </w:p>
        </w:tc>
        <w:tc>
          <w:tcPr>
            <w:tcW w:w="2421" w:type="dxa"/>
            <w:gridSpan w:val="12"/>
          </w:tcPr>
          <w:p w14:paraId="395BC767" w14:textId="77777777" w:rsidR="00F420F0" w:rsidRDefault="00F420F0" w:rsidP="00FF35A6">
            <w:pPr>
              <w:jc w:val="center"/>
              <w:rPr>
                <w:sz w:val="24"/>
              </w:rPr>
            </w:pPr>
          </w:p>
        </w:tc>
      </w:tr>
      <w:tr w:rsidR="00F420F0" w14:paraId="5FB491DA" w14:textId="77777777" w:rsidTr="00D0495B">
        <w:trPr>
          <w:gridAfter w:val="1"/>
          <w:wAfter w:w="138" w:type="dxa"/>
        </w:trPr>
        <w:tc>
          <w:tcPr>
            <w:tcW w:w="2258" w:type="dxa"/>
            <w:gridSpan w:val="3"/>
          </w:tcPr>
          <w:p w14:paraId="6BD43225" w14:textId="77777777" w:rsidR="00F420F0" w:rsidRDefault="00F420F0" w:rsidP="00FF35A6">
            <w:pPr>
              <w:jc w:val="both"/>
              <w:rPr>
                <w:sz w:val="24"/>
              </w:rPr>
            </w:pPr>
          </w:p>
        </w:tc>
        <w:tc>
          <w:tcPr>
            <w:tcW w:w="5245" w:type="dxa"/>
            <w:gridSpan w:val="21"/>
          </w:tcPr>
          <w:p w14:paraId="4694AC5A" w14:textId="77777777" w:rsidR="00F420F0" w:rsidRDefault="00F420F0" w:rsidP="00FF35A6">
            <w:pPr>
              <w:jc w:val="center"/>
              <w:rPr>
                <w:sz w:val="24"/>
              </w:rPr>
            </w:pPr>
          </w:p>
        </w:tc>
        <w:tc>
          <w:tcPr>
            <w:tcW w:w="2421" w:type="dxa"/>
            <w:gridSpan w:val="12"/>
          </w:tcPr>
          <w:p w14:paraId="50A4DCB9" w14:textId="77777777" w:rsidR="00F420F0" w:rsidRDefault="00F420F0" w:rsidP="00FF35A6">
            <w:pPr>
              <w:jc w:val="center"/>
              <w:rPr>
                <w:sz w:val="24"/>
              </w:rPr>
            </w:pPr>
          </w:p>
        </w:tc>
      </w:tr>
      <w:tr w:rsidR="00F420F0" w14:paraId="6901051C" w14:textId="77777777" w:rsidTr="00D0495B">
        <w:trPr>
          <w:gridAfter w:val="1"/>
          <w:wAfter w:w="138" w:type="dxa"/>
        </w:trPr>
        <w:tc>
          <w:tcPr>
            <w:tcW w:w="2258" w:type="dxa"/>
            <w:gridSpan w:val="3"/>
          </w:tcPr>
          <w:p w14:paraId="2D4C4092" w14:textId="77777777" w:rsidR="00F420F0" w:rsidRDefault="00F420F0" w:rsidP="00FF35A6">
            <w:pPr>
              <w:jc w:val="both"/>
              <w:rPr>
                <w:sz w:val="24"/>
              </w:rPr>
            </w:pPr>
          </w:p>
        </w:tc>
        <w:tc>
          <w:tcPr>
            <w:tcW w:w="5245" w:type="dxa"/>
            <w:gridSpan w:val="21"/>
          </w:tcPr>
          <w:p w14:paraId="6155FBDA" w14:textId="77777777" w:rsidR="00F420F0" w:rsidRDefault="00F420F0" w:rsidP="00FF35A6">
            <w:pPr>
              <w:jc w:val="center"/>
              <w:rPr>
                <w:sz w:val="24"/>
              </w:rPr>
            </w:pPr>
          </w:p>
        </w:tc>
        <w:tc>
          <w:tcPr>
            <w:tcW w:w="2421" w:type="dxa"/>
            <w:gridSpan w:val="12"/>
          </w:tcPr>
          <w:p w14:paraId="3AABB9BB" w14:textId="77777777" w:rsidR="00F420F0" w:rsidRDefault="00F420F0" w:rsidP="00FF35A6">
            <w:pPr>
              <w:jc w:val="center"/>
              <w:rPr>
                <w:sz w:val="24"/>
              </w:rPr>
            </w:pPr>
          </w:p>
        </w:tc>
      </w:tr>
      <w:tr w:rsidR="00F420F0" w14:paraId="6C021A39" w14:textId="77777777" w:rsidTr="00D0495B">
        <w:trPr>
          <w:gridAfter w:val="1"/>
          <w:wAfter w:w="138" w:type="dxa"/>
        </w:trPr>
        <w:tc>
          <w:tcPr>
            <w:tcW w:w="2258" w:type="dxa"/>
            <w:gridSpan w:val="3"/>
          </w:tcPr>
          <w:p w14:paraId="672DFCA1" w14:textId="77777777" w:rsidR="00F420F0" w:rsidRDefault="00F420F0" w:rsidP="00FF35A6">
            <w:pPr>
              <w:jc w:val="both"/>
              <w:rPr>
                <w:sz w:val="24"/>
              </w:rPr>
            </w:pPr>
          </w:p>
        </w:tc>
        <w:tc>
          <w:tcPr>
            <w:tcW w:w="5245" w:type="dxa"/>
            <w:gridSpan w:val="21"/>
          </w:tcPr>
          <w:p w14:paraId="6A41972F" w14:textId="77777777" w:rsidR="00F420F0" w:rsidRDefault="00F420F0" w:rsidP="00FF35A6">
            <w:pPr>
              <w:jc w:val="center"/>
              <w:rPr>
                <w:sz w:val="24"/>
              </w:rPr>
            </w:pPr>
          </w:p>
        </w:tc>
        <w:tc>
          <w:tcPr>
            <w:tcW w:w="2421" w:type="dxa"/>
            <w:gridSpan w:val="12"/>
          </w:tcPr>
          <w:p w14:paraId="7151D916" w14:textId="77777777" w:rsidR="00F420F0" w:rsidRDefault="00F420F0" w:rsidP="00FF35A6">
            <w:pPr>
              <w:jc w:val="center"/>
              <w:rPr>
                <w:sz w:val="24"/>
              </w:rPr>
            </w:pPr>
          </w:p>
        </w:tc>
      </w:tr>
      <w:tr w:rsidR="00046FAD" w14:paraId="757BD878" w14:textId="77777777" w:rsidTr="00D0495B">
        <w:trPr>
          <w:gridAfter w:val="1"/>
          <w:wAfter w:w="138" w:type="dxa"/>
        </w:trPr>
        <w:tc>
          <w:tcPr>
            <w:tcW w:w="2258" w:type="dxa"/>
            <w:gridSpan w:val="3"/>
          </w:tcPr>
          <w:p w14:paraId="17D192C7" w14:textId="77777777" w:rsidR="00046FAD" w:rsidRDefault="00046FAD" w:rsidP="00FF35A6">
            <w:pPr>
              <w:jc w:val="both"/>
              <w:rPr>
                <w:sz w:val="24"/>
              </w:rPr>
            </w:pPr>
          </w:p>
        </w:tc>
        <w:tc>
          <w:tcPr>
            <w:tcW w:w="5245" w:type="dxa"/>
            <w:gridSpan w:val="21"/>
          </w:tcPr>
          <w:p w14:paraId="5DF8AD4A" w14:textId="77777777" w:rsidR="00046FAD" w:rsidRDefault="00046FAD" w:rsidP="00FF35A6">
            <w:pPr>
              <w:jc w:val="center"/>
              <w:rPr>
                <w:sz w:val="24"/>
              </w:rPr>
            </w:pPr>
          </w:p>
        </w:tc>
        <w:tc>
          <w:tcPr>
            <w:tcW w:w="2421" w:type="dxa"/>
            <w:gridSpan w:val="12"/>
          </w:tcPr>
          <w:p w14:paraId="281CD749" w14:textId="77777777" w:rsidR="00046FAD" w:rsidRDefault="00046FAD" w:rsidP="00FF35A6">
            <w:pPr>
              <w:jc w:val="center"/>
              <w:rPr>
                <w:sz w:val="24"/>
              </w:rPr>
            </w:pPr>
          </w:p>
        </w:tc>
      </w:tr>
      <w:tr w:rsidR="00F420F0" w14:paraId="6B8A5728" w14:textId="77777777" w:rsidTr="00D0495B">
        <w:trPr>
          <w:gridAfter w:val="1"/>
          <w:wAfter w:w="138" w:type="dxa"/>
        </w:trPr>
        <w:tc>
          <w:tcPr>
            <w:tcW w:w="9924" w:type="dxa"/>
            <w:gridSpan w:val="36"/>
            <w:shd w:val="clear" w:color="auto" w:fill="F7CAAC"/>
          </w:tcPr>
          <w:p w14:paraId="3FF31571" w14:textId="77777777" w:rsidR="00F420F0" w:rsidRDefault="00F420F0" w:rsidP="000378C2">
            <w:pPr>
              <w:jc w:val="both"/>
              <w:rPr>
                <w:sz w:val="24"/>
              </w:rPr>
            </w:pPr>
            <w:r>
              <w:rPr>
                <w:b/>
              </w:rPr>
              <w:t>Odborné aktivity vztahující se k tvůrčí, resp. vědecké a umělecké činnosti vysoké školy, která souvisí se studijním programem</w:t>
            </w:r>
          </w:p>
        </w:tc>
      </w:tr>
      <w:tr w:rsidR="00F420F0" w14:paraId="2137C8CF" w14:textId="77777777" w:rsidTr="00D0495B">
        <w:trPr>
          <w:gridAfter w:val="1"/>
          <w:wAfter w:w="138" w:type="dxa"/>
          <w:trHeight w:val="2422"/>
        </w:trPr>
        <w:tc>
          <w:tcPr>
            <w:tcW w:w="9924" w:type="dxa"/>
            <w:gridSpan w:val="36"/>
            <w:shd w:val="clear" w:color="auto" w:fill="FFFFFF"/>
          </w:tcPr>
          <w:p w14:paraId="2390F8E6" w14:textId="2744153F" w:rsidR="00F420F0" w:rsidRDefault="00C441A8" w:rsidP="00046FAD">
            <w:pPr>
              <w:spacing w:before="120" w:after="120" w:line="264" w:lineRule="auto"/>
              <w:jc w:val="both"/>
            </w:pPr>
            <w:r w:rsidRPr="00C441A8">
              <w:t>Univerzita</w:t>
            </w:r>
            <w:r w:rsidR="00F420F0" w:rsidRPr="00C441A8">
              <w:t xml:space="preserve"> Tomáše Bati ve Zlíně</w:t>
            </w:r>
            <w:r w:rsidRPr="00C441A8">
              <w:t>/Univerzitní institut</w:t>
            </w:r>
            <w:r w:rsidR="00F420F0" w:rsidRPr="00C441A8">
              <w:t xml:space="preserve"> je organizátorem mezinárodní konference </w:t>
            </w:r>
            <w:r w:rsidR="00F420F0" w:rsidRPr="00C02BD9">
              <w:rPr>
                <w:lang w:val="de-DE"/>
              </w:rPr>
              <w:t>“</w:t>
            </w:r>
            <w:r w:rsidR="0070689C">
              <w:t>P</w:t>
            </w:r>
            <w:r w:rsidR="007B58FE">
              <w:t>lastko</w:t>
            </w:r>
            <w:r w:rsidR="00F420F0" w:rsidRPr="00C441A8">
              <w:t xml:space="preserve">“. </w:t>
            </w:r>
          </w:p>
          <w:p w14:paraId="79EFE9B3" w14:textId="77777777" w:rsidR="00E13B13" w:rsidRPr="00C441A8" w:rsidRDefault="00E13B13" w:rsidP="00046FAD">
            <w:pPr>
              <w:spacing w:before="120" w:after="120" w:line="264" w:lineRule="auto"/>
              <w:jc w:val="both"/>
            </w:pPr>
          </w:p>
          <w:p w14:paraId="631CEBCD" w14:textId="3BE5DA6C" w:rsidR="00F420F0" w:rsidRPr="00C441A8" w:rsidRDefault="00F420F0" w:rsidP="00046FAD">
            <w:pPr>
              <w:spacing w:before="120" w:after="120" w:line="264" w:lineRule="auto"/>
              <w:jc w:val="both"/>
            </w:pPr>
            <w:r w:rsidRPr="00C441A8">
              <w:t>Národní konference P</w:t>
            </w:r>
            <w:r w:rsidR="007B58FE">
              <w:t>lastko</w:t>
            </w:r>
            <w:r w:rsidRPr="00C441A8">
              <w:t xml:space="preserve"> zaměřená na zpracování plastů a polymerní chemii, je pořádána pravidelně každé dva roky (odborný garant: prof. Ing. Petr Sáha, CSc.).</w:t>
            </w:r>
          </w:p>
          <w:p w14:paraId="678EF8E1" w14:textId="77777777" w:rsidR="00F420F0" w:rsidRPr="00C441A8" w:rsidRDefault="00F420F0" w:rsidP="00AC036F">
            <w:pPr>
              <w:pStyle w:val="Normlnweb"/>
              <w:numPr>
                <w:ilvl w:val="0"/>
                <w:numId w:val="3"/>
              </w:numPr>
              <w:shd w:val="clear" w:color="auto" w:fill="FFFFFF"/>
              <w:spacing w:line="264" w:lineRule="auto"/>
              <w:ind w:left="568" w:hanging="284"/>
            </w:pPr>
            <w:r w:rsidRPr="00C441A8">
              <w:rPr>
                <w:spacing w:val="-2"/>
                <w:sz w:val="20"/>
                <w:szCs w:val="20"/>
              </w:rPr>
              <w:t>Plastko (2018)</w:t>
            </w:r>
            <w:r w:rsidRPr="00C441A8">
              <w:rPr>
                <w:spacing w:val="-2"/>
                <w:sz w:val="20"/>
                <w:szCs w:val="20"/>
              </w:rPr>
              <w:br/>
              <w:t>Datum konání: 18.-</w:t>
            </w:r>
            <w:proofErr w:type="gramStart"/>
            <w:r w:rsidRPr="00C441A8">
              <w:rPr>
                <w:spacing w:val="-2"/>
                <w:sz w:val="20"/>
                <w:szCs w:val="20"/>
              </w:rPr>
              <w:t>19.4.2018</w:t>
            </w:r>
            <w:proofErr w:type="gramEnd"/>
            <w:r w:rsidRPr="00C441A8">
              <w:rPr>
                <w:spacing w:val="-2"/>
                <w:sz w:val="20"/>
                <w:szCs w:val="20"/>
              </w:rPr>
              <w:br/>
            </w:r>
            <w:hyperlink r:id="rId63" w:history="1">
              <w:r w:rsidRPr="00C441A8">
                <w:rPr>
                  <w:rStyle w:val="Hypertextovodkaz"/>
                  <w:sz w:val="20"/>
                  <w:szCs w:val="20"/>
                </w:rPr>
                <w:t>https://twitter.com/Research_UTB/status/983627105421455360</w:t>
              </w:r>
            </w:hyperlink>
            <w:r w:rsidRPr="00C441A8">
              <w:br/>
            </w:r>
          </w:p>
          <w:p w14:paraId="72EEAEAB" w14:textId="77777777" w:rsidR="00F420F0" w:rsidRPr="00C441A8" w:rsidRDefault="00F420F0" w:rsidP="00AC036F">
            <w:pPr>
              <w:pStyle w:val="Normlnweb"/>
              <w:numPr>
                <w:ilvl w:val="0"/>
                <w:numId w:val="3"/>
              </w:numPr>
              <w:shd w:val="clear" w:color="auto" w:fill="FFFFFF"/>
              <w:spacing w:line="264" w:lineRule="auto"/>
              <w:ind w:left="574" w:hanging="214"/>
            </w:pPr>
            <w:r w:rsidRPr="00C441A8">
              <w:rPr>
                <w:spacing w:val="-2"/>
                <w:sz w:val="20"/>
                <w:szCs w:val="20"/>
              </w:rPr>
              <w:t>Plastko (2016)</w:t>
            </w:r>
            <w:r w:rsidRPr="00C441A8">
              <w:rPr>
                <w:spacing w:val="-2"/>
                <w:sz w:val="20"/>
                <w:szCs w:val="20"/>
              </w:rPr>
              <w:br/>
              <w:t>Datum konání: 20.-</w:t>
            </w:r>
            <w:proofErr w:type="gramStart"/>
            <w:r w:rsidRPr="00C441A8">
              <w:rPr>
                <w:spacing w:val="-2"/>
                <w:sz w:val="20"/>
                <w:szCs w:val="20"/>
              </w:rPr>
              <w:t>21.4.2016</w:t>
            </w:r>
            <w:proofErr w:type="gramEnd"/>
            <w:r w:rsidRPr="00C441A8">
              <w:rPr>
                <w:spacing w:val="-2"/>
                <w:sz w:val="20"/>
                <w:szCs w:val="20"/>
              </w:rPr>
              <w:br/>
            </w:r>
            <w:hyperlink r:id="rId64" w:history="1">
              <w:r w:rsidRPr="00C441A8">
                <w:rPr>
                  <w:rStyle w:val="Hypertextovodkaz"/>
                  <w:sz w:val="20"/>
                  <w:szCs w:val="20"/>
                </w:rPr>
                <w:t>http://www.plastko.utb.cz/index.php/about-us</w:t>
              </w:r>
            </w:hyperlink>
            <w:r w:rsidRPr="00C441A8">
              <w:rPr>
                <w:sz w:val="20"/>
                <w:szCs w:val="20"/>
              </w:rPr>
              <w:br/>
            </w:r>
          </w:p>
          <w:p w14:paraId="49AFDBA5" w14:textId="77777777" w:rsidR="00F420F0" w:rsidRPr="00C441A8" w:rsidRDefault="00F420F0" w:rsidP="00AC036F">
            <w:pPr>
              <w:pStyle w:val="Normlnweb"/>
              <w:numPr>
                <w:ilvl w:val="0"/>
                <w:numId w:val="3"/>
              </w:numPr>
              <w:shd w:val="clear" w:color="auto" w:fill="FFFFFF"/>
              <w:spacing w:line="264" w:lineRule="auto"/>
              <w:ind w:left="574" w:hanging="214"/>
            </w:pPr>
            <w:r w:rsidRPr="00C441A8">
              <w:rPr>
                <w:spacing w:val="-2"/>
                <w:sz w:val="20"/>
                <w:szCs w:val="20"/>
              </w:rPr>
              <w:t>Plastko (2014)</w:t>
            </w:r>
            <w:r w:rsidRPr="00C441A8">
              <w:rPr>
                <w:spacing w:val="-2"/>
                <w:sz w:val="20"/>
                <w:szCs w:val="20"/>
              </w:rPr>
              <w:br/>
              <w:t>Datum konání: 8.-</w:t>
            </w:r>
            <w:proofErr w:type="gramStart"/>
            <w:r w:rsidRPr="00C441A8">
              <w:rPr>
                <w:spacing w:val="-2"/>
                <w:sz w:val="20"/>
                <w:szCs w:val="20"/>
              </w:rPr>
              <w:t>9.4.2014</w:t>
            </w:r>
            <w:proofErr w:type="gramEnd"/>
            <w:r w:rsidRPr="00C441A8">
              <w:rPr>
                <w:spacing w:val="-2"/>
                <w:sz w:val="20"/>
                <w:szCs w:val="20"/>
              </w:rPr>
              <w:br/>
            </w:r>
            <w:hyperlink r:id="rId65" w:history="1">
              <w:r w:rsidRPr="00C441A8">
                <w:rPr>
                  <w:rStyle w:val="Hypertextovodkaz"/>
                  <w:sz w:val="20"/>
                  <w:szCs w:val="20"/>
                </w:rPr>
                <w:t>http://isctt.utb.cz/konference-plastko-2014/</w:t>
              </w:r>
            </w:hyperlink>
            <w:r w:rsidRPr="00C441A8">
              <w:rPr>
                <w:sz w:val="20"/>
                <w:szCs w:val="20"/>
              </w:rPr>
              <w:br/>
            </w:r>
          </w:p>
          <w:p w14:paraId="7A8A16CA" w14:textId="77777777" w:rsidR="00F420F0" w:rsidRPr="00C441A8" w:rsidRDefault="00F420F0" w:rsidP="00AC036F">
            <w:pPr>
              <w:pStyle w:val="Normlnweb"/>
              <w:numPr>
                <w:ilvl w:val="0"/>
                <w:numId w:val="3"/>
              </w:numPr>
              <w:shd w:val="clear" w:color="auto" w:fill="FFFFFF"/>
              <w:spacing w:before="0" w:beforeAutospacing="0" w:after="0" w:afterAutospacing="0" w:line="264" w:lineRule="auto"/>
              <w:ind w:left="576" w:hanging="216"/>
            </w:pPr>
            <w:r w:rsidRPr="00C441A8">
              <w:rPr>
                <w:spacing w:val="-2"/>
                <w:sz w:val="20"/>
                <w:szCs w:val="20"/>
              </w:rPr>
              <w:lastRenderedPageBreak/>
              <w:t>Plastko (2012)</w:t>
            </w:r>
            <w:r w:rsidRPr="00C441A8">
              <w:rPr>
                <w:spacing w:val="-2"/>
                <w:sz w:val="20"/>
                <w:szCs w:val="20"/>
              </w:rPr>
              <w:br/>
              <w:t>Datum konání: 11.-</w:t>
            </w:r>
            <w:proofErr w:type="gramStart"/>
            <w:r w:rsidRPr="00C441A8">
              <w:rPr>
                <w:spacing w:val="-2"/>
                <w:sz w:val="20"/>
                <w:szCs w:val="20"/>
              </w:rPr>
              <w:t>12.4.2012</w:t>
            </w:r>
            <w:proofErr w:type="gramEnd"/>
            <w:r w:rsidRPr="00C441A8">
              <w:rPr>
                <w:spacing w:val="-2"/>
                <w:sz w:val="20"/>
                <w:szCs w:val="20"/>
              </w:rPr>
              <w:br/>
            </w:r>
            <w:hyperlink r:id="rId66" w:history="1">
              <w:r w:rsidRPr="00C441A8">
                <w:rPr>
                  <w:rStyle w:val="Hypertextovodkaz"/>
                  <w:sz w:val="20"/>
                  <w:szCs w:val="20"/>
                </w:rPr>
                <w:t>http://www.inovace.utb.cz/files/Program_Plastko_2012__FINAL10_CZ.pdf</w:t>
              </w:r>
            </w:hyperlink>
          </w:p>
          <w:p w14:paraId="1E993906" w14:textId="77777777" w:rsidR="00F420F0" w:rsidRPr="00C441A8" w:rsidRDefault="00F420F0" w:rsidP="00E83B8B">
            <w:pPr>
              <w:pStyle w:val="Normlnweb"/>
              <w:shd w:val="clear" w:color="auto" w:fill="FFFFFF"/>
              <w:spacing w:before="0" w:beforeAutospacing="0" w:after="0" w:afterAutospacing="0"/>
            </w:pPr>
          </w:p>
          <w:p w14:paraId="772D558C" w14:textId="7EF02007" w:rsidR="00F420F0" w:rsidRPr="00C441A8" w:rsidRDefault="00AC7147" w:rsidP="004E77A8">
            <w:pPr>
              <w:spacing w:before="120" w:after="120" w:line="264" w:lineRule="auto"/>
              <w:jc w:val="both"/>
              <w:rPr>
                <w:b/>
              </w:rPr>
            </w:pPr>
            <w:r w:rsidRPr="002C13AA">
              <w:t>S</w:t>
            </w:r>
            <w:r w:rsidR="00F420F0" w:rsidRPr="002C13AA">
              <w:t xml:space="preserve">tudenti a akademičtí </w:t>
            </w:r>
            <w:r w:rsidRPr="002C13AA">
              <w:t>a věde</w:t>
            </w:r>
            <w:r w:rsidR="004E77A8">
              <w:t>cko-výzkumní</w:t>
            </w:r>
            <w:r w:rsidRPr="002C13AA">
              <w:t xml:space="preserve"> </w:t>
            </w:r>
            <w:r w:rsidR="00F420F0" w:rsidRPr="002C13AA">
              <w:t>pracovníci</w:t>
            </w:r>
            <w:r w:rsidRPr="002C13AA">
              <w:t xml:space="preserve"> působící na Centru polymerních systémů</w:t>
            </w:r>
            <w:r w:rsidR="002C13AA">
              <w:t xml:space="preserve"> Univerzitního institutu UTB ve Zlíně</w:t>
            </w:r>
            <w:r w:rsidR="00F420F0" w:rsidRPr="00C441A8">
              <w:t xml:space="preserve"> se aktivně účastní mezinárodní spolupráce podpořené několika programy. Nejrozšířenější je Erasmus+, v rámci kterého jsou realizovány studijní pobyty a pracovní stáže studentů na partnerských institucích a stáže a školení zaměstnanců. Dalším významným programem je </w:t>
            </w:r>
            <w:r w:rsidR="00C441A8">
              <w:t>COS</w:t>
            </w:r>
            <w:r w:rsidR="0070689C">
              <w:t>T</w:t>
            </w:r>
            <w:r w:rsidR="00C441A8">
              <w:t xml:space="preserve"> a Mobility OP VVV</w:t>
            </w:r>
            <w:r w:rsidR="00F420F0" w:rsidRPr="00C441A8">
              <w:t>, který napomáhá realizovat výměnu stáží mezi partnery především ve střední a jihovýchodní Ev</w:t>
            </w:r>
            <w:r>
              <w:t xml:space="preserve">ropě. Na celosvětové úrovni </w:t>
            </w:r>
            <w:r w:rsidR="007B58FE">
              <w:t>je</w:t>
            </w:r>
            <w:r>
              <w:t xml:space="preserve"> pa</w:t>
            </w:r>
            <w:r w:rsidRPr="00AC7147">
              <w:t>k</w:t>
            </w:r>
            <w:r w:rsidR="00F420F0" w:rsidRPr="00AC7147">
              <w:t xml:space="preserve"> </w:t>
            </w:r>
            <w:r w:rsidR="00F420F0" w:rsidRPr="00C441A8">
              <w:t>realiz</w:t>
            </w:r>
            <w:r w:rsidR="007B58FE">
              <w:t>ován</w:t>
            </w:r>
            <w:r w:rsidR="00F420F0" w:rsidRPr="00C441A8">
              <w:t xml:space="preserve"> program Freemovers, který umožňuje stáže mimo rámec jakéhokoliv </w:t>
            </w:r>
            <w:r w:rsidR="007B58FE">
              <w:t xml:space="preserve">standardního </w:t>
            </w:r>
            <w:r w:rsidR="00F420F0" w:rsidRPr="00C441A8">
              <w:t>výměnného programu.</w:t>
            </w:r>
          </w:p>
        </w:tc>
      </w:tr>
      <w:tr w:rsidR="00F420F0" w14:paraId="736D9746" w14:textId="77777777" w:rsidTr="00D0495B">
        <w:trPr>
          <w:gridAfter w:val="1"/>
          <w:wAfter w:w="138" w:type="dxa"/>
          <w:trHeight w:val="306"/>
        </w:trPr>
        <w:tc>
          <w:tcPr>
            <w:tcW w:w="9924" w:type="dxa"/>
            <w:gridSpan w:val="36"/>
            <w:shd w:val="clear" w:color="auto" w:fill="F7CAAC"/>
            <w:vAlign w:val="center"/>
          </w:tcPr>
          <w:p w14:paraId="741F64DE" w14:textId="77777777" w:rsidR="00F420F0" w:rsidRDefault="00F420F0" w:rsidP="00FF35A6">
            <w:pPr>
              <w:rPr>
                <w:b/>
              </w:rPr>
            </w:pPr>
            <w:r>
              <w:rPr>
                <w:b/>
              </w:rPr>
              <w:lastRenderedPageBreak/>
              <w:t>Informace o spolupráci s praxí vztahující se ke studijnímu programu</w:t>
            </w:r>
          </w:p>
        </w:tc>
      </w:tr>
      <w:tr w:rsidR="00F420F0" w14:paraId="002772B7" w14:textId="77777777" w:rsidTr="00D0495B">
        <w:trPr>
          <w:gridAfter w:val="1"/>
          <w:wAfter w:w="138" w:type="dxa"/>
          <w:trHeight w:val="1700"/>
        </w:trPr>
        <w:tc>
          <w:tcPr>
            <w:tcW w:w="9924" w:type="dxa"/>
            <w:gridSpan w:val="36"/>
            <w:shd w:val="clear" w:color="auto" w:fill="FFFFFF"/>
          </w:tcPr>
          <w:p w14:paraId="146910BC" w14:textId="124711A7" w:rsidR="00F420F0" w:rsidRPr="007A5340" w:rsidRDefault="00F420F0" w:rsidP="00046FAD">
            <w:pPr>
              <w:shd w:val="clear" w:color="auto" w:fill="FFFFFF"/>
              <w:tabs>
                <w:tab w:val="left" w:pos="360"/>
              </w:tabs>
              <w:spacing w:before="120" w:after="120" w:line="264" w:lineRule="auto"/>
              <w:ind w:right="6"/>
              <w:jc w:val="both"/>
            </w:pPr>
            <w:r w:rsidRPr="007A5340">
              <w:t xml:space="preserve">Spolupráce akademických pracovníků a studentů s praxí se realizuje zejména prostřednictvím projektů </w:t>
            </w:r>
            <w:r w:rsidR="009D2B9C" w:rsidRPr="007A5340">
              <w:t xml:space="preserve">aplikovaného výzkumu implementovaných na Centru polymerních systémů a </w:t>
            </w:r>
            <w:r w:rsidRPr="007A5340">
              <w:t>smluvního výzkumu, doplňkové činnosti a inovačních voucherů s významnými průmyslovými pracovišti v ČR a zahraničí. Níže jsou uvedeny nejvýznamnější projekty v rámci spolupráce se z</w:t>
            </w:r>
            <w:r w:rsidR="007A5340" w:rsidRPr="007A5340">
              <w:t>ahraničními firmami za roky 2016 - 2018</w:t>
            </w:r>
            <w:r w:rsidRPr="007A5340">
              <w:t xml:space="preserve">, které souvisejí se studijním programem </w:t>
            </w:r>
            <w:r w:rsidR="00255D37">
              <w:t>Biomaterials and Biocomposites</w:t>
            </w:r>
            <w:r w:rsidRPr="007A5340">
              <w:t>.</w:t>
            </w:r>
          </w:p>
          <w:tbl>
            <w:tblPr>
              <w:tblW w:w="8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0"/>
              <w:gridCol w:w="3543"/>
              <w:gridCol w:w="3064"/>
            </w:tblGrid>
            <w:tr w:rsidR="00F420F0" w:rsidRPr="00EE3D61" w14:paraId="6FDE6226" w14:textId="77777777" w:rsidTr="00046FAD">
              <w:trPr>
                <w:trHeight w:val="20"/>
                <w:jc w:val="center"/>
              </w:trPr>
              <w:tc>
                <w:tcPr>
                  <w:tcW w:w="2360" w:type="dxa"/>
                </w:tcPr>
                <w:p w14:paraId="1DB3C67A" w14:textId="77777777" w:rsidR="00F420F0" w:rsidRPr="005C7C9D" w:rsidRDefault="00F420F0" w:rsidP="00046FAD">
                  <w:pPr>
                    <w:shd w:val="clear" w:color="auto" w:fill="FFFFFF"/>
                    <w:tabs>
                      <w:tab w:val="left" w:pos="360"/>
                    </w:tabs>
                    <w:spacing w:before="60" w:after="60" w:line="264" w:lineRule="auto"/>
                    <w:jc w:val="both"/>
                    <w:rPr>
                      <w:b/>
                      <w:spacing w:val="-2"/>
                    </w:rPr>
                  </w:pPr>
                  <w:r w:rsidRPr="005C7C9D">
                    <w:rPr>
                      <w:b/>
                      <w:spacing w:val="-2"/>
                    </w:rPr>
                    <w:t>Pracoviště praxe</w:t>
                  </w:r>
                </w:p>
              </w:tc>
              <w:tc>
                <w:tcPr>
                  <w:tcW w:w="3543" w:type="dxa"/>
                </w:tcPr>
                <w:p w14:paraId="58C01234" w14:textId="3109A797" w:rsidR="00F420F0" w:rsidRPr="005C7C9D" w:rsidRDefault="00F420F0" w:rsidP="00046FAD">
                  <w:pPr>
                    <w:shd w:val="clear" w:color="auto" w:fill="FFFFFF"/>
                    <w:tabs>
                      <w:tab w:val="left" w:pos="360"/>
                    </w:tabs>
                    <w:spacing w:before="60" w:after="60" w:line="264" w:lineRule="auto"/>
                    <w:jc w:val="both"/>
                    <w:rPr>
                      <w:spacing w:val="-2"/>
                    </w:rPr>
                  </w:pPr>
                  <w:r w:rsidRPr="005C7C9D">
                    <w:rPr>
                      <w:b/>
                      <w:bCs/>
                      <w:spacing w:val="-2"/>
                    </w:rPr>
                    <w:t>Název či popis projektu uskutečňovaného</w:t>
                  </w:r>
                  <w:r w:rsidR="00046FAD">
                    <w:rPr>
                      <w:b/>
                      <w:bCs/>
                      <w:spacing w:val="-2"/>
                    </w:rPr>
                    <w:t xml:space="preserve"> </w:t>
                  </w:r>
                  <w:r w:rsidRPr="005C7C9D">
                    <w:rPr>
                      <w:b/>
                      <w:bCs/>
                      <w:spacing w:val="-2"/>
                    </w:rPr>
                    <w:t>ve spolupráci s praxí</w:t>
                  </w:r>
                </w:p>
              </w:tc>
              <w:tc>
                <w:tcPr>
                  <w:tcW w:w="3064" w:type="dxa"/>
                </w:tcPr>
                <w:p w14:paraId="5B8747E7" w14:textId="77777777" w:rsidR="00F420F0" w:rsidRPr="005C7C9D" w:rsidRDefault="00F420F0" w:rsidP="00046FAD">
                  <w:pPr>
                    <w:shd w:val="clear" w:color="auto" w:fill="FFFFFF"/>
                    <w:tabs>
                      <w:tab w:val="left" w:pos="360"/>
                    </w:tabs>
                    <w:spacing w:before="60" w:after="60" w:line="264" w:lineRule="auto"/>
                    <w:jc w:val="both"/>
                    <w:rPr>
                      <w:spacing w:val="-2"/>
                    </w:rPr>
                  </w:pPr>
                  <w:r w:rsidRPr="005C7C9D">
                    <w:rPr>
                      <w:b/>
                      <w:bCs/>
                      <w:spacing w:val="-2"/>
                    </w:rPr>
                    <w:t>Řešitel za UTB</w:t>
                  </w:r>
                </w:p>
              </w:tc>
            </w:tr>
            <w:tr w:rsidR="00F420F0" w:rsidRPr="00EE3D61" w14:paraId="126BC695" w14:textId="77777777" w:rsidTr="00046FAD">
              <w:trPr>
                <w:trHeight w:val="20"/>
                <w:jc w:val="center"/>
              </w:trPr>
              <w:tc>
                <w:tcPr>
                  <w:tcW w:w="2360" w:type="dxa"/>
                </w:tcPr>
                <w:p w14:paraId="416847F6" w14:textId="6C2229DC" w:rsidR="00F420F0" w:rsidRPr="00AC624D" w:rsidRDefault="007A5340" w:rsidP="00046FAD">
                  <w:pPr>
                    <w:shd w:val="clear" w:color="auto" w:fill="FFFFFF"/>
                    <w:tabs>
                      <w:tab w:val="left" w:pos="360"/>
                    </w:tabs>
                    <w:spacing w:before="60" w:after="60" w:line="264" w:lineRule="auto"/>
                    <w:ind w:right="5"/>
                    <w:jc w:val="both"/>
                    <w:rPr>
                      <w:spacing w:val="-2"/>
                    </w:rPr>
                  </w:pPr>
                  <w:r w:rsidRPr="00AC624D">
                    <w:rPr>
                      <w:spacing w:val="-2"/>
                    </w:rPr>
                    <w:t>Pegas Nonwovens s.r.o. </w:t>
                  </w:r>
                </w:p>
              </w:tc>
              <w:tc>
                <w:tcPr>
                  <w:tcW w:w="3543" w:type="dxa"/>
                </w:tcPr>
                <w:p w14:paraId="589D8175" w14:textId="5C9A6E37" w:rsidR="00F420F0" w:rsidRPr="00AC624D" w:rsidRDefault="007A5340" w:rsidP="00046FAD">
                  <w:pPr>
                    <w:shd w:val="clear" w:color="auto" w:fill="FFFFFF"/>
                    <w:tabs>
                      <w:tab w:val="left" w:pos="360"/>
                    </w:tabs>
                    <w:spacing w:before="60" w:after="60" w:line="264" w:lineRule="auto"/>
                    <w:ind w:right="5"/>
                    <w:jc w:val="both"/>
                    <w:rPr>
                      <w:spacing w:val="-2"/>
                    </w:rPr>
                  </w:pPr>
                  <w:r w:rsidRPr="00AC624D">
                    <w:rPr>
                      <w:spacing w:val="-2"/>
                    </w:rPr>
                    <w:t>GC/MS analýza ve vzorcích netkané textilie </w:t>
                  </w:r>
                </w:p>
              </w:tc>
              <w:tc>
                <w:tcPr>
                  <w:tcW w:w="3064" w:type="dxa"/>
                </w:tcPr>
                <w:p w14:paraId="2D7C3E38" w14:textId="275A7486" w:rsidR="00F420F0" w:rsidRPr="00AC624D" w:rsidRDefault="007A5340" w:rsidP="00046FAD">
                  <w:pPr>
                    <w:shd w:val="clear" w:color="auto" w:fill="FFFFFF"/>
                    <w:tabs>
                      <w:tab w:val="left" w:pos="360"/>
                    </w:tabs>
                    <w:spacing w:before="60" w:after="60" w:line="264" w:lineRule="auto"/>
                    <w:ind w:right="5"/>
                    <w:jc w:val="both"/>
                    <w:rPr>
                      <w:spacing w:val="-2"/>
                    </w:rPr>
                  </w:pPr>
                  <w:r w:rsidRPr="00AC624D">
                    <w:rPr>
                      <w:spacing w:val="-2"/>
                    </w:rPr>
                    <w:t>prof. Ing. Vladimír Sedlařík, Ph.D.</w:t>
                  </w:r>
                </w:p>
              </w:tc>
            </w:tr>
            <w:tr w:rsidR="00F420F0" w:rsidRPr="00EE3D61" w14:paraId="5FB94DE0" w14:textId="77777777" w:rsidTr="00046FAD">
              <w:trPr>
                <w:trHeight w:val="20"/>
                <w:jc w:val="center"/>
              </w:trPr>
              <w:tc>
                <w:tcPr>
                  <w:tcW w:w="2360" w:type="dxa"/>
                </w:tcPr>
                <w:p w14:paraId="4BAE0C9B" w14:textId="554F87F6" w:rsidR="00F420F0" w:rsidRPr="00AC624D" w:rsidRDefault="005C376D" w:rsidP="00046FAD">
                  <w:pPr>
                    <w:shd w:val="clear" w:color="auto" w:fill="FFFFFF"/>
                    <w:tabs>
                      <w:tab w:val="left" w:pos="360"/>
                    </w:tabs>
                    <w:spacing w:before="60" w:after="60" w:line="264" w:lineRule="auto"/>
                    <w:ind w:right="5"/>
                    <w:jc w:val="both"/>
                    <w:rPr>
                      <w:spacing w:val="-2"/>
                    </w:rPr>
                  </w:pPr>
                  <w:r>
                    <w:rPr>
                      <w:spacing w:val="-2"/>
                    </w:rPr>
                    <w:t xml:space="preserve">Plastikářský </w:t>
                  </w:r>
                  <w:proofErr w:type="gramStart"/>
                  <w:r>
                    <w:rPr>
                      <w:spacing w:val="-2"/>
                    </w:rPr>
                    <w:t>klastr, z.s.</w:t>
                  </w:r>
                  <w:proofErr w:type="gramEnd"/>
                  <w:r w:rsidR="007A5340" w:rsidRPr="00AC624D">
                    <w:rPr>
                      <w:spacing w:val="-2"/>
                    </w:rPr>
                    <w:t> </w:t>
                  </w:r>
                </w:p>
              </w:tc>
              <w:tc>
                <w:tcPr>
                  <w:tcW w:w="3543" w:type="dxa"/>
                </w:tcPr>
                <w:p w14:paraId="6F268546" w14:textId="2CB4C9CF" w:rsidR="00F420F0" w:rsidRPr="00AC624D" w:rsidRDefault="007A5340" w:rsidP="00046FAD">
                  <w:pPr>
                    <w:shd w:val="clear" w:color="auto" w:fill="FFFFFF"/>
                    <w:tabs>
                      <w:tab w:val="left" w:pos="360"/>
                    </w:tabs>
                    <w:spacing w:before="60" w:after="60" w:line="264" w:lineRule="auto"/>
                    <w:ind w:right="5"/>
                    <w:jc w:val="both"/>
                    <w:rPr>
                      <w:spacing w:val="-2"/>
                    </w:rPr>
                  </w:pPr>
                  <w:r w:rsidRPr="00AC624D">
                    <w:rPr>
                      <w:spacing w:val="-2"/>
                    </w:rPr>
                    <w:t>Provádění pilotních a poloprovozních testů - zpracování odpadů</w:t>
                  </w:r>
                </w:p>
              </w:tc>
              <w:tc>
                <w:tcPr>
                  <w:tcW w:w="3064" w:type="dxa"/>
                </w:tcPr>
                <w:p w14:paraId="33D3CF02" w14:textId="5E314A3B" w:rsidR="00F420F0" w:rsidRPr="00AC624D" w:rsidRDefault="007A5340" w:rsidP="00046FAD">
                  <w:pPr>
                    <w:shd w:val="clear" w:color="auto" w:fill="FFFFFF"/>
                    <w:tabs>
                      <w:tab w:val="left" w:pos="360"/>
                    </w:tabs>
                    <w:spacing w:before="60" w:after="60" w:line="264" w:lineRule="auto"/>
                    <w:ind w:right="5"/>
                    <w:jc w:val="both"/>
                    <w:rPr>
                      <w:spacing w:val="-2"/>
                    </w:rPr>
                  </w:pPr>
                  <w:r w:rsidRPr="00AC624D">
                    <w:rPr>
                      <w:spacing w:val="-2"/>
                    </w:rPr>
                    <w:t>prof. Ing. Vladimír Sedlařík, Ph.D.</w:t>
                  </w:r>
                </w:p>
              </w:tc>
            </w:tr>
            <w:tr w:rsidR="007A5340" w:rsidRPr="00EE3D61" w14:paraId="624C8783" w14:textId="77777777" w:rsidTr="00046FAD">
              <w:trPr>
                <w:trHeight w:val="20"/>
                <w:jc w:val="center"/>
              </w:trPr>
              <w:tc>
                <w:tcPr>
                  <w:tcW w:w="2360" w:type="dxa"/>
                </w:tcPr>
                <w:p w14:paraId="62ED7585" w14:textId="7C4BCA3A" w:rsidR="007A5340" w:rsidRPr="00AC624D" w:rsidRDefault="005C376D" w:rsidP="00046FAD">
                  <w:pPr>
                    <w:shd w:val="clear" w:color="auto" w:fill="FFFFFF"/>
                    <w:tabs>
                      <w:tab w:val="left" w:pos="360"/>
                    </w:tabs>
                    <w:spacing w:before="60" w:after="60" w:line="264" w:lineRule="auto"/>
                    <w:ind w:right="5"/>
                    <w:jc w:val="both"/>
                    <w:rPr>
                      <w:spacing w:val="-2"/>
                    </w:rPr>
                  </w:pPr>
                  <w:r>
                    <w:rPr>
                      <w:spacing w:val="-2"/>
                    </w:rPr>
                    <w:t xml:space="preserve">Plastikářský </w:t>
                  </w:r>
                  <w:proofErr w:type="gramStart"/>
                  <w:r>
                    <w:rPr>
                      <w:spacing w:val="-2"/>
                    </w:rPr>
                    <w:t>klastr, z.s.</w:t>
                  </w:r>
                  <w:proofErr w:type="gramEnd"/>
                </w:p>
              </w:tc>
              <w:tc>
                <w:tcPr>
                  <w:tcW w:w="3543" w:type="dxa"/>
                </w:tcPr>
                <w:p w14:paraId="4AC265C7" w14:textId="7E2FC051" w:rsidR="007A5340" w:rsidRPr="00AC624D" w:rsidRDefault="007A5340" w:rsidP="00046FAD">
                  <w:pPr>
                    <w:shd w:val="clear" w:color="auto" w:fill="FFFFFF"/>
                    <w:tabs>
                      <w:tab w:val="left" w:pos="360"/>
                    </w:tabs>
                    <w:spacing w:before="60" w:after="60" w:line="264" w:lineRule="auto"/>
                    <w:ind w:right="5"/>
                    <w:jc w:val="both"/>
                    <w:rPr>
                      <w:spacing w:val="-2"/>
                    </w:rPr>
                  </w:pPr>
                  <w:r w:rsidRPr="00AC624D">
                    <w:rPr>
                      <w:spacing w:val="-2"/>
                    </w:rPr>
                    <w:t>Testování kompozitních materiálů </w:t>
                  </w:r>
                </w:p>
              </w:tc>
              <w:tc>
                <w:tcPr>
                  <w:tcW w:w="3064" w:type="dxa"/>
                </w:tcPr>
                <w:p w14:paraId="1EC763CE" w14:textId="36E8EC54" w:rsidR="007A5340" w:rsidRPr="00AC624D" w:rsidRDefault="007A5340" w:rsidP="00046FAD">
                  <w:pPr>
                    <w:shd w:val="clear" w:color="auto" w:fill="FFFFFF"/>
                    <w:tabs>
                      <w:tab w:val="left" w:pos="360"/>
                    </w:tabs>
                    <w:spacing w:before="60" w:after="60" w:line="264" w:lineRule="auto"/>
                    <w:ind w:right="5"/>
                    <w:jc w:val="both"/>
                    <w:rPr>
                      <w:spacing w:val="-2"/>
                    </w:rPr>
                  </w:pPr>
                  <w:r w:rsidRPr="00AC624D">
                    <w:rPr>
                      <w:spacing w:val="-2"/>
                    </w:rPr>
                    <w:t>prof. Ing. Vladimír Sedlařík, Ph.D.</w:t>
                  </w:r>
                </w:p>
              </w:tc>
            </w:tr>
            <w:tr w:rsidR="007A5340" w:rsidRPr="00EE3D61" w14:paraId="5EFB6827" w14:textId="77777777" w:rsidTr="00046FAD">
              <w:trPr>
                <w:trHeight w:val="20"/>
                <w:jc w:val="center"/>
              </w:trPr>
              <w:tc>
                <w:tcPr>
                  <w:tcW w:w="2360" w:type="dxa"/>
                </w:tcPr>
                <w:p w14:paraId="2CF796D7" w14:textId="112FB08D" w:rsidR="007A5340" w:rsidRPr="00AC624D" w:rsidRDefault="00F7617E" w:rsidP="00046FAD">
                  <w:pPr>
                    <w:shd w:val="clear" w:color="auto" w:fill="FFFFFF"/>
                    <w:tabs>
                      <w:tab w:val="left" w:pos="360"/>
                    </w:tabs>
                    <w:spacing w:before="60" w:after="60" w:line="264" w:lineRule="auto"/>
                    <w:ind w:right="5"/>
                    <w:jc w:val="both"/>
                    <w:rPr>
                      <w:spacing w:val="-2"/>
                    </w:rPr>
                  </w:pPr>
                  <w:r>
                    <w:rPr>
                      <w:spacing w:val="-2"/>
                    </w:rPr>
                    <w:t xml:space="preserve">BIOMEDICA, </w:t>
                  </w:r>
                  <w:r w:rsidR="007A5340" w:rsidRPr="00AC624D">
                    <w:rPr>
                      <w:spacing w:val="-2"/>
                    </w:rPr>
                    <w:t>s.r.o.</w:t>
                  </w:r>
                </w:p>
              </w:tc>
              <w:tc>
                <w:tcPr>
                  <w:tcW w:w="3543" w:type="dxa"/>
                </w:tcPr>
                <w:p w14:paraId="31627F50" w14:textId="2BF3B808" w:rsidR="007A5340" w:rsidRPr="00AC624D" w:rsidRDefault="007A5340" w:rsidP="00046FAD">
                  <w:pPr>
                    <w:shd w:val="clear" w:color="auto" w:fill="FFFFFF"/>
                    <w:tabs>
                      <w:tab w:val="left" w:pos="360"/>
                    </w:tabs>
                    <w:spacing w:before="60" w:after="60" w:line="264" w:lineRule="auto"/>
                    <w:ind w:right="5"/>
                    <w:jc w:val="both"/>
                    <w:rPr>
                      <w:spacing w:val="-2"/>
                    </w:rPr>
                  </w:pPr>
                  <w:r w:rsidRPr="00AC624D">
                    <w:rPr>
                      <w:spacing w:val="-2"/>
                    </w:rPr>
                    <w:t>Posouzení kvality materiálu nebo svařování dvoukomorového vaku v místě přepážky</w:t>
                  </w:r>
                </w:p>
              </w:tc>
              <w:tc>
                <w:tcPr>
                  <w:tcW w:w="3064" w:type="dxa"/>
                </w:tcPr>
                <w:p w14:paraId="2ABAE54C" w14:textId="1B346D32" w:rsidR="007A5340" w:rsidRPr="00AC624D" w:rsidRDefault="007A5340" w:rsidP="00046FAD">
                  <w:pPr>
                    <w:shd w:val="clear" w:color="auto" w:fill="FFFFFF"/>
                    <w:tabs>
                      <w:tab w:val="left" w:pos="360"/>
                    </w:tabs>
                    <w:spacing w:before="60" w:after="60" w:line="264" w:lineRule="auto"/>
                    <w:ind w:right="5"/>
                    <w:jc w:val="both"/>
                    <w:rPr>
                      <w:spacing w:val="-2"/>
                    </w:rPr>
                  </w:pPr>
                  <w:r w:rsidRPr="00AC624D">
                    <w:rPr>
                      <w:spacing w:val="-2"/>
                    </w:rPr>
                    <w:t>doc. Mgr. Aleš Mráček, Ph.D.</w:t>
                  </w:r>
                </w:p>
              </w:tc>
            </w:tr>
            <w:tr w:rsidR="007A5340" w:rsidRPr="00EE3D61" w14:paraId="7825F475" w14:textId="77777777" w:rsidTr="00046FAD">
              <w:trPr>
                <w:trHeight w:val="20"/>
                <w:jc w:val="center"/>
              </w:trPr>
              <w:tc>
                <w:tcPr>
                  <w:tcW w:w="2360" w:type="dxa"/>
                </w:tcPr>
                <w:p w14:paraId="6DD78E4F" w14:textId="32B2B3A0" w:rsidR="007A5340" w:rsidRPr="00AC624D" w:rsidRDefault="00423273" w:rsidP="00046FAD">
                  <w:pPr>
                    <w:shd w:val="clear" w:color="auto" w:fill="FFFFFF"/>
                    <w:tabs>
                      <w:tab w:val="left" w:pos="360"/>
                    </w:tabs>
                    <w:spacing w:before="60" w:after="60" w:line="264" w:lineRule="auto"/>
                    <w:ind w:right="5"/>
                    <w:jc w:val="both"/>
                    <w:rPr>
                      <w:spacing w:val="-2"/>
                    </w:rPr>
                  </w:pPr>
                  <w:r w:rsidRPr="00AC624D">
                    <w:rPr>
                      <w:spacing w:val="-2"/>
                    </w:rPr>
                    <w:t>MILCOM, a.s.</w:t>
                  </w:r>
                </w:p>
              </w:tc>
              <w:tc>
                <w:tcPr>
                  <w:tcW w:w="3543" w:type="dxa"/>
                </w:tcPr>
                <w:p w14:paraId="017B6D5B" w14:textId="3EBC1CE6" w:rsidR="007A5340" w:rsidRPr="00AC624D" w:rsidRDefault="00423273" w:rsidP="00046FAD">
                  <w:pPr>
                    <w:shd w:val="clear" w:color="auto" w:fill="FFFFFF"/>
                    <w:tabs>
                      <w:tab w:val="left" w:pos="360"/>
                    </w:tabs>
                    <w:spacing w:before="60" w:after="60" w:line="264" w:lineRule="auto"/>
                    <w:ind w:right="5"/>
                    <w:jc w:val="both"/>
                    <w:rPr>
                      <w:spacing w:val="-2"/>
                    </w:rPr>
                  </w:pPr>
                  <w:r w:rsidRPr="00AC624D">
                    <w:rPr>
                      <w:spacing w:val="-2"/>
                    </w:rPr>
                    <w:t>Stanovení celkové a specifické migrace obalových materiálů, tahová zkouška a diferenční skenovací kalorimetrie vzorků</w:t>
                  </w:r>
                </w:p>
              </w:tc>
              <w:tc>
                <w:tcPr>
                  <w:tcW w:w="3064" w:type="dxa"/>
                </w:tcPr>
                <w:p w14:paraId="771EEAE3" w14:textId="3A46E11E" w:rsidR="007A5340" w:rsidRPr="00AC624D" w:rsidRDefault="00423273" w:rsidP="00046FAD">
                  <w:pPr>
                    <w:shd w:val="clear" w:color="auto" w:fill="FFFFFF"/>
                    <w:tabs>
                      <w:tab w:val="left" w:pos="360"/>
                    </w:tabs>
                    <w:spacing w:before="60" w:after="60" w:line="264" w:lineRule="auto"/>
                    <w:ind w:right="5"/>
                    <w:jc w:val="both"/>
                    <w:rPr>
                      <w:spacing w:val="-2"/>
                    </w:rPr>
                  </w:pPr>
                  <w:r w:rsidRPr="00AC624D">
                    <w:rPr>
                      <w:spacing w:val="-2"/>
                    </w:rPr>
                    <w:t>prof. Ing. Vladimír Sedlařík, Ph.D.</w:t>
                  </w:r>
                </w:p>
              </w:tc>
            </w:tr>
            <w:tr w:rsidR="00423273" w:rsidRPr="00EE3D61" w14:paraId="5670C7C1" w14:textId="77777777" w:rsidTr="00046FAD">
              <w:trPr>
                <w:trHeight w:val="20"/>
                <w:jc w:val="center"/>
              </w:trPr>
              <w:tc>
                <w:tcPr>
                  <w:tcW w:w="2360" w:type="dxa"/>
                </w:tcPr>
                <w:p w14:paraId="63202AC2" w14:textId="5959F51E" w:rsidR="00423273" w:rsidRPr="00AC624D" w:rsidRDefault="00423273" w:rsidP="00046FAD">
                  <w:pPr>
                    <w:shd w:val="clear" w:color="auto" w:fill="FFFFFF"/>
                    <w:tabs>
                      <w:tab w:val="left" w:pos="360"/>
                    </w:tabs>
                    <w:spacing w:before="60" w:after="60" w:line="264" w:lineRule="auto"/>
                    <w:ind w:right="5"/>
                    <w:jc w:val="both"/>
                    <w:rPr>
                      <w:spacing w:val="-2"/>
                    </w:rPr>
                  </w:pPr>
                  <w:r w:rsidRPr="00AC624D">
                    <w:rPr>
                      <w:spacing w:val="-2"/>
                    </w:rPr>
                    <w:t xml:space="preserve">Plastikářský </w:t>
                  </w:r>
                  <w:proofErr w:type="gramStart"/>
                  <w:r w:rsidRPr="00AC624D">
                    <w:rPr>
                      <w:spacing w:val="-2"/>
                    </w:rPr>
                    <w:t>klastr</w:t>
                  </w:r>
                  <w:r w:rsidR="005C7C9D" w:rsidRPr="00AC624D">
                    <w:rPr>
                      <w:spacing w:val="-2"/>
                    </w:rPr>
                    <w:t>,</w:t>
                  </w:r>
                  <w:r w:rsidRPr="00AC624D">
                    <w:rPr>
                      <w:spacing w:val="-2"/>
                    </w:rPr>
                    <w:t xml:space="preserve"> z.s.</w:t>
                  </w:r>
                  <w:proofErr w:type="gramEnd"/>
                </w:p>
              </w:tc>
              <w:tc>
                <w:tcPr>
                  <w:tcW w:w="3543" w:type="dxa"/>
                </w:tcPr>
                <w:p w14:paraId="641530DC" w14:textId="4D271279" w:rsidR="00423273" w:rsidRPr="00AC624D" w:rsidRDefault="00423273" w:rsidP="00AC7147">
                  <w:pPr>
                    <w:shd w:val="clear" w:color="auto" w:fill="FFFFFF"/>
                    <w:tabs>
                      <w:tab w:val="left" w:pos="360"/>
                    </w:tabs>
                    <w:spacing w:before="60" w:after="60" w:line="264" w:lineRule="auto"/>
                    <w:ind w:right="5"/>
                    <w:jc w:val="both"/>
                    <w:rPr>
                      <w:spacing w:val="-2"/>
                    </w:rPr>
                  </w:pPr>
                  <w:r w:rsidRPr="00AC624D">
                    <w:rPr>
                      <w:spacing w:val="-2"/>
                    </w:rPr>
                    <w:t xml:space="preserve">Vývoj modifikovaných PLA směsí pro fóliové a vláknařské aplikace </w:t>
                  </w:r>
                </w:p>
              </w:tc>
              <w:tc>
                <w:tcPr>
                  <w:tcW w:w="3064" w:type="dxa"/>
                </w:tcPr>
                <w:p w14:paraId="1C0066B4" w14:textId="1B82F884" w:rsidR="00423273" w:rsidRPr="00AC624D" w:rsidRDefault="00423273" w:rsidP="00046FAD">
                  <w:pPr>
                    <w:shd w:val="clear" w:color="auto" w:fill="FFFFFF"/>
                    <w:tabs>
                      <w:tab w:val="left" w:pos="360"/>
                    </w:tabs>
                    <w:spacing w:before="60" w:after="60" w:line="264" w:lineRule="auto"/>
                    <w:ind w:right="5"/>
                    <w:jc w:val="both"/>
                    <w:rPr>
                      <w:spacing w:val="-2"/>
                    </w:rPr>
                  </w:pPr>
                  <w:r w:rsidRPr="00AC624D">
                    <w:rPr>
                      <w:spacing w:val="-2"/>
                    </w:rPr>
                    <w:t>prof. Ing. Vladimír Sedlařík, Ph.D.</w:t>
                  </w:r>
                </w:p>
              </w:tc>
            </w:tr>
          </w:tbl>
          <w:p w14:paraId="71B4F3DF" w14:textId="77777777" w:rsidR="00F420F0" w:rsidRPr="00EE3D61" w:rsidRDefault="00F420F0" w:rsidP="00EE3D61">
            <w:pPr>
              <w:rPr>
                <w:highlight w:val="cyan"/>
              </w:rPr>
            </w:pPr>
          </w:p>
          <w:p w14:paraId="3E6911B1" w14:textId="0BECDED8" w:rsidR="00F420F0" w:rsidRPr="005C376D" w:rsidRDefault="00423273" w:rsidP="00046FAD">
            <w:pPr>
              <w:spacing w:before="120" w:after="120" w:line="264" w:lineRule="auto"/>
              <w:jc w:val="both"/>
              <w:rPr>
                <w:u w:val="single"/>
              </w:rPr>
            </w:pPr>
            <w:r w:rsidRPr="005C376D">
              <w:rPr>
                <w:u w:val="single"/>
              </w:rPr>
              <w:t>Tematické</w:t>
            </w:r>
            <w:r w:rsidR="00F420F0" w:rsidRPr="005C376D">
              <w:rPr>
                <w:u w:val="single"/>
              </w:rPr>
              <w:t xml:space="preserve"> zaměření řešených tuzemských projektů:</w:t>
            </w:r>
          </w:p>
          <w:p w14:paraId="47624AF4" w14:textId="3BEB4AC0" w:rsidR="00046FAD" w:rsidRDefault="00423273" w:rsidP="00046FAD">
            <w:pPr>
              <w:spacing w:before="120" w:after="120" w:line="264" w:lineRule="auto"/>
              <w:jc w:val="both"/>
            </w:pPr>
            <w:r w:rsidRPr="005C376D">
              <w:t xml:space="preserve">Vývoj nových a optimalizace </w:t>
            </w:r>
            <w:r w:rsidR="00AC7147">
              <w:t xml:space="preserve">stávajících </w:t>
            </w:r>
            <w:r w:rsidRPr="005C376D">
              <w:t>receptur se zaměřením na zdravotní a ekologickou nezávadnost, testování bezpečnosti materiálů s ohledem</w:t>
            </w:r>
            <w:r w:rsidR="00AC7147">
              <w:t xml:space="preserve"> na</w:t>
            </w:r>
            <w:r w:rsidRPr="005C376D">
              <w:t xml:space="preserve"> testování antimikrobních vlastností materiálů, vývoj a charakterizace biokompatibilních systémů a partikulárních soustav určených pro cíle dodávání biolo</w:t>
            </w:r>
            <w:r w:rsidR="005C376D">
              <w:t xml:space="preserve">gicky aktivních látek a léčiv, </w:t>
            </w:r>
            <w:r w:rsidRPr="005C376D">
              <w:t xml:space="preserve">vývoj materiálů pro tkáňové inženýrství. </w:t>
            </w:r>
          </w:p>
          <w:p w14:paraId="5FEB6FAC" w14:textId="77777777" w:rsidR="00046FAD" w:rsidRDefault="00046FAD" w:rsidP="00046FAD">
            <w:pPr>
              <w:spacing w:before="120" w:after="120" w:line="264" w:lineRule="auto"/>
              <w:jc w:val="both"/>
            </w:pPr>
          </w:p>
          <w:p w14:paraId="662806E1" w14:textId="77777777" w:rsidR="005C76C0" w:rsidRDefault="005C76C0" w:rsidP="00046FAD">
            <w:pPr>
              <w:spacing w:before="120" w:after="120" w:line="264" w:lineRule="auto"/>
              <w:jc w:val="both"/>
            </w:pPr>
          </w:p>
          <w:p w14:paraId="289CC712" w14:textId="77777777" w:rsidR="005C76C0" w:rsidRDefault="005C76C0" w:rsidP="00046FAD">
            <w:pPr>
              <w:spacing w:before="120" w:after="120" w:line="264" w:lineRule="auto"/>
              <w:jc w:val="both"/>
            </w:pPr>
          </w:p>
          <w:p w14:paraId="59449924" w14:textId="77777777" w:rsidR="005C76C0" w:rsidRDefault="005C76C0" w:rsidP="00046FAD">
            <w:pPr>
              <w:spacing w:before="120" w:after="120" w:line="264" w:lineRule="auto"/>
              <w:jc w:val="both"/>
            </w:pPr>
          </w:p>
          <w:p w14:paraId="37B3EDC5" w14:textId="77777777" w:rsidR="005C76C0" w:rsidRDefault="005C76C0" w:rsidP="00046FAD">
            <w:pPr>
              <w:spacing w:before="120" w:after="120" w:line="264" w:lineRule="auto"/>
              <w:jc w:val="both"/>
            </w:pPr>
          </w:p>
          <w:p w14:paraId="0CB5636E" w14:textId="77777777" w:rsidR="005C76C0" w:rsidRDefault="005C76C0" w:rsidP="00046FAD">
            <w:pPr>
              <w:spacing w:before="120" w:after="120" w:line="264" w:lineRule="auto"/>
              <w:jc w:val="both"/>
            </w:pPr>
          </w:p>
          <w:p w14:paraId="25B423AB" w14:textId="77777777" w:rsidR="005C76C0" w:rsidRDefault="005C76C0" w:rsidP="00046FAD">
            <w:pPr>
              <w:spacing w:before="120" w:after="120" w:line="264" w:lineRule="auto"/>
              <w:jc w:val="both"/>
            </w:pPr>
          </w:p>
          <w:p w14:paraId="6233659A" w14:textId="119405F0" w:rsidR="005C76C0" w:rsidRPr="005C376D" w:rsidRDefault="005C76C0" w:rsidP="00046FAD">
            <w:pPr>
              <w:spacing w:before="120" w:after="120" w:line="264" w:lineRule="auto"/>
              <w:jc w:val="both"/>
            </w:pPr>
          </w:p>
        </w:tc>
      </w:tr>
      <w:tr w:rsidR="0009611D" w14:paraId="0765F534" w14:textId="77777777" w:rsidTr="00D0495B">
        <w:trPr>
          <w:gridAfter w:val="1"/>
          <w:wAfter w:w="138" w:type="dxa"/>
        </w:trPr>
        <w:tc>
          <w:tcPr>
            <w:tcW w:w="9924" w:type="dxa"/>
            <w:gridSpan w:val="36"/>
            <w:tcBorders>
              <w:bottom w:val="double" w:sz="4" w:space="0" w:color="auto"/>
            </w:tcBorders>
            <w:shd w:val="clear" w:color="auto" w:fill="BDD6EE"/>
          </w:tcPr>
          <w:p w14:paraId="38509B63" w14:textId="77777777" w:rsidR="0009611D" w:rsidRDefault="0009611D" w:rsidP="00FF35A6">
            <w:pPr>
              <w:jc w:val="both"/>
              <w:rPr>
                <w:b/>
                <w:sz w:val="28"/>
              </w:rPr>
            </w:pPr>
            <w:r>
              <w:rPr>
                <w:b/>
                <w:sz w:val="28"/>
              </w:rPr>
              <w:lastRenderedPageBreak/>
              <w:t>C-III – Informační zabezpečení studijního programu</w:t>
            </w:r>
          </w:p>
        </w:tc>
      </w:tr>
      <w:tr w:rsidR="0009611D" w14:paraId="5BD8CEB3" w14:textId="77777777" w:rsidTr="00D0495B">
        <w:trPr>
          <w:gridAfter w:val="1"/>
          <w:wAfter w:w="138" w:type="dxa"/>
          <w:trHeight w:val="283"/>
        </w:trPr>
        <w:tc>
          <w:tcPr>
            <w:tcW w:w="9924" w:type="dxa"/>
            <w:gridSpan w:val="36"/>
            <w:tcBorders>
              <w:top w:val="single" w:sz="2" w:space="0" w:color="auto"/>
              <w:left w:val="single" w:sz="2" w:space="0" w:color="auto"/>
              <w:bottom w:val="single" w:sz="2" w:space="0" w:color="auto"/>
              <w:right w:val="single" w:sz="2" w:space="0" w:color="auto"/>
            </w:tcBorders>
            <w:shd w:val="clear" w:color="auto" w:fill="F7CAAC"/>
            <w:vAlign w:val="center"/>
          </w:tcPr>
          <w:p w14:paraId="6D7C7D1E" w14:textId="77777777" w:rsidR="0009611D" w:rsidRDefault="0009611D" w:rsidP="00FF35A6">
            <w:r>
              <w:rPr>
                <w:b/>
              </w:rPr>
              <w:t xml:space="preserve">Název a stručný popis studijního informačního systému </w:t>
            </w:r>
          </w:p>
        </w:tc>
      </w:tr>
      <w:tr w:rsidR="0009611D" w14:paraId="3CA5C25B" w14:textId="77777777" w:rsidTr="00D0495B">
        <w:trPr>
          <w:gridAfter w:val="1"/>
          <w:wAfter w:w="138" w:type="dxa"/>
          <w:trHeight w:val="2268"/>
        </w:trPr>
        <w:tc>
          <w:tcPr>
            <w:tcW w:w="9924" w:type="dxa"/>
            <w:gridSpan w:val="36"/>
            <w:tcBorders>
              <w:top w:val="single" w:sz="2" w:space="0" w:color="auto"/>
              <w:left w:val="single" w:sz="2" w:space="0" w:color="auto"/>
              <w:bottom w:val="single" w:sz="2" w:space="0" w:color="auto"/>
              <w:right w:val="single" w:sz="2" w:space="0" w:color="auto"/>
            </w:tcBorders>
          </w:tcPr>
          <w:p w14:paraId="277E8AF6" w14:textId="3B18A2AB" w:rsidR="0009611D" w:rsidRPr="004A2F2C" w:rsidRDefault="0009611D" w:rsidP="00D91CC6">
            <w:pPr>
              <w:spacing w:before="60" w:after="60" w:line="264" w:lineRule="auto"/>
              <w:jc w:val="both"/>
            </w:pPr>
            <w:r w:rsidRPr="004A2F2C">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67" w:history="1">
              <w:r w:rsidRPr="004A2F2C">
                <w:rPr>
                  <w:rStyle w:val="Hypertextovodkaz"/>
                </w:rPr>
                <w:t>https://stag.utb.cz/portal/</w:t>
              </w:r>
            </w:hyperlink>
            <w:r w:rsidRPr="004A2F2C">
              <w:t xml:space="preserve">), aplikace jsou v něm organizovány do souvisejících celků na záložkách a podstránkách. Portál je intuitivní a pokrývá řadu funkcí IS/STAG, které se týkají výuky. Navíc integruje na jednom místě kromě aplikací IS/STAG i další důležité informační zdroje </w:t>
            </w:r>
            <w:r w:rsidR="00D91CC6">
              <w:t>UTB</w:t>
            </w:r>
            <w:r w:rsidRPr="004A2F2C">
              <w:t xml:space="preserv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w:t>
            </w:r>
            <w:r w:rsidR="00D91CC6">
              <w:t>UTB,</w:t>
            </w:r>
            <w:r w:rsidRPr="004A2F2C">
              <w:t xml:space="preserve">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09611D" w14:paraId="1B0F0FD6" w14:textId="77777777" w:rsidTr="00D0495B">
        <w:trPr>
          <w:gridAfter w:val="1"/>
          <w:wAfter w:w="138" w:type="dxa"/>
          <w:trHeight w:val="283"/>
        </w:trPr>
        <w:tc>
          <w:tcPr>
            <w:tcW w:w="9924" w:type="dxa"/>
            <w:gridSpan w:val="36"/>
            <w:shd w:val="clear" w:color="auto" w:fill="F7CAAC"/>
            <w:vAlign w:val="center"/>
          </w:tcPr>
          <w:p w14:paraId="3E1DDF5F" w14:textId="77777777" w:rsidR="0009611D" w:rsidRDefault="0009611D" w:rsidP="00FF35A6">
            <w:pPr>
              <w:rPr>
                <w:b/>
              </w:rPr>
            </w:pPr>
            <w:r>
              <w:rPr>
                <w:b/>
              </w:rPr>
              <w:t>Přístup ke studijní literatuře</w:t>
            </w:r>
          </w:p>
        </w:tc>
      </w:tr>
      <w:tr w:rsidR="0009611D" w14:paraId="2399409C" w14:textId="77777777" w:rsidTr="00D0495B">
        <w:trPr>
          <w:gridAfter w:val="1"/>
          <w:wAfter w:w="138" w:type="dxa"/>
          <w:trHeight w:val="2268"/>
        </w:trPr>
        <w:tc>
          <w:tcPr>
            <w:tcW w:w="9924" w:type="dxa"/>
            <w:gridSpan w:val="36"/>
          </w:tcPr>
          <w:p w14:paraId="2BDF53CB" w14:textId="6171AF85" w:rsidR="0009611D" w:rsidRDefault="0009611D" w:rsidP="00046FAD">
            <w:pPr>
              <w:spacing w:before="60" w:after="60" w:line="264" w:lineRule="auto"/>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w:t>
            </w:r>
            <w:r w:rsidR="00D340C3">
              <w:t>součástí univerzity</w:t>
            </w:r>
            <w:r>
              <w:t xml:space="preserve">, ale i čtenáři z řad odborné veřejnosti, neboť se jedná o největší univerzální odbornou knihovnu ve Zlínském kraji. Kromě centrálního pracoviště ve Zlíně, provozuje Knihovna UTB ještě i areálovou studovnu v Uherském Hradišti. </w:t>
            </w:r>
          </w:p>
          <w:p w14:paraId="319E5E6D" w14:textId="77777777" w:rsidR="0009611D" w:rsidRDefault="0009611D" w:rsidP="00046FAD">
            <w:pPr>
              <w:spacing w:before="60" w:after="60" w:line="264" w:lineRule="auto"/>
              <w:jc w:val="both"/>
              <w:rPr>
                <w:b/>
              </w:rPr>
            </w:pPr>
            <w:r>
              <w:t xml:space="preserve">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68" w:history="1">
              <w:r>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69" w:history="1">
              <w:r>
                <w:rPr>
                  <w:rStyle w:val="Hypertextovodkaz"/>
                </w:rPr>
                <w:t>http://publikace.k.utb.cz</w:t>
              </w:r>
            </w:hyperlink>
            <w:r>
              <w:t>.</w:t>
            </w:r>
          </w:p>
        </w:tc>
      </w:tr>
      <w:tr w:rsidR="0009611D" w14:paraId="2B655435" w14:textId="77777777" w:rsidTr="00D0495B">
        <w:trPr>
          <w:gridAfter w:val="1"/>
          <w:wAfter w:w="138" w:type="dxa"/>
          <w:trHeight w:val="283"/>
        </w:trPr>
        <w:tc>
          <w:tcPr>
            <w:tcW w:w="9924" w:type="dxa"/>
            <w:gridSpan w:val="36"/>
            <w:shd w:val="clear" w:color="auto" w:fill="F7CAAC"/>
            <w:vAlign w:val="center"/>
          </w:tcPr>
          <w:p w14:paraId="49505F50" w14:textId="77777777" w:rsidR="0009611D" w:rsidRDefault="0009611D" w:rsidP="00FF35A6">
            <w:r>
              <w:rPr>
                <w:b/>
              </w:rPr>
              <w:t>Přehled zpřístupněných databází</w:t>
            </w:r>
          </w:p>
        </w:tc>
      </w:tr>
      <w:tr w:rsidR="0009611D" w14:paraId="1FE8B9CE" w14:textId="77777777" w:rsidTr="00D0495B">
        <w:trPr>
          <w:gridAfter w:val="1"/>
          <w:wAfter w:w="138" w:type="dxa"/>
          <w:trHeight w:val="283"/>
        </w:trPr>
        <w:tc>
          <w:tcPr>
            <w:tcW w:w="9924" w:type="dxa"/>
            <w:gridSpan w:val="36"/>
          </w:tcPr>
          <w:p w14:paraId="695C4E6B" w14:textId="77777777" w:rsidR="0009611D" w:rsidRPr="00AE1C59" w:rsidRDefault="0009611D" w:rsidP="00046FAD">
            <w:pPr>
              <w:spacing w:before="60" w:line="264" w:lineRule="auto"/>
              <w:jc w:val="both"/>
            </w:pPr>
            <w:r w:rsidRPr="00AE1C59">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AE1C59">
              <w:t xml:space="preserve">Veškeré informační zdroje jsou dostupné skrze moderní centrální portál Xerxes </w:t>
            </w:r>
            <w:hyperlink r:id="rId70" w:history="1">
              <w:r w:rsidRPr="00AE1C59">
                <w:rPr>
                  <w:rStyle w:val="Hypertextovodkaz"/>
                </w:rPr>
                <w:t>http://portal.k.utb.cz</w:t>
              </w:r>
            </w:hyperlink>
            <w:r w:rsidRPr="00AE1C59">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15393E8F" w14:textId="77777777" w:rsidR="0009611D" w:rsidRPr="00AE1C59" w:rsidRDefault="0009611D" w:rsidP="00046FAD">
            <w:pPr>
              <w:tabs>
                <w:tab w:val="left" w:pos="6048"/>
              </w:tabs>
              <w:spacing w:line="21" w:lineRule="atLeast"/>
            </w:pPr>
            <w:r w:rsidRPr="00AE1C59">
              <w:t>Konkrétní dostupné databáze:</w:t>
            </w:r>
            <w:r>
              <w:tab/>
            </w:r>
          </w:p>
          <w:p w14:paraId="5021A5B3" w14:textId="77777777" w:rsidR="0009611D" w:rsidRPr="00AE1C59" w:rsidRDefault="0009611D" w:rsidP="00AC036F">
            <w:pPr>
              <w:pStyle w:val="Odstavecseseznamem"/>
              <w:numPr>
                <w:ilvl w:val="0"/>
                <w:numId w:val="4"/>
              </w:numPr>
              <w:spacing w:line="252" w:lineRule="auto"/>
              <w:ind w:left="714" w:hanging="357"/>
              <w:jc w:val="both"/>
              <w:rPr>
                <w:iCs/>
              </w:rPr>
            </w:pPr>
            <w:r w:rsidRPr="00AE1C59">
              <w:rPr>
                <w:iCs/>
              </w:rPr>
              <w:t>Citační databáze Web of Science a Scopus</w:t>
            </w:r>
          </w:p>
          <w:p w14:paraId="35DEB53F" w14:textId="77777777" w:rsidR="0009611D" w:rsidRPr="00AE1C59" w:rsidRDefault="0009611D" w:rsidP="00AC036F">
            <w:pPr>
              <w:pStyle w:val="Odstavecseseznamem"/>
              <w:numPr>
                <w:ilvl w:val="0"/>
                <w:numId w:val="4"/>
              </w:numPr>
              <w:spacing w:line="252" w:lineRule="auto"/>
              <w:ind w:left="714" w:hanging="357"/>
              <w:jc w:val="both"/>
              <w:rPr>
                <w:iCs/>
              </w:rPr>
            </w:pPr>
            <w:r w:rsidRPr="00AE1C59">
              <w:rPr>
                <w:iCs/>
              </w:rPr>
              <w:t>Multioborové kolekce elektronických časopisů Elsevier ScienceDirect, Wiley Online Library, SpringerLink</w:t>
            </w:r>
            <w:r>
              <w:rPr>
                <w:iCs/>
              </w:rPr>
              <w:t xml:space="preserve"> a další</w:t>
            </w:r>
          </w:p>
          <w:p w14:paraId="3BDBF6F9" w14:textId="77777777" w:rsidR="0009611D" w:rsidRDefault="0009611D" w:rsidP="00AC036F">
            <w:pPr>
              <w:pStyle w:val="Odstavecseseznamem"/>
              <w:numPr>
                <w:ilvl w:val="0"/>
                <w:numId w:val="4"/>
              </w:numPr>
              <w:spacing w:line="252" w:lineRule="auto"/>
              <w:ind w:left="714" w:hanging="357"/>
              <w:jc w:val="both"/>
              <w:rPr>
                <w:iCs/>
              </w:rPr>
            </w:pPr>
            <w:r w:rsidRPr="00AE1C59">
              <w:rPr>
                <w:iCs/>
              </w:rPr>
              <w:t>Multioborové plnotextové databáze Ebsco a ProQuest</w:t>
            </w:r>
          </w:p>
          <w:p w14:paraId="3B5DFE12" w14:textId="394A8370" w:rsidR="00E51C83" w:rsidRDefault="0009611D" w:rsidP="00046FAD">
            <w:pPr>
              <w:pStyle w:val="Odstavecseseznamem"/>
              <w:numPr>
                <w:ilvl w:val="0"/>
                <w:numId w:val="4"/>
              </w:numPr>
              <w:spacing w:line="252" w:lineRule="auto"/>
              <w:ind w:left="714" w:hanging="357"/>
              <w:jc w:val="both"/>
            </w:pPr>
            <w:r w:rsidRPr="00046FAD">
              <w:rPr>
                <w:iCs/>
              </w:rPr>
              <w:t xml:space="preserve">Seznam všech databází: </w:t>
            </w:r>
            <w:hyperlink r:id="rId71" w:history="1">
              <w:r w:rsidRPr="00AE1C59">
                <w:rPr>
                  <w:rStyle w:val="Hypertextovodkaz"/>
                </w:rPr>
                <w:t>http://portal.k.utb.cz/databases/alphabetical/</w:t>
              </w:r>
            </w:hyperlink>
          </w:p>
        </w:tc>
      </w:tr>
      <w:tr w:rsidR="0009611D" w14:paraId="581AABE5" w14:textId="77777777" w:rsidTr="00D0495B">
        <w:trPr>
          <w:gridAfter w:val="1"/>
          <w:wAfter w:w="138" w:type="dxa"/>
          <w:trHeight w:val="284"/>
        </w:trPr>
        <w:tc>
          <w:tcPr>
            <w:tcW w:w="9924" w:type="dxa"/>
            <w:gridSpan w:val="36"/>
            <w:shd w:val="clear" w:color="auto" w:fill="F7CAAC"/>
            <w:vAlign w:val="center"/>
          </w:tcPr>
          <w:p w14:paraId="3E2CCF54" w14:textId="77777777" w:rsidR="0009611D" w:rsidRDefault="0009611D" w:rsidP="00FF35A6">
            <w:pPr>
              <w:rPr>
                <w:b/>
              </w:rPr>
            </w:pPr>
            <w:r>
              <w:rPr>
                <w:b/>
              </w:rPr>
              <w:lastRenderedPageBreak/>
              <w:t>Název a stručný popis používaného antiplagiátorského systému</w:t>
            </w:r>
          </w:p>
        </w:tc>
      </w:tr>
      <w:tr w:rsidR="0009611D" w14:paraId="10E972E1" w14:textId="77777777" w:rsidTr="00D0495B">
        <w:trPr>
          <w:gridAfter w:val="1"/>
          <w:wAfter w:w="138" w:type="dxa"/>
          <w:trHeight w:val="2268"/>
        </w:trPr>
        <w:tc>
          <w:tcPr>
            <w:tcW w:w="9924" w:type="dxa"/>
            <w:gridSpan w:val="36"/>
            <w:shd w:val="clear" w:color="auto" w:fill="FFFFFF"/>
          </w:tcPr>
          <w:p w14:paraId="12415CFE" w14:textId="77777777" w:rsidR="0009611D" w:rsidRDefault="0009611D" w:rsidP="00046FAD">
            <w:pPr>
              <w:spacing w:before="120" w:after="120" w:line="264" w:lineRule="auto"/>
              <w:jc w:val="both"/>
            </w:pPr>
            <w:r>
              <w:t xml:space="preserve">V rámci předcházení a zamezování plagiátorství UTB ve Zlíně efektivně využívá po několik let antiplagiátorský systém </w:t>
            </w:r>
            <w:r w:rsidRPr="00462131">
              <w:rPr>
                <w:i/>
              </w:rPr>
              <w:t>Theses.cz</w:t>
            </w:r>
            <w: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709925DB" w14:textId="77777777" w:rsidR="0009611D" w:rsidRDefault="0009611D" w:rsidP="004A2F2C">
            <w:pPr>
              <w:spacing w:before="120" w:after="120" w:line="252" w:lineRule="auto"/>
              <w:jc w:val="both"/>
            </w:pPr>
          </w:p>
          <w:p w14:paraId="3E4E3B7E" w14:textId="77777777" w:rsidR="0009611D" w:rsidRDefault="0009611D" w:rsidP="004A2F2C">
            <w:pPr>
              <w:spacing w:before="120" w:after="120" w:line="252" w:lineRule="auto"/>
              <w:jc w:val="both"/>
            </w:pPr>
          </w:p>
          <w:p w14:paraId="5A4D3134" w14:textId="77777777" w:rsidR="0009611D" w:rsidRDefault="0009611D" w:rsidP="004A2F2C">
            <w:pPr>
              <w:spacing w:before="120" w:after="120" w:line="252" w:lineRule="auto"/>
              <w:jc w:val="both"/>
            </w:pPr>
          </w:p>
          <w:p w14:paraId="5E658F53" w14:textId="77777777" w:rsidR="0009611D" w:rsidRDefault="0009611D" w:rsidP="004A2F2C">
            <w:pPr>
              <w:spacing w:before="120" w:after="120" w:line="252" w:lineRule="auto"/>
              <w:jc w:val="both"/>
            </w:pPr>
          </w:p>
          <w:p w14:paraId="79385185" w14:textId="77777777" w:rsidR="0009611D" w:rsidRDefault="0009611D" w:rsidP="004A2F2C">
            <w:pPr>
              <w:spacing w:before="120" w:after="120" w:line="252" w:lineRule="auto"/>
              <w:jc w:val="both"/>
            </w:pPr>
          </w:p>
          <w:p w14:paraId="009C4A84" w14:textId="77777777" w:rsidR="0009611D" w:rsidRDefault="0009611D" w:rsidP="004A2F2C">
            <w:pPr>
              <w:spacing w:before="120" w:after="120" w:line="252" w:lineRule="auto"/>
              <w:jc w:val="both"/>
            </w:pPr>
          </w:p>
          <w:p w14:paraId="06E34C59" w14:textId="77777777" w:rsidR="0009611D" w:rsidRDefault="0009611D" w:rsidP="004A2F2C">
            <w:pPr>
              <w:spacing w:before="120" w:after="120" w:line="252" w:lineRule="auto"/>
              <w:jc w:val="both"/>
            </w:pPr>
          </w:p>
          <w:p w14:paraId="58F4B41E" w14:textId="77777777" w:rsidR="0009611D" w:rsidRDefault="0009611D" w:rsidP="004A2F2C">
            <w:pPr>
              <w:spacing w:before="120" w:after="120" w:line="252" w:lineRule="auto"/>
              <w:jc w:val="both"/>
            </w:pPr>
          </w:p>
          <w:p w14:paraId="3EAEDAAC" w14:textId="77777777" w:rsidR="0009611D" w:rsidRDefault="0009611D" w:rsidP="004A2F2C">
            <w:pPr>
              <w:spacing w:before="120" w:after="120" w:line="252" w:lineRule="auto"/>
              <w:jc w:val="both"/>
            </w:pPr>
          </w:p>
          <w:p w14:paraId="5507CCB4" w14:textId="77777777" w:rsidR="0009611D" w:rsidRDefault="0009611D" w:rsidP="004A2F2C">
            <w:pPr>
              <w:spacing w:before="120" w:after="120" w:line="252" w:lineRule="auto"/>
              <w:jc w:val="both"/>
            </w:pPr>
          </w:p>
          <w:p w14:paraId="2744F587" w14:textId="77777777" w:rsidR="0009611D" w:rsidRDefault="0009611D" w:rsidP="004A2F2C">
            <w:pPr>
              <w:spacing w:before="120" w:after="120" w:line="252" w:lineRule="auto"/>
              <w:jc w:val="both"/>
            </w:pPr>
          </w:p>
          <w:p w14:paraId="1B8BF13F" w14:textId="77777777" w:rsidR="0009611D" w:rsidRDefault="0009611D" w:rsidP="004A2F2C">
            <w:pPr>
              <w:spacing w:before="120" w:after="120" w:line="252" w:lineRule="auto"/>
              <w:jc w:val="both"/>
            </w:pPr>
          </w:p>
          <w:p w14:paraId="62B2B003" w14:textId="77777777" w:rsidR="0009611D" w:rsidRDefault="0009611D" w:rsidP="004A2F2C">
            <w:pPr>
              <w:spacing w:before="120" w:after="120" w:line="252" w:lineRule="auto"/>
              <w:jc w:val="both"/>
            </w:pPr>
          </w:p>
          <w:p w14:paraId="7C1750C8" w14:textId="77777777" w:rsidR="0009611D" w:rsidRDefault="0009611D" w:rsidP="004A2F2C">
            <w:pPr>
              <w:spacing w:before="120" w:after="120" w:line="252" w:lineRule="auto"/>
              <w:jc w:val="both"/>
            </w:pPr>
          </w:p>
          <w:p w14:paraId="258305DD" w14:textId="77777777" w:rsidR="0009611D" w:rsidRDefault="0009611D" w:rsidP="004A2F2C">
            <w:pPr>
              <w:spacing w:before="120" w:after="120" w:line="252" w:lineRule="auto"/>
              <w:jc w:val="both"/>
            </w:pPr>
          </w:p>
          <w:p w14:paraId="2E84B6D8" w14:textId="77777777" w:rsidR="0009611D" w:rsidRDefault="0009611D" w:rsidP="004A2F2C">
            <w:pPr>
              <w:spacing w:before="120" w:after="120" w:line="252" w:lineRule="auto"/>
              <w:jc w:val="both"/>
            </w:pPr>
          </w:p>
          <w:p w14:paraId="346741DA" w14:textId="77777777" w:rsidR="0009611D" w:rsidRDefault="0009611D" w:rsidP="004A2F2C">
            <w:pPr>
              <w:spacing w:before="120" w:after="120" w:line="252" w:lineRule="auto"/>
              <w:jc w:val="both"/>
            </w:pPr>
          </w:p>
          <w:p w14:paraId="785629AD" w14:textId="77777777" w:rsidR="0009611D" w:rsidRDefault="0009611D" w:rsidP="004A2F2C">
            <w:pPr>
              <w:spacing w:before="120" w:after="120" w:line="252" w:lineRule="auto"/>
              <w:jc w:val="both"/>
            </w:pPr>
          </w:p>
          <w:p w14:paraId="1C89B7C1" w14:textId="77777777" w:rsidR="0009611D" w:rsidRDefault="0009611D" w:rsidP="004A2F2C">
            <w:pPr>
              <w:spacing w:before="120" w:after="120" w:line="252" w:lineRule="auto"/>
              <w:jc w:val="both"/>
            </w:pPr>
          </w:p>
          <w:p w14:paraId="6A5B1BC9" w14:textId="77777777" w:rsidR="0009611D" w:rsidRDefault="0009611D" w:rsidP="004A2F2C">
            <w:pPr>
              <w:spacing w:before="120" w:after="120" w:line="252" w:lineRule="auto"/>
              <w:jc w:val="both"/>
            </w:pPr>
          </w:p>
          <w:p w14:paraId="4445E275" w14:textId="77777777" w:rsidR="0009611D" w:rsidRDefault="0009611D" w:rsidP="004A2F2C">
            <w:pPr>
              <w:spacing w:before="120" w:after="120" w:line="252" w:lineRule="auto"/>
              <w:jc w:val="both"/>
            </w:pPr>
          </w:p>
          <w:p w14:paraId="480D86AF" w14:textId="77777777" w:rsidR="0009611D" w:rsidRDefault="0009611D" w:rsidP="004A2F2C">
            <w:pPr>
              <w:spacing w:before="120" w:after="120" w:line="252" w:lineRule="auto"/>
              <w:jc w:val="both"/>
            </w:pPr>
          </w:p>
          <w:p w14:paraId="49F4BBCB" w14:textId="77777777" w:rsidR="0009611D" w:rsidRDefault="0009611D" w:rsidP="004A2F2C">
            <w:pPr>
              <w:spacing w:before="120" w:after="120" w:line="252" w:lineRule="auto"/>
              <w:jc w:val="both"/>
            </w:pPr>
          </w:p>
          <w:p w14:paraId="4CD53AE1" w14:textId="77777777" w:rsidR="0009611D" w:rsidRDefault="0009611D" w:rsidP="004A2F2C">
            <w:pPr>
              <w:spacing w:before="120" w:after="120" w:line="252" w:lineRule="auto"/>
              <w:jc w:val="both"/>
            </w:pPr>
          </w:p>
          <w:p w14:paraId="2B40A54D" w14:textId="77777777" w:rsidR="0009611D" w:rsidRDefault="0009611D" w:rsidP="004A2F2C">
            <w:pPr>
              <w:spacing w:before="120" w:after="120" w:line="252" w:lineRule="auto"/>
              <w:jc w:val="both"/>
            </w:pPr>
          </w:p>
          <w:p w14:paraId="6A125376" w14:textId="77777777" w:rsidR="0009611D" w:rsidRDefault="0009611D" w:rsidP="004A2F2C">
            <w:pPr>
              <w:spacing w:before="120" w:after="120" w:line="252" w:lineRule="auto"/>
              <w:jc w:val="both"/>
            </w:pPr>
          </w:p>
          <w:p w14:paraId="5C18C390" w14:textId="77777777" w:rsidR="0009611D" w:rsidRDefault="0009611D" w:rsidP="004A2F2C">
            <w:pPr>
              <w:spacing w:before="120" w:after="120" w:line="252" w:lineRule="auto"/>
              <w:jc w:val="both"/>
            </w:pPr>
          </w:p>
          <w:p w14:paraId="3D134228" w14:textId="77777777" w:rsidR="0009611D" w:rsidRDefault="0009611D" w:rsidP="004A2F2C">
            <w:pPr>
              <w:spacing w:before="120" w:after="120" w:line="252" w:lineRule="auto"/>
              <w:jc w:val="both"/>
            </w:pPr>
          </w:p>
          <w:p w14:paraId="26DDC004" w14:textId="77777777" w:rsidR="0009611D" w:rsidRDefault="0009611D" w:rsidP="004A2F2C">
            <w:pPr>
              <w:spacing w:before="120" w:after="120" w:line="252" w:lineRule="auto"/>
              <w:jc w:val="both"/>
            </w:pPr>
          </w:p>
          <w:p w14:paraId="241C17DF" w14:textId="77777777" w:rsidR="00E51C83" w:rsidRDefault="00E51C83" w:rsidP="004A2F2C">
            <w:pPr>
              <w:spacing w:before="120" w:after="120" w:line="252" w:lineRule="auto"/>
              <w:jc w:val="both"/>
            </w:pPr>
          </w:p>
          <w:p w14:paraId="1520CDC8" w14:textId="04FF54FF" w:rsidR="0009611D" w:rsidRDefault="0009611D" w:rsidP="004A2F2C">
            <w:pPr>
              <w:spacing w:before="120" w:after="120" w:line="252" w:lineRule="auto"/>
              <w:jc w:val="both"/>
            </w:pPr>
          </w:p>
          <w:p w14:paraId="268329DB" w14:textId="77777777" w:rsidR="0009611D" w:rsidRDefault="0009611D" w:rsidP="00FF35A6"/>
        </w:tc>
      </w:tr>
      <w:tr w:rsidR="0009611D" w14:paraId="0E8D420B" w14:textId="77777777" w:rsidTr="00D0495B">
        <w:trPr>
          <w:gridAfter w:val="1"/>
          <w:wAfter w:w="138" w:type="dxa"/>
        </w:trPr>
        <w:tc>
          <w:tcPr>
            <w:tcW w:w="9924" w:type="dxa"/>
            <w:gridSpan w:val="36"/>
            <w:tcBorders>
              <w:top w:val="single" w:sz="4" w:space="0" w:color="auto"/>
              <w:left w:val="single" w:sz="4" w:space="0" w:color="auto"/>
              <w:bottom w:val="double" w:sz="4" w:space="0" w:color="auto"/>
              <w:right w:val="single" w:sz="4" w:space="0" w:color="auto"/>
            </w:tcBorders>
            <w:shd w:val="clear" w:color="auto" w:fill="BDD6EE"/>
            <w:hideMark/>
          </w:tcPr>
          <w:p w14:paraId="66E8DDAE" w14:textId="77777777" w:rsidR="0009611D" w:rsidRDefault="0009611D" w:rsidP="00184F19">
            <w:pPr>
              <w:jc w:val="both"/>
              <w:rPr>
                <w:b/>
                <w:sz w:val="28"/>
              </w:rPr>
            </w:pPr>
            <w:r>
              <w:rPr>
                <w:b/>
                <w:sz w:val="28"/>
              </w:rPr>
              <w:lastRenderedPageBreak/>
              <w:t xml:space="preserve">C-IV – </w:t>
            </w:r>
            <w:r>
              <w:rPr>
                <w:b/>
                <w:sz w:val="26"/>
                <w:szCs w:val="26"/>
              </w:rPr>
              <w:t>Materiální zabezpečení studijního programu</w:t>
            </w:r>
          </w:p>
        </w:tc>
      </w:tr>
      <w:tr w:rsidR="0009611D" w14:paraId="5270DD7E" w14:textId="77777777" w:rsidTr="00D0495B">
        <w:trPr>
          <w:gridAfter w:val="1"/>
          <w:wAfter w:w="138" w:type="dxa"/>
        </w:trPr>
        <w:tc>
          <w:tcPr>
            <w:tcW w:w="2873" w:type="dxa"/>
            <w:gridSpan w:val="6"/>
            <w:tcBorders>
              <w:top w:val="single" w:sz="2" w:space="0" w:color="auto"/>
              <w:left w:val="single" w:sz="2" w:space="0" w:color="auto"/>
              <w:bottom w:val="single" w:sz="2" w:space="0" w:color="auto"/>
              <w:right w:val="single" w:sz="2" w:space="0" w:color="auto"/>
            </w:tcBorders>
            <w:shd w:val="clear" w:color="auto" w:fill="F7CAAC"/>
            <w:hideMark/>
          </w:tcPr>
          <w:p w14:paraId="5C2B4DB3" w14:textId="77777777" w:rsidR="0009611D" w:rsidRDefault="0009611D" w:rsidP="00184F19">
            <w:pPr>
              <w:jc w:val="both"/>
              <w:rPr>
                <w:b/>
              </w:rPr>
            </w:pPr>
            <w:r>
              <w:rPr>
                <w:b/>
              </w:rPr>
              <w:t>Místo uskutečňování studijního programu</w:t>
            </w:r>
          </w:p>
        </w:tc>
        <w:tc>
          <w:tcPr>
            <w:tcW w:w="7051" w:type="dxa"/>
            <w:gridSpan w:val="30"/>
            <w:tcBorders>
              <w:top w:val="single" w:sz="2" w:space="0" w:color="auto"/>
              <w:left w:val="single" w:sz="2" w:space="0" w:color="auto"/>
              <w:bottom w:val="single" w:sz="2" w:space="0" w:color="auto"/>
              <w:right w:val="single" w:sz="2" w:space="0" w:color="auto"/>
            </w:tcBorders>
            <w:vAlign w:val="center"/>
          </w:tcPr>
          <w:p w14:paraId="53885C12" w14:textId="77777777" w:rsidR="0009611D" w:rsidRPr="005C376D" w:rsidRDefault="0009611D" w:rsidP="00A85279">
            <w:pPr>
              <w:spacing w:before="60"/>
            </w:pPr>
            <w:r w:rsidRPr="005C376D">
              <w:t>Univerzita Tomáše Bati ve Zlíně</w:t>
            </w:r>
          </w:p>
          <w:p w14:paraId="5CFBEA13" w14:textId="474FBF15" w:rsidR="00C45212" w:rsidRPr="005C376D" w:rsidRDefault="00C45212" w:rsidP="00A85279">
            <w:r w:rsidRPr="005C376D">
              <w:t>Univerzitní institut</w:t>
            </w:r>
          </w:p>
          <w:p w14:paraId="3140F861" w14:textId="04891327" w:rsidR="0009611D" w:rsidRPr="005C376D" w:rsidRDefault="00EB361A" w:rsidP="00A85279">
            <w:r w:rsidRPr="005C376D">
              <w:t>Centrum polymerních systémů</w:t>
            </w:r>
          </w:p>
          <w:p w14:paraId="248572EA" w14:textId="721017EA" w:rsidR="0009611D" w:rsidRPr="005C376D" w:rsidRDefault="00286BAC" w:rsidP="00A85279">
            <w:r>
              <w:t xml:space="preserve">tř. Tomáše </w:t>
            </w:r>
            <w:r w:rsidR="00EB361A" w:rsidRPr="005C376D">
              <w:t>Bati 5678</w:t>
            </w:r>
          </w:p>
          <w:p w14:paraId="2E962E09" w14:textId="77777777" w:rsidR="0009611D" w:rsidRDefault="0009611D" w:rsidP="00834F86">
            <w:pPr>
              <w:spacing w:after="60"/>
            </w:pPr>
            <w:r w:rsidRPr="005C376D">
              <w:t>760 01 Zlín</w:t>
            </w:r>
          </w:p>
        </w:tc>
      </w:tr>
      <w:tr w:rsidR="0009611D" w14:paraId="1FD722CF" w14:textId="77777777" w:rsidTr="00D0495B">
        <w:trPr>
          <w:gridAfter w:val="1"/>
          <w:wAfter w:w="138" w:type="dxa"/>
        </w:trPr>
        <w:tc>
          <w:tcPr>
            <w:tcW w:w="9924" w:type="dxa"/>
            <w:gridSpan w:val="36"/>
            <w:tcBorders>
              <w:top w:val="single" w:sz="4" w:space="0" w:color="auto"/>
              <w:left w:val="single" w:sz="4" w:space="0" w:color="auto"/>
              <w:bottom w:val="single" w:sz="4" w:space="0" w:color="auto"/>
              <w:right w:val="single" w:sz="4" w:space="0" w:color="auto"/>
            </w:tcBorders>
            <w:shd w:val="clear" w:color="auto" w:fill="F7CAAC"/>
            <w:hideMark/>
          </w:tcPr>
          <w:p w14:paraId="4EEE1CE3" w14:textId="77777777" w:rsidR="0009611D" w:rsidRDefault="0009611D" w:rsidP="00184F19">
            <w:pPr>
              <w:jc w:val="both"/>
              <w:rPr>
                <w:b/>
              </w:rPr>
            </w:pPr>
            <w:r>
              <w:rPr>
                <w:b/>
              </w:rPr>
              <w:t>Kapacita výukových místností pro teoretickou výuku</w:t>
            </w:r>
          </w:p>
        </w:tc>
      </w:tr>
      <w:tr w:rsidR="0009611D" w14:paraId="2A6A7C5D" w14:textId="77777777" w:rsidTr="005C76C0">
        <w:trPr>
          <w:gridAfter w:val="1"/>
          <w:wAfter w:w="138" w:type="dxa"/>
          <w:trHeight w:val="1021"/>
        </w:trPr>
        <w:tc>
          <w:tcPr>
            <w:tcW w:w="9924" w:type="dxa"/>
            <w:gridSpan w:val="36"/>
            <w:tcBorders>
              <w:top w:val="single" w:sz="4" w:space="0" w:color="auto"/>
              <w:left w:val="single" w:sz="4" w:space="0" w:color="auto"/>
              <w:bottom w:val="single" w:sz="4" w:space="0" w:color="auto"/>
              <w:right w:val="single" w:sz="4" w:space="0" w:color="auto"/>
            </w:tcBorders>
          </w:tcPr>
          <w:p w14:paraId="1B5F19B9" w14:textId="66B848C6" w:rsidR="0009611D" w:rsidRPr="00EB361A" w:rsidRDefault="0009611D" w:rsidP="00DB7959">
            <w:pPr>
              <w:spacing w:before="120" w:after="120" w:line="264" w:lineRule="auto"/>
              <w:jc w:val="both"/>
            </w:pPr>
            <w:r w:rsidRPr="00F7617E">
              <w:t xml:space="preserve">Univerzita Tomáše Bati ve Zlíně disponuje </w:t>
            </w:r>
            <w:r w:rsidR="00EB361A" w:rsidRPr="00F7617E">
              <w:t>na Centru polymerních systémů</w:t>
            </w:r>
            <w:r w:rsidR="005C7C9D" w:rsidRPr="00F7617E">
              <w:t xml:space="preserve"> </w:t>
            </w:r>
            <w:r w:rsidR="006F5397">
              <w:t xml:space="preserve">Univerzitního institutu </w:t>
            </w:r>
            <w:r w:rsidR="00EB361A" w:rsidRPr="00F7617E">
              <w:t>plně vybavenou p</w:t>
            </w:r>
            <w:r w:rsidR="00F7617E">
              <w:t>osluchárnou o kapacitě 100 míst a dalšími 5 seminárními místnostmi</w:t>
            </w:r>
            <w:r w:rsidR="00EB361A" w:rsidRPr="00F7617E">
              <w:t xml:space="preserve"> s kapacitou 10-40 míst</w:t>
            </w:r>
            <w:r w:rsidR="006F5397">
              <w:t xml:space="preserve"> (včetně počítačové učebny s licencovanými SW)</w:t>
            </w:r>
            <w:r w:rsidR="00EB361A" w:rsidRPr="00F7617E">
              <w:t>, které poskytují dostatečné zázemí na realizaci seminářů a diskuzí s interními i externími odborníky z dané oblasti.</w:t>
            </w:r>
            <w:r w:rsidR="00EB361A">
              <w:t xml:space="preserve"> </w:t>
            </w:r>
          </w:p>
        </w:tc>
      </w:tr>
      <w:tr w:rsidR="0009611D" w14:paraId="58C7F9A8" w14:textId="77777777" w:rsidTr="00D0495B">
        <w:trPr>
          <w:gridAfter w:val="1"/>
          <w:wAfter w:w="138" w:type="dxa"/>
          <w:trHeight w:val="202"/>
        </w:trPr>
        <w:tc>
          <w:tcPr>
            <w:tcW w:w="3497"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5231D16D" w14:textId="77777777" w:rsidR="0009611D" w:rsidRDefault="0009611D" w:rsidP="00184F19">
            <w:pPr>
              <w:rPr>
                <w:b/>
              </w:rPr>
            </w:pPr>
            <w:r>
              <w:rPr>
                <w:b/>
              </w:rPr>
              <w:t>Z toho kapacita v prostorách v nájmu</w:t>
            </w:r>
          </w:p>
        </w:tc>
        <w:tc>
          <w:tcPr>
            <w:tcW w:w="853" w:type="dxa"/>
            <w:gridSpan w:val="2"/>
            <w:tcBorders>
              <w:top w:val="single" w:sz="4" w:space="0" w:color="auto"/>
              <w:left w:val="single" w:sz="4" w:space="0" w:color="auto"/>
              <w:bottom w:val="single" w:sz="4" w:space="0" w:color="auto"/>
              <w:right w:val="single" w:sz="4" w:space="0" w:color="auto"/>
            </w:tcBorders>
          </w:tcPr>
          <w:p w14:paraId="5C3C340A" w14:textId="77777777" w:rsidR="0009611D" w:rsidRDefault="0009611D" w:rsidP="00184F19">
            <w:r w:rsidRPr="006B33AA">
              <w:t>0</w:t>
            </w:r>
          </w:p>
        </w:tc>
        <w:tc>
          <w:tcPr>
            <w:tcW w:w="2329"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CA53DA0" w14:textId="77777777" w:rsidR="0009611D" w:rsidRDefault="0009611D" w:rsidP="00184F19">
            <w:pPr>
              <w:rPr>
                <w:b/>
                <w:shd w:val="clear" w:color="auto" w:fill="F7CAAC"/>
              </w:rPr>
            </w:pPr>
            <w:r>
              <w:rPr>
                <w:b/>
                <w:shd w:val="clear" w:color="auto" w:fill="F7CAAC"/>
              </w:rPr>
              <w:t>Doba platnosti nájmu</w:t>
            </w:r>
          </w:p>
        </w:tc>
        <w:tc>
          <w:tcPr>
            <w:tcW w:w="3245" w:type="dxa"/>
            <w:gridSpan w:val="16"/>
            <w:tcBorders>
              <w:top w:val="single" w:sz="4" w:space="0" w:color="auto"/>
              <w:left w:val="single" w:sz="4" w:space="0" w:color="auto"/>
              <w:bottom w:val="single" w:sz="4" w:space="0" w:color="auto"/>
              <w:right w:val="single" w:sz="4" w:space="0" w:color="auto"/>
            </w:tcBorders>
          </w:tcPr>
          <w:p w14:paraId="3A39DC5F" w14:textId="77777777" w:rsidR="0009611D" w:rsidRDefault="0009611D" w:rsidP="00184F19"/>
        </w:tc>
      </w:tr>
      <w:tr w:rsidR="0009611D" w14:paraId="3FD8DC39" w14:textId="77777777" w:rsidTr="00D0495B">
        <w:trPr>
          <w:gridAfter w:val="1"/>
          <w:wAfter w:w="138" w:type="dxa"/>
          <w:trHeight w:val="139"/>
        </w:trPr>
        <w:tc>
          <w:tcPr>
            <w:tcW w:w="9924" w:type="dxa"/>
            <w:gridSpan w:val="36"/>
            <w:tcBorders>
              <w:top w:val="single" w:sz="4" w:space="0" w:color="auto"/>
              <w:left w:val="single" w:sz="4" w:space="0" w:color="auto"/>
              <w:bottom w:val="single" w:sz="4" w:space="0" w:color="auto"/>
              <w:right w:val="single" w:sz="4" w:space="0" w:color="auto"/>
            </w:tcBorders>
            <w:shd w:val="clear" w:color="auto" w:fill="F7CAAC"/>
            <w:hideMark/>
          </w:tcPr>
          <w:p w14:paraId="0AC1975F" w14:textId="77777777" w:rsidR="0009611D" w:rsidRDefault="0009611D" w:rsidP="00184F19">
            <w:r>
              <w:rPr>
                <w:b/>
              </w:rPr>
              <w:t>Kapacita a popis odborné učebny</w:t>
            </w:r>
          </w:p>
        </w:tc>
      </w:tr>
      <w:tr w:rsidR="0009611D" w14:paraId="7BEED95E" w14:textId="77777777" w:rsidTr="00D0495B">
        <w:trPr>
          <w:gridAfter w:val="1"/>
          <w:wAfter w:w="138" w:type="dxa"/>
          <w:trHeight w:val="934"/>
        </w:trPr>
        <w:tc>
          <w:tcPr>
            <w:tcW w:w="9924" w:type="dxa"/>
            <w:gridSpan w:val="36"/>
            <w:tcBorders>
              <w:top w:val="single" w:sz="4" w:space="0" w:color="auto"/>
              <w:left w:val="single" w:sz="4" w:space="0" w:color="auto"/>
              <w:bottom w:val="single" w:sz="4" w:space="0" w:color="auto"/>
              <w:right w:val="single" w:sz="4" w:space="0" w:color="auto"/>
            </w:tcBorders>
          </w:tcPr>
          <w:p w14:paraId="7D853FD5" w14:textId="7B94C40D" w:rsidR="0009611D" w:rsidRDefault="004D34DF" w:rsidP="00D311B7">
            <w:pPr>
              <w:spacing w:before="120" w:after="120" w:line="252" w:lineRule="auto"/>
              <w:jc w:val="both"/>
            </w:pPr>
            <w:r>
              <w:t>Celkové prostory Centra polymerních systémů tvoří 10 500 m</w:t>
            </w:r>
            <w:r>
              <w:rPr>
                <w:vertAlign w:val="superscript"/>
              </w:rPr>
              <w:t>2</w:t>
            </w:r>
            <w:r>
              <w:t xml:space="preserve">, z nichž více než polovinu tvoří špičkově vybavené laboratoře (procesní, fyzikální, chemické, speciální, biologické a mikrobiologické). Více informací je uvedeno zde: </w:t>
            </w:r>
            <w:hyperlink r:id="rId72" w:history="1">
              <w:r w:rsidRPr="007C7DFF">
                <w:rPr>
                  <w:rStyle w:val="Hypertextovodkaz"/>
                </w:rPr>
                <w:t>www.cps.utb.cz</w:t>
              </w:r>
            </w:hyperlink>
            <w:r>
              <w:t xml:space="preserve">. Kompletní přístrojové vybavení je uvedeno zde: </w:t>
            </w:r>
            <w:hyperlink r:id="rId73" w:history="1">
              <w:r>
                <w:rPr>
                  <w:rStyle w:val="Hypertextovodkaz"/>
                </w:rPr>
                <w:t>http://cps.utb.cz/cs/veda-a-vyzkum/pristrojove-vybaveni</w:t>
              </w:r>
            </w:hyperlink>
            <w:r w:rsidRPr="00F7617E">
              <w:rPr>
                <w:rStyle w:val="Hypertextovodkaz"/>
                <w:u w:val="none"/>
              </w:rPr>
              <w:t>.</w:t>
            </w:r>
          </w:p>
        </w:tc>
      </w:tr>
      <w:tr w:rsidR="0009611D" w14:paraId="7ADF6B0B" w14:textId="77777777" w:rsidTr="00D0495B">
        <w:trPr>
          <w:gridAfter w:val="1"/>
          <w:wAfter w:w="138" w:type="dxa"/>
          <w:trHeight w:val="166"/>
        </w:trPr>
        <w:tc>
          <w:tcPr>
            <w:tcW w:w="3497"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1515E941" w14:textId="77777777" w:rsidR="0009611D" w:rsidRDefault="0009611D" w:rsidP="00184F19">
            <w:r>
              <w:rPr>
                <w:b/>
              </w:rPr>
              <w:t>Z toho kapacita v prostorách v nájmu</w:t>
            </w:r>
          </w:p>
        </w:tc>
        <w:tc>
          <w:tcPr>
            <w:tcW w:w="853" w:type="dxa"/>
            <w:gridSpan w:val="2"/>
            <w:tcBorders>
              <w:top w:val="single" w:sz="4" w:space="0" w:color="auto"/>
              <w:left w:val="single" w:sz="4" w:space="0" w:color="auto"/>
              <w:bottom w:val="single" w:sz="4" w:space="0" w:color="auto"/>
              <w:right w:val="single" w:sz="4" w:space="0" w:color="auto"/>
            </w:tcBorders>
          </w:tcPr>
          <w:p w14:paraId="04A23111" w14:textId="77777777" w:rsidR="0009611D" w:rsidRDefault="0009611D" w:rsidP="00184F19">
            <w:r w:rsidRPr="006B33AA">
              <w:t>0</w:t>
            </w:r>
          </w:p>
        </w:tc>
        <w:tc>
          <w:tcPr>
            <w:tcW w:w="2329"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D411378" w14:textId="77777777" w:rsidR="0009611D" w:rsidRDefault="0009611D" w:rsidP="00184F19">
            <w:r>
              <w:rPr>
                <w:b/>
                <w:shd w:val="clear" w:color="auto" w:fill="F7CAAC"/>
              </w:rPr>
              <w:t>Doba platnosti nájmu</w:t>
            </w:r>
          </w:p>
        </w:tc>
        <w:tc>
          <w:tcPr>
            <w:tcW w:w="3245" w:type="dxa"/>
            <w:gridSpan w:val="16"/>
            <w:tcBorders>
              <w:top w:val="single" w:sz="4" w:space="0" w:color="auto"/>
              <w:left w:val="single" w:sz="4" w:space="0" w:color="auto"/>
              <w:bottom w:val="single" w:sz="4" w:space="0" w:color="auto"/>
              <w:right w:val="single" w:sz="4" w:space="0" w:color="auto"/>
            </w:tcBorders>
          </w:tcPr>
          <w:p w14:paraId="2494C893" w14:textId="77777777" w:rsidR="0009611D" w:rsidRDefault="0009611D" w:rsidP="00184F19"/>
        </w:tc>
      </w:tr>
      <w:tr w:rsidR="0009611D" w14:paraId="5A1362B1" w14:textId="77777777" w:rsidTr="00D0495B">
        <w:trPr>
          <w:gridAfter w:val="1"/>
          <w:wAfter w:w="138" w:type="dxa"/>
          <w:trHeight w:val="135"/>
        </w:trPr>
        <w:tc>
          <w:tcPr>
            <w:tcW w:w="9924" w:type="dxa"/>
            <w:gridSpan w:val="36"/>
            <w:tcBorders>
              <w:top w:val="single" w:sz="4" w:space="0" w:color="auto"/>
              <w:left w:val="single" w:sz="4" w:space="0" w:color="auto"/>
              <w:bottom w:val="single" w:sz="4" w:space="0" w:color="auto"/>
              <w:right w:val="single" w:sz="4" w:space="0" w:color="auto"/>
            </w:tcBorders>
            <w:shd w:val="clear" w:color="auto" w:fill="F7CAAC"/>
            <w:hideMark/>
          </w:tcPr>
          <w:p w14:paraId="681A7550" w14:textId="77777777" w:rsidR="0009611D" w:rsidRDefault="0009611D" w:rsidP="00184F19">
            <w:r>
              <w:rPr>
                <w:b/>
              </w:rPr>
              <w:t>Kapacita a popis odborné učebny</w:t>
            </w:r>
          </w:p>
        </w:tc>
      </w:tr>
      <w:tr w:rsidR="0009611D" w14:paraId="76DEAC7F" w14:textId="77777777" w:rsidTr="00D0495B">
        <w:trPr>
          <w:gridAfter w:val="1"/>
          <w:wAfter w:w="138" w:type="dxa"/>
          <w:trHeight w:val="668"/>
        </w:trPr>
        <w:tc>
          <w:tcPr>
            <w:tcW w:w="9924" w:type="dxa"/>
            <w:gridSpan w:val="36"/>
            <w:tcBorders>
              <w:top w:val="single" w:sz="4" w:space="0" w:color="auto"/>
              <w:left w:val="single" w:sz="4" w:space="0" w:color="auto"/>
              <w:bottom w:val="single" w:sz="4" w:space="0" w:color="auto"/>
              <w:right w:val="single" w:sz="4" w:space="0" w:color="auto"/>
            </w:tcBorders>
          </w:tcPr>
          <w:p w14:paraId="34BDF7F8" w14:textId="1FED11B1" w:rsidR="0009611D" w:rsidRPr="00961B58" w:rsidRDefault="004D34DF" w:rsidP="00D63D71">
            <w:pPr>
              <w:spacing w:before="120" w:after="120" w:line="252" w:lineRule="auto"/>
              <w:jc w:val="both"/>
              <w:rPr>
                <w:b/>
              </w:rPr>
            </w:pPr>
            <w:r w:rsidRPr="00961B58">
              <w:rPr>
                <w:rFonts w:ascii="TimesNewRomanPSMT" w:eastAsia="Calibri" w:hAnsi="TimesNewRomanPSMT" w:cs="TimesNewRomanPSMT"/>
              </w:rPr>
              <w:t xml:space="preserve">Centrum využívá více než 100 moderních přístrojů pro přípravu a charakterizaci nanomateriálů. Mezi nejvýznamnější patří výkonné elektronové mikroskopy SEM (Nova NanoSEM 450) a TEM (Jeol 2100), AFM (Dimension Icon, Bruker), optické a fluorescenční mikroskopy, Ramanův a FTIR mikroskop, spektrometrický elipsometr (UVISEL2), spektrometrická laboratoř (UV-VIS-NIR-midIR-farIR), laboratoř transientní spektrometrie, laboratoř elementární analýzy (AAS, XRF), laboratoř charakterizace partikulárních materiálů (BET, Zetasizer, Mastersizer, </w:t>
            </w:r>
            <w:r w:rsidR="00D63D71" w:rsidRPr="00961B58">
              <w:rPr>
                <w:rFonts w:ascii="TimesNewRomanPSMT" w:eastAsia="Calibri" w:hAnsi="TimesNewRomanPSMT" w:cs="TimesNewRomanPSMT"/>
              </w:rPr>
              <w:t>a</w:t>
            </w:r>
            <w:r w:rsidRPr="00961B58">
              <w:rPr>
                <w:rFonts w:ascii="TimesNewRomanPSMT" w:eastAsia="Calibri" w:hAnsi="TimesNewRomanPSMT" w:cs="TimesNewRomanPSMT"/>
              </w:rPr>
              <w:t>kustický a elektroakustický spektrometr DT-1202, plynová pyknometrie, žárový mikroskop), laboratoř plynové a kapalinové chromatografie, laboratoře reologie rotační a kapilární, laboratoř termické analýzy (DMA, TMA, DSC, TGA, včetně TG spojené s analýzou plynných produktů FTIR a GC-MS), laboratoř mechanické analýzy, laboratoř rentgenové mikro-CT a XRD, laboratoř měření elektrických, dielektrických (Novocontrol) a magnetických vlastností látek včetně VSM, laboratoř profilometrie optické a mechanické, laboratoře mikrobiologické, laboratoře buněčných a tkáňových kultur, laboratoře obecně biologické, chemické a fyzikální. Významnou součástí jsou přístroje k výrobě nanomateriálů, a to jak formou spun bond a meltblown (nanovlákna z polymerních tavenin), elektrozvlákňovací stroj, zpracování polymerních systémů termoplastických, termosetů i elastomerů, pece s inertní, oxidační i redukční atmosférou, tak i četná zařízení chemické syntézy či povrchové modifikace a depozice tenkých vrstev (vakuové depoziční komory, PVD, CVD, chemické reaktory) a dále laboratoře tenkých vrstev a materiálového tisku (spinoating, inkjet – Dimatix, sítotisk) včetně glove-boxů a vakuových linek pro práci v inertní atmosféře.</w:t>
            </w:r>
          </w:p>
        </w:tc>
      </w:tr>
      <w:tr w:rsidR="0009611D" w:rsidRPr="00630DB0" w14:paraId="60F7F148" w14:textId="77777777" w:rsidTr="00D0495B">
        <w:trPr>
          <w:gridAfter w:val="1"/>
          <w:wAfter w:w="138" w:type="dxa"/>
          <w:trHeight w:val="239"/>
        </w:trPr>
        <w:tc>
          <w:tcPr>
            <w:tcW w:w="3497" w:type="dxa"/>
            <w:gridSpan w:val="10"/>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578C884F" w14:textId="77777777" w:rsidR="0009611D" w:rsidRDefault="0009611D" w:rsidP="00184F19">
            <w:r>
              <w:rPr>
                <w:b/>
              </w:rPr>
              <w:t>Z toho kapacita v prostorách v nájmu</w:t>
            </w:r>
          </w:p>
        </w:tc>
        <w:tc>
          <w:tcPr>
            <w:tcW w:w="853" w:type="dxa"/>
            <w:gridSpan w:val="2"/>
            <w:tcBorders>
              <w:top w:val="single" w:sz="4" w:space="0" w:color="auto"/>
              <w:left w:val="single" w:sz="4" w:space="0" w:color="auto"/>
              <w:bottom w:val="single" w:sz="4" w:space="0" w:color="auto"/>
              <w:right w:val="single" w:sz="4" w:space="0" w:color="auto"/>
            </w:tcBorders>
          </w:tcPr>
          <w:p w14:paraId="4556286C" w14:textId="77777777" w:rsidR="0009611D" w:rsidRDefault="0009611D" w:rsidP="00184F19">
            <w:r w:rsidRPr="006B33AA">
              <w:t>0</w:t>
            </w:r>
          </w:p>
        </w:tc>
        <w:tc>
          <w:tcPr>
            <w:tcW w:w="2434" w:type="dxa"/>
            <w:gridSpan w:val="10"/>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15599C64" w14:textId="77777777" w:rsidR="0009611D" w:rsidRDefault="0009611D" w:rsidP="00184F19">
            <w:r>
              <w:rPr>
                <w:b/>
                <w:shd w:val="clear" w:color="auto" w:fill="F7CAAC"/>
              </w:rPr>
              <w:t>Doba platnosti nájmu</w:t>
            </w:r>
          </w:p>
        </w:tc>
        <w:tc>
          <w:tcPr>
            <w:tcW w:w="3140" w:type="dxa"/>
            <w:gridSpan w:val="14"/>
            <w:tcBorders>
              <w:top w:val="single" w:sz="4" w:space="0" w:color="auto"/>
              <w:left w:val="single" w:sz="4" w:space="0" w:color="auto"/>
              <w:bottom w:val="single" w:sz="4" w:space="0" w:color="auto"/>
              <w:right w:val="single" w:sz="4" w:space="0" w:color="auto"/>
            </w:tcBorders>
          </w:tcPr>
          <w:p w14:paraId="29D1640C" w14:textId="77777777" w:rsidR="0009611D" w:rsidRPr="00630DB0" w:rsidRDefault="0009611D" w:rsidP="00184F19"/>
        </w:tc>
      </w:tr>
      <w:tr w:rsidR="0009611D" w14:paraId="643AB291" w14:textId="77777777" w:rsidTr="00D0495B">
        <w:trPr>
          <w:gridAfter w:val="1"/>
          <w:wAfter w:w="138" w:type="dxa"/>
          <w:trHeight w:val="135"/>
        </w:trPr>
        <w:tc>
          <w:tcPr>
            <w:tcW w:w="9924" w:type="dxa"/>
            <w:gridSpan w:val="36"/>
            <w:tcBorders>
              <w:top w:val="single" w:sz="4" w:space="0" w:color="auto"/>
              <w:left w:val="single" w:sz="4" w:space="0" w:color="auto"/>
              <w:bottom w:val="single" w:sz="4" w:space="0" w:color="auto"/>
              <w:right w:val="single" w:sz="4" w:space="0" w:color="auto"/>
            </w:tcBorders>
            <w:shd w:val="clear" w:color="auto" w:fill="F7CAAC"/>
            <w:hideMark/>
          </w:tcPr>
          <w:p w14:paraId="34E8DB88" w14:textId="77777777" w:rsidR="0009611D" w:rsidRDefault="0009611D" w:rsidP="00184F19">
            <w:pPr>
              <w:rPr>
                <w:b/>
              </w:rPr>
            </w:pPr>
            <w:r>
              <w:rPr>
                <w:b/>
              </w:rPr>
              <w:t xml:space="preserve">Vyjádření orgánu </w:t>
            </w:r>
            <w:r>
              <w:rPr>
                <w:b/>
                <w:shd w:val="clear" w:color="auto" w:fill="F7CAAC"/>
              </w:rPr>
              <w:t>hygienické služby ze dne</w:t>
            </w:r>
          </w:p>
        </w:tc>
      </w:tr>
      <w:tr w:rsidR="0009611D" w14:paraId="706425E3" w14:textId="77777777" w:rsidTr="00D0495B">
        <w:trPr>
          <w:gridAfter w:val="1"/>
          <w:wAfter w:w="138" w:type="dxa"/>
          <w:trHeight w:val="301"/>
        </w:trPr>
        <w:tc>
          <w:tcPr>
            <w:tcW w:w="9924" w:type="dxa"/>
            <w:gridSpan w:val="36"/>
            <w:tcBorders>
              <w:top w:val="single" w:sz="4" w:space="0" w:color="auto"/>
              <w:left w:val="single" w:sz="4" w:space="0" w:color="auto"/>
              <w:bottom w:val="single" w:sz="4" w:space="0" w:color="auto"/>
              <w:right w:val="single" w:sz="4" w:space="0" w:color="auto"/>
            </w:tcBorders>
          </w:tcPr>
          <w:p w14:paraId="3AE14D6D" w14:textId="77777777" w:rsidR="0009611D" w:rsidRDefault="0009611D" w:rsidP="00184F19">
            <w:r>
              <w:t>---</w:t>
            </w:r>
          </w:p>
        </w:tc>
      </w:tr>
      <w:tr w:rsidR="0009611D" w14:paraId="3C88EC88" w14:textId="77777777" w:rsidTr="00D0495B">
        <w:trPr>
          <w:gridAfter w:val="1"/>
          <w:wAfter w:w="138" w:type="dxa"/>
          <w:trHeight w:val="205"/>
        </w:trPr>
        <w:tc>
          <w:tcPr>
            <w:tcW w:w="9924" w:type="dxa"/>
            <w:gridSpan w:val="36"/>
            <w:tcBorders>
              <w:top w:val="single" w:sz="4" w:space="0" w:color="auto"/>
              <w:left w:val="single" w:sz="4" w:space="0" w:color="auto"/>
              <w:bottom w:val="single" w:sz="4" w:space="0" w:color="auto"/>
              <w:right w:val="single" w:sz="4" w:space="0" w:color="auto"/>
            </w:tcBorders>
            <w:shd w:val="clear" w:color="auto" w:fill="F7CAAC"/>
            <w:hideMark/>
          </w:tcPr>
          <w:p w14:paraId="4D0E66C2" w14:textId="77777777" w:rsidR="0009611D" w:rsidRDefault="0009611D" w:rsidP="00184F19">
            <w:pPr>
              <w:rPr>
                <w:b/>
              </w:rPr>
            </w:pPr>
            <w:r>
              <w:rPr>
                <w:b/>
              </w:rPr>
              <w:t>Opatření a podmínky k zajištění rovného přístupu</w:t>
            </w:r>
          </w:p>
        </w:tc>
      </w:tr>
      <w:tr w:rsidR="0009611D" w14:paraId="1301C798" w14:textId="77777777" w:rsidTr="00D0495B">
        <w:trPr>
          <w:gridAfter w:val="1"/>
          <w:wAfter w:w="138" w:type="dxa"/>
          <w:trHeight w:val="1558"/>
        </w:trPr>
        <w:tc>
          <w:tcPr>
            <w:tcW w:w="9924" w:type="dxa"/>
            <w:gridSpan w:val="36"/>
            <w:tcBorders>
              <w:top w:val="single" w:sz="4" w:space="0" w:color="auto"/>
              <w:left w:val="single" w:sz="4" w:space="0" w:color="auto"/>
              <w:bottom w:val="single" w:sz="4" w:space="0" w:color="auto"/>
              <w:right w:val="single" w:sz="4" w:space="0" w:color="auto"/>
            </w:tcBorders>
          </w:tcPr>
          <w:p w14:paraId="60E67C54" w14:textId="1799CD37" w:rsidR="0009611D" w:rsidRDefault="0009611D" w:rsidP="00A56C73">
            <w:pPr>
              <w:spacing w:before="120" w:after="120" w:line="264" w:lineRule="auto"/>
              <w:jc w:val="both"/>
            </w:pPr>
            <w:r w:rsidRPr="002C13AA">
              <w:t xml:space="preserve">Na </w:t>
            </w:r>
            <w:r w:rsidR="009D2B9C" w:rsidRPr="002C13AA">
              <w:t xml:space="preserve">UTB </w:t>
            </w:r>
            <w:r w:rsidRPr="002C13AA">
              <w:t xml:space="preserve"> je vybudováno sociální a technické zázemí dostupné pro studenty i zaměstnance vysoké školy. Stravování je zajištěno ve dvou menzách, restauraci a bufetu. Na </w:t>
            </w:r>
            <w:r w:rsidR="009D2B9C" w:rsidRPr="002C13AA">
              <w:t xml:space="preserve">CPS </w:t>
            </w:r>
            <w:r w:rsidRPr="002C13AA">
              <w:t xml:space="preserve">jsou vybudovány kuchyňky, které jsou dostupné i studentům. </w:t>
            </w:r>
            <w:r w:rsidR="00EB361A" w:rsidRPr="002C13AA">
              <w:t xml:space="preserve">CPS </w:t>
            </w:r>
            <w:r w:rsidRPr="002C13AA">
              <w:t>je moderně vybaveno a je zajištěn bezbariérový přístup pro handicapované studenty a zaměstnance. Na UTB je taktéž vybudováno zázemí pro studenty a zaměstnance pro odpočinek, trávení volného času a jiné mimostudijní aktivity.</w:t>
            </w:r>
          </w:p>
          <w:p w14:paraId="053C959C" w14:textId="77777777" w:rsidR="003E427D" w:rsidRDefault="003E427D" w:rsidP="00EB361A">
            <w:pPr>
              <w:spacing w:before="120" w:after="120" w:line="252" w:lineRule="auto"/>
              <w:jc w:val="both"/>
            </w:pPr>
          </w:p>
          <w:p w14:paraId="00443527" w14:textId="77777777" w:rsidR="003E427D" w:rsidRDefault="003E427D" w:rsidP="00EB361A">
            <w:pPr>
              <w:spacing w:before="120" w:after="120" w:line="252" w:lineRule="auto"/>
              <w:jc w:val="both"/>
            </w:pPr>
          </w:p>
          <w:p w14:paraId="375A03BB" w14:textId="77777777" w:rsidR="003E427D" w:rsidRDefault="003E427D" w:rsidP="00EB361A">
            <w:pPr>
              <w:spacing w:before="120" w:after="120" w:line="252" w:lineRule="auto"/>
              <w:jc w:val="both"/>
            </w:pPr>
          </w:p>
          <w:p w14:paraId="78ED5D61" w14:textId="77777777" w:rsidR="005C76C0" w:rsidRDefault="005C76C0" w:rsidP="00EB361A">
            <w:pPr>
              <w:spacing w:before="120" w:after="120" w:line="252" w:lineRule="auto"/>
              <w:jc w:val="both"/>
            </w:pPr>
          </w:p>
          <w:p w14:paraId="7E19F052" w14:textId="77777777" w:rsidR="00D0495B" w:rsidRDefault="00D0495B" w:rsidP="00EB361A">
            <w:pPr>
              <w:spacing w:before="120" w:after="120" w:line="252" w:lineRule="auto"/>
              <w:jc w:val="both"/>
            </w:pPr>
          </w:p>
          <w:p w14:paraId="5C87906D" w14:textId="77777777" w:rsidR="003E427D" w:rsidRDefault="003E427D" w:rsidP="00EB361A">
            <w:pPr>
              <w:spacing w:before="120" w:after="120" w:line="252" w:lineRule="auto"/>
              <w:jc w:val="both"/>
            </w:pPr>
          </w:p>
          <w:p w14:paraId="6BE6DEE4" w14:textId="13C5F1CE" w:rsidR="00A3661D" w:rsidRDefault="00A3661D" w:rsidP="00EB361A">
            <w:pPr>
              <w:spacing w:before="120" w:after="120" w:line="252" w:lineRule="auto"/>
              <w:jc w:val="both"/>
            </w:pPr>
          </w:p>
        </w:tc>
      </w:tr>
      <w:tr w:rsidR="00512866" w14:paraId="18D3811A" w14:textId="77777777" w:rsidTr="00D0495B">
        <w:trPr>
          <w:gridBefore w:val="1"/>
          <w:gridAfter w:val="2"/>
          <w:wBefore w:w="36" w:type="dxa"/>
          <w:wAfter w:w="246" w:type="dxa"/>
        </w:trPr>
        <w:tc>
          <w:tcPr>
            <w:tcW w:w="9780" w:type="dxa"/>
            <w:gridSpan w:val="34"/>
            <w:tcBorders>
              <w:bottom w:val="double" w:sz="4" w:space="0" w:color="auto"/>
            </w:tcBorders>
            <w:shd w:val="clear" w:color="auto" w:fill="BDD6EE"/>
          </w:tcPr>
          <w:p w14:paraId="6FE755CD" w14:textId="77777777" w:rsidR="00512866" w:rsidRDefault="00512866" w:rsidP="00FF35A6">
            <w:pPr>
              <w:jc w:val="both"/>
              <w:rPr>
                <w:b/>
                <w:sz w:val="28"/>
              </w:rPr>
            </w:pPr>
            <w:r>
              <w:rPr>
                <w:b/>
                <w:sz w:val="28"/>
              </w:rPr>
              <w:lastRenderedPageBreak/>
              <w:t>C-V – Finanční zabezpečení studijního programu</w:t>
            </w:r>
          </w:p>
        </w:tc>
      </w:tr>
      <w:tr w:rsidR="00512866" w14:paraId="1C750B5D" w14:textId="77777777" w:rsidTr="00D0495B">
        <w:trPr>
          <w:gridBefore w:val="1"/>
          <w:gridAfter w:val="2"/>
          <w:wBefore w:w="36" w:type="dxa"/>
          <w:wAfter w:w="246" w:type="dxa"/>
        </w:trPr>
        <w:tc>
          <w:tcPr>
            <w:tcW w:w="4220" w:type="dxa"/>
            <w:gridSpan w:val="10"/>
            <w:tcBorders>
              <w:top w:val="single" w:sz="12" w:space="0" w:color="auto"/>
            </w:tcBorders>
            <w:shd w:val="clear" w:color="auto" w:fill="F7CAAC"/>
          </w:tcPr>
          <w:p w14:paraId="050C7E04" w14:textId="77777777" w:rsidR="00512866" w:rsidRDefault="00512866" w:rsidP="00FF35A6">
            <w:pPr>
              <w:jc w:val="both"/>
              <w:rPr>
                <w:b/>
              </w:rPr>
            </w:pPr>
            <w:r w:rsidRPr="004D3AA2">
              <w:rPr>
                <w:b/>
              </w:rPr>
              <w:t>Vzdělávací činnost vysoké školy</w:t>
            </w:r>
            <w:r>
              <w:rPr>
                <w:b/>
              </w:rPr>
              <w:t xml:space="preserve"> financovaná ze státního rozpočtu</w:t>
            </w:r>
          </w:p>
        </w:tc>
        <w:tc>
          <w:tcPr>
            <w:tcW w:w="5560" w:type="dxa"/>
            <w:gridSpan w:val="24"/>
            <w:tcBorders>
              <w:top w:val="single" w:sz="12" w:space="0" w:color="auto"/>
            </w:tcBorders>
            <w:shd w:val="clear" w:color="auto" w:fill="FFFFFF"/>
          </w:tcPr>
          <w:p w14:paraId="4B4B2270" w14:textId="77777777" w:rsidR="00512866" w:rsidRDefault="00512866" w:rsidP="00B94B0C">
            <w:pPr>
              <w:jc w:val="both"/>
              <w:rPr>
                <w:bCs/>
              </w:rPr>
            </w:pPr>
            <w:r>
              <w:rPr>
                <w:bCs/>
              </w:rPr>
              <w:t>a</w:t>
            </w:r>
            <w:r w:rsidR="00B94B0C">
              <w:rPr>
                <w:bCs/>
              </w:rPr>
              <w:t>no</w:t>
            </w:r>
          </w:p>
        </w:tc>
      </w:tr>
      <w:tr w:rsidR="00512866" w14:paraId="624D6438" w14:textId="77777777" w:rsidTr="00D0495B">
        <w:trPr>
          <w:gridBefore w:val="1"/>
          <w:gridAfter w:val="2"/>
          <w:wBefore w:w="36" w:type="dxa"/>
          <w:wAfter w:w="246" w:type="dxa"/>
        </w:trPr>
        <w:tc>
          <w:tcPr>
            <w:tcW w:w="9780" w:type="dxa"/>
            <w:gridSpan w:val="34"/>
            <w:shd w:val="clear" w:color="auto" w:fill="F7CAAC"/>
          </w:tcPr>
          <w:p w14:paraId="5141BF1C" w14:textId="77777777" w:rsidR="00512866" w:rsidRDefault="00512866" w:rsidP="00FF35A6">
            <w:pPr>
              <w:jc w:val="both"/>
              <w:rPr>
                <w:b/>
              </w:rPr>
            </w:pPr>
            <w:r>
              <w:rPr>
                <w:b/>
              </w:rPr>
              <w:t>Zhodnocení předpokládaných nákladů a zdrojů na uskutečňování studijního programu</w:t>
            </w:r>
          </w:p>
        </w:tc>
      </w:tr>
      <w:tr w:rsidR="00512866" w14:paraId="6FE1A44A" w14:textId="77777777" w:rsidTr="00D0495B">
        <w:trPr>
          <w:gridBefore w:val="1"/>
          <w:gridAfter w:val="2"/>
          <w:wBefore w:w="36" w:type="dxa"/>
          <w:wAfter w:w="246" w:type="dxa"/>
          <w:trHeight w:val="5398"/>
        </w:trPr>
        <w:tc>
          <w:tcPr>
            <w:tcW w:w="9780" w:type="dxa"/>
            <w:gridSpan w:val="34"/>
          </w:tcPr>
          <w:p w14:paraId="4E0AAA62" w14:textId="77777777" w:rsidR="00512866" w:rsidRDefault="00512866" w:rsidP="00FF35A6">
            <w:pPr>
              <w:jc w:val="both"/>
            </w:pPr>
          </w:p>
          <w:p w14:paraId="0A375CFA" w14:textId="77777777" w:rsidR="00192B92" w:rsidRDefault="00192B92" w:rsidP="00FF35A6">
            <w:pPr>
              <w:jc w:val="both"/>
            </w:pPr>
          </w:p>
          <w:p w14:paraId="08F6A177" w14:textId="77777777" w:rsidR="00192B92" w:rsidRDefault="00192B92" w:rsidP="00FF35A6">
            <w:pPr>
              <w:jc w:val="both"/>
            </w:pPr>
          </w:p>
          <w:p w14:paraId="789D0002" w14:textId="77777777" w:rsidR="00192B92" w:rsidRDefault="00192B92" w:rsidP="00FF35A6">
            <w:pPr>
              <w:jc w:val="both"/>
            </w:pPr>
          </w:p>
          <w:p w14:paraId="3A164C41" w14:textId="77777777" w:rsidR="00192B92" w:rsidRDefault="00192B92" w:rsidP="00FF35A6">
            <w:pPr>
              <w:jc w:val="both"/>
            </w:pPr>
          </w:p>
          <w:p w14:paraId="04783973" w14:textId="77777777" w:rsidR="00192B92" w:rsidRDefault="00192B92" w:rsidP="00FF35A6">
            <w:pPr>
              <w:jc w:val="both"/>
            </w:pPr>
          </w:p>
          <w:p w14:paraId="1340B078" w14:textId="77777777" w:rsidR="00192B92" w:rsidRDefault="00192B92" w:rsidP="00FF35A6">
            <w:pPr>
              <w:jc w:val="both"/>
            </w:pPr>
          </w:p>
          <w:p w14:paraId="33BEAE35" w14:textId="77777777" w:rsidR="00192B92" w:rsidRDefault="00192B92" w:rsidP="00FF35A6">
            <w:pPr>
              <w:jc w:val="both"/>
            </w:pPr>
          </w:p>
          <w:p w14:paraId="352DED17" w14:textId="77777777" w:rsidR="00192B92" w:rsidRDefault="00192B92" w:rsidP="00FF35A6">
            <w:pPr>
              <w:jc w:val="both"/>
            </w:pPr>
          </w:p>
          <w:p w14:paraId="3DED49EC" w14:textId="77777777" w:rsidR="00192B92" w:rsidRDefault="00192B92" w:rsidP="00FF35A6">
            <w:pPr>
              <w:jc w:val="both"/>
            </w:pPr>
          </w:p>
          <w:p w14:paraId="5339AFE9" w14:textId="77777777" w:rsidR="00192B92" w:rsidRDefault="00192B92" w:rsidP="00FF35A6">
            <w:pPr>
              <w:jc w:val="both"/>
            </w:pPr>
          </w:p>
          <w:p w14:paraId="671E5AEE" w14:textId="77777777" w:rsidR="00192B92" w:rsidRDefault="00192B92" w:rsidP="00FF35A6">
            <w:pPr>
              <w:jc w:val="both"/>
            </w:pPr>
          </w:p>
          <w:p w14:paraId="12933BC6" w14:textId="77777777" w:rsidR="00192B92" w:rsidRDefault="00192B92" w:rsidP="00FF35A6">
            <w:pPr>
              <w:jc w:val="both"/>
            </w:pPr>
          </w:p>
          <w:p w14:paraId="3568D034" w14:textId="77777777" w:rsidR="00192B92" w:rsidRDefault="00192B92" w:rsidP="00FF35A6">
            <w:pPr>
              <w:jc w:val="both"/>
            </w:pPr>
          </w:p>
          <w:p w14:paraId="11083A5A" w14:textId="77777777" w:rsidR="00192B92" w:rsidRDefault="00192B92" w:rsidP="00FF35A6">
            <w:pPr>
              <w:jc w:val="both"/>
            </w:pPr>
          </w:p>
          <w:p w14:paraId="03B351E9" w14:textId="77777777" w:rsidR="00192B92" w:rsidRDefault="00192B92" w:rsidP="00FF35A6">
            <w:pPr>
              <w:jc w:val="both"/>
            </w:pPr>
          </w:p>
          <w:p w14:paraId="115A0880" w14:textId="77777777" w:rsidR="00192B92" w:rsidRDefault="00192B92" w:rsidP="00FF35A6">
            <w:pPr>
              <w:jc w:val="both"/>
            </w:pPr>
          </w:p>
          <w:p w14:paraId="4604DA76" w14:textId="77777777" w:rsidR="00192B92" w:rsidRDefault="00192B92" w:rsidP="00FF35A6">
            <w:pPr>
              <w:jc w:val="both"/>
            </w:pPr>
          </w:p>
          <w:p w14:paraId="433DB10A" w14:textId="77777777" w:rsidR="00192B92" w:rsidRDefault="00192B92" w:rsidP="00FF35A6">
            <w:pPr>
              <w:jc w:val="both"/>
            </w:pPr>
          </w:p>
          <w:p w14:paraId="30BDB41C" w14:textId="77777777" w:rsidR="00192B92" w:rsidRDefault="00192B92" w:rsidP="00FF35A6">
            <w:pPr>
              <w:jc w:val="both"/>
            </w:pPr>
          </w:p>
          <w:p w14:paraId="78B36A17" w14:textId="77777777" w:rsidR="00192B92" w:rsidRDefault="00192B92" w:rsidP="00FF35A6">
            <w:pPr>
              <w:jc w:val="both"/>
            </w:pPr>
          </w:p>
          <w:p w14:paraId="15F9DEFB" w14:textId="77777777" w:rsidR="00192B92" w:rsidRDefault="00192B92" w:rsidP="00FF35A6">
            <w:pPr>
              <w:jc w:val="both"/>
            </w:pPr>
          </w:p>
          <w:p w14:paraId="2DEC08F1" w14:textId="77777777" w:rsidR="00192B92" w:rsidRDefault="00192B92" w:rsidP="00FF35A6">
            <w:pPr>
              <w:jc w:val="both"/>
            </w:pPr>
          </w:p>
          <w:p w14:paraId="531FE383" w14:textId="77777777" w:rsidR="00192B92" w:rsidRDefault="00192B92" w:rsidP="00FF35A6">
            <w:pPr>
              <w:jc w:val="both"/>
            </w:pPr>
          </w:p>
          <w:p w14:paraId="0967E9E4" w14:textId="77777777" w:rsidR="00192B92" w:rsidRDefault="00192B92" w:rsidP="00FF35A6">
            <w:pPr>
              <w:jc w:val="both"/>
            </w:pPr>
          </w:p>
          <w:p w14:paraId="72848660" w14:textId="77777777" w:rsidR="00192B92" w:rsidRDefault="00192B92" w:rsidP="00FF35A6">
            <w:pPr>
              <w:jc w:val="both"/>
            </w:pPr>
          </w:p>
          <w:p w14:paraId="6123F3B4" w14:textId="77777777" w:rsidR="00192B92" w:rsidRDefault="00192B92" w:rsidP="00FF35A6">
            <w:pPr>
              <w:jc w:val="both"/>
            </w:pPr>
          </w:p>
          <w:p w14:paraId="3B4930B5" w14:textId="77777777" w:rsidR="00192B92" w:rsidRDefault="00192B92" w:rsidP="00FF35A6">
            <w:pPr>
              <w:jc w:val="both"/>
            </w:pPr>
          </w:p>
          <w:p w14:paraId="01DE7450" w14:textId="77777777" w:rsidR="00192B92" w:rsidRDefault="00192B92" w:rsidP="00FF35A6">
            <w:pPr>
              <w:jc w:val="both"/>
            </w:pPr>
          </w:p>
          <w:p w14:paraId="4E20CB65" w14:textId="77777777" w:rsidR="00192B92" w:rsidRDefault="00192B92" w:rsidP="00FF35A6">
            <w:pPr>
              <w:jc w:val="both"/>
            </w:pPr>
          </w:p>
          <w:p w14:paraId="5B27D395" w14:textId="77777777" w:rsidR="00192B92" w:rsidRDefault="00192B92" w:rsidP="00FF35A6">
            <w:pPr>
              <w:jc w:val="both"/>
            </w:pPr>
          </w:p>
          <w:p w14:paraId="21ECEF92" w14:textId="77777777" w:rsidR="00192B92" w:rsidRDefault="00192B92" w:rsidP="00FF35A6">
            <w:pPr>
              <w:jc w:val="both"/>
            </w:pPr>
          </w:p>
          <w:p w14:paraId="19AF71DC" w14:textId="77777777" w:rsidR="00192B92" w:rsidRDefault="00192B92" w:rsidP="00FF35A6">
            <w:pPr>
              <w:jc w:val="both"/>
            </w:pPr>
          </w:p>
          <w:p w14:paraId="7AAFB2C6" w14:textId="77777777" w:rsidR="00192B92" w:rsidRDefault="00192B92" w:rsidP="00FF35A6">
            <w:pPr>
              <w:jc w:val="both"/>
            </w:pPr>
          </w:p>
          <w:p w14:paraId="416A5C6D" w14:textId="77777777" w:rsidR="00192B92" w:rsidRDefault="00192B92" w:rsidP="00FF35A6">
            <w:pPr>
              <w:jc w:val="both"/>
            </w:pPr>
          </w:p>
          <w:p w14:paraId="28689D3D" w14:textId="77777777" w:rsidR="00192B92" w:rsidRDefault="00192B92" w:rsidP="00FF35A6">
            <w:pPr>
              <w:jc w:val="both"/>
            </w:pPr>
          </w:p>
          <w:p w14:paraId="5064E641" w14:textId="77777777" w:rsidR="00192B92" w:rsidRDefault="00192B92" w:rsidP="00FF35A6">
            <w:pPr>
              <w:jc w:val="both"/>
            </w:pPr>
          </w:p>
          <w:p w14:paraId="49E23530" w14:textId="77777777" w:rsidR="00192B92" w:rsidRDefault="00192B92" w:rsidP="00FF35A6">
            <w:pPr>
              <w:jc w:val="both"/>
            </w:pPr>
          </w:p>
          <w:p w14:paraId="061F49A8" w14:textId="77777777" w:rsidR="00192B92" w:rsidRDefault="00192B92" w:rsidP="00FF35A6">
            <w:pPr>
              <w:jc w:val="both"/>
            </w:pPr>
          </w:p>
          <w:p w14:paraId="795975FD" w14:textId="77777777" w:rsidR="00192B92" w:rsidRDefault="00192B92" w:rsidP="00FF35A6">
            <w:pPr>
              <w:jc w:val="both"/>
            </w:pPr>
          </w:p>
          <w:p w14:paraId="78106172" w14:textId="77777777" w:rsidR="00192B92" w:rsidRDefault="00192B92" w:rsidP="00FF35A6">
            <w:pPr>
              <w:jc w:val="both"/>
            </w:pPr>
          </w:p>
          <w:p w14:paraId="27773A0B" w14:textId="77777777" w:rsidR="00192B92" w:rsidRDefault="00192B92" w:rsidP="00FF35A6">
            <w:pPr>
              <w:jc w:val="both"/>
            </w:pPr>
          </w:p>
          <w:p w14:paraId="23FA7391" w14:textId="77777777" w:rsidR="00192B92" w:rsidRDefault="00192B92" w:rsidP="00FF35A6">
            <w:pPr>
              <w:jc w:val="both"/>
            </w:pPr>
          </w:p>
          <w:p w14:paraId="5A3044A9" w14:textId="77777777" w:rsidR="00192B92" w:rsidRDefault="00192B92" w:rsidP="00FF35A6">
            <w:pPr>
              <w:jc w:val="both"/>
            </w:pPr>
          </w:p>
          <w:p w14:paraId="08C6F013" w14:textId="77777777" w:rsidR="00192B92" w:rsidRDefault="00192B92" w:rsidP="00FF35A6">
            <w:pPr>
              <w:jc w:val="both"/>
            </w:pPr>
          </w:p>
          <w:p w14:paraId="52F4B2DD" w14:textId="77777777" w:rsidR="00192B92" w:rsidRDefault="00192B92" w:rsidP="00FF35A6">
            <w:pPr>
              <w:jc w:val="both"/>
            </w:pPr>
          </w:p>
          <w:p w14:paraId="107E9756" w14:textId="77777777" w:rsidR="00192B92" w:rsidRDefault="00192B92" w:rsidP="00FF35A6">
            <w:pPr>
              <w:jc w:val="both"/>
            </w:pPr>
          </w:p>
          <w:p w14:paraId="638089EB" w14:textId="77777777" w:rsidR="00192B92" w:rsidRDefault="00192B92" w:rsidP="00FF35A6">
            <w:pPr>
              <w:jc w:val="both"/>
            </w:pPr>
          </w:p>
          <w:p w14:paraId="5537E7BE" w14:textId="77777777" w:rsidR="00192B92" w:rsidRDefault="00192B92" w:rsidP="00FF35A6">
            <w:pPr>
              <w:jc w:val="both"/>
            </w:pPr>
          </w:p>
          <w:p w14:paraId="5CC24906" w14:textId="77777777" w:rsidR="00192B92" w:rsidRDefault="00192B92" w:rsidP="00FF35A6">
            <w:pPr>
              <w:jc w:val="both"/>
            </w:pPr>
          </w:p>
          <w:p w14:paraId="247865B0" w14:textId="77777777" w:rsidR="00192B92" w:rsidRDefault="00192B92" w:rsidP="00FF35A6">
            <w:pPr>
              <w:jc w:val="both"/>
            </w:pPr>
          </w:p>
          <w:p w14:paraId="39E1EA1A" w14:textId="77777777" w:rsidR="00192B92" w:rsidRDefault="00192B92" w:rsidP="00FF35A6">
            <w:pPr>
              <w:jc w:val="both"/>
            </w:pPr>
          </w:p>
          <w:p w14:paraId="2ADEC721" w14:textId="77777777" w:rsidR="00192B92" w:rsidRDefault="00192B92" w:rsidP="00FF35A6">
            <w:pPr>
              <w:jc w:val="both"/>
            </w:pPr>
          </w:p>
          <w:p w14:paraId="3F8A151B" w14:textId="77777777" w:rsidR="00192B92" w:rsidRDefault="00192B92" w:rsidP="00FF35A6">
            <w:pPr>
              <w:jc w:val="both"/>
            </w:pPr>
          </w:p>
          <w:p w14:paraId="2F5877AA" w14:textId="77777777" w:rsidR="00192B92" w:rsidRDefault="00192B92" w:rsidP="00FF35A6">
            <w:pPr>
              <w:jc w:val="both"/>
            </w:pPr>
          </w:p>
          <w:p w14:paraId="6FF379D7" w14:textId="77777777" w:rsidR="00E51C83" w:rsidRDefault="00E51C83" w:rsidP="00FF35A6">
            <w:pPr>
              <w:jc w:val="both"/>
            </w:pPr>
          </w:p>
          <w:p w14:paraId="6A961913" w14:textId="77777777" w:rsidR="00E51C83" w:rsidRDefault="00E51C83" w:rsidP="00FF35A6">
            <w:pPr>
              <w:jc w:val="both"/>
            </w:pPr>
          </w:p>
          <w:p w14:paraId="1B4CE45E" w14:textId="77777777" w:rsidR="00192B92" w:rsidRDefault="00192B92" w:rsidP="00FF35A6">
            <w:pPr>
              <w:jc w:val="both"/>
            </w:pPr>
          </w:p>
        </w:tc>
      </w:tr>
      <w:tr w:rsidR="00512866" w14:paraId="50333FD8" w14:textId="77777777" w:rsidTr="00D0495B">
        <w:trPr>
          <w:gridBefore w:val="1"/>
          <w:gridAfter w:val="3"/>
          <w:wBefore w:w="36" w:type="dxa"/>
          <w:wAfter w:w="741" w:type="dxa"/>
        </w:trPr>
        <w:tc>
          <w:tcPr>
            <w:tcW w:w="9285" w:type="dxa"/>
            <w:gridSpan w:val="33"/>
            <w:tcBorders>
              <w:bottom w:val="double" w:sz="4" w:space="0" w:color="auto"/>
            </w:tcBorders>
            <w:shd w:val="clear" w:color="auto" w:fill="BDD6EE"/>
          </w:tcPr>
          <w:p w14:paraId="3E68A94A" w14:textId="77777777" w:rsidR="00512866" w:rsidRDefault="00512866" w:rsidP="00FF35A6">
            <w:pPr>
              <w:jc w:val="both"/>
              <w:rPr>
                <w:b/>
                <w:sz w:val="28"/>
              </w:rPr>
            </w:pPr>
            <w:r>
              <w:rPr>
                <w:b/>
                <w:sz w:val="28"/>
              </w:rPr>
              <w:lastRenderedPageBreak/>
              <w:t xml:space="preserve">D-I – </w:t>
            </w:r>
            <w:r>
              <w:rPr>
                <w:b/>
                <w:sz w:val="26"/>
                <w:szCs w:val="26"/>
              </w:rPr>
              <w:t>Záměr rozvoje a další údaje ke studijnímu programu</w:t>
            </w:r>
          </w:p>
        </w:tc>
      </w:tr>
      <w:tr w:rsidR="00512866" w14:paraId="7E22A80D" w14:textId="77777777" w:rsidTr="00D0495B">
        <w:trPr>
          <w:gridBefore w:val="1"/>
          <w:gridAfter w:val="3"/>
          <w:wBefore w:w="36" w:type="dxa"/>
          <w:wAfter w:w="741" w:type="dxa"/>
          <w:trHeight w:val="185"/>
        </w:trPr>
        <w:tc>
          <w:tcPr>
            <w:tcW w:w="9285" w:type="dxa"/>
            <w:gridSpan w:val="33"/>
            <w:shd w:val="clear" w:color="auto" w:fill="F7CAAC"/>
          </w:tcPr>
          <w:p w14:paraId="592511A4" w14:textId="77777777" w:rsidR="00512866" w:rsidRDefault="00512866" w:rsidP="00FF35A6">
            <w:pPr>
              <w:rPr>
                <w:b/>
              </w:rPr>
            </w:pPr>
            <w:r>
              <w:rPr>
                <w:b/>
              </w:rPr>
              <w:t>Záměr rozvoje studijního programu a jeho odůvodnění</w:t>
            </w:r>
          </w:p>
        </w:tc>
      </w:tr>
      <w:tr w:rsidR="00512866" w14:paraId="04593715" w14:textId="77777777" w:rsidTr="00D0495B">
        <w:trPr>
          <w:gridBefore w:val="1"/>
          <w:gridAfter w:val="3"/>
          <w:wBefore w:w="36" w:type="dxa"/>
          <w:wAfter w:w="741" w:type="dxa"/>
          <w:trHeight w:val="2835"/>
        </w:trPr>
        <w:tc>
          <w:tcPr>
            <w:tcW w:w="9285" w:type="dxa"/>
            <w:gridSpan w:val="33"/>
            <w:shd w:val="clear" w:color="auto" w:fill="auto"/>
          </w:tcPr>
          <w:p w14:paraId="4653C3D7" w14:textId="0D576C18" w:rsidR="00C933E9" w:rsidRDefault="00ED6398" w:rsidP="00A56C73">
            <w:pPr>
              <w:spacing w:before="120" w:after="120" w:line="264" w:lineRule="auto"/>
              <w:jc w:val="both"/>
            </w:pPr>
            <w:r w:rsidRPr="00F42F6B">
              <w:t xml:space="preserve">Doktorský studijní program </w:t>
            </w:r>
            <w:r w:rsidR="00255D37">
              <w:t>Biomaterials and Biocomposites</w:t>
            </w:r>
            <w:r w:rsidR="00F42F6B" w:rsidRPr="00F42F6B">
              <w:t xml:space="preserve"> </w:t>
            </w:r>
            <w:r w:rsidRPr="00F42F6B">
              <w:t xml:space="preserve">vychází z původního studijního programu </w:t>
            </w:r>
            <w:r w:rsidR="00255D37">
              <w:t>Material Sciences and Engineering</w:t>
            </w:r>
            <w:r w:rsidR="00F42F6B" w:rsidRPr="00F42F6B">
              <w:t xml:space="preserve"> (obor: </w:t>
            </w:r>
            <w:r w:rsidR="00255D37">
              <w:t>Biomaterials and Biocomposites</w:t>
            </w:r>
            <w:r w:rsidRPr="00F42F6B">
              <w:t xml:space="preserve">). </w:t>
            </w:r>
            <w:r w:rsidR="00F42F6B" w:rsidRPr="00F42F6B">
              <w:t xml:space="preserve">Vzhledem k tomu, že byla akreditace udělena teprve v roce 2016, nedošlo k významným změnám ve směřování programu. </w:t>
            </w:r>
            <w:r w:rsidRPr="00F42F6B">
              <w:t>Oproti původní akreditaci byla u jednotlivých předmětů aktualizována zejména povinná a doporučená literatura, a to s </w:t>
            </w:r>
            <w:r w:rsidR="005C7C9D">
              <w:t xml:space="preserve">ohledem na soudobý stav poznání </w:t>
            </w:r>
            <w:r w:rsidRPr="00F42F6B">
              <w:t xml:space="preserve">v dané oblasti vzdělávání. </w:t>
            </w:r>
          </w:p>
          <w:p w14:paraId="59D471CE" w14:textId="57D97B70" w:rsidR="00C933E9" w:rsidRDefault="00C933E9" w:rsidP="00C933E9">
            <w:pPr>
              <w:spacing w:before="60" w:after="60"/>
              <w:jc w:val="both"/>
            </w:pPr>
            <w:r>
              <w:t xml:space="preserve">Podle směrnice rektora </w:t>
            </w:r>
            <w:r w:rsidR="00912631" w:rsidRPr="00DF6E80">
              <w:t>SR/9/201</w:t>
            </w:r>
            <w:r w:rsidR="00A01350">
              <w:t>9</w:t>
            </w:r>
            <w:r w:rsidR="00912631" w:rsidRPr="00DF6E80">
              <w:t xml:space="preserve"> </w:t>
            </w:r>
            <w:r>
              <w:t>„</w:t>
            </w:r>
            <w:r w:rsidRPr="00DF6E80">
              <w:t>Pravidla a podrobnosti uskutečňování doktorských studijních programů, na kterých se podílí vysokoškolský ústav a/nebo více součástí Univerzity Tomáše Bati ve Zlíně</w:t>
            </w:r>
            <w:r>
              <w:t xml:space="preserve">“ </w:t>
            </w:r>
            <w:r w:rsidR="00912631">
              <w:t xml:space="preserve">(viz </w:t>
            </w:r>
            <w:hyperlink r:id="rId74" w:history="1">
              <w:r w:rsidR="00912631" w:rsidRPr="00B01F5B">
                <w:rPr>
                  <w:rStyle w:val="Hypertextovodkaz"/>
                </w:rPr>
                <w:t>https://www.utb.cz/mdocs-posts/smernice-rektora-c-9-2019/</w:t>
              </w:r>
            </w:hyperlink>
            <w:r w:rsidR="00912631">
              <w:t xml:space="preserve">) </w:t>
            </w:r>
            <w:r w:rsidR="00744AFC">
              <w:t xml:space="preserve">probíhá realizace tohoto celoškolského DSP prostřednictvím Univerzitního institutu za spolupráce ostatních pracovišť UTB, přičemž dle téže směrnice na samotném Univerzitním institutu </w:t>
            </w:r>
            <w:r w:rsidR="00744AFC" w:rsidRPr="00DF6E80">
              <w:t>zajišťuje realizaci celoškolských D</w:t>
            </w:r>
            <w:r w:rsidR="00744AFC">
              <w:t>SP Centrum polymerních systémů.</w:t>
            </w:r>
          </w:p>
          <w:p w14:paraId="190588AE" w14:textId="757C42C1" w:rsidR="00ED6398" w:rsidRDefault="00920CA5" w:rsidP="00A56C73">
            <w:pPr>
              <w:spacing w:before="120" w:after="120" w:line="264" w:lineRule="auto"/>
              <w:jc w:val="both"/>
            </w:pPr>
            <w:r>
              <w:t xml:space="preserve">V současnosti probíhá implementace projektu </w:t>
            </w:r>
            <w:hyperlink r:id="rId75" w:history="1">
              <w:r w:rsidRPr="005C7C9D">
                <w:rPr>
                  <w:rStyle w:val="Hypertextovodkaz"/>
                  <w:bCs/>
                </w:rPr>
                <w:t>CZ.02.2.69/0.0/0.0/16_018/0002720</w:t>
              </w:r>
            </w:hyperlink>
            <w:r w:rsidRPr="00920CA5">
              <w:t> - </w:t>
            </w:r>
            <w:r w:rsidRPr="00920CA5">
              <w:rPr>
                <w:bCs/>
              </w:rPr>
              <w:t>Rozvoj výzkumně zaměř</w:t>
            </w:r>
            <w:r>
              <w:rPr>
                <w:bCs/>
              </w:rPr>
              <w:t>ených studijních programů na UNI (2017</w:t>
            </w:r>
            <w:r w:rsidR="00A56C73">
              <w:rPr>
                <w:bCs/>
              </w:rPr>
              <w:t xml:space="preserve"> </w:t>
            </w:r>
            <w:r>
              <w:rPr>
                <w:bCs/>
              </w:rPr>
              <w:t>-</w:t>
            </w:r>
            <w:r w:rsidR="00A56C73">
              <w:rPr>
                <w:bCs/>
              </w:rPr>
              <w:t xml:space="preserve"> </w:t>
            </w:r>
            <w:r>
              <w:rPr>
                <w:bCs/>
              </w:rPr>
              <w:t xml:space="preserve">2021), v rámci kterého probíhá příprava nových studijních opor pro doktorandy ve studijním programu </w:t>
            </w:r>
            <w:r w:rsidR="00255D37">
              <w:t>Biomaterials and Biocomposites</w:t>
            </w:r>
            <w:r>
              <w:rPr>
                <w:bCs/>
              </w:rPr>
              <w:t xml:space="preserve">. </w:t>
            </w:r>
            <w:r w:rsidRPr="00920CA5">
              <w:rPr>
                <w:b/>
                <w:bCs/>
              </w:rPr>
              <w:br/>
            </w:r>
            <w:r w:rsidRPr="00920CA5">
              <w:t>Cílem projektu je tvorba a rozvoj výzkumně zaměřených studijních progr</w:t>
            </w:r>
            <w:r w:rsidR="00A56C73">
              <w:t xml:space="preserve">amů v souladu se strategií VŠ a s požadavky </w:t>
            </w:r>
            <w:r w:rsidRPr="00920CA5">
              <w:t>znalostní ekonomiky a potřebami trhu práce v oblasti výzkumu a vývoje.</w:t>
            </w:r>
            <w:r w:rsidRPr="00920CA5">
              <w:br/>
              <w:t>Projekt Rozvoj výzkumně zaměřených studijních programů na UNI je spolufinancován EU.</w:t>
            </w:r>
          </w:p>
        </w:tc>
      </w:tr>
      <w:tr w:rsidR="00512866" w14:paraId="1B7078D1" w14:textId="77777777" w:rsidTr="00D0495B">
        <w:trPr>
          <w:gridBefore w:val="1"/>
          <w:gridAfter w:val="3"/>
          <w:wBefore w:w="36" w:type="dxa"/>
          <w:wAfter w:w="741" w:type="dxa"/>
          <w:trHeight w:val="188"/>
        </w:trPr>
        <w:tc>
          <w:tcPr>
            <w:tcW w:w="9285" w:type="dxa"/>
            <w:gridSpan w:val="33"/>
            <w:shd w:val="clear" w:color="auto" w:fill="F7CAAC"/>
          </w:tcPr>
          <w:p w14:paraId="6DA2D91F" w14:textId="77777777" w:rsidR="00512866" w:rsidRDefault="00512866" w:rsidP="00FF35A6">
            <w:pPr>
              <w:rPr>
                <w:b/>
              </w:rPr>
            </w:pPr>
            <w:r>
              <w:rPr>
                <w:b/>
              </w:rPr>
              <w:t xml:space="preserve">Počet přijímaných uchazečů ke studiu </w:t>
            </w:r>
            <w:r w:rsidRPr="00622F16">
              <w:rPr>
                <w:b/>
              </w:rPr>
              <w:t>ve studijním programu</w:t>
            </w:r>
          </w:p>
        </w:tc>
      </w:tr>
      <w:tr w:rsidR="00512866" w14:paraId="65C06D73" w14:textId="77777777" w:rsidTr="00D0495B">
        <w:trPr>
          <w:gridBefore w:val="1"/>
          <w:gridAfter w:val="3"/>
          <w:wBefore w:w="36" w:type="dxa"/>
          <w:wAfter w:w="741" w:type="dxa"/>
          <w:trHeight w:val="1062"/>
        </w:trPr>
        <w:tc>
          <w:tcPr>
            <w:tcW w:w="9285" w:type="dxa"/>
            <w:gridSpan w:val="33"/>
            <w:shd w:val="clear" w:color="auto" w:fill="FFFFFF"/>
          </w:tcPr>
          <w:p w14:paraId="4BF107F9" w14:textId="13B80A8E" w:rsidR="00FE1BBB" w:rsidRPr="00FE1BBB" w:rsidRDefault="00FE1BBB" w:rsidP="00A56C73">
            <w:pPr>
              <w:pStyle w:val="Normlnweb"/>
              <w:spacing w:before="120" w:beforeAutospacing="0" w:after="120" w:afterAutospacing="0" w:line="264" w:lineRule="auto"/>
              <w:jc w:val="both"/>
              <w:rPr>
                <w:sz w:val="20"/>
                <w:szCs w:val="20"/>
              </w:rPr>
            </w:pPr>
            <w:r w:rsidRPr="00FE1BBB">
              <w:rPr>
                <w:sz w:val="20"/>
                <w:szCs w:val="20"/>
              </w:rPr>
              <w:t xml:space="preserve">V současně platném </w:t>
            </w:r>
            <w:r w:rsidR="00F42F6B" w:rsidRPr="00FE1BBB">
              <w:rPr>
                <w:sz w:val="20"/>
                <w:szCs w:val="20"/>
              </w:rPr>
              <w:t>doktorském</w:t>
            </w:r>
            <w:r w:rsidRPr="00FE1BBB">
              <w:rPr>
                <w:sz w:val="20"/>
                <w:szCs w:val="20"/>
              </w:rPr>
              <w:t xml:space="preserve"> studijním programu </w:t>
            </w:r>
            <w:r w:rsidR="00255D37">
              <w:rPr>
                <w:sz w:val="20"/>
                <w:szCs w:val="20"/>
              </w:rPr>
              <w:t>Material Sciences and Engineering</w:t>
            </w:r>
            <w:r w:rsidRPr="00FE1BBB">
              <w:rPr>
                <w:sz w:val="20"/>
                <w:szCs w:val="20"/>
              </w:rPr>
              <w:t xml:space="preserve">, oboru </w:t>
            </w:r>
            <w:r w:rsidR="00255D37" w:rsidRPr="00255D37">
              <w:rPr>
                <w:sz w:val="20"/>
                <w:szCs w:val="20"/>
              </w:rPr>
              <w:t>Biomaterials and Biocomposites</w:t>
            </w:r>
            <w:r w:rsidRPr="00FE1BBB">
              <w:rPr>
                <w:sz w:val="20"/>
                <w:szCs w:val="20"/>
              </w:rPr>
              <w:t xml:space="preserve"> byl doposud poměr me</w:t>
            </w:r>
            <w:r w:rsidR="00DB7959">
              <w:rPr>
                <w:sz w:val="20"/>
                <w:szCs w:val="20"/>
              </w:rPr>
              <w:t>zi přijatými a zapsanými nad 90</w:t>
            </w:r>
            <w:r w:rsidRPr="00FE1BBB">
              <w:rPr>
                <w:sz w:val="20"/>
                <w:szCs w:val="20"/>
              </w:rPr>
              <w:t xml:space="preserve">%. </w:t>
            </w:r>
          </w:p>
          <w:p w14:paraId="2025D09A" w14:textId="210BB5F6" w:rsidR="00ED6398" w:rsidRPr="00FE1BBB" w:rsidRDefault="00ED6398" w:rsidP="00DB7959">
            <w:pPr>
              <w:pStyle w:val="Normlnweb"/>
              <w:spacing w:before="120" w:beforeAutospacing="0" w:after="120" w:afterAutospacing="0" w:line="264" w:lineRule="auto"/>
              <w:jc w:val="both"/>
            </w:pPr>
            <w:r w:rsidRPr="00FE1BBB">
              <w:rPr>
                <w:sz w:val="20"/>
                <w:szCs w:val="20"/>
              </w:rPr>
              <w:t xml:space="preserve">Předpokládá se přijímání přibližně </w:t>
            </w:r>
            <w:r w:rsidR="00377B39" w:rsidRPr="00FE1BBB">
              <w:rPr>
                <w:sz w:val="20"/>
                <w:szCs w:val="20"/>
              </w:rPr>
              <w:t>5-</w:t>
            </w:r>
            <w:r w:rsidRPr="00FE1BBB">
              <w:rPr>
                <w:sz w:val="20"/>
                <w:szCs w:val="20"/>
              </w:rPr>
              <w:t>10 studentů ročně do obou forem studia</w:t>
            </w:r>
            <w:r w:rsidR="00255D37">
              <w:rPr>
                <w:sz w:val="20"/>
                <w:szCs w:val="20"/>
              </w:rPr>
              <w:t xml:space="preserve"> i jazyků</w:t>
            </w:r>
            <w:r w:rsidRPr="00FE1BBB">
              <w:t>.</w:t>
            </w:r>
          </w:p>
        </w:tc>
      </w:tr>
      <w:tr w:rsidR="00512866" w14:paraId="34D58887" w14:textId="77777777" w:rsidTr="00D0495B">
        <w:trPr>
          <w:gridBefore w:val="1"/>
          <w:gridAfter w:val="3"/>
          <w:wBefore w:w="36" w:type="dxa"/>
          <w:wAfter w:w="741" w:type="dxa"/>
          <w:trHeight w:val="200"/>
        </w:trPr>
        <w:tc>
          <w:tcPr>
            <w:tcW w:w="9285" w:type="dxa"/>
            <w:gridSpan w:val="33"/>
            <w:shd w:val="clear" w:color="auto" w:fill="F7CAAC"/>
          </w:tcPr>
          <w:p w14:paraId="2233B5E3" w14:textId="77777777" w:rsidR="00512866" w:rsidRDefault="00512866" w:rsidP="00FF35A6">
            <w:pPr>
              <w:rPr>
                <w:b/>
              </w:rPr>
            </w:pPr>
            <w:r>
              <w:rPr>
                <w:b/>
              </w:rPr>
              <w:t>Předpokládaná uplatnitelnost absolventů na trhu práce</w:t>
            </w:r>
          </w:p>
        </w:tc>
      </w:tr>
      <w:tr w:rsidR="00512866" w14:paraId="5C26AC17" w14:textId="77777777" w:rsidTr="00D0495B">
        <w:trPr>
          <w:gridBefore w:val="1"/>
          <w:gridAfter w:val="3"/>
          <w:wBefore w:w="36" w:type="dxa"/>
          <w:wAfter w:w="741" w:type="dxa"/>
          <w:trHeight w:val="2835"/>
        </w:trPr>
        <w:tc>
          <w:tcPr>
            <w:tcW w:w="9285" w:type="dxa"/>
            <w:gridSpan w:val="33"/>
            <w:shd w:val="clear" w:color="auto" w:fill="FFFFFF"/>
          </w:tcPr>
          <w:p w14:paraId="31FB8E6C" w14:textId="1DC431F2" w:rsidR="000F790A" w:rsidRPr="00AC7147" w:rsidRDefault="000F790A" w:rsidP="00A56C73">
            <w:pPr>
              <w:spacing w:before="120" w:after="120" w:line="264" w:lineRule="auto"/>
              <w:jc w:val="both"/>
            </w:pPr>
            <w:r w:rsidRPr="00AC7147">
              <w:t xml:space="preserve">Absolventi tohoto studijního programu najdou </w:t>
            </w:r>
            <w:r w:rsidRPr="00AC7147">
              <w:rPr>
                <w:rFonts w:hint="eastAsia"/>
              </w:rPr>
              <w:t>š</w:t>
            </w:r>
            <w:r w:rsidRPr="00AC7147">
              <w:t>irok</w:t>
            </w:r>
            <w:r w:rsidRPr="00AC7147">
              <w:rPr>
                <w:rFonts w:hint="eastAsia"/>
              </w:rPr>
              <w:t>é</w:t>
            </w:r>
            <w:r w:rsidRPr="00AC7147">
              <w:t xml:space="preserve"> uplatn</w:t>
            </w:r>
            <w:r w:rsidRPr="00AC7147">
              <w:rPr>
                <w:rFonts w:hint="eastAsia"/>
              </w:rPr>
              <w:t>ě</w:t>
            </w:r>
            <w:r w:rsidRPr="00AC7147">
              <w:t>n</w:t>
            </w:r>
            <w:r w:rsidRPr="00AC7147">
              <w:rPr>
                <w:rFonts w:hint="eastAsia"/>
              </w:rPr>
              <w:t>í</w:t>
            </w:r>
            <w:r w:rsidR="00377B39" w:rsidRPr="00AC7147">
              <w:t xml:space="preserve"> v převážně technologicky zaměřených</w:t>
            </w:r>
            <w:r w:rsidRPr="00AC7147">
              <w:t xml:space="preserve"> firmách, výzkumných a vývojových jednotkách (jako např. </w:t>
            </w:r>
            <w:r w:rsidR="00D63D71">
              <w:t>u</w:t>
            </w:r>
            <w:r w:rsidRPr="00AC7147">
              <w:t>niverzity, Akademie v</w:t>
            </w:r>
            <w:r w:rsidRPr="00AC7147">
              <w:rPr>
                <w:rFonts w:hint="eastAsia"/>
              </w:rPr>
              <w:t>ě</w:t>
            </w:r>
            <w:r w:rsidRPr="00AC7147">
              <w:t xml:space="preserve">d </w:t>
            </w:r>
            <w:r w:rsidRPr="00AC7147">
              <w:rPr>
                <w:rFonts w:hint="eastAsia"/>
              </w:rPr>
              <w:t>Č</w:t>
            </w:r>
            <w:r w:rsidRPr="00AC7147">
              <w:t>esk</w:t>
            </w:r>
            <w:r w:rsidRPr="00AC7147">
              <w:rPr>
                <w:rFonts w:hint="eastAsia"/>
              </w:rPr>
              <w:t>é</w:t>
            </w:r>
            <w:r w:rsidRPr="00AC7147">
              <w:t xml:space="preserve"> republiky</w:t>
            </w:r>
            <w:r w:rsidR="002148B2">
              <w:t xml:space="preserve"> i zahraniční</w:t>
            </w:r>
            <w:r w:rsidRPr="00AC7147">
              <w:t xml:space="preserve">, </w:t>
            </w:r>
            <w:r w:rsidR="00D63D71">
              <w:t>t</w:t>
            </w:r>
            <w:r w:rsidRPr="00AC7147">
              <w:t>echnologick</w:t>
            </w:r>
            <w:r w:rsidRPr="00AC7147">
              <w:rPr>
                <w:rFonts w:hint="eastAsia"/>
              </w:rPr>
              <w:t>é</w:t>
            </w:r>
            <w:r w:rsidRPr="00AC7147">
              <w:t xml:space="preserve"> parky, </w:t>
            </w:r>
            <w:r w:rsidR="00D63D71">
              <w:t>c</w:t>
            </w:r>
            <w:r w:rsidRPr="00AC7147">
              <w:t>entra pro transfer technologi</w:t>
            </w:r>
            <w:r w:rsidRPr="00AC7147">
              <w:rPr>
                <w:rFonts w:hint="eastAsia"/>
              </w:rPr>
              <w:t>í</w:t>
            </w:r>
            <w:r w:rsidRPr="00AC7147">
              <w:t xml:space="preserve">, </w:t>
            </w:r>
            <w:r w:rsidR="00D63D71">
              <w:t>c</w:t>
            </w:r>
            <w:r w:rsidRPr="00AC7147">
              <w:t>entra aplikovan</w:t>
            </w:r>
            <w:r w:rsidRPr="00AC7147">
              <w:rPr>
                <w:rFonts w:hint="eastAsia"/>
              </w:rPr>
              <w:t>é</w:t>
            </w:r>
            <w:r w:rsidRPr="00AC7147">
              <w:t>ho v</w:t>
            </w:r>
            <w:r w:rsidRPr="00AC7147">
              <w:rPr>
                <w:rFonts w:hint="eastAsia"/>
              </w:rPr>
              <w:t>ý</w:t>
            </w:r>
            <w:r w:rsidRPr="00AC7147">
              <w:t xml:space="preserve">zkumu, </w:t>
            </w:r>
            <w:r w:rsidR="00D63D71">
              <w:t>c</w:t>
            </w:r>
            <w:r w:rsidRPr="00AC7147">
              <w:t>entra v</w:t>
            </w:r>
            <w:r w:rsidRPr="00AC7147">
              <w:rPr>
                <w:rFonts w:hint="eastAsia"/>
              </w:rPr>
              <w:t>ý</w:t>
            </w:r>
            <w:r w:rsidRPr="00AC7147">
              <w:t>zkumu a v</w:t>
            </w:r>
            <w:r w:rsidRPr="00AC7147">
              <w:rPr>
                <w:rFonts w:hint="eastAsia"/>
              </w:rPr>
              <w:t>ý</w:t>
            </w:r>
            <w:r w:rsidRPr="00AC7147">
              <w:t xml:space="preserve">voje, </w:t>
            </w:r>
            <w:r w:rsidR="00D63D71">
              <w:t>t</w:t>
            </w:r>
            <w:r w:rsidRPr="00AC7147">
              <w:t>echnologick</w:t>
            </w:r>
            <w:r w:rsidRPr="00AC7147">
              <w:rPr>
                <w:rFonts w:hint="eastAsia"/>
              </w:rPr>
              <w:t>á</w:t>
            </w:r>
            <w:r w:rsidRPr="00AC7147">
              <w:t xml:space="preserve"> centra atp.), v certifikačních ústavech na pozic</w:t>
            </w:r>
            <w:r w:rsidRPr="00AC7147">
              <w:rPr>
                <w:rFonts w:hint="eastAsia"/>
              </w:rPr>
              <w:t>í</w:t>
            </w:r>
            <w:r w:rsidRPr="00AC7147">
              <w:t>ch vedoucích pracovníků, projektov</w:t>
            </w:r>
            <w:r w:rsidRPr="00AC7147">
              <w:rPr>
                <w:rFonts w:hint="eastAsia"/>
              </w:rPr>
              <w:t>ý</w:t>
            </w:r>
            <w:r w:rsidRPr="00AC7147">
              <w:t>ch mana</w:t>
            </w:r>
            <w:r w:rsidRPr="00AC7147">
              <w:rPr>
                <w:rFonts w:hint="eastAsia"/>
              </w:rPr>
              <w:t>ž</w:t>
            </w:r>
            <w:r w:rsidRPr="00AC7147">
              <w:t>er</w:t>
            </w:r>
            <w:r w:rsidRPr="00AC7147">
              <w:rPr>
                <w:rFonts w:hint="eastAsia"/>
              </w:rPr>
              <w:t>ů</w:t>
            </w:r>
            <w:r w:rsidRPr="00AC7147">
              <w:t xml:space="preserve"> a samostatných výzkumných pracovníků, zejména pak ve vedouc</w:t>
            </w:r>
            <w:r w:rsidRPr="00AC7147">
              <w:rPr>
                <w:rFonts w:hint="eastAsia"/>
              </w:rPr>
              <w:t>í</w:t>
            </w:r>
            <w:r w:rsidRPr="00AC7147">
              <w:t>ch pozic</w:t>
            </w:r>
            <w:r w:rsidRPr="00AC7147">
              <w:rPr>
                <w:rFonts w:hint="eastAsia"/>
              </w:rPr>
              <w:t>í</w:t>
            </w:r>
            <w:r w:rsidRPr="00AC7147">
              <w:t>ch v odd</w:t>
            </w:r>
            <w:r w:rsidRPr="00AC7147">
              <w:rPr>
                <w:rFonts w:hint="eastAsia"/>
              </w:rPr>
              <w:t>ě</w:t>
            </w:r>
            <w:r w:rsidRPr="00AC7147">
              <w:t>len</w:t>
            </w:r>
            <w:r w:rsidRPr="00AC7147">
              <w:rPr>
                <w:rFonts w:hint="eastAsia"/>
              </w:rPr>
              <w:t>í</w:t>
            </w:r>
            <w:r w:rsidRPr="00AC7147">
              <w:t>ch v</w:t>
            </w:r>
            <w:r w:rsidRPr="00AC7147">
              <w:rPr>
                <w:rFonts w:hint="eastAsia"/>
              </w:rPr>
              <w:t>ý</w:t>
            </w:r>
            <w:r w:rsidRPr="00AC7147">
              <w:t>zkumu a v</w:t>
            </w:r>
            <w:r w:rsidRPr="00AC7147">
              <w:rPr>
                <w:rFonts w:hint="eastAsia"/>
              </w:rPr>
              <w:t>ý</w:t>
            </w:r>
            <w:r w:rsidRPr="00AC7147">
              <w:t>voje ve v</w:t>
            </w:r>
            <w:r w:rsidRPr="00AC7147">
              <w:rPr>
                <w:rFonts w:hint="eastAsia"/>
              </w:rPr>
              <w:t>ý</w:t>
            </w:r>
            <w:r w:rsidRPr="00AC7147">
              <w:t>robn</w:t>
            </w:r>
            <w:r w:rsidRPr="00AC7147">
              <w:rPr>
                <w:rFonts w:hint="eastAsia"/>
              </w:rPr>
              <w:t>í</w:t>
            </w:r>
            <w:r w:rsidRPr="00AC7147">
              <w:t>ch organizac</w:t>
            </w:r>
            <w:r w:rsidRPr="00AC7147">
              <w:rPr>
                <w:rFonts w:hint="eastAsia"/>
              </w:rPr>
              <w:t>í</w:t>
            </w:r>
            <w:r w:rsidRPr="00AC7147">
              <w:t>ch zab</w:t>
            </w:r>
            <w:r w:rsidRPr="00AC7147">
              <w:rPr>
                <w:rFonts w:hint="eastAsia"/>
              </w:rPr>
              <w:t>ý</w:t>
            </w:r>
            <w:r w:rsidRPr="00AC7147">
              <w:t>vaj</w:t>
            </w:r>
            <w:r w:rsidRPr="00AC7147">
              <w:rPr>
                <w:rFonts w:hint="eastAsia"/>
              </w:rPr>
              <w:t>í</w:t>
            </w:r>
            <w:r w:rsidRPr="00AC7147">
              <w:t>c</w:t>
            </w:r>
            <w:r w:rsidRPr="00AC7147">
              <w:rPr>
                <w:rFonts w:hint="eastAsia"/>
              </w:rPr>
              <w:t>í</w:t>
            </w:r>
            <w:r w:rsidRPr="00AC7147">
              <w:t>ch se problematikou zpracov</w:t>
            </w:r>
            <w:r w:rsidRPr="00AC7147">
              <w:rPr>
                <w:rFonts w:hint="eastAsia"/>
              </w:rPr>
              <w:t>á</w:t>
            </w:r>
            <w:r w:rsidRPr="00AC7147">
              <w:t>n</w:t>
            </w:r>
            <w:r w:rsidRPr="00AC7147">
              <w:rPr>
                <w:rFonts w:hint="eastAsia"/>
              </w:rPr>
              <w:t>í</w:t>
            </w:r>
            <w:r w:rsidRPr="00AC7147">
              <w:t xml:space="preserve"> materi</w:t>
            </w:r>
            <w:r w:rsidRPr="00AC7147">
              <w:rPr>
                <w:rFonts w:hint="eastAsia"/>
              </w:rPr>
              <w:t>á</w:t>
            </w:r>
            <w:r w:rsidRPr="00AC7147">
              <w:t>l</w:t>
            </w:r>
            <w:r w:rsidRPr="00AC7147">
              <w:rPr>
                <w:rFonts w:hint="eastAsia"/>
              </w:rPr>
              <w:t>ů</w:t>
            </w:r>
            <w:r w:rsidRPr="00AC7147">
              <w:t>, tj. v</w:t>
            </w:r>
            <w:r w:rsidR="00D0495B" w:rsidRPr="00AC7147">
              <w:t xml:space="preserve"> chemickém </w:t>
            </w:r>
            <w:r w:rsidRPr="00AC7147">
              <w:t>pr</w:t>
            </w:r>
            <w:r w:rsidRPr="00AC7147">
              <w:rPr>
                <w:rFonts w:hint="eastAsia"/>
              </w:rPr>
              <w:t>ů</w:t>
            </w:r>
            <w:r w:rsidRPr="00AC7147">
              <w:t xml:space="preserve">myslu, a </w:t>
            </w:r>
            <w:r w:rsidR="00377B39" w:rsidRPr="00AC7147">
              <w:t>s ním souvisejících</w:t>
            </w:r>
            <w:r w:rsidRPr="00AC7147">
              <w:t xml:space="preserve"> segmentech. Níže jsou uvedeny typické možnosti uplatnění (pozice/odvětví).</w:t>
            </w:r>
          </w:p>
          <w:p w14:paraId="1A938201" w14:textId="77777777" w:rsidR="000F790A" w:rsidRPr="00AC7147" w:rsidRDefault="000F790A" w:rsidP="000F790A">
            <w:pPr>
              <w:spacing w:before="120" w:after="120" w:line="264" w:lineRule="auto"/>
              <w:ind w:left="777" w:hanging="357"/>
              <w:contextualSpacing/>
              <w:jc w:val="both"/>
              <w:rPr>
                <w:bCs/>
                <w:color w:val="FF0000"/>
                <w:u w:val="single"/>
              </w:rPr>
            </w:pPr>
            <w:r w:rsidRPr="00AC7147">
              <w:rPr>
                <w:color w:val="333333"/>
                <w:u w:val="single"/>
              </w:rPr>
              <w:t>POZICE</w:t>
            </w:r>
          </w:p>
          <w:p w14:paraId="27EF1FC1" w14:textId="77777777" w:rsidR="000F790A" w:rsidRPr="00AC7147" w:rsidRDefault="000F790A" w:rsidP="00AC036F">
            <w:pPr>
              <w:pStyle w:val="Odstavecseseznamem"/>
              <w:numPr>
                <w:ilvl w:val="0"/>
                <w:numId w:val="5"/>
              </w:numPr>
              <w:spacing w:before="120" w:after="120" w:line="264" w:lineRule="auto"/>
              <w:ind w:left="777" w:hanging="357"/>
              <w:jc w:val="both"/>
            </w:pPr>
            <w:r w:rsidRPr="00AC7147">
              <w:rPr>
                <w:rFonts w:hint="eastAsia"/>
              </w:rPr>
              <w:t>Ří</w:t>
            </w:r>
            <w:r w:rsidRPr="00AC7147">
              <w:t>d</w:t>
            </w:r>
            <w:r w:rsidRPr="00AC7147">
              <w:rPr>
                <w:rFonts w:hint="eastAsia"/>
              </w:rPr>
              <w:t>í</w:t>
            </w:r>
            <w:r w:rsidRPr="00AC7147">
              <w:t>c</w:t>
            </w:r>
            <w:r w:rsidRPr="00AC7147">
              <w:rPr>
                <w:rFonts w:hint="eastAsia"/>
              </w:rPr>
              <w:t>í</w:t>
            </w:r>
            <w:r w:rsidRPr="00AC7147">
              <w:t xml:space="preserve"> pracovn</w:t>
            </w:r>
            <w:r w:rsidRPr="00AC7147">
              <w:rPr>
                <w:rFonts w:hint="eastAsia"/>
              </w:rPr>
              <w:t>í</w:t>
            </w:r>
            <w:r w:rsidRPr="00AC7147">
              <w:t>ci v oblasti v</w:t>
            </w:r>
            <w:r w:rsidRPr="00AC7147">
              <w:rPr>
                <w:rFonts w:hint="eastAsia"/>
              </w:rPr>
              <w:t>ý</w:t>
            </w:r>
            <w:r w:rsidRPr="00AC7147">
              <w:t>zkumu a v</w:t>
            </w:r>
            <w:r w:rsidRPr="00AC7147">
              <w:rPr>
                <w:rFonts w:hint="eastAsia"/>
              </w:rPr>
              <w:t>ý</w:t>
            </w:r>
            <w:r w:rsidRPr="00AC7147">
              <w:t>voje</w:t>
            </w:r>
          </w:p>
          <w:p w14:paraId="1BA1FC38" w14:textId="77777777" w:rsidR="000F790A" w:rsidRPr="00AC7147" w:rsidRDefault="000F790A" w:rsidP="00AC036F">
            <w:pPr>
              <w:pStyle w:val="Odstavecseseznamem"/>
              <w:numPr>
                <w:ilvl w:val="0"/>
                <w:numId w:val="5"/>
              </w:numPr>
              <w:spacing w:before="120" w:after="120" w:line="264" w:lineRule="auto"/>
              <w:ind w:left="777" w:hanging="357"/>
              <w:jc w:val="both"/>
            </w:pPr>
            <w:r w:rsidRPr="00AC7147">
              <w:t>N</w:t>
            </w:r>
            <w:r w:rsidRPr="00AC7147">
              <w:rPr>
                <w:rFonts w:hint="eastAsia"/>
              </w:rPr>
              <w:t>á</w:t>
            </w:r>
            <w:r w:rsidRPr="00AC7147">
              <w:t>m</w:t>
            </w:r>
            <w:r w:rsidRPr="00AC7147">
              <w:rPr>
                <w:rFonts w:hint="eastAsia"/>
              </w:rPr>
              <w:t>ě</w:t>
            </w:r>
            <w:r w:rsidRPr="00AC7147">
              <w:t>stci (</w:t>
            </w:r>
            <w:r w:rsidRPr="00AC7147">
              <w:rPr>
                <w:rFonts w:hint="eastAsia"/>
              </w:rPr>
              <w:t>ř</w:t>
            </w:r>
            <w:r w:rsidRPr="00AC7147">
              <w:t>editel</w:t>
            </w:r>
            <w:r w:rsidRPr="00AC7147">
              <w:rPr>
                <w:rFonts w:hint="eastAsia"/>
              </w:rPr>
              <w:t>é</w:t>
            </w:r>
            <w:r w:rsidRPr="00AC7147">
              <w:t>) pro technick</w:t>
            </w:r>
            <w:r w:rsidRPr="00AC7147">
              <w:rPr>
                <w:rFonts w:hint="eastAsia"/>
              </w:rPr>
              <w:t>ý</w:t>
            </w:r>
            <w:r w:rsidRPr="00AC7147">
              <w:t xml:space="preserve"> rozvoj, v</w:t>
            </w:r>
            <w:r w:rsidRPr="00AC7147">
              <w:rPr>
                <w:rFonts w:hint="eastAsia"/>
              </w:rPr>
              <w:t>ý</w:t>
            </w:r>
            <w:r w:rsidRPr="00AC7147">
              <w:t>zkum a v</w:t>
            </w:r>
            <w:r w:rsidRPr="00AC7147">
              <w:rPr>
                <w:rFonts w:hint="eastAsia"/>
              </w:rPr>
              <w:t>ý</w:t>
            </w:r>
            <w:r w:rsidRPr="00AC7147">
              <w:t>voj</w:t>
            </w:r>
          </w:p>
          <w:p w14:paraId="3055A04D" w14:textId="77777777" w:rsidR="000F790A" w:rsidRPr="00AC7147" w:rsidRDefault="000F790A" w:rsidP="00AC036F">
            <w:pPr>
              <w:pStyle w:val="Odstavecseseznamem"/>
              <w:numPr>
                <w:ilvl w:val="0"/>
                <w:numId w:val="5"/>
              </w:numPr>
              <w:spacing w:before="120" w:after="120" w:line="264" w:lineRule="auto"/>
              <w:ind w:left="777" w:hanging="357"/>
              <w:jc w:val="both"/>
            </w:pPr>
            <w:r w:rsidRPr="00AC7147">
              <w:rPr>
                <w:rFonts w:hint="eastAsia"/>
              </w:rPr>
              <w:t>Ří</w:t>
            </w:r>
            <w:r w:rsidRPr="00AC7147">
              <w:t>d</w:t>
            </w:r>
            <w:r w:rsidRPr="00AC7147">
              <w:rPr>
                <w:rFonts w:hint="eastAsia"/>
              </w:rPr>
              <w:t>í</w:t>
            </w:r>
            <w:r w:rsidRPr="00AC7147">
              <w:t>c</w:t>
            </w:r>
            <w:r w:rsidRPr="00AC7147">
              <w:rPr>
                <w:rFonts w:hint="eastAsia"/>
              </w:rPr>
              <w:t>í</w:t>
            </w:r>
            <w:r w:rsidRPr="00AC7147">
              <w:t xml:space="preserve"> pracovn</w:t>
            </w:r>
            <w:r w:rsidRPr="00AC7147">
              <w:rPr>
                <w:rFonts w:hint="eastAsia"/>
              </w:rPr>
              <w:t>í</w:t>
            </w:r>
            <w:r w:rsidRPr="00AC7147">
              <w:t>ci v oblasti technick</w:t>
            </w:r>
            <w:r w:rsidRPr="00AC7147">
              <w:rPr>
                <w:rFonts w:hint="eastAsia"/>
              </w:rPr>
              <w:t>é</w:t>
            </w:r>
            <w:r w:rsidRPr="00AC7147">
              <w:t>ho rozvoje</w:t>
            </w:r>
          </w:p>
          <w:p w14:paraId="5FF3670A" w14:textId="77777777" w:rsidR="000F790A" w:rsidRPr="00AC7147" w:rsidRDefault="000F790A" w:rsidP="00AC036F">
            <w:pPr>
              <w:pStyle w:val="Odstavecseseznamem"/>
              <w:numPr>
                <w:ilvl w:val="0"/>
                <w:numId w:val="5"/>
              </w:numPr>
              <w:spacing w:before="120" w:after="120" w:line="264" w:lineRule="auto"/>
              <w:ind w:left="777" w:hanging="357"/>
              <w:jc w:val="both"/>
            </w:pPr>
            <w:r w:rsidRPr="00AC7147">
              <w:rPr>
                <w:rFonts w:hint="eastAsia"/>
              </w:rPr>
              <w:t>Ří</w:t>
            </w:r>
            <w:r w:rsidRPr="00AC7147">
              <w:t>d</w:t>
            </w:r>
            <w:r w:rsidRPr="00AC7147">
              <w:rPr>
                <w:rFonts w:hint="eastAsia"/>
              </w:rPr>
              <w:t>í</w:t>
            </w:r>
            <w:r w:rsidRPr="00AC7147">
              <w:t>c</w:t>
            </w:r>
            <w:r w:rsidRPr="00AC7147">
              <w:rPr>
                <w:rFonts w:hint="eastAsia"/>
              </w:rPr>
              <w:t>í</w:t>
            </w:r>
            <w:r w:rsidRPr="00AC7147">
              <w:t xml:space="preserve"> pracovn</w:t>
            </w:r>
            <w:r w:rsidRPr="00AC7147">
              <w:rPr>
                <w:rFonts w:hint="eastAsia"/>
              </w:rPr>
              <w:t>í</w:t>
            </w:r>
            <w:r w:rsidRPr="00AC7147">
              <w:t>ci v pr</w:t>
            </w:r>
            <w:r w:rsidRPr="00AC7147">
              <w:rPr>
                <w:rFonts w:hint="eastAsia"/>
              </w:rPr>
              <w:t>ů</w:t>
            </w:r>
            <w:r w:rsidRPr="00AC7147">
              <w:t>myslov</w:t>
            </w:r>
            <w:r w:rsidRPr="00AC7147">
              <w:rPr>
                <w:rFonts w:hint="eastAsia"/>
              </w:rPr>
              <w:t>é</w:t>
            </w:r>
            <w:r w:rsidRPr="00AC7147">
              <w:t xml:space="preserve"> v</w:t>
            </w:r>
            <w:r w:rsidRPr="00AC7147">
              <w:rPr>
                <w:rFonts w:hint="eastAsia"/>
              </w:rPr>
              <w:t>ý</w:t>
            </w:r>
            <w:r w:rsidRPr="00AC7147">
              <w:t>rob</w:t>
            </w:r>
            <w:r w:rsidRPr="00AC7147">
              <w:rPr>
                <w:rFonts w:hint="eastAsia"/>
              </w:rPr>
              <w:t>ě</w:t>
            </w:r>
          </w:p>
          <w:p w14:paraId="17C4C5E6" w14:textId="77777777" w:rsidR="000F790A" w:rsidRPr="00AC7147" w:rsidRDefault="000F790A" w:rsidP="00AC036F">
            <w:pPr>
              <w:pStyle w:val="Odstavecseseznamem"/>
              <w:numPr>
                <w:ilvl w:val="0"/>
                <w:numId w:val="5"/>
              </w:numPr>
              <w:spacing w:before="120" w:after="120" w:line="264" w:lineRule="auto"/>
              <w:ind w:left="777" w:hanging="357"/>
              <w:jc w:val="both"/>
            </w:pPr>
            <w:r w:rsidRPr="00AC7147">
              <w:t>V</w:t>
            </w:r>
            <w:r w:rsidRPr="00AC7147">
              <w:rPr>
                <w:rFonts w:hint="eastAsia"/>
              </w:rPr>
              <w:t>ý</w:t>
            </w:r>
            <w:r w:rsidRPr="00AC7147">
              <w:t>robn</w:t>
            </w:r>
            <w:r w:rsidRPr="00AC7147">
              <w:rPr>
                <w:rFonts w:hint="eastAsia"/>
              </w:rPr>
              <w:t>í</w:t>
            </w:r>
            <w:r w:rsidRPr="00AC7147">
              <w:t xml:space="preserve"> a techni</w:t>
            </w:r>
            <w:r w:rsidRPr="00AC7147">
              <w:rPr>
                <w:rFonts w:hint="eastAsia"/>
              </w:rPr>
              <w:t>č</w:t>
            </w:r>
            <w:r w:rsidRPr="00AC7147">
              <w:t>t</w:t>
            </w:r>
            <w:r w:rsidRPr="00AC7147">
              <w:rPr>
                <w:rFonts w:hint="eastAsia"/>
              </w:rPr>
              <w:t>í</w:t>
            </w:r>
            <w:r w:rsidRPr="00AC7147">
              <w:t xml:space="preserve"> n</w:t>
            </w:r>
            <w:r w:rsidRPr="00AC7147">
              <w:rPr>
                <w:rFonts w:hint="eastAsia"/>
              </w:rPr>
              <w:t>á</w:t>
            </w:r>
            <w:r w:rsidRPr="00AC7147">
              <w:t>m</w:t>
            </w:r>
            <w:r w:rsidRPr="00AC7147">
              <w:rPr>
                <w:rFonts w:hint="eastAsia"/>
              </w:rPr>
              <w:t>ě</w:t>
            </w:r>
            <w:r w:rsidRPr="00AC7147">
              <w:t>stci (</w:t>
            </w:r>
            <w:r w:rsidRPr="00AC7147">
              <w:rPr>
                <w:rFonts w:hint="eastAsia"/>
              </w:rPr>
              <w:t>ř</w:t>
            </w:r>
            <w:r w:rsidRPr="00AC7147">
              <w:t>editel</w:t>
            </w:r>
            <w:r w:rsidRPr="00AC7147">
              <w:rPr>
                <w:rFonts w:hint="eastAsia"/>
              </w:rPr>
              <w:t>é</w:t>
            </w:r>
            <w:r w:rsidRPr="00AC7147">
              <w:t>) v pr</w:t>
            </w:r>
            <w:r w:rsidRPr="00AC7147">
              <w:rPr>
                <w:rFonts w:hint="eastAsia"/>
              </w:rPr>
              <w:t>ů</w:t>
            </w:r>
            <w:r w:rsidRPr="00AC7147">
              <w:t>myslov</w:t>
            </w:r>
            <w:r w:rsidRPr="00AC7147">
              <w:rPr>
                <w:rFonts w:hint="eastAsia"/>
              </w:rPr>
              <w:t>é</w:t>
            </w:r>
            <w:r w:rsidRPr="00AC7147">
              <w:t xml:space="preserve"> v</w:t>
            </w:r>
            <w:r w:rsidRPr="00AC7147">
              <w:rPr>
                <w:rFonts w:hint="eastAsia"/>
              </w:rPr>
              <w:t>ý</w:t>
            </w:r>
            <w:r w:rsidRPr="00AC7147">
              <w:t>rob</w:t>
            </w:r>
            <w:r w:rsidRPr="00AC7147">
              <w:rPr>
                <w:rFonts w:hint="eastAsia"/>
              </w:rPr>
              <w:t>ě</w:t>
            </w:r>
          </w:p>
          <w:p w14:paraId="72E8C52B" w14:textId="77777777" w:rsidR="000F790A" w:rsidRPr="00AC7147" w:rsidRDefault="000F790A" w:rsidP="00AC036F">
            <w:pPr>
              <w:pStyle w:val="Odstavecseseznamem"/>
              <w:numPr>
                <w:ilvl w:val="0"/>
                <w:numId w:val="5"/>
              </w:numPr>
              <w:spacing w:before="120" w:after="120" w:line="264" w:lineRule="auto"/>
              <w:ind w:left="777" w:hanging="357"/>
              <w:jc w:val="both"/>
            </w:pPr>
            <w:r w:rsidRPr="00AC7147">
              <w:rPr>
                <w:rFonts w:hint="eastAsia"/>
              </w:rPr>
              <w:t>Ří</w:t>
            </w:r>
            <w:r w:rsidRPr="00AC7147">
              <w:t>d</w:t>
            </w:r>
            <w:r w:rsidRPr="00AC7147">
              <w:rPr>
                <w:rFonts w:hint="eastAsia"/>
              </w:rPr>
              <w:t>í</w:t>
            </w:r>
            <w:r w:rsidRPr="00AC7147">
              <w:t>c</w:t>
            </w:r>
            <w:r w:rsidRPr="00AC7147">
              <w:rPr>
                <w:rFonts w:hint="eastAsia"/>
              </w:rPr>
              <w:t>í</w:t>
            </w:r>
            <w:r w:rsidRPr="00AC7147">
              <w:t xml:space="preserve"> pracovn</w:t>
            </w:r>
            <w:r w:rsidRPr="00AC7147">
              <w:rPr>
                <w:rFonts w:hint="eastAsia"/>
              </w:rPr>
              <w:t>í</w:t>
            </w:r>
            <w:r w:rsidRPr="00AC7147">
              <w:t>ci ve zpracovatelsk</w:t>
            </w:r>
            <w:r w:rsidRPr="00AC7147">
              <w:rPr>
                <w:rFonts w:hint="eastAsia"/>
              </w:rPr>
              <w:t>é</w:t>
            </w:r>
            <w:r w:rsidRPr="00AC7147">
              <w:t>m pr</w:t>
            </w:r>
            <w:r w:rsidRPr="00AC7147">
              <w:rPr>
                <w:rFonts w:hint="eastAsia"/>
              </w:rPr>
              <w:t>ů</w:t>
            </w:r>
            <w:r w:rsidRPr="00AC7147">
              <w:t>myslu</w:t>
            </w:r>
          </w:p>
          <w:p w14:paraId="66E100CC" w14:textId="77777777" w:rsidR="000F790A" w:rsidRPr="00AC7147" w:rsidRDefault="000F790A" w:rsidP="00AC036F">
            <w:pPr>
              <w:pStyle w:val="Odstavecseseznamem"/>
              <w:numPr>
                <w:ilvl w:val="0"/>
                <w:numId w:val="5"/>
              </w:numPr>
              <w:spacing w:before="120" w:after="120" w:line="264" w:lineRule="auto"/>
              <w:ind w:left="777" w:hanging="357"/>
              <w:jc w:val="both"/>
            </w:pPr>
            <w:r w:rsidRPr="00AC7147">
              <w:rPr>
                <w:rFonts w:hint="eastAsia"/>
              </w:rPr>
              <w:t>Ří</w:t>
            </w:r>
            <w:r w:rsidRPr="00AC7147">
              <w:t>d</w:t>
            </w:r>
            <w:r w:rsidRPr="00AC7147">
              <w:rPr>
                <w:rFonts w:hint="eastAsia"/>
              </w:rPr>
              <w:t>í</w:t>
            </w:r>
            <w:r w:rsidRPr="00AC7147">
              <w:t>c</w:t>
            </w:r>
            <w:r w:rsidRPr="00AC7147">
              <w:rPr>
                <w:rFonts w:hint="eastAsia"/>
              </w:rPr>
              <w:t>í</w:t>
            </w:r>
            <w:r w:rsidRPr="00AC7147">
              <w:t xml:space="preserve"> pracovn</w:t>
            </w:r>
            <w:r w:rsidRPr="00AC7147">
              <w:rPr>
                <w:rFonts w:hint="eastAsia"/>
              </w:rPr>
              <w:t>í</w:t>
            </w:r>
            <w:r w:rsidRPr="00AC7147">
              <w:t>ci v oblasti vzd</w:t>
            </w:r>
            <w:r w:rsidRPr="00AC7147">
              <w:rPr>
                <w:rFonts w:hint="eastAsia"/>
              </w:rPr>
              <w:t>ě</w:t>
            </w:r>
            <w:r w:rsidRPr="00AC7147">
              <w:t>l</w:t>
            </w:r>
            <w:r w:rsidRPr="00AC7147">
              <w:rPr>
                <w:rFonts w:hint="eastAsia"/>
              </w:rPr>
              <w:t>á</w:t>
            </w:r>
            <w:r w:rsidRPr="00AC7147">
              <w:t>v</w:t>
            </w:r>
            <w:r w:rsidRPr="00AC7147">
              <w:rPr>
                <w:rFonts w:hint="eastAsia"/>
              </w:rPr>
              <w:t>á</w:t>
            </w:r>
            <w:r w:rsidRPr="00AC7147">
              <w:t>n</w:t>
            </w:r>
            <w:r w:rsidRPr="00AC7147">
              <w:rPr>
                <w:rFonts w:hint="eastAsia"/>
              </w:rPr>
              <w:t>í</w:t>
            </w:r>
          </w:p>
          <w:p w14:paraId="60E88DD0" w14:textId="77777777" w:rsidR="000F790A" w:rsidRPr="00AC7147" w:rsidRDefault="000F790A" w:rsidP="00AC036F">
            <w:pPr>
              <w:pStyle w:val="Odstavecseseznamem"/>
              <w:numPr>
                <w:ilvl w:val="0"/>
                <w:numId w:val="5"/>
              </w:numPr>
              <w:spacing w:before="120" w:after="120" w:line="264" w:lineRule="auto"/>
              <w:ind w:left="777" w:hanging="357"/>
              <w:jc w:val="both"/>
            </w:pPr>
            <w:r w:rsidRPr="00AC7147">
              <w:rPr>
                <w:rFonts w:hint="eastAsia"/>
              </w:rPr>
              <w:t>Ří</w:t>
            </w:r>
            <w:r w:rsidRPr="00AC7147">
              <w:t>d</w:t>
            </w:r>
            <w:r w:rsidRPr="00AC7147">
              <w:rPr>
                <w:rFonts w:hint="eastAsia"/>
              </w:rPr>
              <w:t>í</w:t>
            </w:r>
            <w:r w:rsidRPr="00AC7147">
              <w:t>c</w:t>
            </w:r>
            <w:r w:rsidRPr="00AC7147">
              <w:rPr>
                <w:rFonts w:hint="eastAsia"/>
              </w:rPr>
              <w:t>í</w:t>
            </w:r>
            <w:r w:rsidRPr="00AC7147">
              <w:t xml:space="preserve"> pracovn</w:t>
            </w:r>
            <w:r w:rsidRPr="00AC7147">
              <w:rPr>
                <w:rFonts w:hint="eastAsia"/>
              </w:rPr>
              <w:t>í</w:t>
            </w:r>
            <w:r w:rsidRPr="00AC7147">
              <w:t>ci na vysok</w:t>
            </w:r>
            <w:r w:rsidRPr="00AC7147">
              <w:rPr>
                <w:rFonts w:hint="eastAsia"/>
              </w:rPr>
              <w:t>ý</w:t>
            </w:r>
            <w:r w:rsidRPr="00AC7147">
              <w:t xml:space="preserve">ch </w:t>
            </w:r>
            <w:r w:rsidRPr="00AC7147">
              <w:rPr>
                <w:rFonts w:hint="eastAsia"/>
              </w:rPr>
              <w:t>š</w:t>
            </w:r>
            <w:r w:rsidRPr="00AC7147">
              <w:t>kol</w:t>
            </w:r>
            <w:r w:rsidRPr="00AC7147">
              <w:rPr>
                <w:rFonts w:hint="eastAsia"/>
              </w:rPr>
              <w:t>á</w:t>
            </w:r>
            <w:r w:rsidRPr="00AC7147">
              <w:t>ch</w:t>
            </w:r>
          </w:p>
          <w:p w14:paraId="5495607E" w14:textId="77777777" w:rsidR="000F790A" w:rsidRPr="00AC7147" w:rsidRDefault="000F790A" w:rsidP="00AC036F">
            <w:pPr>
              <w:pStyle w:val="Odstavecseseznamem"/>
              <w:numPr>
                <w:ilvl w:val="0"/>
                <w:numId w:val="5"/>
              </w:numPr>
              <w:spacing w:before="120" w:after="120" w:line="264" w:lineRule="auto"/>
              <w:ind w:left="777" w:hanging="357"/>
              <w:jc w:val="both"/>
            </w:pPr>
            <w:r w:rsidRPr="00AC7147">
              <w:t>V</w:t>
            </w:r>
            <w:r w:rsidRPr="00AC7147">
              <w:rPr>
                <w:rFonts w:hint="eastAsia"/>
              </w:rPr>
              <w:t>ě</w:t>
            </w:r>
            <w:r w:rsidRPr="00AC7147">
              <w:t>de</w:t>
            </w:r>
            <w:r w:rsidRPr="00AC7147">
              <w:rPr>
                <w:rFonts w:hint="eastAsia"/>
              </w:rPr>
              <w:t>č</w:t>
            </w:r>
            <w:r w:rsidRPr="00AC7147">
              <w:t>t</w:t>
            </w:r>
            <w:r w:rsidRPr="00AC7147">
              <w:rPr>
                <w:rFonts w:hint="eastAsia"/>
              </w:rPr>
              <w:t>í</w:t>
            </w:r>
            <w:r w:rsidRPr="00AC7147">
              <w:t>, v</w:t>
            </w:r>
            <w:r w:rsidRPr="00AC7147">
              <w:rPr>
                <w:rFonts w:hint="eastAsia"/>
              </w:rPr>
              <w:t>ý</w:t>
            </w:r>
            <w:r w:rsidRPr="00AC7147">
              <w:t>zkumn</w:t>
            </w:r>
            <w:r w:rsidRPr="00AC7147">
              <w:rPr>
                <w:rFonts w:hint="eastAsia"/>
              </w:rPr>
              <w:t>í</w:t>
            </w:r>
            <w:r w:rsidRPr="00AC7147">
              <w:t xml:space="preserve"> a v</w:t>
            </w:r>
            <w:r w:rsidRPr="00AC7147">
              <w:rPr>
                <w:rFonts w:hint="eastAsia"/>
              </w:rPr>
              <w:t>ý</w:t>
            </w:r>
            <w:r w:rsidRPr="00AC7147">
              <w:t>vojoví pracovn</w:t>
            </w:r>
            <w:r w:rsidRPr="00AC7147">
              <w:rPr>
                <w:rFonts w:hint="eastAsia"/>
              </w:rPr>
              <w:t>í</w:t>
            </w:r>
            <w:r w:rsidRPr="00AC7147">
              <w:t>ci na vysok</w:t>
            </w:r>
            <w:r w:rsidRPr="00AC7147">
              <w:rPr>
                <w:rFonts w:hint="eastAsia"/>
              </w:rPr>
              <w:t>ý</w:t>
            </w:r>
            <w:r w:rsidRPr="00AC7147">
              <w:t xml:space="preserve">ch </w:t>
            </w:r>
            <w:r w:rsidRPr="00AC7147">
              <w:rPr>
                <w:rFonts w:hint="eastAsia"/>
              </w:rPr>
              <w:t>š</w:t>
            </w:r>
            <w:r w:rsidRPr="00AC7147">
              <w:t>kol</w:t>
            </w:r>
            <w:r w:rsidRPr="00AC7147">
              <w:rPr>
                <w:rFonts w:hint="eastAsia"/>
              </w:rPr>
              <w:t>á</w:t>
            </w:r>
            <w:r w:rsidRPr="00AC7147">
              <w:t>ch</w:t>
            </w:r>
          </w:p>
          <w:p w14:paraId="01A3AC40" w14:textId="478365B9" w:rsidR="000F790A" w:rsidRPr="00AC7147" w:rsidRDefault="000F790A" w:rsidP="00AC036F">
            <w:pPr>
              <w:pStyle w:val="Odstavecseseznamem"/>
              <w:numPr>
                <w:ilvl w:val="0"/>
                <w:numId w:val="5"/>
              </w:numPr>
              <w:spacing w:before="120" w:after="120" w:line="264" w:lineRule="auto"/>
              <w:ind w:left="777" w:hanging="357"/>
              <w:jc w:val="both"/>
            </w:pPr>
            <w:r w:rsidRPr="00AC7147">
              <w:t>V</w:t>
            </w:r>
            <w:r w:rsidRPr="00AC7147">
              <w:rPr>
                <w:rFonts w:hint="eastAsia"/>
              </w:rPr>
              <w:t>ý</w:t>
            </w:r>
            <w:r w:rsidRPr="00AC7147">
              <w:t>zkumn</w:t>
            </w:r>
            <w:r w:rsidRPr="00AC7147">
              <w:rPr>
                <w:rFonts w:hint="eastAsia"/>
              </w:rPr>
              <w:t>í</w:t>
            </w:r>
            <w:r w:rsidRPr="00AC7147">
              <w:t xml:space="preserve"> a v</w:t>
            </w:r>
            <w:r w:rsidRPr="00AC7147">
              <w:rPr>
                <w:rFonts w:hint="eastAsia"/>
              </w:rPr>
              <w:t>ý</w:t>
            </w:r>
            <w:r w:rsidRPr="00AC7147">
              <w:t>vojoví v</w:t>
            </w:r>
            <w:r w:rsidRPr="00AC7147">
              <w:rPr>
                <w:rFonts w:hint="eastAsia"/>
              </w:rPr>
              <w:t>ě</w:t>
            </w:r>
            <w:r w:rsidRPr="00AC7147">
              <w:t>de</w:t>
            </w:r>
            <w:r w:rsidRPr="00AC7147">
              <w:rPr>
                <w:rFonts w:hint="eastAsia"/>
              </w:rPr>
              <w:t>č</w:t>
            </w:r>
            <w:r w:rsidRPr="00AC7147">
              <w:t>t</w:t>
            </w:r>
            <w:r w:rsidRPr="00AC7147">
              <w:rPr>
                <w:rFonts w:hint="eastAsia"/>
              </w:rPr>
              <w:t>í</w:t>
            </w:r>
            <w:r w:rsidRPr="00AC7147">
              <w:t xml:space="preserve"> pracovn</w:t>
            </w:r>
            <w:r w:rsidRPr="00AC7147">
              <w:rPr>
                <w:rFonts w:hint="eastAsia"/>
              </w:rPr>
              <w:t>í</w:t>
            </w:r>
            <w:r w:rsidRPr="00AC7147">
              <w:t>ci v chemick</w:t>
            </w:r>
            <w:r w:rsidRPr="00AC7147">
              <w:rPr>
                <w:rFonts w:hint="eastAsia"/>
              </w:rPr>
              <w:t>ý</w:t>
            </w:r>
            <w:r w:rsidRPr="00AC7147">
              <w:t xml:space="preserve">ch </w:t>
            </w:r>
            <w:r w:rsidR="00377B39" w:rsidRPr="00AC7147">
              <w:t xml:space="preserve">a farmaceutických </w:t>
            </w:r>
            <w:r w:rsidRPr="00AC7147">
              <w:t>oborech</w:t>
            </w:r>
          </w:p>
          <w:p w14:paraId="7F13CAFE" w14:textId="77777777" w:rsidR="000F790A" w:rsidRPr="00AC7147" w:rsidRDefault="000F790A" w:rsidP="00AC036F">
            <w:pPr>
              <w:pStyle w:val="Odstavecseseznamem"/>
              <w:numPr>
                <w:ilvl w:val="0"/>
                <w:numId w:val="5"/>
              </w:numPr>
              <w:spacing w:before="120" w:after="120" w:line="264" w:lineRule="auto"/>
              <w:ind w:left="777" w:hanging="357"/>
              <w:jc w:val="both"/>
            </w:pPr>
            <w:r w:rsidRPr="00AC7147">
              <w:t>Mana</w:t>
            </w:r>
            <w:r w:rsidRPr="00AC7147">
              <w:rPr>
                <w:rFonts w:hint="eastAsia"/>
              </w:rPr>
              <w:t>ž</w:t>
            </w:r>
            <w:r w:rsidRPr="00AC7147">
              <w:t>eři/koordin</w:t>
            </w:r>
            <w:r w:rsidRPr="00AC7147">
              <w:rPr>
                <w:rFonts w:hint="eastAsia"/>
              </w:rPr>
              <w:t>á</w:t>
            </w:r>
            <w:r w:rsidRPr="00AC7147">
              <w:t>toři v</w:t>
            </w:r>
            <w:r w:rsidRPr="00AC7147">
              <w:rPr>
                <w:rFonts w:hint="eastAsia"/>
              </w:rPr>
              <w:t>ě</w:t>
            </w:r>
            <w:r w:rsidRPr="00AC7147">
              <w:t>deck</w:t>
            </w:r>
            <w:r w:rsidRPr="00AC7147">
              <w:rPr>
                <w:rFonts w:hint="eastAsia"/>
              </w:rPr>
              <w:t>ý</w:t>
            </w:r>
            <w:r w:rsidRPr="00AC7147">
              <w:t>ch a v</w:t>
            </w:r>
            <w:r w:rsidRPr="00AC7147">
              <w:rPr>
                <w:rFonts w:hint="eastAsia"/>
              </w:rPr>
              <w:t>ý</w:t>
            </w:r>
            <w:r w:rsidRPr="00AC7147">
              <w:t>vojov</w:t>
            </w:r>
            <w:r w:rsidRPr="00AC7147">
              <w:rPr>
                <w:rFonts w:hint="eastAsia"/>
              </w:rPr>
              <w:t>ý</w:t>
            </w:r>
            <w:r w:rsidRPr="00AC7147">
              <w:t>ch projekt</w:t>
            </w:r>
            <w:r w:rsidRPr="00AC7147">
              <w:rPr>
                <w:rFonts w:hint="eastAsia"/>
              </w:rPr>
              <w:t>ů</w:t>
            </w:r>
            <w:r w:rsidRPr="00AC7147">
              <w:t xml:space="preserve"> </w:t>
            </w:r>
            <w:r w:rsidRPr="00C02BD9">
              <w:t xml:space="preserve">+ </w:t>
            </w:r>
            <w:r w:rsidRPr="00AC7147">
              <w:t>manažeři v</w:t>
            </w:r>
            <w:r w:rsidRPr="00AC7147">
              <w:rPr>
                <w:rFonts w:hint="eastAsia"/>
              </w:rPr>
              <w:t>ý</w:t>
            </w:r>
            <w:r w:rsidRPr="00AC7147">
              <w:t>vojov</w:t>
            </w:r>
            <w:r w:rsidRPr="00AC7147">
              <w:rPr>
                <w:rFonts w:hint="eastAsia"/>
              </w:rPr>
              <w:t>é</w:t>
            </w:r>
            <w:r w:rsidRPr="00AC7147">
              <w:t>ho odd</w:t>
            </w:r>
            <w:r w:rsidRPr="00AC7147">
              <w:rPr>
                <w:rFonts w:hint="eastAsia"/>
              </w:rPr>
              <w:t>ě</w:t>
            </w:r>
            <w:r w:rsidRPr="00AC7147">
              <w:t>len</w:t>
            </w:r>
            <w:r w:rsidRPr="00AC7147">
              <w:rPr>
                <w:rFonts w:hint="eastAsia"/>
              </w:rPr>
              <w:t>í</w:t>
            </w:r>
          </w:p>
          <w:p w14:paraId="452E498E" w14:textId="77777777" w:rsidR="005C76C0" w:rsidRDefault="005C76C0" w:rsidP="005B79A8">
            <w:pPr>
              <w:spacing w:before="120" w:after="120" w:line="264" w:lineRule="auto"/>
              <w:contextualSpacing/>
              <w:jc w:val="both"/>
              <w:rPr>
                <w:color w:val="333333"/>
                <w:u w:val="single"/>
              </w:rPr>
            </w:pPr>
          </w:p>
          <w:p w14:paraId="2A86864C" w14:textId="77777777" w:rsidR="000F790A" w:rsidRPr="00AC7147" w:rsidRDefault="000F790A" w:rsidP="000F790A">
            <w:pPr>
              <w:spacing w:before="120" w:after="120" w:line="264" w:lineRule="auto"/>
              <w:ind w:left="777" w:hanging="357"/>
              <w:contextualSpacing/>
              <w:jc w:val="both"/>
              <w:rPr>
                <w:color w:val="333333"/>
                <w:u w:val="single"/>
              </w:rPr>
            </w:pPr>
            <w:r w:rsidRPr="00AC7147">
              <w:rPr>
                <w:color w:val="333333"/>
                <w:u w:val="single"/>
              </w:rPr>
              <w:t>ODV</w:t>
            </w:r>
            <w:r w:rsidRPr="00AC7147">
              <w:rPr>
                <w:rFonts w:hint="eastAsia"/>
                <w:color w:val="333333"/>
                <w:u w:val="single"/>
              </w:rPr>
              <w:t>Ě</w:t>
            </w:r>
            <w:r w:rsidRPr="00AC7147">
              <w:rPr>
                <w:color w:val="333333"/>
                <w:u w:val="single"/>
              </w:rPr>
              <w:t>TV</w:t>
            </w:r>
            <w:r w:rsidRPr="00AC7147">
              <w:rPr>
                <w:rFonts w:hint="eastAsia"/>
                <w:color w:val="333333"/>
                <w:u w:val="single"/>
              </w:rPr>
              <w:t>Í</w:t>
            </w:r>
          </w:p>
          <w:p w14:paraId="0160D274" w14:textId="77777777" w:rsidR="00377B39" w:rsidRPr="00AC7147" w:rsidRDefault="00377B39" w:rsidP="00AC036F">
            <w:pPr>
              <w:pStyle w:val="Odstavecseseznamem"/>
              <w:numPr>
                <w:ilvl w:val="0"/>
                <w:numId w:val="6"/>
              </w:numPr>
              <w:spacing w:before="120" w:after="120" w:line="264" w:lineRule="auto"/>
              <w:jc w:val="both"/>
            </w:pPr>
            <w:r w:rsidRPr="00AC7147">
              <w:t>Výroba chemických látek a chemických přípravků</w:t>
            </w:r>
          </w:p>
          <w:p w14:paraId="077F18E0" w14:textId="37DF021D" w:rsidR="00377B39" w:rsidRPr="00AC7147" w:rsidRDefault="00377B39" w:rsidP="00AC036F">
            <w:pPr>
              <w:pStyle w:val="Odstavecseseznamem"/>
              <w:numPr>
                <w:ilvl w:val="0"/>
                <w:numId w:val="6"/>
              </w:numPr>
              <w:spacing w:before="120" w:after="120" w:line="264" w:lineRule="auto"/>
              <w:jc w:val="both"/>
            </w:pPr>
            <w:r w:rsidRPr="00AC7147">
              <w:t>Výroba základních farmaceutických výrobků a farmaceutických přípravků</w:t>
            </w:r>
          </w:p>
          <w:p w14:paraId="7300FC4B" w14:textId="56C966F1" w:rsidR="000F790A" w:rsidRPr="00AC7147" w:rsidRDefault="000F790A" w:rsidP="00AC036F">
            <w:pPr>
              <w:pStyle w:val="Odstavecseseznamem"/>
              <w:numPr>
                <w:ilvl w:val="0"/>
                <w:numId w:val="6"/>
              </w:numPr>
              <w:spacing w:before="120" w:after="120" w:line="264" w:lineRule="auto"/>
              <w:jc w:val="both"/>
            </w:pPr>
            <w:r w:rsidRPr="00AC7147">
              <w:t>Oblast pokro</w:t>
            </w:r>
            <w:r w:rsidRPr="00AC7147">
              <w:rPr>
                <w:rFonts w:hint="eastAsia"/>
              </w:rPr>
              <w:t>č</w:t>
            </w:r>
            <w:r w:rsidRPr="00AC7147">
              <w:t>il</w:t>
            </w:r>
            <w:r w:rsidRPr="00AC7147">
              <w:rPr>
                <w:rFonts w:hint="eastAsia"/>
              </w:rPr>
              <w:t>ý</w:t>
            </w:r>
            <w:r w:rsidRPr="00AC7147">
              <w:t>ch materi</w:t>
            </w:r>
            <w:r w:rsidRPr="00AC7147">
              <w:rPr>
                <w:rFonts w:hint="eastAsia"/>
              </w:rPr>
              <w:t>á</w:t>
            </w:r>
            <w:r w:rsidRPr="00AC7147">
              <w:t>l</w:t>
            </w:r>
            <w:r w:rsidRPr="00AC7147">
              <w:rPr>
                <w:rFonts w:hint="eastAsia"/>
              </w:rPr>
              <w:t>ů</w:t>
            </w:r>
            <w:r w:rsidRPr="00AC7147">
              <w:t xml:space="preserve"> a v</w:t>
            </w:r>
            <w:r w:rsidRPr="00AC7147">
              <w:rPr>
                <w:rFonts w:hint="eastAsia"/>
              </w:rPr>
              <w:t>ý</w:t>
            </w:r>
            <w:r w:rsidRPr="00AC7147">
              <w:t>robn</w:t>
            </w:r>
            <w:r w:rsidRPr="00AC7147">
              <w:rPr>
                <w:rFonts w:hint="eastAsia"/>
              </w:rPr>
              <w:t>í</w:t>
            </w:r>
            <w:r w:rsidRPr="00AC7147">
              <w:t>ch technologi</w:t>
            </w:r>
            <w:r w:rsidRPr="00AC7147">
              <w:rPr>
                <w:rFonts w:hint="eastAsia"/>
              </w:rPr>
              <w:t>í</w:t>
            </w:r>
            <w:r w:rsidRPr="00AC7147">
              <w:t xml:space="preserve"> </w:t>
            </w:r>
          </w:p>
          <w:p w14:paraId="0171F9CA" w14:textId="587ACD9F" w:rsidR="000F790A" w:rsidRPr="00AC7147" w:rsidRDefault="000F790A" w:rsidP="00FF35A6">
            <w:pPr>
              <w:pStyle w:val="Odstavecseseznamem"/>
              <w:numPr>
                <w:ilvl w:val="0"/>
                <w:numId w:val="6"/>
              </w:numPr>
              <w:spacing w:before="120" w:after="120" w:line="264" w:lineRule="auto"/>
              <w:ind w:left="777" w:hanging="357"/>
              <w:jc w:val="both"/>
            </w:pPr>
            <w:r w:rsidRPr="00AC7147">
              <w:t>Chemie a chemick</w:t>
            </w:r>
            <w:r w:rsidRPr="00AC7147">
              <w:rPr>
                <w:rFonts w:hint="eastAsia"/>
              </w:rPr>
              <w:t>ý</w:t>
            </w:r>
            <w:r w:rsidRPr="00AC7147">
              <w:t xml:space="preserve"> pr</w:t>
            </w:r>
            <w:r w:rsidRPr="00AC7147">
              <w:rPr>
                <w:rFonts w:hint="eastAsia"/>
              </w:rPr>
              <w:t>ů</w:t>
            </w:r>
            <w:r w:rsidRPr="00AC7147">
              <w:t>mysl</w:t>
            </w:r>
          </w:p>
          <w:p w14:paraId="374138A4" w14:textId="77777777" w:rsidR="00DB7959" w:rsidRPr="00AC7147" w:rsidRDefault="00DB7959" w:rsidP="00FF35A6"/>
        </w:tc>
      </w:tr>
    </w:tbl>
    <w:p w14:paraId="52A4D741" w14:textId="77777777" w:rsidR="00512866" w:rsidRDefault="00512866" w:rsidP="00512866">
      <w:bookmarkStart w:id="143" w:name="_GoBack"/>
      <w:bookmarkEnd w:id="143"/>
    </w:p>
    <w:sectPr w:rsidR="00512866" w:rsidSect="00E51C83">
      <w:headerReference w:type="even" r:id="rId76"/>
      <w:headerReference w:type="default" r:id="rId77"/>
      <w:footerReference w:type="even" r:id="rId78"/>
      <w:footerReference w:type="default" r:id="rId79"/>
      <w:headerReference w:type="first" r:id="rId80"/>
      <w:footerReference w:type="first" r:id="rId81"/>
      <w:pgSz w:w="11906" w:h="16838"/>
      <w:pgMar w:top="1134" w:right="1418" w:bottom="1134" w:left="1418" w:header="39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2E5004" w14:textId="77777777" w:rsidR="005758A7" w:rsidRDefault="005758A7">
      <w:r>
        <w:separator/>
      </w:r>
    </w:p>
  </w:endnote>
  <w:endnote w:type="continuationSeparator" w:id="0">
    <w:p w14:paraId="110A3901" w14:textId="77777777" w:rsidR="005758A7" w:rsidRDefault="005758A7">
      <w:r>
        <w:continuationSeparator/>
      </w:r>
    </w:p>
  </w:endnote>
  <w:endnote w:type="continuationNotice" w:id="1">
    <w:p w14:paraId="4D93A3F9" w14:textId="77777777" w:rsidR="005758A7" w:rsidRDefault="005758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A47FB" w14:textId="77777777" w:rsidR="00D747AE" w:rsidRDefault="00D747AE">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F1DCE" w14:textId="6B4DB5D5" w:rsidR="00D747AE" w:rsidRPr="00F356C7" w:rsidRDefault="00D747AE" w:rsidP="0056468E">
    <w:pPr>
      <w:pStyle w:val="Zpat"/>
      <w:rPr>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B3A8B" w14:textId="77777777" w:rsidR="00D747AE" w:rsidRDefault="00D747AE">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678F8" w14:textId="77777777" w:rsidR="005758A7" w:rsidRDefault="005758A7">
      <w:r>
        <w:separator/>
      </w:r>
    </w:p>
  </w:footnote>
  <w:footnote w:type="continuationSeparator" w:id="0">
    <w:p w14:paraId="75839444" w14:textId="77777777" w:rsidR="005758A7" w:rsidRDefault="005758A7">
      <w:r>
        <w:continuationSeparator/>
      </w:r>
    </w:p>
  </w:footnote>
  <w:footnote w:type="continuationNotice" w:id="1">
    <w:p w14:paraId="36A5CD2B" w14:textId="77777777" w:rsidR="005758A7" w:rsidRDefault="005758A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AEE76" w14:textId="77777777" w:rsidR="00D747AE" w:rsidRDefault="00D747AE">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8D937" w14:textId="55D185EA" w:rsidR="00D747AE" w:rsidRDefault="00D747AE" w:rsidP="003D10AC">
    <w:pPr>
      <w:pStyle w:val="Zhlav"/>
      <w:jc w:val="center"/>
    </w:pPr>
    <w:r w:rsidRPr="00AD4ACC">
      <w:t>U</w:t>
    </w:r>
    <w:r>
      <w:t>niverzita Tomáše Bati ve Zlíně</w:t>
    </w:r>
  </w:p>
  <w:p w14:paraId="7511C435" w14:textId="77E22A31" w:rsidR="00D747AE" w:rsidRDefault="00D747AE" w:rsidP="003D10AC">
    <w:pPr>
      <w:pStyle w:val="Zhlav"/>
    </w:pPr>
    <w:r>
      <w:tab/>
      <w:t>DSP</w:t>
    </w:r>
    <w:r w:rsidRPr="00AD4ACC">
      <w:t>:</w:t>
    </w:r>
    <w:r>
      <w:t xml:space="preserve"> Biomaterials and Biocomposites</w:t>
    </w:r>
  </w:p>
  <w:p w14:paraId="45A10C0E" w14:textId="77777777" w:rsidR="00D747AE" w:rsidRDefault="00D747AE">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8832E" w14:textId="77777777" w:rsidR="00D747AE" w:rsidRDefault="00D747AE">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47FF3"/>
    <w:multiLevelType w:val="hybridMultilevel"/>
    <w:tmpl w:val="B53EAE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13530635"/>
    <w:multiLevelType w:val="hybridMultilevel"/>
    <w:tmpl w:val="7EF0447C"/>
    <w:lvl w:ilvl="0" w:tplc="291EB590">
      <w:start w:val="1"/>
      <w:numFmt w:val="bullet"/>
      <w:lvlText w:val="-"/>
      <w:lvlJc w:val="left"/>
      <w:pPr>
        <w:ind w:left="833" w:hanging="360"/>
      </w:pPr>
      <w:rPr>
        <w:rFonts w:ascii="Times New Roman" w:hAnsi="Times New Roman" w:cs="Times New Roman" w:hint="default"/>
      </w:rPr>
    </w:lvl>
    <w:lvl w:ilvl="1" w:tplc="04050003" w:tentative="1">
      <w:start w:val="1"/>
      <w:numFmt w:val="bullet"/>
      <w:lvlText w:val="o"/>
      <w:lvlJc w:val="left"/>
      <w:pPr>
        <w:ind w:left="1553" w:hanging="360"/>
      </w:pPr>
      <w:rPr>
        <w:rFonts w:ascii="Courier New" w:hAnsi="Courier New" w:cs="Courier New" w:hint="default"/>
      </w:rPr>
    </w:lvl>
    <w:lvl w:ilvl="2" w:tplc="04050005" w:tentative="1">
      <w:start w:val="1"/>
      <w:numFmt w:val="bullet"/>
      <w:lvlText w:val=""/>
      <w:lvlJc w:val="left"/>
      <w:pPr>
        <w:ind w:left="2273" w:hanging="360"/>
      </w:pPr>
      <w:rPr>
        <w:rFonts w:ascii="Wingdings" w:hAnsi="Wingdings" w:hint="default"/>
      </w:rPr>
    </w:lvl>
    <w:lvl w:ilvl="3" w:tplc="04050001" w:tentative="1">
      <w:start w:val="1"/>
      <w:numFmt w:val="bullet"/>
      <w:lvlText w:val=""/>
      <w:lvlJc w:val="left"/>
      <w:pPr>
        <w:ind w:left="2993" w:hanging="360"/>
      </w:pPr>
      <w:rPr>
        <w:rFonts w:ascii="Symbol" w:hAnsi="Symbol" w:hint="default"/>
      </w:rPr>
    </w:lvl>
    <w:lvl w:ilvl="4" w:tplc="04050003" w:tentative="1">
      <w:start w:val="1"/>
      <w:numFmt w:val="bullet"/>
      <w:lvlText w:val="o"/>
      <w:lvlJc w:val="left"/>
      <w:pPr>
        <w:ind w:left="3713" w:hanging="360"/>
      </w:pPr>
      <w:rPr>
        <w:rFonts w:ascii="Courier New" w:hAnsi="Courier New" w:cs="Courier New" w:hint="default"/>
      </w:rPr>
    </w:lvl>
    <w:lvl w:ilvl="5" w:tplc="04050005" w:tentative="1">
      <w:start w:val="1"/>
      <w:numFmt w:val="bullet"/>
      <w:lvlText w:val=""/>
      <w:lvlJc w:val="left"/>
      <w:pPr>
        <w:ind w:left="4433" w:hanging="360"/>
      </w:pPr>
      <w:rPr>
        <w:rFonts w:ascii="Wingdings" w:hAnsi="Wingdings" w:hint="default"/>
      </w:rPr>
    </w:lvl>
    <w:lvl w:ilvl="6" w:tplc="04050001" w:tentative="1">
      <w:start w:val="1"/>
      <w:numFmt w:val="bullet"/>
      <w:lvlText w:val=""/>
      <w:lvlJc w:val="left"/>
      <w:pPr>
        <w:ind w:left="5153" w:hanging="360"/>
      </w:pPr>
      <w:rPr>
        <w:rFonts w:ascii="Symbol" w:hAnsi="Symbol" w:hint="default"/>
      </w:rPr>
    </w:lvl>
    <w:lvl w:ilvl="7" w:tplc="04050003" w:tentative="1">
      <w:start w:val="1"/>
      <w:numFmt w:val="bullet"/>
      <w:lvlText w:val="o"/>
      <w:lvlJc w:val="left"/>
      <w:pPr>
        <w:ind w:left="5873" w:hanging="360"/>
      </w:pPr>
      <w:rPr>
        <w:rFonts w:ascii="Courier New" w:hAnsi="Courier New" w:cs="Courier New" w:hint="default"/>
      </w:rPr>
    </w:lvl>
    <w:lvl w:ilvl="8" w:tplc="04050005" w:tentative="1">
      <w:start w:val="1"/>
      <w:numFmt w:val="bullet"/>
      <w:lvlText w:val=""/>
      <w:lvlJc w:val="left"/>
      <w:pPr>
        <w:ind w:left="6593" w:hanging="360"/>
      </w:pPr>
      <w:rPr>
        <w:rFonts w:ascii="Wingdings" w:hAnsi="Wingdings" w:hint="default"/>
      </w:rPr>
    </w:lvl>
  </w:abstractNum>
  <w:abstractNum w:abstractNumId="3" w15:restartNumberingAfterBreak="0">
    <w:nsid w:val="17B47B38"/>
    <w:multiLevelType w:val="hybridMultilevel"/>
    <w:tmpl w:val="CB9E0B82"/>
    <w:lvl w:ilvl="0" w:tplc="242CF7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5A68D3"/>
    <w:multiLevelType w:val="hybridMultilevel"/>
    <w:tmpl w:val="851E6A1C"/>
    <w:lvl w:ilvl="0" w:tplc="291EB590">
      <w:start w:val="1"/>
      <w:numFmt w:val="bullet"/>
      <w:lvlText w:val="-"/>
      <w:lvlJc w:val="left"/>
      <w:pPr>
        <w:ind w:left="833" w:hanging="360"/>
      </w:pPr>
      <w:rPr>
        <w:rFonts w:ascii="Times New Roman" w:hAnsi="Times New Roman" w:cs="Times New Roman" w:hint="default"/>
      </w:rPr>
    </w:lvl>
    <w:lvl w:ilvl="1" w:tplc="04050003" w:tentative="1">
      <w:start w:val="1"/>
      <w:numFmt w:val="bullet"/>
      <w:lvlText w:val="o"/>
      <w:lvlJc w:val="left"/>
      <w:pPr>
        <w:ind w:left="1553" w:hanging="360"/>
      </w:pPr>
      <w:rPr>
        <w:rFonts w:ascii="Courier New" w:hAnsi="Courier New" w:cs="Courier New" w:hint="default"/>
      </w:rPr>
    </w:lvl>
    <w:lvl w:ilvl="2" w:tplc="04050005" w:tentative="1">
      <w:start w:val="1"/>
      <w:numFmt w:val="bullet"/>
      <w:lvlText w:val=""/>
      <w:lvlJc w:val="left"/>
      <w:pPr>
        <w:ind w:left="2273" w:hanging="360"/>
      </w:pPr>
      <w:rPr>
        <w:rFonts w:ascii="Wingdings" w:hAnsi="Wingdings" w:hint="default"/>
      </w:rPr>
    </w:lvl>
    <w:lvl w:ilvl="3" w:tplc="04050001" w:tentative="1">
      <w:start w:val="1"/>
      <w:numFmt w:val="bullet"/>
      <w:lvlText w:val=""/>
      <w:lvlJc w:val="left"/>
      <w:pPr>
        <w:ind w:left="2993" w:hanging="360"/>
      </w:pPr>
      <w:rPr>
        <w:rFonts w:ascii="Symbol" w:hAnsi="Symbol" w:hint="default"/>
      </w:rPr>
    </w:lvl>
    <w:lvl w:ilvl="4" w:tplc="04050003" w:tentative="1">
      <w:start w:val="1"/>
      <w:numFmt w:val="bullet"/>
      <w:lvlText w:val="o"/>
      <w:lvlJc w:val="left"/>
      <w:pPr>
        <w:ind w:left="3713" w:hanging="360"/>
      </w:pPr>
      <w:rPr>
        <w:rFonts w:ascii="Courier New" w:hAnsi="Courier New" w:cs="Courier New" w:hint="default"/>
      </w:rPr>
    </w:lvl>
    <w:lvl w:ilvl="5" w:tplc="04050005" w:tentative="1">
      <w:start w:val="1"/>
      <w:numFmt w:val="bullet"/>
      <w:lvlText w:val=""/>
      <w:lvlJc w:val="left"/>
      <w:pPr>
        <w:ind w:left="4433" w:hanging="360"/>
      </w:pPr>
      <w:rPr>
        <w:rFonts w:ascii="Wingdings" w:hAnsi="Wingdings" w:hint="default"/>
      </w:rPr>
    </w:lvl>
    <w:lvl w:ilvl="6" w:tplc="04050001" w:tentative="1">
      <w:start w:val="1"/>
      <w:numFmt w:val="bullet"/>
      <w:lvlText w:val=""/>
      <w:lvlJc w:val="left"/>
      <w:pPr>
        <w:ind w:left="5153" w:hanging="360"/>
      </w:pPr>
      <w:rPr>
        <w:rFonts w:ascii="Symbol" w:hAnsi="Symbol" w:hint="default"/>
      </w:rPr>
    </w:lvl>
    <w:lvl w:ilvl="7" w:tplc="04050003" w:tentative="1">
      <w:start w:val="1"/>
      <w:numFmt w:val="bullet"/>
      <w:lvlText w:val="o"/>
      <w:lvlJc w:val="left"/>
      <w:pPr>
        <w:ind w:left="5873" w:hanging="360"/>
      </w:pPr>
      <w:rPr>
        <w:rFonts w:ascii="Courier New" w:hAnsi="Courier New" w:cs="Courier New" w:hint="default"/>
      </w:rPr>
    </w:lvl>
    <w:lvl w:ilvl="8" w:tplc="04050005" w:tentative="1">
      <w:start w:val="1"/>
      <w:numFmt w:val="bullet"/>
      <w:lvlText w:val=""/>
      <w:lvlJc w:val="left"/>
      <w:pPr>
        <w:ind w:left="6593" w:hanging="360"/>
      </w:pPr>
      <w:rPr>
        <w:rFonts w:ascii="Wingdings" w:hAnsi="Wingdings" w:hint="default"/>
      </w:rPr>
    </w:lvl>
  </w:abstractNum>
  <w:abstractNum w:abstractNumId="5" w15:restartNumberingAfterBreak="0">
    <w:nsid w:val="193650B3"/>
    <w:multiLevelType w:val="hybridMultilevel"/>
    <w:tmpl w:val="738C2BD0"/>
    <w:lvl w:ilvl="0" w:tplc="291EB590">
      <w:start w:val="1"/>
      <w:numFmt w:val="bullet"/>
      <w:lvlText w:val="-"/>
      <w:lvlJc w:val="left"/>
      <w:pPr>
        <w:ind w:left="1193" w:hanging="360"/>
      </w:pPr>
      <w:rPr>
        <w:rFonts w:ascii="Times New Roman" w:hAnsi="Times New Roman" w:cs="Times New Roman" w:hint="default"/>
      </w:rPr>
    </w:lvl>
    <w:lvl w:ilvl="1" w:tplc="04050003" w:tentative="1">
      <w:start w:val="1"/>
      <w:numFmt w:val="bullet"/>
      <w:lvlText w:val="o"/>
      <w:lvlJc w:val="left"/>
      <w:pPr>
        <w:ind w:left="1913" w:hanging="360"/>
      </w:pPr>
      <w:rPr>
        <w:rFonts w:ascii="Courier New" w:hAnsi="Courier New" w:cs="Courier New" w:hint="default"/>
      </w:rPr>
    </w:lvl>
    <w:lvl w:ilvl="2" w:tplc="04050005" w:tentative="1">
      <w:start w:val="1"/>
      <w:numFmt w:val="bullet"/>
      <w:lvlText w:val=""/>
      <w:lvlJc w:val="left"/>
      <w:pPr>
        <w:ind w:left="2633" w:hanging="360"/>
      </w:pPr>
      <w:rPr>
        <w:rFonts w:ascii="Wingdings" w:hAnsi="Wingdings" w:hint="default"/>
      </w:rPr>
    </w:lvl>
    <w:lvl w:ilvl="3" w:tplc="04050001" w:tentative="1">
      <w:start w:val="1"/>
      <w:numFmt w:val="bullet"/>
      <w:lvlText w:val=""/>
      <w:lvlJc w:val="left"/>
      <w:pPr>
        <w:ind w:left="3353" w:hanging="360"/>
      </w:pPr>
      <w:rPr>
        <w:rFonts w:ascii="Symbol" w:hAnsi="Symbol" w:hint="default"/>
      </w:rPr>
    </w:lvl>
    <w:lvl w:ilvl="4" w:tplc="04050003" w:tentative="1">
      <w:start w:val="1"/>
      <w:numFmt w:val="bullet"/>
      <w:lvlText w:val="o"/>
      <w:lvlJc w:val="left"/>
      <w:pPr>
        <w:ind w:left="4073" w:hanging="360"/>
      </w:pPr>
      <w:rPr>
        <w:rFonts w:ascii="Courier New" w:hAnsi="Courier New" w:cs="Courier New" w:hint="default"/>
      </w:rPr>
    </w:lvl>
    <w:lvl w:ilvl="5" w:tplc="04050005" w:tentative="1">
      <w:start w:val="1"/>
      <w:numFmt w:val="bullet"/>
      <w:lvlText w:val=""/>
      <w:lvlJc w:val="left"/>
      <w:pPr>
        <w:ind w:left="4793" w:hanging="360"/>
      </w:pPr>
      <w:rPr>
        <w:rFonts w:ascii="Wingdings" w:hAnsi="Wingdings" w:hint="default"/>
      </w:rPr>
    </w:lvl>
    <w:lvl w:ilvl="6" w:tplc="04050001" w:tentative="1">
      <w:start w:val="1"/>
      <w:numFmt w:val="bullet"/>
      <w:lvlText w:val=""/>
      <w:lvlJc w:val="left"/>
      <w:pPr>
        <w:ind w:left="5513" w:hanging="360"/>
      </w:pPr>
      <w:rPr>
        <w:rFonts w:ascii="Symbol" w:hAnsi="Symbol" w:hint="default"/>
      </w:rPr>
    </w:lvl>
    <w:lvl w:ilvl="7" w:tplc="04050003" w:tentative="1">
      <w:start w:val="1"/>
      <w:numFmt w:val="bullet"/>
      <w:lvlText w:val="o"/>
      <w:lvlJc w:val="left"/>
      <w:pPr>
        <w:ind w:left="6233" w:hanging="360"/>
      </w:pPr>
      <w:rPr>
        <w:rFonts w:ascii="Courier New" w:hAnsi="Courier New" w:cs="Courier New" w:hint="default"/>
      </w:rPr>
    </w:lvl>
    <w:lvl w:ilvl="8" w:tplc="04050005" w:tentative="1">
      <w:start w:val="1"/>
      <w:numFmt w:val="bullet"/>
      <w:lvlText w:val=""/>
      <w:lvlJc w:val="left"/>
      <w:pPr>
        <w:ind w:left="6953" w:hanging="360"/>
      </w:pPr>
      <w:rPr>
        <w:rFonts w:ascii="Wingdings" w:hAnsi="Wingdings" w:hint="default"/>
      </w:rPr>
    </w:lvl>
  </w:abstractNum>
  <w:abstractNum w:abstractNumId="6" w15:restartNumberingAfterBreak="0">
    <w:nsid w:val="22403009"/>
    <w:multiLevelType w:val="hybridMultilevel"/>
    <w:tmpl w:val="E574421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5CF1CBA"/>
    <w:multiLevelType w:val="multilevel"/>
    <w:tmpl w:val="70609D3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DF4E87"/>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9" w15:restartNumberingAfterBreak="0">
    <w:nsid w:val="2B0D4A56"/>
    <w:multiLevelType w:val="hybridMultilevel"/>
    <w:tmpl w:val="1FFC63B6"/>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0C4109D"/>
    <w:multiLevelType w:val="hybridMultilevel"/>
    <w:tmpl w:val="08609F9E"/>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0705A88"/>
    <w:multiLevelType w:val="hybridMultilevel"/>
    <w:tmpl w:val="9EA6E3C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3681EBE"/>
    <w:multiLevelType w:val="hybridMultilevel"/>
    <w:tmpl w:val="FA2C0C22"/>
    <w:lvl w:ilvl="0" w:tplc="04050001">
      <w:start w:val="1"/>
      <w:numFmt w:val="bullet"/>
      <w:lvlText w:val=""/>
      <w:lvlJc w:val="left"/>
      <w:pPr>
        <w:ind w:left="791" w:hanging="361"/>
      </w:pPr>
      <w:rPr>
        <w:rFonts w:ascii="Symbol" w:hAnsi="Symbol" w:hint="default"/>
        <w:w w:val="100"/>
        <w:sz w:val="21"/>
        <w:szCs w:val="21"/>
        <w:lang w:val="cs-CZ" w:eastAsia="cs-CZ" w:bidi="cs-CZ"/>
      </w:rPr>
    </w:lvl>
    <w:lvl w:ilvl="1" w:tplc="2F7C1CA0">
      <w:numFmt w:val="bullet"/>
      <w:lvlText w:val="•"/>
      <w:lvlJc w:val="left"/>
      <w:pPr>
        <w:ind w:left="1704" w:hanging="361"/>
      </w:pPr>
      <w:rPr>
        <w:rFonts w:hint="default"/>
        <w:lang w:val="cs-CZ" w:eastAsia="cs-CZ" w:bidi="cs-CZ"/>
      </w:rPr>
    </w:lvl>
    <w:lvl w:ilvl="2" w:tplc="6F6AA6CE">
      <w:numFmt w:val="bullet"/>
      <w:lvlText w:val="•"/>
      <w:lvlJc w:val="left"/>
      <w:pPr>
        <w:ind w:left="2608" w:hanging="361"/>
      </w:pPr>
      <w:rPr>
        <w:rFonts w:hint="default"/>
        <w:lang w:val="cs-CZ" w:eastAsia="cs-CZ" w:bidi="cs-CZ"/>
      </w:rPr>
    </w:lvl>
    <w:lvl w:ilvl="3" w:tplc="9B721544">
      <w:numFmt w:val="bullet"/>
      <w:lvlText w:val="•"/>
      <w:lvlJc w:val="left"/>
      <w:pPr>
        <w:ind w:left="3512" w:hanging="361"/>
      </w:pPr>
      <w:rPr>
        <w:rFonts w:hint="default"/>
        <w:lang w:val="cs-CZ" w:eastAsia="cs-CZ" w:bidi="cs-CZ"/>
      </w:rPr>
    </w:lvl>
    <w:lvl w:ilvl="4" w:tplc="52C8429E">
      <w:numFmt w:val="bullet"/>
      <w:lvlText w:val="•"/>
      <w:lvlJc w:val="left"/>
      <w:pPr>
        <w:ind w:left="4416" w:hanging="361"/>
      </w:pPr>
      <w:rPr>
        <w:rFonts w:hint="default"/>
        <w:lang w:val="cs-CZ" w:eastAsia="cs-CZ" w:bidi="cs-CZ"/>
      </w:rPr>
    </w:lvl>
    <w:lvl w:ilvl="5" w:tplc="098EF764">
      <w:numFmt w:val="bullet"/>
      <w:lvlText w:val="•"/>
      <w:lvlJc w:val="left"/>
      <w:pPr>
        <w:ind w:left="5321" w:hanging="361"/>
      </w:pPr>
      <w:rPr>
        <w:rFonts w:hint="default"/>
        <w:lang w:val="cs-CZ" w:eastAsia="cs-CZ" w:bidi="cs-CZ"/>
      </w:rPr>
    </w:lvl>
    <w:lvl w:ilvl="6" w:tplc="505C6B6C">
      <w:numFmt w:val="bullet"/>
      <w:lvlText w:val="•"/>
      <w:lvlJc w:val="left"/>
      <w:pPr>
        <w:ind w:left="6225" w:hanging="361"/>
      </w:pPr>
      <w:rPr>
        <w:rFonts w:hint="default"/>
        <w:lang w:val="cs-CZ" w:eastAsia="cs-CZ" w:bidi="cs-CZ"/>
      </w:rPr>
    </w:lvl>
    <w:lvl w:ilvl="7" w:tplc="7F2EA9AE">
      <w:numFmt w:val="bullet"/>
      <w:lvlText w:val="•"/>
      <w:lvlJc w:val="left"/>
      <w:pPr>
        <w:ind w:left="7129" w:hanging="361"/>
      </w:pPr>
      <w:rPr>
        <w:rFonts w:hint="default"/>
        <w:lang w:val="cs-CZ" w:eastAsia="cs-CZ" w:bidi="cs-CZ"/>
      </w:rPr>
    </w:lvl>
    <w:lvl w:ilvl="8" w:tplc="2A2C4A54">
      <w:numFmt w:val="bullet"/>
      <w:lvlText w:val="•"/>
      <w:lvlJc w:val="left"/>
      <w:pPr>
        <w:ind w:left="8033" w:hanging="361"/>
      </w:pPr>
      <w:rPr>
        <w:rFonts w:hint="default"/>
        <w:lang w:val="cs-CZ" w:eastAsia="cs-CZ" w:bidi="cs-CZ"/>
      </w:rPr>
    </w:lvl>
  </w:abstractNum>
  <w:abstractNum w:abstractNumId="13" w15:restartNumberingAfterBreak="0">
    <w:nsid w:val="48B22B69"/>
    <w:multiLevelType w:val="hybridMultilevel"/>
    <w:tmpl w:val="0C0217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A1F4945"/>
    <w:multiLevelType w:val="hybridMultilevel"/>
    <w:tmpl w:val="48C2CE90"/>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46D03AC"/>
    <w:multiLevelType w:val="hybridMultilevel"/>
    <w:tmpl w:val="0BDA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CD3FBA"/>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num w:numId="1">
    <w:abstractNumId w:val="12"/>
  </w:num>
  <w:num w:numId="2">
    <w:abstractNumId w:val="15"/>
  </w:num>
  <w:num w:numId="3">
    <w:abstractNumId w:val="3"/>
  </w:num>
  <w:num w:numId="4">
    <w:abstractNumId w:val="1"/>
  </w:num>
  <w:num w:numId="5">
    <w:abstractNumId w:val="8"/>
  </w:num>
  <w:num w:numId="6">
    <w:abstractNumId w:val="16"/>
  </w:num>
  <w:num w:numId="7">
    <w:abstractNumId w:val="7"/>
  </w:num>
  <w:num w:numId="8">
    <w:abstractNumId w:val="0"/>
  </w:num>
  <w:num w:numId="9">
    <w:abstractNumId w:val="14"/>
  </w:num>
  <w:num w:numId="10">
    <w:abstractNumId w:val="6"/>
  </w:num>
  <w:num w:numId="11">
    <w:abstractNumId w:val="11"/>
  </w:num>
  <w:num w:numId="12">
    <w:abstractNumId w:val="9"/>
  </w:num>
  <w:num w:numId="13">
    <w:abstractNumId w:val="5"/>
  </w:num>
  <w:num w:numId="14">
    <w:abstractNumId w:val="10"/>
  </w:num>
  <w:num w:numId="15">
    <w:abstractNumId w:val="2"/>
  </w:num>
  <w:num w:numId="16">
    <w:abstractNumId w:val="4"/>
  </w:num>
  <w:num w:numId="17">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grammar="clean"/>
  <w:defaultTabStop w:val="113"/>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DQyMDKzNDE3MTM1MzJS0lEKTi0uzszPAykwrgUASEy3giwAAAA="/>
  </w:docVars>
  <w:rsids>
    <w:rsidRoot w:val="00984A1D"/>
    <w:rsid w:val="0000086F"/>
    <w:rsid w:val="00001E3D"/>
    <w:rsid w:val="000058C8"/>
    <w:rsid w:val="000062D6"/>
    <w:rsid w:val="0000789A"/>
    <w:rsid w:val="000126CD"/>
    <w:rsid w:val="00012904"/>
    <w:rsid w:val="0002088C"/>
    <w:rsid w:val="00022EB8"/>
    <w:rsid w:val="00026571"/>
    <w:rsid w:val="000271DC"/>
    <w:rsid w:val="00032EE1"/>
    <w:rsid w:val="000378C2"/>
    <w:rsid w:val="00046FAD"/>
    <w:rsid w:val="00047965"/>
    <w:rsid w:val="00055728"/>
    <w:rsid w:val="000657B9"/>
    <w:rsid w:val="000706E1"/>
    <w:rsid w:val="00073A50"/>
    <w:rsid w:val="00073B27"/>
    <w:rsid w:val="00076163"/>
    <w:rsid w:val="000800E4"/>
    <w:rsid w:val="00081463"/>
    <w:rsid w:val="000845D6"/>
    <w:rsid w:val="00085012"/>
    <w:rsid w:val="00086A4B"/>
    <w:rsid w:val="000930ED"/>
    <w:rsid w:val="0009611D"/>
    <w:rsid w:val="00096D10"/>
    <w:rsid w:val="00097225"/>
    <w:rsid w:val="000A0FB8"/>
    <w:rsid w:val="000A19E0"/>
    <w:rsid w:val="000B219A"/>
    <w:rsid w:val="000B30CD"/>
    <w:rsid w:val="000B3E4E"/>
    <w:rsid w:val="000B4D02"/>
    <w:rsid w:val="000C4820"/>
    <w:rsid w:val="000D0161"/>
    <w:rsid w:val="000D16A3"/>
    <w:rsid w:val="000D42E0"/>
    <w:rsid w:val="000D4B5E"/>
    <w:rsid w:val="000E1074"/>
    <w:rsid w:val="000E1CD2"/>
    <w:rsid w:val="000E583C"/>
    <w:rsid w:val="000E605E"/>
    <w:rsid w:val="000E6F56"/>
    <w:rsid w:val="000F046D"/>
    <w:rsid w:val="000F070D"/>
    <w:rsid w:val="000F145D"/>
    <w:rsid w:val="000F790A"/>
    <w:rsid w:val="0010219C"/>
    <w:rsid w:val="00104982"/>
    <w:rsid w:val="001063A9"/>
    <w:rsid w:val="00113044"/>
    <w:rsid w:val="00114AB8"/>
    <w:rsid w:val="0011644E"/>
    <w:rsid w:val="00120C98"/>
    <w:rsid w:val="00120CFA"/>
    <w:rsid w:val="00124F9E"/>
    <w:rsid w:val="00135057"/>
    <w:rsid w:val="0013636C"/>
    <w:rsid w:val="0014074D"/>
    <w:rsid w:val="001412C9"/>
    <w:rsid w:val="00141436"/>
    <w:rsid w:val="0014423E"/>
    <w:rsid w:val="001455D0"/>
    <w:rsid w:val="0015046F"/>
    <w:rsid w:val="0015631A"/>
    <w:rsid w:val="00160D86"/>
    <w:rsid w:val="00163119"/>
    <w:rsid w:val="00165506"/>
    <w:rsid w:val="00167383"/>
    <w:rsid w:val="00182D80"/>
    <w:rsid w:val="00184F19"/>
    <w:rsid w:val="00185BEE"/>
    <w:rsid w:val="001912B3"/>
    <w:rsid w:val="00192B92"/>
    <w:rsid w:val="00194DD8"/>
    <w:rsid w:val="001968A7"/>
    <w:rsid w:val="00196998"/>
    <w:rsid w:val="001A54CF"/>
    <w:rsid w:val="001A63A9"/>
    <w:rsid w:val="001A7B59"/>
    <w:rsid w:val="001B2394"/>
    <w:rsid w:val="001C299A"/>
    <w:rsid w:val="001C3E27"/>
    <w:rsid w:val="001C3E28"/>
    <w:rsid w:val="001C4F82"/>
    <w:rsid w:val="001D61A3"/>
    <w:rsid w:val="001D76D4"/>
    <w:rsid w:val="001E143B"/>
    <w:rsid w:val="001E1A01"/>
    <w:rsid w:val="001E2967"/>
    <w:rsid w:val="001F1E8F"/>
    <w:rsid w:val="002049BC"/>
    <w:rsid w:val="00205801"/>
    <w:rsid w:val="0021269D"/>
    <w:rsid w:val="00213199"/>
    <w:rsid w:val="002148B2"/>
    <w:rsid w:val="00215A43"/>
    <w:rsid w:val="00216F96"/>
    <w:rsid w:val="0022416C"/>
    <w:rsid w:val="00225883"/>
    <w:rsid w:val="00226EDB"/>
    <w:rsid w:val="002362E3"/>
    <w:rsid w:val="00242B49"/>
    <w:rsid w:val="002437FF"/>
    <w:rsid w:val="00244128"/>
    <w:rsid w:val="0024535B"/>
    <w:rsid w:val="00251B0C"/>
    <w:rsid w:val="00255D37"/>
    <w:rsid w:val="00256D3A"/>
    <w:rsid w:val="00257606"/>
    <w:rsid w:val="00266E92"/>
    <w:rsid w:val="0027401B"/>
    <w:rsid w:val="00283C3F"/>
    <w:rsid w:val="0028435B"/>
    <w:rsid w:val="002850F2"/>
    <w:rsid w:val="00286BAC"/>
    <w:rsid w:val="00290194"/>
    <w:rsid w:val="00292FC5"/>
    <w:rsid w:val="0029340F"/>
    <w:rsid w:val="00294EED"/>
    <w:rsid w:val="00295A9F"/>
    <w:rsid w:val="00297DAC"/>
    <w:rsid w:val="00297DDF"/>
    <w:rsid w:val="002A45C3"/>
    <w:rsid w:val="002A5851"/>
    <w:rsid w:val="002A5F8A"/>
    <w:rsid w:val="002B11C8"/>
    <w:rsid w:val="002B2148"/>
    <w:rsid w:val="002B4358"/>
    <w:rsid w:val="002B4CBF"/>
    <w:rsid w:val="002B55CB"/>
    <w:rsid w:val="002B680E"/>
    <w:rsid w:val="002C110B"/>
    <w:rsid w:val="002C13AA"/>
    <w:rsid w:val="002C6858"/>
    <w:rsid w:val="002E075E"/>
    <w:rsid w:val="002E275D"/>
    <w:rsid w:val="002E401C"/>
    <w:rsid w:val="002E66C9"/>
    <w:rsid w:val="002E77D1"/>
    <w:rsid w:val="002F1391"/>
    <w:rsid w:val="002F5226"/>
    <w:rsid w:val="002F643B"/>
    <w:rsid w:val="00302D8C"/>
    <w:rsid w:val="00305E68"/>
    <w:rsid w:val="00306F88"/>
    <w:rsid w:val="00310632"/>
    <w:rsid w:val="003125E7"/>
    <w:rsid w:val="0031357E"/>
    <w:rsid w:val="003177C0"/>
    <w:rsid w:val="00323475"/>
    <w:rsid w:val="0032356B"/>
    <w:rsid w:val="00324975"/>
    <w:rsid w:val="00327213"/>
    <w:rsid w:val="003314A7"/>
    <w:rsid w:val="00332E22"/>
    <w:rsid w:val="00341215"/>
    <w:rsid w:val="00344E95"/>
    <w:rsid w:val="00345300"/>
    <w:rsid w:val="00353842"/>
    <w:rsid w:val="0035724F"/>
    <w:rsid w:val="00360461"/>
    <w:rsid w:val="00360F46"/>
    <w:rsid w:val="003666D9"/>
    <w:rsid w:val="00366C77"/>
    <w:rsid w:val="003725AE"/>
    <w:rsid w:val="00377B39"/>
    <w:rsid w:val="00386F3C"/>
    <w:rsid w:val="0039186C"/>
    <w:rsid w:val="003A11D1"/>
    <w:rsid w:val="003A18B2"/>
    <w:rsid w:val="003A27D1"/>
    <w:rsid w:val="003A302C"/>
    <w:rsid w:val="003A3B43"/>
    <w:rsid w:val="003A4484"/>
    <w:rsid w:val="003A7D63"/>
    <w:rsid w:val="003B1483"/>
    <w:rsid w:val="003B6A8C"/>
    <w:rsid w:val="003C013A"/>
    <w:rsid w:val="003C4C28"/>
    <w:rsid w:val="003D10AC"/>
    <w:rsid w:val="003D4009"/>
    <w:rsid w:val="003D4B7D"/>
    <w:rsid w:val="003D504F"/>
    <w:rsid w:val="003D6B73"/>
    <w:rsid w:val="003D7264"/>
    <w:rsid w:val="003E01BA"/>
    <w:rsid w:val="003E0620"/>
    <w:rsid w:val="003E1115"/>
    <w:rsid w:val="003E3EEE"/>
    <w:rsid w:val="003E427D"/>
    <w:rsid w:val="00401F6C"/>
    <w:rsid w:val="004050AD"/>
    <w:rsid w:val="0040548E"/>
    <w:rsid w:val="00405EB9"/>
    <w:rsid w:val="00410709"/>
    <w:rsid w:val="004115B5"/>
    <w:rsid w:val="0041318C"/>
    <w:rsid w:val="00413C60"/>
    <w:rsid w:val="00414715"/>
    <w:rsid w:val="0041606E"/>
    <w:rsid w:val="00420B68"/>
    <w:rsid w:val="00423273"/>
    <w:rsid w:val="004239AA"/>
    <w:rsid w:val="00423B1A"/>
    <w:rsid w:val="00425B19"/>
    <w:rsid w:val="00426EEF"/>
    <w:rsid w:val="00427D7D"/>
    <w:rsid w:val="00431436"/>
    <w:rsid w:val="00431F77"/>
    <w:rsid w:val="004332DE"/>
    <w:rsid w:val="004416B6"/>
    <w:rsid w:val="00446B5B"/>
    <w:rsid w:val="00454512"/>
    <w:rsid w:val="004607B9"/>
    <w:rsid w:val="004639C9"/>
    <w:rsid w:val="00463C61"/>
    <w:rsid w:val="004652E0"/>
    <w:rsid w:val="004678D4"/>
    <w:rsid w:val="00470856"/>
    <w:rsid w:val="004731A5"/>
    <w:rsid w:val="00475D29"/>
    <w:rsid w:val="00480C26"/>
    <w:rsid w:val="00480CC5"/>
    <w:rsid w:val="00484E4D"/>
    <w:rsid w:val="00484F56"/>
    <w:rsid w:val="004947A9"/>
    <w:rsid w:val="004A1B05"/>
    <w:rsid w:val="004A2F2C"/>
    <w:rsid w:val="004A50DA"/>
    <w:rsid w:val="004B1260"/>
    <w:rsid w:val="004B6FBE"/>
    <w:rsid w:val="004C0803"/>
    <w:rsid w:val="004C24AB"/>
    <w:rsid w:val="004C24B6"/>
    <w:rsid w:val="004C3D73"/>
    <w:rsid w:val="004C5D0F"/>
    <w:rsid w:val="004D16E6"/>
    <w:rsid w:val="004D3233"/>
    <w:rsid w:val="004D34DF"/>
    <w:rsid w:val="004D53FF"/>
    <w:rsid w:val="004E0AB3"/>
    <w:rsid w:val="004E2195"/>
    <w:rsid w:val="004E391E"/>
    <w:rsid w:val="004E77A8"/>
    <w:rsid w:val="004F4743"/>
    <w:rsid w:val="004F580E"/>
    <w:rsid w:val="00501846"/>
    <w:rsid w:val="00501DA0"/>
    <w:rsid w:val="005040BE"/>
    <w:rsid w:val="005040F4"/>
    <w:rsid w:val="00512866"/>
    <w:rsid w:val="0051414E"/>
    <w:rsid w:val="005153E5"/>
    <w:rsid w:val="00531A3A"/>
    <w:rsid w:val="0053407D"/>
    <w:rsid w:val="00537D9B"/>
    <w:rsid w:val="00547DAC"/>
    <w:rsid w:val="00554537"/>
    <w:rsid w:val="00555A80"/>
    <w:rsid w:val="00562744"/>
    <w:rsid w:val="0056468E"/>
    <w:rsid w:val="00565B09"/>
    <w:rsid w:val="005758A7"/>
    <w:rsid w:val="00575991"/>
    <w:rsid w:val="00591A4A"/>
    <w:rsid w:val="00593F3B"/>
    <w:rsid w:val="005A1009"/>
    <w:rsid w:val="005A79AB"/>
    <w:rsid w:val="005B59F7"/>
    <w:rsid w:val="005B79A8"/>
    <w:rsid w:val="005C376D"/>
    <w:rsid w:val="005C6486"/>
    <w:rsid w:val="005C659E"/>
    <w:rsid w:val="005C76C0"/>
    <w:rsid w:val="005C7C9D"/>
    <w:rsid w:val="005D0B7E"/>
    <w:rsid w:val="005D324E"/>
    <w:rsid w:val="005D4AB7"/>
    <w:rsid w:val="005D63DD"/>
    <w:rsid w:val="005D6A06"/>
    <w:rsid w:val="005E1217"/>
    <w:rsid w:val="005E160D"/>
    <w:rsid w:val="005E586C"/>
    <w:rsid w:val="005F3324"/>
    <w:rsid w:val="005F5B14"/>
    <w:rsid w:val="00605057"/>
    <w:rsid w:val="006054D5"/>
    <w:rsid w:val="006105E6"/>
    <w:rsid w:val="006129BA"/>
    <w:rsid w:val="0063090C"/>
    <w:rsid w:val="0063254A"/>
    <w:rsid w:val="00635166"/>
    <w:rsid w:val="00641766"/>
    <w:rsid w:val="00651EED"/>
    <w:rsid w:val="00654332"/>
    <w:rsid w:val="00654EA5"/>
    <w:rsid w:val="0065609C"/>
    <w:rsid w:val="00660292"/>
    <w:rsid w:val="00662F1A"/>
    <w:rsid w:val="006639AE"/>
    <w:rsid w:val="0066547E"/>
    <w:rsid w:val="00666D6D"/>
    <w:rsid w:val="00685D70"/>
    <w:rsid w:val="0068622D"/>
    <w:rsid w:val="00693FE6"/>
    <w:rsid w:val="0069406B"/>
    <w:rsid w:val="0069486E"/>
    <w:rsid w:val="006950AA"/>
    <w:rsid w:val="00696ACE"/>
    <w:rsid w:val="006A0883"/>
    <w:rsid w:val="006A6F1A"/>
    <w:rsid w:val="006A782E"/>
    <w:rsid w:val="006B03AD"/>
    <w:rsid w:val="006B33AA"/>
    <w:rsid w:val="006B4CC1"/>
    <w:rsid w:val="006C1542"/>
    <w:rsid w:val="006C3BA4"/>
    <w:rsid w:val="006D0EA6"/>
    <w:rsid w:val="006D1A84"/>
    <w:rsid w:val="006D1AB0"/>
    <w:rsid w:val="006D6121"/>
    <w:rsid w:val="006D6B3E"/>
    <w:rsid w:val="006E1483"/>
    <w:rsid w:val="006E3DA6"/>
    <w:rsid w:val="006F1D21"/>
    <w:rsid w:val="006F28A2"/>
    <w:rsid w:val="006F5397"/>
    <w:rsid w:val="007020DB"/>
    <w:rsid w:val="0070689C"/>
    <w:rsid w:val="0071125E"/>
    <w:rsid w:val="00711545"/>
    <w:rsid w:val="007330E6"/>
    <w:rsid w:val="007333E7"/>
    <w:rsid w:val="007335FF"/>
    <w:rsid w:val="00733F42"/>
    <w:rsid w:val="007370D7"/>
    <w:rsid w:val="00740A8B"/>
    <w:rsid w:val="0074187E"/>
    <w:rsid w:val="0074254D"/>
    <w:rsid w:val="00744AFC"/>
    <w:rsid w:val="00745E74"/>
    <w:rsid w:val="00747BB4"/>
    <w:rsid w:val="00751A8C"/>
    <w:rsid w:val="00753856"/>
    <w:rsid w:val="00753FAD"/>
    <w:rsid w:val="00754866"/>
    <w:rsid w:val="00757E5F"/>
    <w:rsid w:val="00761C25"/>
    <w:rsid w:val="00763D78"/>
    <w:rsid w:val="00770A03"/>
    <w:rsid w:val="00770F18"/>
    <w:rsid w:val="00776130"/>
    <w:rsid w:val="00783791"/>
    <w:rsid w:val="00784C52"/>
    <w:rsid w:val="007853D7"/>
    <w:rsid w:val="007867FB"/>
    <w:rsid w:val="00786909"/>
    <w:rsid w:val="007905B5"/>
    <w:rsid w:val="00790B3F"/>
    <w:rsid w:val="00791058"/>
    <w:rsid w:val="007924DE"/>
    <w:rsid w:val="007A5340"/>
    <w:rsid w:val="007A7FFB"/>
    <w:rsid w:val="007B2F0A"/>
    <w:rsid w:val="007B58FE"/>
    <w:rsid w:val="007C0D33"/>
    <w:rsid w:val="007C3183"/>
    <w:rsid w:val="007C600D"/>
    <w:rsid w:val="007D41BB"/>
    <w:rsid w:val="007D447F"/>
    <w:rsid w:val="007D6479"/>
    <w:rsid w:val="007D6717"/>
    <w:rsid w:val="007E2E97"/>
    <w:rsid w:val="007E7060"/>
    <w:rsid w:val="007E7DF3"/>
    <w:rsid w:val="00806DE2"/>
    <w:rsid w:val="00807A62"/>
    <w:rsid w:val="00807F76"/>
    <w:rsid w:val="00815D0F"/>
    <w:rsid w:val="00816BDA"/>
    <w:rsid w:val="00817849"/>
    <w:rsid w:val="00827A97"/>
    <w:rsid w:val="00830C4A"/>
    <w:rsid w:val="00831BCC"/>
    <w:rsid w:val="0083458A"/>
    <w:rsid w:val="00834F86"/>
    <w:rsid w:val="008420DF"/>
    <w:rsid w:val="008423EE"/>
    <w:rsid w:val="00843B38"/>
    <w:rsid w:val="00843CED"/>
    <w:rsid w:val="00843EDA"/>
    <w:rsid w:val="0085019E"/>
    <w:rsid w:val="00860994"/>
    <w:rsid w:val="00865588"/>
    <w:rsid w:val="00866204"/>
    <w:rsid w:val="0086771F"/>
    <w:rsid w:val="008678E4"/>
    <w:rsid w:val="00872231"/>
    <w:rsid w:val="008877A4"/>
    <w:rsid w:val="00892457"/>
    <w:rsid w:val="00893D53"/>
    <w:rsid w:val="008A38CB"/>
    <w:rsid w:val="008A6DEB"/>
    <w:rsid w:val="008B2D99"/>
    <w:rsid w:val="008B6E62"/>
    <w:rsid w:val="008B7A4A"/>
    <w:rsid w:val="008C4D38"/>
    <w:rsid w:val="008D0AFD"/>
    <w:rsid w:val="008D182C"/>
    <w:rsid w:val="008D3F36"/>
    <w:rsid w:val="008D4EBD"/>
    <w:rsid w:val="008E1243"/>
    <w:rsid w:val="008E65AF"/>
    <w:rsid w:val="008F099C"/>
    <w:rsid w:val="008F142E"/>
    <w:rsid w:val="008F5B09"/>
    <w:rsid w:val="008F7517"/>
    <w:rsid w:val="009008E6"/>
    <w:rsid w:val="00906379"/>
    <w:rsid w:val="00912631"/>
    <w:rsid w:val="00914934"/>
    <w:rsid w:val="00920BC2"/>
    <w:rsid w:val="00920CA5"/>
    <w:rsid w:val="00925175"/>
    <w:rsid w:val="0092785F"/>
    <w:rsid w:val="00940499"/>
    <w:rsid w:val="00943795"/>
    <w:rsid w:val="00951577"/>
    <w:rsid w:val="00952A00"/>
    <w:rsid w:val="00952B20"/>
    <w:rsid w:val="009555FC"/>
    <w:rsid w:val="00957015"/>
    <w:rsid w:val="00961B58"/>
    <w:rsid w:val="00970B8E"/>
    <w:rsid w:val="009715DF"/>
    <w:rsid w:val="00972246"/>
    <w:rsid w:val="009727F7"/>
    <w:rsid w:val="0097281F"/>
    <w:rsid w:val="009754ED"/>
    <w:rsid w:val="009769FF"/>
    <w:rsid w:val="00976C3F"/>
    <w:rsid w:val="00981644"/>
    <w:rsid w:val="009849B6"/>
    <w:rsid w:val="00984A1D"/>
    <w:rsid w:val="009913D6"/>
    <w:rsid w:val="0099261B"/>
    <w:rsid w:val="00993394"/>
    <w:rsid w:val="00995B96"/>
    <w:rsid w:val="00995D4C"/>
    <w:rsid w:val="00997319"/>
    <w:rsid w:val="00997699"/>
    <w:rsid w:val="009A015F"/>
    <w:rsid w:val="009A313B"/>
    <w:rsid w:val="009A44E5"/>
    <w:rsid w:val="009A533E"/>
    <w:rsid w:val="009B3ACB"/>
    <w:rsid w:val="009B437D"/>
    <w:rsid w:val="009B4C64"/>
    <w:rsid w:val="009B636A"/>
    <w:rsid w:val="009D1F04"/>
    <w:rsid w:val="009D1FFC"/>
    <w:rsid w:val="009D2B9C"/>
    <w:rsid w:val="009D4329"/>
    <w:rsid w:val="009D5D2F"/>
    <w:rsid w:val="009D7F0E"/>
    <w:rsid w:val="009E358E"/>
    <w:rsid w:val="009E62ED"/>
    <w:rsid w:val="009F68EE"/>
    <w:rsid w:val="009F73EE"/>
    <w:rsid w:val="00A01350"/>
    <w:rsid w:val="00A03FB5"/>
    <w:rsid w:val="00A072DF"/>
    <w:rsid w:val="00A10832"/>
    <w:rsid w:val="00A10D8B"/>
    <w:rsid w:val="00A14B20"/>
    <w:rsid w:val="00A26BB3"/>
    <w:rsid w:val="00A26CD7"/>
    <w:rsid w:val="00A32B26"/>
    <w:rsid w:val="00A3661D"/>
    <w:rsid w:val="00A37054"/>
    <w:rsid w:val="00A40E77"/>
    <w:rsid w:val="00A47CFB"/>
    <w:rsid w:val="00A512B2"/>
    <w:rsid w:val="00A56C73"/>
    <w:rsid w:val="00A57C28"/>
    <w:rsid w:val="00A57E40"/>
    <w:rsid w:val="00A6382D"/>
    <w:rsid w:val="00A70B12"/>
    <w:rsid w:val="00A7523A"/>
    <w:rsid w:val="00A7543F"/>
    <w:rsid w:val="00A75AD5"/>
    <w:rsid w:val="00A762E1"/>
    <w:rsid w:val="00A8147A"/>
    <w:rsid w:val="00A84ED8"/>
    <w:rsid w:val="00A85279"/>
    <w:rsid w:val="00A916B3"/>
    <w:rsid w:val="00A919FB"/>
    <w:rsid w:val="00A96D2C"/>
    <w:rsid w:val="00AA2A9C"/>
    <w:rsid w:val="00AA366B"/>
    <w:rsid w:val="00AA7344"/>
    <w:rsid w:val="00AA743A"/>
    <w:rsid w:val="00AB157B"/>
    <w:rsid w:val="00AB24E0"/>
    <w:rsid w:val="00AB2841"/>
    <w:rsid w:val="00AB3EDE"/>
    <w:rsid w:val="00AB499C"/>
    <w:rsid w:val="00AB61F5"/>
    <w:rsid w:val="00AB7463"/>
    <w:rsid w:val="00AB7BDB"/>
    <w:rsid w:val="00AC036F"/>
    <w:rsid w:val="00AC624D"/>
    <w:rsid w:val="00AC7147"/>
    <w:rsid w:val="00AD18AA"/>
    <w:rsid w:val="00AD274C"/>
    <w:rsid w:val="00AD3729"/>
    <w:rsid w:val="00AD52A1"/>
    <w:rsid w:val="00AE266C"/>
    <w:rsid w:val="00AE4BB7"/>
    <w:rsid w:val="00AF045B"/>
    <w:rsid w:val="00AF2AA3"/>
    <w:rsid w:val="00AF309F"/>
    <w:rsid w:val="00AF3614"/>
    <w:rsid w:val="00AF7177"/>
    <w:rsid w:val="00B0135D"/>
    <w:rsid w:val="00B060F7"/>
    <w:rsid w:val="00B06701"/>
    <w:rsid w:val="00B10986"/>
    <w:rsid w:val="00B34D38"/>
    <w:rsid w:val="00B36849"/>
    <w:rsid w:val="00B37A28"/>
    <w:rsid w:val="00B37A9C"/>
    <w:rsid w:val="00B37EC7"/>
    <w:rsid w:val="00B4114C"/>
    <w:rsid w:val="00B421DF"/>
    <w:rsid w:val="00B5061D"/>
    <w:rsid w:val="00B51A47"/>
    <w:rsid w:val="00B54941"/>
    <w:rsid w:val="00B54A41"/>
    <w:rsid w:val="00B64AA2"/>
    <w:rsid w:val="00B71E3C"/>
    <w:rsid w:val="00B8196A"/>
    <w:rsid w:val="00B85227"/>
    <w:rsid w:val="00B86977"/>
    <w:rsid w:val="00B94B0C"/>
    <w:rsid w:val="00B95396"/>
    <w:rsid w:val="00BA0A05"/>
    <w:rsid w:val="00BA1AF5"/>
    <w:rsid w:val="00BB1DD4"/>
    <w:rsid w:val="00BC00E8"/>
    <w:rsid w:val="00BC14D5"/>
    <w:rsid w:val="00BC37EE"/>
    <w:rsid w:val="00BC7F37"/>
    <w:rsid w:val="00BD08A3"/>
    <w:rsid w:val="00BD1FE5"/>
    <w:rsid w:val="00BD4BA1"/>
    <w:rsid w:val="00BD5B9A"/>
    <w:rsid w:val="00BD5EA7"/>
    <w:rsid w:val="00BD6B1B"/>
    <w:rsid w:val="00BE260C"/>
    <w:rsid w:val="00BE5BFD"/>
    <w:rsid w:val="00BE602C"/>
    <w:rsid w:val="00BF0245"/>
    <w:rsid w:val="00BF7188"/>
    <w:rsid w:val="00C02BD9"/>
    <w:rsid w:val="00C03DD9"/>
    <w:rsid w:val="00C06D33"/>
    <w:rsid w:val="00C11847"/>
    <w:rsid w:val="00C12DDF"/>
    <w:rsid w:val="00C1484E"/>
    <w:rsid w:val="00C162FE"/>
    <w:rsid w:val="00C2260B"/>
    <w:rsid w:val="00C237FE"/>
    <w:rsid w:val="00C30225"/>
    <w:rsid w:val="00C40291"/>
    <w:rsid w:val="00C42CBD"/>
    <w:rsid w:val="00C43D32"/>
    <w:rsid w:val="00C43E8E"/>
    <w:rsid w:val="00C441A8"/>
    <w:rsid w:val="00C45212"/>
    <w:rsid w:val="00C45757"/>
    <w:rsid w:val="00C50458"/>
    <w:rsid w:val="00C52412"/>
    <w:rsid w:val="00C57FA0"/>
    <w:rsid w:val="00C62FA5"/>
    <w:rsid w:val="00C64553"/>
    <w:rsid w:val="00C6721D"/>
    <w:rsid w:val="00C67350"/>
    <w:rsid w:val="00C74FA3"/>
    <w:rsid w:val="00C75084"/>
    <w:rsid w:val="00C76E56"/>
    <w:rsid w:val="00C7757B"/>
    <w:rsid w:val="00C80153"/>
    <w:rsid w:val="00C85598"/>
    <w:rsid w:val="00C920E0"/>
    <w:rsid w:val="00C927E9"/>
    <w:rsid w:val="00C933E9"/>
    <w:rsid w:val="00C94B03"/>
    <w:rsid w:val="00CB182D"/>
    <w:rsid w:val="00CB2851"/>
    <w:rsid w:val="00CB3638"/>
    <w:rsid w:val="00CB41FC"/>
    <w:rsid w:val="00CB5E46"/>
    <w:rsid w:val="00CD20E6"/>
    <w:rsid w:val="00CD6C1E"/>
    <w:rsid w:val="00CE3445"/>
    <w:rsid w:val="00CE7448"/>
    <w:rsid w:val="00CE7B46"/>
    <w:rsid w:val="00CF2B92"/>
    <w:rsid w:val="00CF4AF0"/>
    <w:rsid w:val="00CF5722"/>
    <w:rsid w:val="00D00047"/>
    <w:rsid w:val="00D02D5F"/>
    <w:rsid w:val="00D0495B"/>
    <w:rsid w:val="00D04DFA"/>
    <w:rsid w:val="00D059A8"/>
    <w:rsid w:val="00D064E0"/>
    <w:rsid w:val="00D13E46"/>
    <w:rsid w:val="00D23175"/>
    <w:rsid w:val="00D24FD8"/>
    <w:rsid w:val="00D255E9"/>
    <w:rsid w:val="00D311B7"/>
    <w:rsid w:val="00D340C3"/>
    <w:rsid w:val="00D3467A"/>
    <w:rsid w:val="00D35A6A"/>
    <w:rsid w:val="00D35BC0"/>
    <w:rsid w:val="00D3694B"/>
    <w:rsid w:val="00D411C5"/>
    <w:rsid w:val="00D44846"/>
    <w:rsid w:val="00D44AB7"/>
    <w:rsid w:val="00D44DC3"/>
    <w:rsid w:val="00D46445"/>
    <w:rsid w:val="00D467AE"/>
    <w:rsid w:val="00D46AF0"/>
    <w:rsid w:val="00D54BD3"/>
    <w:rsid w:val="00D6184F"/>
    <w:rsid w:val="00D63D71"/>
    <w:rsid w:val="00D7109B"/>
    <w:rsid w:val="00D73DA6"/>
    <w:rsid w:val="00D747AE"/>
    <w:rsid w:val="00D80C74"/>
    <w:rsid w:val="00D83A6B"/>
    <w:rsid w:val="00D91CC6"/>
    <w:rsid w:val="00D975EB"/>
    <w:rsid w:val="00DA1023"/>
    <w:rsid w:val="00DB341D"/>
    <w:rsid w:val="00DB4CA1"/>
    <w:rsid w:val="00DB76FE"/>
    <w:rsid w:val="00DB77A1"/>
    <w:rsid w:val="00DB7959"/>
    <w:rsid w:val="00DC09E6"/>
    <w:rsid w:val="00DD1E42"/>
    <w:rsid w:val="00DD39D7"/>
    <w:rsid w:val="00DD46A1"/>
    <w:rsid w:val="00DD5993"/>
    <w:rsid w:val="00DD5A0E"/>
    <w:rsid w:val="00DE28A1"/>
    <w:rsid w:val="00DE4AFB"/>
    <w:rsid w:val="00DF0E4B"/>
    <w:rsid w:val="00DF6713"/>
    <w:rsid w:val="00DF719D"/>
    <w:rsid w:val="00DF721C"/>
    <w:rsid w:val="00DF7427"/>
    <w:rsid w:val="00DF7EC8"/>
    <w:rsid w:val="00E00197"/>
    <w:rsid w:val="00E04F0D"/>
    <w:rsid w:val="00E06262"/>
    <w:rsid w:val="00E071C6"/>
    <w:rsid w:val="00E07826"/>
    <w:rsid w:val="00E07F1D"/>
    <w:rsid w:val="00E13B13"/>
    <w:rsid w:val="00E14B1B"/>
    <w:rsid w:val="00E158CD"/>
    <w:rsid w:val="00E212F8"/>
    <w:rsid w:val="00E3487E"/>
    <w:rsid w:val="00E353EF"/>
    <w:rsid w:val="00E36058"/>
    <w:rsid w:val="00E436AA"/>
    <w:rsid w:val="00E5052F"/>
    <w:rsid w:val="00E516CB"/>
    <w:rsid w:val="00E51C83"/>
    <w:rsid w:val="00E52A71"/>
    <w:rsid w:val="00E64686"/>
    <w:rsid w:val="00E76365"/>
    <w:rsid w:val="00E80FA3"/>
    <w:rsid w:val="00E83B8B"/>
    <w:rsid w:val="00E83FD2"/>
    <w:rsid w:val="00E84594"/>
    <w:rsid w:val="00E848B8"/>
    <w:rsid w:val="00E86049"/>
    <w:rsid w:val="00E86B7B"/>
    <w:rsid w:val="00E91960"/>
    <w:rsid w:val="00E92670"/>
    <w:rsid w:val="00E97AB7"/>
    <w:rsid w:val="00EA1DEA"/>
    <w:rsid w:val="00EA485B"/>
    <w:rsid w:val="00EA628D"/>
    <w:rsid w:val="00EA7522"/>
    <w:rsid w:val="00EB1FA1"/>
    <w:rsid w:val="00EB361A"/>
    <w:rsid w:val="00EB6AB0"/>
    <w:rsid w:val="00EB7BE8"/>
    <w:rsid w:val="00EC52E5"/>
    <w:rsid w:val="00EC7111"/>
    <w:rsid w:val="00ED2338"/>
    <w:rsid w:val="00ED41F2"/>
    <w:rsid w:val="00ED6398"/>
    <w:rsid w:val="00EE0D53"/>
    <w:rsid w:val="00EE25F6"/>
    <w:rsid w:val="00EE3745"/>
    <w:rsid w:val="00EE3D4A"/>
    <w:rsid w:val="00EE3D61"/>
    <w:rsid w:val="00EE462E"/>
    <w:rsid w:val="00EF0AF4"/>
    <w:rsid w:val="00EF2CD0"/>
    <w:rsid w:val="00EF60F6"/>
    <w:rsid w:val="00F018CA"/>
    <w:rsid w:val="00F127FF"/>
    <w:rsid w:val="00F162CF"/>
    <w:rsid w:val="00F2033F"/>
    <w:rsid w:val="00F257F4"/>
    <w:rsid w:val="00F356C7"/>
    <w:rsid w:val="00F36DED"/>
    <w:rsid w:val="00F37611"/>
    <w:rsid w:val="00F37CC3"/>
    <w:rsid w:val="00F40636"/>
    <w:rsid w:val="00F420F0"/>
    <w:rsid w:val="00F42F6B"/>
    <w:rsid w:val="00F437BE"/>
    <w:rsid w:val="00F46268"/>
    <w:rsid w:val="00F50E82"/>
    <w:rsid w:val="00F51EF8"/>
    <w:rsid w:val="00F51F1D"/>
    <w:rsid w:val="00F54B7E"/>
    <w:rsid w:val="00F54E75"/>
    <w:rsid w:val="00F55C38"/>
    <w:rsid w:val="00F6285D"/>
    <w:rsid w:val="00F74A04"/>
    <w:rsid w:val="00F7617E"/>
    <w:rsid w:val="00F91BA3"/>
    <w:rsid w:val="00F91F1D"/>
    <w:rsid w:val="00F953D0"/>
    <w:rsid w:val="00F97492"/>
    <w:rsid w:val="00FA45F8"/>
    <w:rsid w:val="00FA5448"/>
    <w:rsid w:val="00FB3443"/>
    <w:rsid w:val="00FC7297"/>
    <w:rsid w:val="00FD19AF"/>
    <w:rsid w:val="00FD2D36"/>
    <w:rsid w:val="00FD45BE"/>
    <w:rsid w:val="00FD4882"/>
    <w:rsid w:val="00FE1BBB"/>
    <w:rsid w:val="00FE2240"/>
    <w:rsid w:val="00FE67EA"/>
    <w:rsid w:val="00FE68EB"/>
    <w:rsid w:val="00FF35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5AE94C"/>
  <w15:docId w15:val="{2C064D31-C437-4364-A603-2F62FB9E3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4">
    <w:name w:val="heading 4"/>
    <w:basedOn w:val="Normln"/>
    <w:link w:val="Nadpis4Char"/>
    <w:uiPriority w:val="9"/>
    <w:qFormat/>
    <w:locked/>
    <w:rsid w:val="006054D5"/>
    <w:pPr>
      <w:spacing w:before="100" w:beforeAutospacing="1" w:after="100" w:afterAutospacing="1"/>
      <w:outlineLvl w:val="3"/>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semiHidden/>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character" w:styleId="Odkaznakoment">
    <w:name w:val="annotation reference"/>
    <w:basedOn w:val="Standardnpsmoodstavce"/>
    <w:uiPriority w:val="99"/>
    <w:unhideWhenUsed/>
    <w:rsid w:val="003D10AC"/>
    <w:rPr>
      <w:sz w:val="16"/>
      <w:szCs w:val="16"/>
    </w:rPr>
  </w:style>
  <w:style w:type="paragraph" w:styleId="Textkomente">
    <w:name w:val="annotation text"/>
    <w:basedOn w:val="Normln"/>
    <w:link w:val="TextkomenteChar"/>
    <w:uiPriority w:val="99"/>
    <w:unhideWhenUsed/>
    <w:rsid w:val="003D10AC"/>
  </w:style>
  <w:style w:type="character" w:customStyle="1" w:styleId="TextkomenteChar">
    <w:name w:val="Text komentáře Char"/>
    <w:basedOn w:val="Standardnpsmoodstavce"/>
    <w:link w:val="Textkomente"/>
    <w:uiPriority w:val="99"/>
    <w:rsid w:val="003D10AC"/>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3D10AC"/>
    <w:rPr>
      <w:b/>
      <w:bCs/>
    </w:rPr>
  </w:style>
  <w:style w:type="character" w:customStyle="1" w:styleId="PedmtkomenteChar">
    <w:name w:val="Předmět komentáře Char"/>
    <w:basedOn w:val="TextkomenteChar"/>
    <w:link w:val="Pedmtkomente"/>
    <w:uiPriority w:val="99"/>
    <w:semiHidden/>
    <w:rsid w:val="003D10AC"/>
    <w:rPr>
      <w:rFonts w:ascii="Times New Roman" w:eastAsia="Times New Roman" w:hAnsi="Times New Roman" w:cs="Times New Roman"/>
      <w:b/>
      <w:bCs/>
      <w:sz w:val="20"/>
      <w:szCs w:val="20"/>
    </w:rPr>
  </w:style>
  <w:style w:type="character" w:styleId="Hypertextovodkaz">
    <w:name w:val="Hyperlink"/>
    <w:basedOn w:val="Standardnpsmoodstavce"/>
    <w:uiPriority w:val="99"/>
    <w:unhideWhenUsed/>
    <w:rsid w:val="00906379"/>
    <w:rPr>
      <w:color w:val="0000FF" w:themeColor="hyperlink"/>
      <w:u w:val="single"/>
    </w:rPr>
  </w:style>
  <w:style w:type="paragraph" w:customStyle="1" w:styleId="TableParagraph">
    <w:name w:val="Table Paragraph"/>
    <w:basedOn w:val="Normln"/>
    <w:uiPriority w:val="1"/>
    <w:qFormat/>
    <w:rsid w:val="00770F18"/>
    <w:pPr>
      <w:widowControl w:val="0"/>
      <w:ind w:left="64"/>
    </w:pPr>
    <w:rPr>
      <w:sz w:val="22"/>
      <w:szCs w:val="22"/>
      <w:lang w:val="en-US" w:eastAsia="en-US"/>
    </w:rPr>
  </w:style>
  <w:style w:type="paragraph" w:styleId="Odstavecseseznamem">
    <w:name w:val="List Paragraph"/>
    <w:basedOn w:val="Normln"/>
    <w:uiPriority w:val="34"/>
    <w:qFormat/>
    <w:rsid w:val="003E0620"/>
    <w:pPr>
      <w:ind w:left="720"/>
      <w:contextualSpacing/>
    </w:pPr>
  </w:style>
  <w:style w:type="paragraph" w:styleId="Normlnweb">
    <w:name w:val="Normal (Web)"/>
    <w:basedOn w:val="Normln"/>
    <w:uiPriority w:val="99"/>
    <w:unhideWhenUsed/>
    <w:rsid w:val="00E83B8B"/>
    <w:pPr>
      <w:spacing w:before="100" w:beforeAutospacing="1" w:after="100" w:afterAutospacing="1"/>
    </w:pPr>
    <w:rPr>
      <w:sz w:val="24"/>
      <w:szCs w:val="24"/>
    </w:rPr>
  </w:style>
  <w:style w:type="character" w:customStyle="1" w:styleId="Nadpis4Char">
    <w:name w:val="Nadpis 4 Char"/>
    <w:basedOn w:val="Standardnpsmoodstavce"/>
    <w:link w:val="Nadpis4"/>
    <w:uiPriority w:val="9"/>
    <w:rsid w:val="006054D5"/>
    <w:rPr>
      <w:rFonts w:ascii="Times New Roman" w:eastAsia="Times New Roman" w:hAnsi="Times New Roman" w:cs="Times New Roman"/>
      <w:b/>
      <w:bCs/>
      <w:sz w:val="24"/>
      <w:szCs w:val="24"/>
    </w:rPr>
  </w:style>
  <w:style w:type="character" w:customStyle="1" w:styleId="sourcetitletxt1">
    <w:name w:val="sourcetitle_txt1"/>
    <w:rsid w:val="00B34D38"/>
  </w:style>
  <w:style w:type="character" w:customStyle="1" w:styleId="databold">
    <w:name w:val="data_bold"/>
    <w:rsid w:val="006950AA"/>
  </w:style>
  <w:style w:type="paragraph" w:customStyle="1" w:styleId="western">
    <w:name w:val="western"/>
    <w:basedOn w:val="Normln"/>
    <w:rsid w:val="00A14B20"/>
    <w:pPr>
      <w:spacing w:before="100" w:beforeAutospacing="1" w:after="144" w:line="288" w:lineRule="auto"/>
    </w:pPr>
  </w:style>
  <w:style w:type="character" w:customStyle="1" w:styleId="hithilite">
    <w:name w:val="hithilite"/>
    <w:rsid w:val="00F50E82"/>
  </w:style>
  <w:style w:type="character" w:customStyle="1" w:styleId="xhithilite">
    <w:name w:val="x_hithilite"/>
    <w:rsid w:val="00F50E82"/>
  </w:style>
  <w:style w:type="character" w:customStyle="1" w:styleId="authorlink">
    <w:name w:val="author_link"/>
    <w:rsid w:val="006A0883"/>
  </w:style>
  <w:style w:type="paragraph" w:styleId="Zkladntext">
    <w:name w:val="Body Text"/>
    <w:basedOn w:val="Normln"/>
    <w:link w:val="ZkladntextChar"/>
    <w:rsid w:val="00CD20E6"/>
    <w:pPr>
      <w:suppressAutoHyphens/>
      <w:spacing w:after="140" w:line="288" w:lineRule="auto"/>
    </w:pPr>
    <w:rPr>
      <w:kern w:val="1"/>
    </w:rPr>
  </w:style>
  <w:style w:type="character" w:customStyle="1" w:styleId="ZkladntextChar">
    <w:name w:val="Základní text Char"/>
    <w:basedOn w:val="Standardnpsmoodstavce"/>
    <w:link w:val="Zkladntext"/>
    <w:rsid w:val="00CD20E6"/>
    <w:rPr>
      <w:rFonts w:ascii="Times New Roman" w:eastAsia="Times New Roman" w:hAnsi="Times New Roman" w:cs="Times New Roman"/>
      <w:kern w:val="1"/>
      <w:sz w:val="20"/>
      <w:szCs w:val="20"/>
    </w:rPr>
  </w:style>
  <w:style w:type="paragraph" w:styleId="Revize">
    <w:name w:val="Revision"/>
    <w:hidden/>
    <w:uiPriority w:val="99"/>
    <w:semiHidden/>
    <w:rsid w:val="00A75AD5"/>
    <w:rPr>
      <w:rFonts w:ascii="Times New Roman" w:eastAsia="Times New Roman" w:hAnsi="Times New Roman" w:cs="Times New Roman"/>
      <w:sz w:val="20"/>
      <w:szCs w:val="20"/>
    </w:rPr>
  </w:style>
  <w:style w:type="paragraph" w:customStyle="1" w:styleId="xxmsonormal">
    <w:name w:val="x_x_msonormal"/>
    <w:basedOn w:val="Normln"/>
    <w:rsid w:val="00E51C83"/>
    <w:pPr>
      <w:spacing w:before="100" w:beforeAutospacing="1" w:after="100" w:afterAutospacing="1"/>
    </w:pPr>
    <w:rPr>
      <w:sz w:val="24"/>
      <w:szCs w:val="24"/>
    </w:rPr>
  </w:style>
  <w:style w:type="character" w:customStyle="1" w:styleId="txt">
    <w:name w:val="txt"/>
    <w:basedOn w:val="Standardnpsmoodstavce"/>
    <w:rsid w:val="006B03AD"/>
  </w:style>
  <w:style w:type="character" w:customStyle="1" w:styleId="txtbold">
    <w:name w:val="txtbold"/>
    <w:basedOn w:val="Standardnpsmoodstavce"/>
    <w:rsid w:val="006B03AD"/>
  </w:style>
  <w:style w:type="character" w:styleId="Zdraznn">
    <w:name w:val="Emphasis"/>
    <w:basedOn w:val="Standardnpsmoodstavce"/>
    <w:uiPriority w:val="20"/>
    <w:qFormat/>
    <w:locked/>
    <w:rsid w:val="006B03AD"/>
    <w:rPr>
      <w:i/>
      <w:iCs/>
    </w:rPr>
  </w:style>
  <w:style w:type="character" w:styleId="Sledovanodkaz">
    <w:name w:val="FollowedHyperlink"/>
    <w:basedOn w:val="Standardnpsmoodstavce"/>
    <w:uiPriority w:val="99"/>
    <w:semiHidden/>
    <w:unhideWhenUsed/>
    <w:rsid w:val="002F1391"/>
    <w:rPr>
      <w:color w:val="800080" w:themeColor="followedHyperlink"/>
      <w:u w:val="single"/>
    </w:rPr>
  </w:style>
  <w:style w:type="paragraph" w:customStyle="1" w:styleId="Publ1">
    <w:name w:val="Publ1"/>
    <w:basedOn w:val="Normln"/>
    <w:uiPriority w:val="99"/>
    <w:rsid w:val="00641766"/>
    <w:pPr>
      <w:spacing w:before="120" w:line="240" w:lineRule="atLeast"/>
    </w:pPr>
    <w:rPr>
      <w:sz w:val="24"/>
    </w:rPr>
  </w:style>
  <w:style w:type="character" w:styleId="Siln">
    <w:name w:val="Strong"/>
    <w:uiPriority w:val="22"/>
    <w:qFormat/>
    <w:locked/>
    <w:rsid w:val="00C06D33"/>
    <w:rPr>
      <w:b/>
      <w:bCs/>
    </w:rPr>
  </w:style>
  <w:style w:type="paragraph" w:customStyle="1" w:styleId="europass5fbulleted5flist">
    <w:name w:val="europass_5f_bulleted_5f_list"/>
    <w:basedOn w:val="Normln"/>
    <w:rsid w:val="005D63DD"/>
    <w:pPr>
      <w:widowControl w:val="0"/>
      <w:suppressLineNumbers/>
      <w:suppressAutoHyphens/>
      <w:autoSpaceDE w:val="0"/>
      <w:spacing w:before="28" w:after="56" w:line="100" w:lineRule="atLeast"/>
    </w:pPr>
    <w:rPr>
      <w:rFonts w:ascii="Arial" w:eastAsia="SimSun" w:hAnsi="Arial" w:cs="Mangal"/>
      <w:color w:val="3F3A38"/>
      <w:spacing w:val="-6"/>
      <w:kern w:val="1"/>
      <w:sz w:val="18"/>
      <w:szCs w:val="24"/>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409925">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38965097">
      <w:bodyDiv w:val="1"/>
      <w:marLeft w:val="0"/>
      <w:marRight w:val="0"/>
      <w:marTop w:val="0"/>
      <w:marBottom w:val="0"/>
      <w:divBdr>
        <w:top w:val="none" w:sz="0" w:space="0" w:color="auto"/>
        <w:left w:val="none" w:sz="0" w:space="0" w:color="auto"/>
        <w:bottom w:val="none" w:sz="0" w:space="0" w:color="auto"/>
        <w:right w:val="none" w:sz="0" w:space="0" w:color="auto"/>
      </w:divBdr>
    </w:div>
    <w:div w:id="1665468666">
      <w:bodyDiv w:val="1"/>
      <w:marLeft w:val="0"/>
      <w:marRight w:val="0"/>
      <w:marTop w:val="0"/>
      <w:marBottom w:val="0"/>
      <w:divBdr>
        <w:top w:val="none" w:sz="0" w:space="0" w:color="auto"/>
        <w:left w:val="none" w:sz="0" w:space="0" w:color="auto"/>
        <w:bottom w:val="none" w:sz="0" w:space="0" w:color="auto"/>
        <w:right w:val="none" w:sz="0" w:space="0" w:color="auto"/>
      </w:divBdr>
    </w:div>
    <w:div w:id="1693141985">
      <w:bodyDiv w:val="1"/>
      <w:marLeft w:val="0"/>
      <w:marRight w:val="0"/>
      <w:marTop w:val="0"/>
      <w:marBottom w:val="0"/>
      <w:divBdr>
        <w:top w:val="none" w:sz="0" w:space="0" w:color="auto"/>
        <w:left w:val="none" w:sz="0" w:space="0" w:color="auto"/>
        <w:bottom w:val="none" w:sz="0" w:space="0" w:color="auto"/>
        <w:right w:val="none" w:sz="0" w:space="0" w:color="auto"/>
      </w:divBdr>
    </w:div>
    <w:div w:id="206787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utb.cz/?mdocs-file=15192" TargetMode="External"/><Relationship Id="rId21" Type="http://schemas.openxmlformats.org/officeDocument/2006/relationships/hyperlink" Target="https://www.utb.cz/mdocs-posts/smernice-rektora-c-15-2019/" TargetMode="External"/><Relationship Id="rId42" Type="http://schemas.openxmlformats.org/officeDocument/2006/relationships/hyperlink" Target="https://www.sciencedirect.com/book/9780081007372/characterization-of-polymeric-biomaterials" TargetMode="External"/><Relationship Id="rId47" Type="http://schemas.openxmlformats.org/officeDocument/2006/relationships/hyperlink" Target="http://www.knihovna.utb.cz" TargetMode="External"/><Relationship Id="rId63" Type="http://schemas.openxmlformats.org/officeDocument/2006/relationships/hyperlink" Target="https://twitter.com/Research_UTB/status/983627105421455360" TargetMode="External"/><Relationship Id="rId68" Type="http://schemas.openxmlformats.org/officeDocument/2006/relationships/hyperlink" Target="http://digilib.k.utb.cz" TargetMode="External"/><Relationship Id="rId16" Type="http://schemas.openxmlformats.org/officeDocument/2006/relationships/hyperlink" Target="https://www.utb.cz/mdocs-posts/i-uplne-zneni-studijniho-a-zkusebniho-radu-utb-ve-zline/" TargetMode="External"/><Relationship Id="rId11" Type="http://schemas.openxmlformats.org/officeDocument/2006/relationships/hyperlink" Target="https://www.utb.cz/mdocs-posts/i-uplne-zneni-studijniho-a-zkusebniho-radu-utb-ve-zline/" TargetMode="External"/><Relationship Id="rId32" Type="http://schemas.openxmlformats.org/officeDocument/2006/relationships/hyperlink" Target="https://app.knovel.com/web/toc.v/cid:kpBRM00001/viewerType:toc/root_slug:biomaterials-regenerative?kpromoter=federation" TargetMode="External"/><Relationship Id="rId37" Type="http://schemas.openxmlformats.org/officeDocument/2006/relationships/hyperlink" Target="http://www.amazon.com/s/ref%3Ddp_byline_sr_book_1?ie=UTF8&amp;amp;field-author=Buddy%2BD.%2BRatner&amp;amp;search-alias=books&amp;amp;text=Buddy%2BD.%2BRatner&amp;amp;sort=relevancerank" TargetMode="External"/><Relationship Id="rId53" Type="http://schemas.openxmlformats.org/officeDocument/2006/relationships/hyperlink" Target="https://app.knovel.com/hotlink/pdf/id:kt010SMQB3/design-manufacture-plastic/joining" TargetMode="External"/><Relationship Id="rId58" Type="http://schemas.openxmlformats.org/officeDocument/2006/relationships/hyperlink" Target="mailto:sedlarik@utb.cz" TargetMode="External"/><Relationship Id="rId74" Type="http://schemas.openxmlformats.org/officeDocument/2006/relationships/hyperlink" Target="https://www.utb.cz/mdocs-posts/smernice-rektora-c-9-2019/" TargetMode="External"/><Relationship Id="rId79"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hyperlink" Target="mailto:kuritka@utb.cz" TargetMode="External"/><Relationship Id="rId82" Type="http://schemas.openxmlformats.org/officeDocument/2006/relationships/fontTable" Target="fontTable.xml"/><Relationship Id="rId19" Type="http://schemas.openxmlformats.org/officeDocument/2006/relationships/hyperlink" Target="https://www.utb.cz/mdocs-posts/i-uplne-zneni-studijniho-a-zkusebniho-radu-utb-ve-zline/" TargetMode="External"/><Relationship Id="rId14" Type="http://schemas.openxmlformats.org/officeDocument/2006/relationships/hyperlink" Target="https://www.utb.cz/mdocs-posts/sr_25_2017_p6" TargetMode="External"/><Relationship Id="rId22" Type="http://schemas.openxmlformats.org/officeDocument/2006/relationships/hyperlink" Target="https://www.utb.cz/?mdocs-file=15161" TargetMode="External"/><Relationship Id="rId27" Type="http://schemas.openxmlformats.org/officeDocument/2006/relationships/hyperlink" Target="https://www.utb.cz/?mdocs-file=15195" TargetMode="External"/><Relationship Id="rId30" Type="http://schemas.openxmlformats.org/officeDocument/2006/relationships/hyperlink" Target="https://www.utb.cz/?mdocs-file=15205" TargetMode="External"/><Relationship Id="rId35" Type="http://schemas.openxmlformats.org/officeDocument/2006/relationships/hyperlink" Target="http://apps.webofknowledge.com/DaisyOneClickSearch.do?product=WOS&amp;search_mode=DaisyOneClickSearch&amp;colName=WOS&amp;SID=E2iXVaONJDXULXPl2Wu&amp;author_name=Jubeli,%20E&amp;dais_id=2093581&amp;excludeEventConfig=ExcludeIfFromFullRecPage" TargetMode="External"/><Relationship Id="rId43" Type="http://schemas.openxmlformats.org/officeDocument/2006/relationships/hyperlink" Target="http://www.knihovna.utb.cz" TargetMode="External"/><Relationship Id="rId48" Type="http://schemas.openxmlformats.org/officeDocument/2006/relationships/hyperlink" Target="https://app.knovel.com/hotlink/pdf/id:kt003DO3L8/contemporary-biomaterials/front-matter" TargetMode="External"/><Relationship Id="rId56" Type="http://schemas.openxmlformats.org/officeDocument/2006/relationships/hyperlink" Target="https://app.knovel.com/hotlink/toc/id:kpBSAIMM06/biomaterials-science/biomaterials-science" TargetMode="External"/><Relationship Id="rId64" Type="http://schemas.openxmlformats.org/officeDocument/2006/relationships/hyperlink" Target="http://www.plastko.utb.cz/index.php/about-us" TargetMode="External"/><Relationship Id="rId69" Type="http://schemas.openxmlformats.org/officeDocument/2006/relationships/hyperlink" Target="http://publikace.k.utb.cz" TargetMode="External"/><Relationship Id="rId77" Type="http://schemas.openxmlformats.org/officeDocument/2006/relationships/header" Target="header2.xml"/><Relationship Id="rId8" Type="http://schemas.openxmlformats.org/officeDocument/2006/relationships/hyperlink" Target="https://uni.utb.cz/akreditace-biomaterialy-a-biokompozity/" TargetMode="External"/><Relationship Id="rId51" Type="http://schemas.openxmlformats.org/officeDocument/2006/relationships/hyperlink" Target="mailto:lengalova@utb.cz" TargetMode="External"/><Relationship Id="rId72" Type="http://schemas.openxmlformats.org/officeDocument/2006/relationships/hyperlink" Target="http://www.cps.utb.cz" TargetMode="External"/><Relationship Id="rId80"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https://www.utb.cz/mdocs-posts/study_examination/" TargetMode="External"/><Relationship Id="rId17" Type="http://schemas.openxmlformats.org/officeDocument/2006/relationships/hyperlink" Target="https://www.utb.cz/mdocs-posts/study_examination/" TargetMode="External"/><Relationship Id="rId25" Type="http://schemas.openxmlformats.org/officeDocument/2006/relationships/hyperlink" Target="https://www.utb.cz/?mdocs-file=15187" TargetMode="External"/><Relationship Id="rId33" Type="http://schemas.openxmlformats.org/officeDocument/2006/relationships/hyperlink" Target="http://www.knihovna.utb.cz" TargetMode="External"/><Relationship Id="rId38" Type="http://schemas.openxmlformats.org/officeDocument/2006/relationships/hyperlink" Target="mailto:humpolicek@utb.cz" TargetMode="External"/><Relationship Id="rId46" Type="http://schemas.openxmlformats.org/officeDocument/2006/relationships/hyperlink" Target="https://app.knovel.com/hotlink/pdf/id:kt011FWAA1/reactive-polymers-fundamentals/front-matter" TargetMode="External"/><Relationship Id="rId59" Type="http://schemas.openxmlformats.org/officeDocument/2006/relationships/hyperlink" Target="http://app.knovel.com/web/toc.v/cid:kpPT000001/viewerType:toc/root_slug:polymer_testing" TargetMode="External"/><Relationship Id="rId67" Type="http://schemas.openxmlformats.org/officeDocument/2006/relationships/hyperlink" Target="https://stag.utb.cz/portal/" TargetMode="External"/><Relationship Id="rId20" Type="http://schemas.openxmlformats.org/officeDocument/2006/relationships/hyperlink" Target="https://www.utb.cz/mdocs-posts/study_examination/" TargetMode="External"/><Relationship Id="rId41" Type="http://schemas.openxmlformats.org/officeDocument/2006/relationships/hyperlink" Target="mailto:lehocky@utb.cz" TargetMode="External"/><Relationship Id="rId54" Type="http://schemas.openxmlformats.org/officeDocument/2006/relationships/hyperlink" Target="http://www.knihovna.utb.cz" TargetMode="External"/><Relationship Id="rId62" Type="http://schemas.openxmlformats.org/officeDocument/2006/relationships/hyperlink" Target="mailto:lehocky@utb.cz" TargetMode="External"/><Relationship Id="rId70" Type="http://schemas.openxmlformats.org/officeDocument/2006/relationships/hyperlink" Target="http://portal.k.utb.cz" TargetMode="External"/><Relationship Id="rId75" Type="http://schemas.openxmlformats.org/officeDocument/2006/relationships/hyperlink" Target="https://www.rvvi.cz/cep?s=jednoduche-vyhledavani&amp;ss=detail&amp;n=0&amp;h=EF16_018%2F0002720"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utb.cz/mdocs-posts/sr_6_2017/" TargetMode="External"/><Relationship Id="rId23" Type="http://schemas.openxmlformats.org/officeDocument/2006/relationships/hyperlink" Target="https://www.utb.cz/?mdocs-file=15163" TargetMode="External"/><Relationship Id="rId28" Type="http://schemas.openxmlformats.org/officeDocument/2006/relationships/hyperlink" Target="https://www.utb.cz/?mdocs-file=15198" TargetMode="External"/><Relationship Id="rId36" Type="http://schemas.openxmlformats.org/officeDocument/2006/relationships/hyperlink" Target="http://apps.webofknowledge.com/DaisyOneClickSearch.do?product=WOS&amp;search_mode=DaisyOneClickSearch&amp;colName=WOS&amp;SID=E2iXVaONJDXULXPl2Wu&amp;author_name=Pungente,%20MD&amp;dais_id=1998326&amp;excludeEventConfig=ExcludeIfFromFullRecPage" TargetMode="External"/><Relationship Id="rId49" Type="http://schemas.openxmlformats.org/officeDocument/2006/relationships/hyperlink" Target="mailto:sedlarik@utb.cz" TargetMode="External"/><Relationship Id="rId57" Type="http://schemas.openxmlformats.org/officeDocument/2006/relationships/hyperlink" Target="http://www.knihovna.utb.cz" TargetMode="External"/><Relationship Id="rId10" Type="http://schemas.openxmlformats.org/officeDocument/2006/relationships/hyperlink" Target="https://www.utb.cz/univerzita/uredni-deska/vnitrni-normy-a-predpisy/vnitrni-predpisy/" TargetMode="External"/><Relationship Id="rId31" Type="http://schemas.openxmlformats.org/officeDocument/2006/relationships/hyperlink" Target="https://www.utb.cz/?mdocs-file=15208" TargetMode="External"/><Relationship Id="rId44" Type="http://schemas.openxmlformats.org/officeDocument/2006/relationships/hyperlink" Target="mailto:vkasparkova@utb.cz" TargetMode="External"/><Relationship Id="rId52" Type="http://schemas.openxmlformats.org/officeDocument/2006/relationships/hyperlink" Target="http://marc.crcnetbase.com/isbn/9780203508206" TargetMode="External"/><Relationship Id="rId60" Type="http://schemas.openxmlformats.org/officeDocument/2006/relationships/hyperlink" Target="http://www.knihovna.utb.cz" TargetMode="External"/><Relationship Id="rId65" Type="http://schemas.openxmlformats.org/officeDocument/2006/relationships/hyperlink" Target="http://isctt.utb.cz/konference-plastko-2014/" TargetMode="External"/><Relationship Id="rId73" Type="http://schemas.openxmlformats.org/officeDocument/2006/relationships/hyperlink" Target="http://cps.utb.cz/cs/veda-a-vyzkum/pristrojove-vybaveni" TargetMode="External"/><Relationship Id="rId78" Type="http://schemas.openxmlformats.org/officeDocument/2006/relationships/footer" Target="footer1.xml"/><Relationship Id="rId8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utb.cz/en/university/official-board/internal-rules-and-regulations/rules-and-regulations/" TargetMode="External"/><Relationship Id="rId13" Type="http://schemas.openxmlformats.org/officeDocument/2006/relationships/hyperlink" Target="https://www.utb.cz/mdocs-posts/smernice-rektora-c-15-2019/" TargetMode="External"/><Relationship Id="rId18" Type="http://schemas.openxmlformats.org/officeDocument/2006/relationships/hyperlink" Target="https://www.utb.cz/mdocs-posts/smernice-rektora-c-15-2019/" TargetMode="External"/><Relationship Id="rId39" Type="http://schemas.openxmlformats.org/officeDocument/2006/relationships/hyperlink" Target="https://app.knovel.com/hotlink/toc/id:kpSCNAN002/surface-chemistry-nanobiomaterials/surface-chemistry-nanobiomaterials" TargetMode="External"/><Relationship Id="rId34" Type="http://schemas.openxmlformats.org/officeDocument/2006/relationships/hyperlink" Target="http://apps.webofknowledge.com/DaisyOneClickSearch.do?product=WOS&amp;search_mode=DaisyOneClickSearch&amp;colName=WOS&amp;SID=E2iXVaONJDXULXPl2Wu&amp;author_name=Bernard,%20M&amp;dais_id=2009937&amp;excludeEventConfig=ExcludeIfFromFullRecPage" TargetMode="External"/><Relationship Id="rId50" Type="http://schemas.openxmlformats.org/officeDocument/2006/relationships/hyperlink" Target="https://www.sciencedirect.com/book/9780123859693/designing-science-presentations" TargetMode="External"/><Relationship Id="rId55" Type="http://schemas.openxmlformats.org/officeDocument/2006/relationships/hyperlink" Target="mailto:nabanita@utb.cz" TargetMode="External"/><Relationship Id="rId76"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portal.k.utb.cz/databases/alphabetical/" TargetMode="External"/><Relationship Id="rId2" Type="http://schemas.openxmlformats.org/officeDocument/2006/relationships/numbering" Target="numbering.xml"/><Relationship Id="rId29" Type="http://schemas.openxmlformats.org/officeDocument/2006/relationships/hyperlink" Target="https://www.utb.cz/?mdocs-file=15201" TargetMode="External"/><Relationship Id="rId24" Type="http://schemas.openxmlformats.org/officeDocument/2006/relationships/hyperlink" Target="https://www.utb.cz/?mdocs-file=15179" TargetMode="External"/><Relationship Id="rId40" Type="http://schemas.openxmlformats.org/officeDocument/2006/relationships/hyperlink" Target="http://www.knihovna.utb.cz" TargetMode="External"/><Relationship Id="rId45" Type="http://schemas.openxmlformats.org/officeDocument/2006/relationships/hyperlink" Target="https://app.knovel.com/hotlink/pdf/id:kt00CRHJR2/science-principles-biodegradable/applicatio-medical-applications" TargetMode="External"/><Relationship Id="rId66" Type="http://schemas.openxmlformats.org/officeDocument/2006/relationships/hyperlink" Target="http://www.inovace.utb.cz/files/Program_Plastko_2012__FINAL10_CZ.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C5307-271D-4D4B-9295-671072F2A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33</Pages>
  <Words>16911</Words>
  <Characters>99779</Characters>
  <Application>Microsoft Office Word</Application>
  <DocSecurity>0</DocSecurity>
  <Lines>831</Lines>
  <Paragraphs>232</Paragraphs>
  <ScaleCrop>false</ScaleCrop>
  <HeadingPairs>
    <vt:vector size="2" baseType="variant">
      <vt:variant>
        <vt:lpstr>Název</vt:lpstr>
      </vt:variant>
      <vt:variant>
        <vt:i4>1</vt:i4>
      </vt:variant>
    </vt:vector>
  </HeadingPairs>
  <TitlesOfParts>
    <vt:vector size="1" baseType="lpstr">
      <vt:lpstr/>
    </vt:vector>
  </TitlesOfParts>
  <Company>Doma</Company>
  <LinksUpToDate>false</LinksUpToDate>
  <CharactersWithSpaces>116458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Natálie Honková</dc:creator>
  <cp:lastModifiedBy>Ivo Kuřitka</cp:lastModifiedBy>
  <cp:revision>1</cp:revision>
  <cp:lastPrinted>2019-06-20T16:21:00Z</cp:lastPrinted>
  <dcterms:created xsi:type="dcterms:W3CDTF">2019-11-27T09:23:00Z</dcterms:created>
  <dcterms:modified xsi:type="dcterms:W3CDTF">2019-11-27T21:38:00Z</dcterms:modified>
</cp:coreProperties>
</file>